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234B9D" w:rsidTr="00E21F20">
        <w:tc>
          <w:tcPr>
            <w:tcW w:w="6858" w:type="dxa"/>
          </w:tcPr>
          <w:p w:rsidR="006C5D39" w:rsidRPr="00234B9D" w:rsidRDefault="004B47D6" w:rsidP="00C97D78">
            <w:pPr>
              <w:tabs>
                <w:tab w:val="left" w:pos="7200"/>
              </w:tabs>
              <w:spacing w:before="0"/>
              <w:rPr>
                <w:b/>
                <w:sz w:val="20"/>
                <w:lang w:val="en-CA"/>
              </w:rPr>
            </w:pPr>
            <w:r w:rsidRPr="00234B9D">
              <w:rPr>
                <w:b/>
                <w:noProof/>
                <w:sz w:val="20"/>
                <w:lang w:val="de-DE" w:eastAsia="de-DE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4F782490" wp14:editId="4F1F7770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70CC9A0C"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234B9D">
              <w:rPr>
                <w:b/>
                <w:noProof/>
                <w:sz w:val="20"/>
                <w:lang w:val="de-DE" w:eastAsia="de-DE"/>
              </w:rPr>
              <w:drawing>
                <wp:anchor distT="0" distB="0" distL="114300" distR="114300" simplePos="0" relativeHeight="251658752" behindDoc="0" locked="0" layoutInCell="1" allowOverlap="1" wp14:anchorId="0535D656" wp14:editId="7D6C6220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34B9D">
              <w:rPr>
                <w:b/>
                <w:noProof/>
                <w:sz w:val="20"/>
                <w:lang w:val="de-DE" w:eastAsia="de-DE"/>
              </w:rPr>
              <w:drawing>
                <wp:anchor distT="0" distB="0" distL="114300" distR="114300" simplePos="0" relativeHeight="251657728" behindDoc="0" locked="0" layoutInCell="1" allowOverlap="1" wp14:anchorId="41FD715E" wp14:editId="32F2F3D9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234B9D">
              <w:rPr>
                <w:b/>
                <w:sz w:val="20"/>
                <w:lang w:val="en-CA"/>
              </w:rPr>
              <w:t xml:space="preserve">Joint </w:t>
            </w:r>
            <w:r w:rsidR="006C5D39" w:rsidRPr="00234B9D">
              <w:rPr>
                <w:b/>
                <w:sz w:val="20"/>
                <w:lang w:val="en-CA"/>
              </w:rPr>
              <w:t>Collaborative</w:t>
            </w:r>
            <w:r w:rsidR="00E61DAC" w:rsidRPr="00234B9D">
              <w:rPr>
                <w:b/>
                <w:sz w:val="20"/>
                <w:lang w:val="en-CA"/>
              </w:rPr>
              <w:t xml:space="preserve"> Team </w:t>
            </w:r>
            <w:r w:rsidR="006C5D39" w:rsidRPr="00234B9D">
              <w:rPr>
                <w:b/>
                <w:sz w:val="20"/>
                <w:lang w:val="en-CA"/>
              </w:rPr>
              <w:t xml:space="preserve">on </w:t>
            </w:r>
            <w:r w:rsidR="002B599C" w:rsidRPr="00234B9D">
              <w:rPr>
                <w:b/>
                <w:sz w:val="20"/>
                <w:lang w:val="en-CA"/>
              </w:rPr>
              <w:t>3D Video Coding Extension</w:t>
            </w:r>
          </w:p>
          <w:p w:rsidR="00E61DAC" w:rsidRPr="00234B9D" w:rsidRDefault="00E54511" w:rsidP="00C97D78">
            <w:pPr>
              <w:tabs>
                <w:tab w:val="left" w:pos="7200"/>
              </w:tabs>
              <w:spacing w:before="0"/>
              <w:rPr>
                <w:b/>
                <w:sz w:val="20"/>
                <w:lang w:val="en-CA"/>
              </w:rPr>
            </w:pPr>
            <w:r w:rsidRPr="00234B9D">
              <w:rPr>
                <w:b/>
                <w:sz w:val="20"/>
                <w:lang w:val="en-CA"/>
              </w:rPr>
              <w:t xml:space="preserve">of </w:t>
            </w:r>
            <w:r w:rsidR="007F1F8B" w:rsidRPr="00234B9D">
              <w:rPr>
                <w:b/>
                <w:sz w:val="20"/>
                <w:lang w:val="en-CA"/>
              </w:rPr>
              <w:t>ITU-T SG</w:t>
            </w:r>
            <w:r w:rsidR="005E1AC6" w:rsidRPr="00234B9D">
              <w:rPr>
                <w:b/>
                <w:sz w:val="20"/>
                <w:lang w:val="en-CA"/>
              </w:rPr>
              <w:t> </w:t>
            </w:r>
            <w:r w:rsidR="007F1F8B" w:rsidRPr="00234B9D">
              <w:rPr>
                <w:b/>
                <w:sz w:val="20"/>
                <w:lang w:val="en-CA"/>
              </w:rPr>
              <w:t>16 WP</w:t>
            </w:r>
            <w:r w:rsidR="005E1AC6" w:rsidRPr="00234B9D">
              <w:rPr>
                <w:b/>
                <w:sz w:val="20"/>
                <w:lang w:val="en-CA"/>
              </w:rPr>
              <w:t> </w:t>
            </w:r>
            <w:r w:rsidR="007F1F8B" w:rsidRPr="00234B9D">
              <w:rPr>
                <w:b/>
                <w:sz w:val="20"/>
                <w:lang w:val="en-CA"/>
              </w:rPr>
              <w:t>3 and ISO/IEC JTC</w:t>
            </w:r>
            <w:r w:rsidR="005E1AC6" w:rsidRPr="00234B9D">
              <w:rPr>
                <w:b/>
                <w:sz w:val="20"/>
                <w:lang w:val="en-CA"/>
              </w:rPr>
              <w:t> </w:t>
            </w:r>
            <w:r w:rsidR="007F1F8B" w:rsidRPr="00234B9D">
              <w:rPr>
                <w:b/>
                <w:sz w:val="20"/>
                <w:lang w:val="en-CA"/>
              </w:rPr>
              <w:t>1/SC</w:t>
            </w:r>
            <w:r w:rsidR="005E1AC6" w:rsidRPr="00234B9D">
              <w:rPr>
                <w:b/>
                <w:sz w:val="20"/>
                <w:lang w:val="en-CA"/>
              </w:rPr>
              <w:t> </w:t>
            </w:r>
            <w:r w:rsidR="007F1F8B" w:rsidRPr="00234B9D">
              <w:rPr>
                <w:b/>
                <w:sz w:val="20"/>
                <w:lang w:val="en-CA"/>
              </w:rPr>
              <w:t>29/WG</w:t>
            </w:r>
            <w:r w:rsidR="005E1AC6" w:rsidRPr="00234B9D">
              <w:rPr>
                <w:b/>
                <w:sz w:val="20"/>
                <w:lang w:val="en-CA"/>
              </w:rPr>
              <w:t> </w:t>
            </w:r>
            <w:r w:rsidR="007F1F8B" w:rsidRPr="00234B9D">
              <w:rPr>
                <w:b/>
                <w:sz w:val="20"/>
                <w:lang w:val="en-CA"/>
              </w:rPr>
              <w:t>11</w:t>
            </w:r>
          </w:p>
          <w:p w:rsidR="00E61DAC" w:rsidRPr="00234B9D" w:rsidRDefault="00193EC6" w:rsidP="004F5A58">
            <w:pPr>
              <w:tabs>
                <w:tab w:val="left" w:pos="7200"/>
              </w:tabs>
              <w:spacing w:before="0"/>
              <w:rPr>
                <w:b/>
                <w:sz w:val="20"/>
                <w:highlight w:val="yellow"/>
                <w:lang w:val="en-CA"/>
              </w:rPr>
            </w:pPr>
            <w:r w:rsidRPr="00193EC6">
              <w:rPr>
                <w:sz w:val="20"/>
                <w:lang w:val="en-CA"/>
              </w:rPr>
              <w:t>1</w:t>
            </w:r>
            <w:r w:rsidR="004F5A58">
              <w:rPr>
                <w:sz w:val="20"/>
                <w:lang w:val="en-CA"/>
              </w:rPr>
              <w:t>4</w:t>
            </w:r>
            <w:r w:rsidRPr="00193EC6">
              <w:rPr>
                <w:sz w:val="20"/>
                <w:lang w:val="en-CA"/>
              </w:rPr>
              <w:t xml:space="preserve">th Meeting: </w:t>
            </w:r>
            <w:r w:rsidR="004F5A58">
              <w:rPr>
                <w:sz w:val="20"/>
                <w:lang w:val="en-CA"/>
              </w:rPr>
              <w:t>San Diego</w:t>
            </w:r>
            <w:r w:rsidRPr="00193EC6">
              <w:rPr>
                <w:sz w:val="20"/>
                <w:lang w:val="en-CA"/>
              </w:rPr>
              <w:t xml:space="preserve">, </w:t>
            </w:r>
            <w:r w:rsidR="004F5A58">
              <w:rPr>
                <w:sz w:val="20"/>
                <w:lang w:val="en-CA"/>
              </w:rPr>
              <w:t>US</w:t>
            </w:r>
            <w:r w:rsidRPr="00193EC6">
              <w:rPr>
                <w:sz w:val="20"/>
                <w:lang w:val="en-CA"/>
              </w:rPr>
              <w:t xml:space="preserve">, </w:t>
            </w:r>
            <w:r w:rsidR="004F5A58">
              <w:rPr>
                <w:sz w:val="20"/>
                <w:lang w:val="en-CA"/>
              </w:rPr>
              <w:t>22</w:t>
            </w:r>
            <w:r w:rsidRPr="00193EC6">
              <w:rPr>
                <w:sz w:val="20"/>
                <w:lang w:val="en-CA"/>
              </w:rPr>
              <w:t xml:space="preserve"> – 2</w:t>
            </w:r>
            <w:r w:rsidR="004F5A58">
              <w:rPr>
                <w:sz w:val="20"/>
                <w:lang w:val="en-CA"/>
              </w:rPr>
              <w:t>6</w:t>
            </w:r>
            <w:r w:rsidRPr="00193EC6">
              <w:rPr>
                <w:sz w:val="20"/>
                <w:lang w:val="en-CA"/>
              </w:rPr>
              <w:t xml:space="preserve"> </w:t>
            </w:r>
            <w:r w:rsidR="004F5A58">
              <w:rPr>
                <w:sz w:val="20"/>
                <w:lang w:val="en-CA"/>
              </w:rPr>
              <w:t>Feb</w:t>
            </w:r>
            <w:r w:rsidRPr="00193EC6">
              <w:rPr>
                <w:sz w:val="20"/>
                <w:lang w:val="en-CA"/>
              </w:rPr>
              <w:t xml:space="preserve"> 201</w:t>
            </w:r>
            <w:r w:rsidR="004F5A58">
              <w:rPr>
                <w:sz w:val="20"/>
                <w:lang w:val="en-CA"/>
              </w:rPr>
              <w:t>6</w:t>
            </w:r>
          </w:p>
        </w:tc>
        <w:tc>
          <w:tcPr>
            <w:tcW w:w="2718" w:type="dxa"/>
          </w:tcPr>
          <w:p w:rsidR="008A4B4C" w:rsidRPr="00234B9D" w:rsidRDefault="00E61DAC" w:rsidP="004F5A58">
            <w:pPr>
              <w:tabs>
                <w:tab w:val="left" w:pos="7200"/>
              </w:tabs>
              <w:rPr>
                <w:sz w:val="20"/>
                <w:u w:val="single"/>
                <w:lang w:val="en-CA"/>
              </w:rPr>
            </w:pPr>
            <w:r w:rsidRPr="00234B9D">
              <w:rPr>
                <w:sz w:val="20"/>
                <w:lang w:val="en-CA"/>
              </w:rPr>
              <w:t>Document</w:t>
            </w:r>
            <w:r w:rsidR="006C5D39" w:rsidRPr="00234B9D">
              <w:rPr>
                <w:sz w:val="20"/>
                <w:lang w:val="en-CA"/>
              </w:rPr>
              <w:t xml:space="preserve">: </w:t>
            </w:r>
            <w:r w:rsidR="00B024E8" w:rsidRPr="00234B9D">
              <w:rPr>
                <w:sz w:val="20"/>
                <w:lang w:val="en-CA"/>
              </w:rPr>
              <w:t>JCT3V-</w:t>
            </w:r>
            <w:r w:rsidR="004F5A58">
              <w:rPr>
                <w:sz w:val="20"/>
                <w:lang w:val="en-CA"/>
              </w:rPr>
              <w:t>N</w:t>
            </w:r>
            <w:r w:rsidR="004E1343" w:rsidRPr="00234B9D">
              <w:rPr>
                <w:sz w:val="20"/>
                <w:lang w:val="en-CA"/>
              </w:rPr>
              <w:t>0002</w:t>
            </w:r>
          </w:p>
        </w:tc>
      </w:tr>
    </w:tbl>
    <w:p w:rsidR="00E61DAC" w:rsidRPr="00234B9D" w:rsidRDefault="00E61DAC" w:rsidP="00531AE9">
      <w:pPr>
        <w:spacing w:before="0"/>
        <w:rPr>
          <w:sz w:val="20"/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234B9D">
        <w:tc>
          <w:tcPr>
            <w:tcW w:w="1458" w:type="dxa"/>
          </w:tcPr>
          <w:p w:rsidR="00E61DAC" w:rsidRPr="00234B9D" w:rsidRDefault="00E61DAC">
            <w:pPr>
              <w:spacing w:before="60" w:after="60"/>
              <w:rPr>
                <w:i/>
                <w:sz w:val="20"/>
                <w:lang w:val="en-CA"/>
              </w:rPr>
            </w:pPr>
            <w:r w:rsidRPr="00234B9D">
              <w:rPr>
                <w:i/>
                <w:sz w:val="20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234B9D" w:rsidRDefault="003E32E9" w:rsidP="001F36FF">
            <w:pPr>
              <w:spacing w:before="60" w:after="60"/>
              <w:rPr>
                <w:b/>
                <w:sz w:val="20"/>
                <w:lang w:val="en-CA"/>
              </w:rPr>
            </w:pPr>
            <w:r w:rsidRPr="003E32E9">
              <w:rPr>
                <w:b/>
                <w:sz w:val="20"/>
                <w:lang w:val="en-CA"/>
              </w:rPr>
              <w:t xml:space="preserve">JCT-3V AHG Report: </w:t>
            </w:r>
            <w:r w:rsidR="000C314C" w:rsidRPr="00234B9D">
              <w:rPr>
                <w:b/>
                <w:sz w:val="20"/>
                <w:lang w:val="en-CA"/>
              </w:rPr>
              <w:t>3D-HEVC Draft and MV-HEVC / 3D-HEVC Test Model editing (AHG2)</w:t>
            </w:r>
          </w:p>
        </w:tc>
      </w:tr>
      <w:tr w:rsidR="00E61DAC" w:rsidRPr="00234B9D">
        <w:tc>
          <w:tcPr>
            <w:tcW w:w="1458" w:type="dxa"/>
          </w:tcPr>
          <w:p w:rsidR="00E61DAC" w:rsidRPr="00234B9D" w:rsidRDefault="00E61DAC">
            <w:pPr>
              <w:spacing w:before="60" w:after="60"/>
              <w:rPr>
                <w:i/>
                <w:sz w:val="20"/>
                <w:lang w:val="en-CA"/>
              </w:rPr>
            </w:pPr>
            <w:r w:rsidRPr="00234B9D">
              <w:rPr>
                <w:i/>
                <w:sz w:val="20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234B9D" w:rsidRDefault="00F15219" w:rsidP="00E21F20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>AHG report input to JCT-3V</w:t>
            </w:r>
          </w:p>
        </w:tc>
      </w:tr>
      <w:tr w:rsidR="00E61DAC" w:rsidRPr="00234B9D">
        <w:tc>
          <w:tcPr>
            <w:tcW w:w="1458" w:type="dxa"/>
          </w:tcPr>
          <w:p w:rsidR="00E61DAC" w:rsidRPr="00234B9D" w:rsidRDefault="00E61DAC">
            <w:pPr>
              <w:spacing w:before="60" w:after="60"/>
              <w:rPr>
                <w:i/>
                <w:sz w:val="20"/>
                <w:lang w:val="en-CA"/>
              </w:rPr>
            </w:pPr>
            <w:r w:rsidRPr="00234B9D">
              <w:rPr>
                <w:i/>
                <w:sz w:val="20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234B9D" w:rsidRDefault="00F15219" w:rsidP="005E1AC6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>AHG report</w:t>
            </w:r>
          </w:p>
        </w:tc>
      </w:tr>
      <w:tr w:rsidR="00E61DAC" w:rsidRPr="00234B9D">
        <w:tc>
          <w:tcPr>
            <w:tcW w:w="1458" w:type="dxa"/>
          </w:tcPr>
          <w:p w:rsidR="00E61DAC" w:rsidRPr="00234B9D" w:rsidRDefault="00E61DAC">
            <w:pPr>
              <w:spacing w:before="60" w:after="60"/>
              <w:rPr>
                <w:i/>
                <w:sz w:val="20"/>
                <w:lang w:val="en-CA"/>
              </w:rPr>
            </w:pPr>
            <w:r w:rsidRPr="00234B9D">
              <w:rPr>
                <w:i/>
                <w:sz w:val="20"/>
                <w:lang w:val="en-CA"/>
              </w:rPr>
              <w:t>Author(s) or</w:t>
            </w:r>
            <w:r w:rsidRPr="00234B9D">
              <w:rPr>
                <w:i/>
                <w:sz w:val="20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B102CF" w:rsidRPr="00234B9D" w:rsidRDefault="00271B18" w:rsidP="00AA0CF3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 xml:space="preserve">Gerhard Tech </w:t>
            </w:r>
            <w:r w:rsidR="00B102CF" w:rsidRPr="00234B9D">
              <w:rPr>
                <w:sz w:val="20"/>
                <w:lang w:val="en-CA"/>
              </w:rPr>
              <w:t>(</w:t>
            </w:r>
            <w:r w:rsidRPr="00234B9D">
              <w:rPr>
                <w:sz w:val="20"/>
                <w:lang w:val="en-CA"/>
              </w:rPr>
              <w:t>Fraunhofer HHI</w:t>
            </w:r>
            <w:r w:rsidR="00B102CF" w:rsidRPr="00234B9D">
              <w:rPr>
                <w:sz w:val="20"/>
                <w:lang w:val="en-CA"/>
              </w:rPr>
              <w:t>)</w:t>
            </w:r>
          </w:p>
          <w:p w:rsidR="008D67A4" w:rsidRDefault="008D67A4" w:rsidP="00AA0CF3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>Jill Boyce (</w:t>
            </w:r>
            <w:r w:rsidR="00524D76">
              <w:rPr>
                <w:sz w:val="20"/>
                <w:lang w:val="en-CA"/>
              </w:rPr>
              <w:t>Intel</w:t>
            </w:r>
            <w:r w:rsidRPr="00234B9D">
              <w:rPr>
                <w:sz w:val="20"/>
                <w:lang w:val="en-CA"/>
              </w:rPr>
              <w:t>)</w:t>
            </w:r>
          </w:p>
          <w:p w:rsidR="00B102CF" w:rsidRPr="00234B9D" w:rsidRDefault="00271B18" w:rsidP="00AA0CF3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>Ying Chen</w:t>
            </w:r>
            <w:r w:rsidR="00B102CF" w:rsidRPr="00234B9D">
              <w:rPr>
                <w:sz w:val="20"/>
                <w:lang w:val="en-CA"/>
              </w:rPr>
              <w:t xml:space="preserve"> (</w:t>
            </w:r>
            <w:r w:rsidRPr="00234B9D">
              <w:rPr>
                <w:sz w:val="20"/>
                <w:lang w:val="en-CA"/>
              </w:rPr>
              <w:t>Qualcomm Incorporated</w:t>
            </w:r>
            <w:r w:rsidR="00B102CF" w:rsidRPr="00234B9D">
              <w:rPr>
                <w:sz w:val="20"/>
                <w:lang w:val="en-CA"/>
              </w:rPr>
              <w:t>)</w:t>
            </w:r>
          </w:p>
          <w:p w:rsidR="008E082A" w:rsidRPr="00234B9D" w:rsidRDefault="008E082A" w:rsidP="008E082A">
            <w:pPr>
              <w:spacing w:before="60" w:after="60"/>
              <w:rPr>
                <w:sz w:val="20"/>
                <w:lang w:val="en-CA"/>
              </w:rPr>
            </w:pPr>
            <w:r>
              <w:rPr>
                <w:sz w:val="20"/>
                <w:lang w:val="en-CA"/>
              </w:rPr>
              <w:t xml:space="preserve">Miska </w:t>
            </w:r>
            <w:r w:rsidRPr="00234B9D">
              <w:rPr>
                <w:sz w:val="20"/>
                <w:lang w:val="en-CA" w:eastAsia="ja-JP"/>
              </w:rPr>
              <w:t>Hannuksela</w:t>
            </w:r>
            <w:r>
              <w:rPr>
                <w:sz w:val="20"/>
                <w:lang w:val="en-CA" w:eastAsia="ja-JP"/>
              </w:rPr>
              <w:t xml:space="preserve"> (Nokia)</w:t>
            </w:r>
          </w:p>
          <w:p w:rsidR="00B102CF" w:rsidRPr="00234B9D" w:rsidRDefault="00271B18" w:rsidP="00AA0CF3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 xml:space="preserve">Teruhiko Suzuki </w:t>
            </w:r>
            <w:r w:rsidR="00B102CF" w:rsidRPr="00234B9D">
              <w:rPr>
                <w:sz w:val="20"/>
                <w:lang w:val="en-CA"/>
              </w:rPr>
              <w:t>(</w:t>
            </w:r>
            <w:r w:rsidRPr="00234B9D">
              <w:rPr>
                <w:sz w:val="20"/>
                <w:lang w:val="en-CA"/>
              </w:rPr>
              <w:t>Sony</w:t>
            </w:r>
            <w:r w:rsidR="00B102CF" w:rsidRPr="00234B9D">
              <w:rPr>
                <w:sz w:val="20"/>
                <w:lang w:val="en-CA"/>
              </w:rPr>
              <w:t>)</w:t>
            </w:r>
          </w:p>
          <w:p w:rsidR="00B102CF" w:rsidRPr="00234B9D" w:rsidRDefault="00B102CF" w:rsidP="00AA0CF3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>Sehoon Yea (LGE)</w:t>
            </w:r>
          </w:p>
          <w:p w:rsidR="00B102CF" w:rsidRPr="00234B9D" w:rsidRDefault="00AA0CF3" w:rsidP="00AA0CF3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>Jens-Rainer Ohm</w:t>
            </w:r>
            <w:r w:rsidR="00B102CF" w:rsidRPr="00234B9D">
              <w:rPr>
                <w:sz w:val="20"/>
                <w:lang w:val="en-CA"/>
              </w:rPr>
              <w:t xml:space="preserve"> (</w:t>
            </w:r>
            <w:r w:rsidRPr="00234B9D">
              <w:rPr>
                <w:sz w:val="20"/>
                <w:lang w:val="en-CA"/>
              </w:rPr>
              <w:t>RWTH Aachen</w:t>
            </w:r>
            <w:r w:rsidR="00B102CF" w:rsidRPr="00234B9D">
              <w:rPr>
                <w:sz w:val="20"/>
                <w:lang w:val="en-CA"/>
              </w:rPr>
              <w:t>)</w:t>
            </w:r>
            <w:r w:rsidRPr="00234B9D">
              <w:rPr>
                <w:sz w:val="20"/>
                <w:lang w:val="en-CA"/>
              </w:rPr>
              <w:t xml:space="preserve"> </w:t>
            </w:r>
          </w:p>
          <w:p w:rsidR="00AA0CF3" w:rsidRPr="00234B9D" w:rsidRDefault="00AA0CF3" w:rsidP="00B102CF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 xml:space="preserve">Gary Sullivan </w:t>
            </w:r>
            <w:r w:rsidR="00B102CF" w:rsidRPr="00234B9D">
              <w:rPr>
                <w:sz w:val="20"/>
                <w:lang w:val="en-CA"/>
              </w:rPr>
              <w:t>(</w:t>
            </w:r>
            <w:r w:rsidRPr="00234B9D">
              <w:rPr>
                <w:sz w:val="20"/>
                <w:lang w:val="en-CA"/>
              </w:rPr>
              <w:t>Microsoft</w:t>
            </w:r>
            <w:r w:rsidR="00B102CF" w:rsidRPr="00234B9D">
              <w:rPr>
                <w:sz w:val="20"/>
                <w:lang w:val="en-CA"/>
              </w:rPr>
              <w:t>)</w:t>
            </w:r>
          </w:p>
        </w:tc>
        <w:tc>
          <w:tcPr>
            <w:tcW w:w="900" w:type="dxa"/>
          </w:tcPr>
          <w:p w:rsidR="00E61DAC" w:rsidRPr="00234B9D" w:rsidRDefault="00E61DAC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>Email:</w:t>
            </w:r>
          </w:p>
        </w:tc>
        <w:tc>
          <w:tcPr>
            <w:tcW w:w="3168" w:type="dxa"/>
          </w:tcPr>
          <w:p w:rsidR="00E61DAC" w:rsidRPr="00234B9D" w:rsidRDefault="00D07C42" w:rsidP="005952A5">
            <w:pPr>
              <w:spacing w:before="60" w:after="60"/>
              <w:rPr>
                <w:sz w:val="20"/>
                <w:lang w:val="en-CA"/>
              </w:rPr>
            </w:pPr>
            <w:hyperlink r:id="rId11" w:history="1">
              <w:r w:rsidR="00B102CF" w:rsidRPr="00234B9D">
                <w:rPr>
                  <w:rStyle w:val="Hyperlink"/>
                  <w:sz w:val="20"/>
                  <w:lang w:val="en-CA"/>
                </w:rPr>
                <w:t>gerhard.tech@hhi.fraunhofer.de</w:t>
              </w:r>
            </w:hyperlink>
          </w:p>
          <w:p w:rsidR="008D67A4" w:rsidRPr="00234B9D" w:rsidRDefault="00D07C42" w:rsidP="005952A5">
            <w:pPr>
              <w:spacing w:before="60" w:after="60"/>
              <w:rPr>
                <w:sz w:val="20"/>
                <w:lang w:val="en-CA"/>
              </w:rPr>
            </w:pPr>
            <w:hyperlink r:id="rId12" w:history="1">
              <w:r w:rsidR="004E2DAE">
                <w:rPr>
                  <w:rStyle w:val="Hyperlink"/>
                  <w:sz w:val="20"/>
                  <w:lang w:val="en-CA"/>
                </w:rPr>
                <w:t>jill.boyce@intel.com</w:t>
              </w:r>
            </w:hyperlink>
          </w:p>
          <w:p w:rsidR="00B102CF" w:rsidRPr="00234B9D" w:rsidRDefault="00D07C42" w:rsidP="005952A5">
            <w:pPr>
              <w:spacing w:before="60" w:after="60"/>
              <w:rPr>
                <w:sz w:val="20"/>
                <w:lang w:val="en-CA"/>
              </w:rPr>
            </w:pPr>
            <w:hyperlink r:id="rId13" w:history="1">
              <w:r w:rsidR="00B102CF" w:rsidRPr="00234B9D">
                <w:rPr>
                  <w:rStyle w:val="Hyperlink"/>
                  <w:sz w:val="20"/>
                  <w:lang w:val="en-CA"/>
                </w:rPr>
                <w:t>cheny@</w:t>
              </w:r>
              <w:r w:rsidR="007F554E" w:rsidRPr="00234B9D">
                <w:rPr>
                  <w:rStyle w:val="Hyperlink"/>
                  <w:sz w:val="20"/>
                  <w:lang w:val="en-CA"/>
                </w:rPr>
                <w:t>qti.</w:t>
              </w:r>
              <w:r w:rsidR="00B102CF" w:rsidRPr="00234B9D">
                <w:rPr>
                  <w:rStyle w:val="Hyperlink"/>
                  <w:sz w:val="20"/>
                  <w:lang w:val="en-CA"/>
                </w:rPr>
                <w:t>qualcomm.com</w:t>
              </w:r>
            </w:hyperlink>
          </w:p>
          <w:p w:rsidR="008E082A" w:rsidRDefault="00D07C42" w:rsidP="008E082A">
            <w:pPr>
              <w:spacing w:before="60" w:after="60"/>
              <w:rPr>
                <w:sz w:val="20"/>
                <w:lang w:val="en-CA"/>
              </w:rPr>
            </w:pPr>
            <w:hyperlink r:id="rId14" w:history="1">
              <w:r w:rsidR="008E082A" w:rsidRPr="008E082A">
                <w:rPr>
                  <w:rStyle w:val="Hyperlink"/>
                  <w:sz w:val="20"/>
                  <w:lang w:val="en-CA"/>
                </w:rPr>
                <w:t>miska.hannuksela@nokia.com</w:t>
              </w:r>
            </w:hyperlink>
          </w:p>
          <w:p w:rsidR="00B102CF" w:rsidRPr="00234B9D" w:rsidRDefault="00D07C42" w:rsidP="005952A5">
            <w:pPr>
              <w:spacing w:before="60" w:after="60"/>
              <w:rPr>
                <w:sz w:val="20"/>
                <w:lang w:val="en-CA"/>
              </w:rPr>
            </w:pPr>
            <w:hyperlink r:id="rId15" w:history="1">
              <w:r w:rsidR="00B102CF" w:rsidRPr="00234B9D">
                <w:rPr>
                  <w:rStyle w:val="Hyperlink"/>
                  <w:sz w:val="20"/>
                  <w:lang w:val="en-CA"/>
                </w:rPr>
                <w:t>teruhikos@jp.sony.com</w:t>
              </w:r>
            </w:hyperlink>
          </w:p>
          <w:p w:rsidR="00B102CF" w:rsidRPr="00234B9D" w:rsidRDefault="00D07C42" w:rsidP="005952A5">
            <w:pPr>
              <w:spacing w:before="60" w:after="60"/>
              <w:rPr>
                <w:sz w:val="20"/>
                <w:lang w:val="en-CA"/>
              </w:rPr>
            </w:pPr>
            <w:hyperlink r:id="rId16" w:history="1">
              <w:r w:rsidR="00B102CF" w:rsidRPr="00234B9D">
                <w:rPr>
                  <w:rStyle w:val="Hyperlink"/>
                  <w:sz w:val="20"/>
                  <w:lang w:val="en-CA"/>
                </w:rPr>
                <w:t>sehoon.yea@lge.com</w:t>
              </w:r>
            </w:hyperlink>
          </w:p>
          <w:p w:rsidR="00B102CF" w:rsidRPr="00234B9D" w:rsidRDefault="00D07C42" w:rsidP="005952A5">
            <w:pPr>
              <w:spacing w:before="60" w:after="60"/>
              <w:rPr>
                <w:sz w:val="20"/>
                <w:lang w:val="en-CA"/>
              </w:rPr>
            </w:pPr>
            <w:hyperlink r:id="rId17" w:history="1">
              <w:r w:rsidR="00B102CF" w:rsidRPr="00234B9D">
                <w:rPr>
                  <w:rStyle w:val="Hyperlink"/>
                  <w:sz w:val="20"/>
                  <w:lang w:val="en-CA"/>
                </w:rPr>
                <w:t>ohm@ient.rwth-aachen.de</w:t>
              </w:r>
            </w:hyperlink>
          </w:p>
          <w:p w:rsidR="00B102CF" w:rsidRPr="00234B9D" w:rsidRDefault="00D07C42" w:rsidP="00B102CF">
            <w:pPr>
              <w:spacing w:before="60" w:after="60"/>
              <w:rPr>
                <w:sz w:val="20"/>
                <w:lang w:val="en-CA"/>
              </w:rPr>
            </w:pPr>
            <w:hyperlink r:id="rId18" w:history="1">
              <w:r w:rsidR="00B102CF" w:rsidRPr="00234B9D">
                <w:rPr>
                  <w:rStyle w:val="Hyperlink"/>
                  <w:sz w:val="20"/>
                  <w:lang w:val="en-CA"/>
                </w:rPr>
                <w:t>garysull@microsoft.com</w:t>
              </w:r>
            </w:hyperlink>
          </w:p>
        </w:tc>
      </w:tr>
      <w:tr w:rsidR="00E61DAC" w:rsidRPr="00234B9D">
        <w:tc>
          <w:tcPr>
            <w:tcW w:w="1458" w:type="dxa"/>
          </w:tcPr>
          <w:p w:rsidR="00E61DAC" w:rsidRPr="00234B9D" w:rsidRDefault="00E61DAC">
            <w:pPr>
              <w:spacing w:before="60" w:after="60"/>
              <w:rPr>
                <w:i/>
                <w:sz w:val="20"/>
                <w:lang w:val="en-CA"/>
              </w:rPr>
            </w:pPr>
            <w:r w:rsidRPr="00234B9D">
              <w:rPr>
                <w:i/>
                <w:sz w:val="20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234B9D" w:rsidRDefault="00F15219">
            <w:pPr>
              <w:spacing w:before="60" w:after="60"/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>AHG</w:t>
            </w:r>
          </w:p>
        </w:tc>
      </w:tr>
    </w:tbl>
    <w:p w:rsidR="00E61DAC" w:rsidRPr="00234B9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 w:val="20"/>
          <w:lang w:val="en-CA"/>
        </w:rPr>
      </w:pPr>
      <w:r w:rsidRPr="00234B9D">
        <w:rPr>
          <w:sz w:val="20"/>
          <w:u w:val="single"/>
          <w:lang w:val="en-CA"/>
        </w:rPr>
        <w:t>_____________________________</w:t>
      </w:r>
    </w:p>
    <w:p w:rsidR="00275BCF" w:rsidRPr="00234B9D" w:rsidRDefault="00275BCF" w:rsidP="00234B9D">
      <w:pPr>
        <w:pStyle w:val="Heading1"/>
        <w:rPr>
          <w:lang w:val="en-CA"/>
        </w:rPr>
      </w:pPr>
      <w:r w:rsidRPr="00234B9D">
        <w:rPr>
          <w:lang w:val="en-CA"/>
        </w:rPr>
        <w:t>Abstract</w:t>
      </w:r>
    </w:p>
    <w:p w:rsidR="001B2F40" w:rsidRPr="00457B93" w:rsidRDefault="001B2F40" w:rsidP="001B2F40">
      <w:pPr>
        <w:rPr>
          <w:szCs w:val="22"/>
          <w:lang w:val="en-CA"/>
        </w:rPr>
      </w:pPr>
      <w:r w:rsidRPr="00457B93">
        <w:rPr>
          <w:szCs w:val="22"/>
          <w:lang w:val="en-CA"/>
        </w:rPr>
        <w:t xml:space="preserve">This document reports on the work of the JCT-3V ad hoc group on </w:t>
      </w:r>
      <w:r w:rsidR="00E50E28" w:rsidRPr="00457B93">
        <w:rPr>
          <w:szCs w:val="22"/>
          <w:lang w:val="en-CA"/>
        </w:rPr>
        <w:t>3D-HEVC Draft and MV-HEVC / 3D-HEVC Test Model editing (AHG2)</w:t>
      </w:r>
      <w:r w:rsidRPr="00457B93">
        <w:rPr>
          <w:szCs w:val="22"/>
          <w:lang w:val="en-CA"/>
        </w:rPr>
        <w:t xml:space="preserve"> between the </w:t>
      </w:r>
      <w:r w:rsidR="00B024E8" w:rsidRPr="00457B93">
        <w:rPr>
          <w:szCs w:val="22"/>
          <w:lang w:val="en-CA"/>
        </w:rPr>
        <w:t>1</w:t>
      </w:r>
      <w:r w:rsidR="004F5A58" w:rsidRPr="00457B93">
        <w:rPr>
          <w:szCs w:val="22"/>
          <w:lang w:val="en-CA"/>
        </w:rPr>
        <w:t>3</w:t>
      </w:r>
      <w:r w:rsidR="00B024E8" w:rsidRPr="00457B93">
        <w:rPr>
          <w:szCs w:val="22"/>
          <w:lang w:val="en-CA"/>
        </w:rPr>
        <w:t>th</w:t>
      </w:r>
      <w:r w:rsidR="00C26839" w:rsidRPr="00457B93">
        <w:rPr>
          <w:szCs w:val="22"/>
          <w:lang w:val="en-CA"/>
        </w:rPr>
        <w:t xml:space="preserve"> </w:t>
      </w:r>
      <w:r w:rsidR="009C21F2" w:rsidRPr="00457B93">
        <w:rPr>
          <w:szCs w:val="22"/>
          <w:lang w:val="en-CA"/>
        </w:rPr>
        <w:t xml:space="preserve">JCT-3V meeting in </w:t>
      </w:r>
      <w:r w:rsidR="004F5A58" w:rsidRPr="00457B93">
        <w:rPr>
          <w:szCs w:val="22"/>
          <w:lang w:val="en-CA"/>
        </w:rPr>
        <w:t>Geneva</w:t>
      </w:r>
      <w:r w:rsidR="004E1343" w:rsidRPr="00457B93">
        <w:rPr>
          <w:szCs w:val="22"/>
          <w:lang w:val="en-CA"/>
        </w:rPr>
        <w:t xml:space="preserve"> </w:t>
      </w:r>
      <w:r w:rsidR="00E50E28" w:rsidRPr="00457B93">
        <w:rPr>
          <w:szCs w:val="22"/>
          <w:lang w:val="en-CA"/>
        </w:rPr>
        <w:t>and the 1</w:t>
      </w:r>
      <w:r w:rsidR="004F5A58" w:rsidRPr="00457B93">
        <w:rPr>
          <w:szCs w:val="22"/>
          <w:lang w:val="en-CA"/>
        </w:rPr>
        <w:t>4</w:t>
      </w:r>
      <w:r w:rsidR="00E50E28" w:rsidRPr="00457B93">
        <w:rPr>
          <w:szCs w:val="22"/>
          <w:lang w:val="en-CA"/>
        </w:rPr>
        <w:t xml:space="preserve">th meeting in </w:t>
      </w:r>
      <w:r w:rsidR="004F5A58" w:rsidRPr="00457B93">
        <w:rPr>
          <w:szCs w:val="22"/>
          <w:lang w:val="en-CA"/>
        </w:rPr>
        <w:t>San Diego</w:t>
      </w:r>
      <w:r w:rsidRPr="00457B93">
        <w:rPr>
          <w:szCs w:val="22"/>
          <w:lang w:val="en-CA"/>
        </w:rPr>
        <w:t>.</w:t>
      </w:r>
    </w:p>
    <w:p w:rsidR="00745F6B" w:rsidRPr="00234B9D" w:rsidRDefault="00EF5467" w:rsidP="00234B9D">
      <w:pPr>
        <w:pStyle w:val="Heading1"/>
        <w:rPr>
          <w:lang w:val="en-CA"/>
        </w:rPr>
      </w:pPr>
      <w:r w:rsidRPr="00234B9D">
        <w:rPr>
          <w:lang w:val="en-CA"/>
        </w:rPr>
        <w:t>Mandate</w:t>
      </w:r>
      <w:r w:rsidR="00C731F1" w:rsidRPr="00234B9D">
        <w:rPr>
          <w:lang w:val="en-CA"/>
        </w:rPr>
        <w:t>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0"/>
        <w:gridCol w:w="3078"/>
        <w:gridCol w:w="572"/>
      </w:tblGrid>
      <w:tr w:rsidR="00EF5467" w:rsidRPr="00234B9D" w:rsidTr="009A5507">
        <w:trPr>
          <w:cantSplit/>
          <w:jc w:val="center"/>
        </w:trPr>
        <w:tc>
          <w:tcPr>
            <w:tcW w:w="5500" w:type="dxa"/>
          </w:tcPr>
          <w:p w:rsidR="00EF5467" w:rsidRPr="00234B9D" w:rsidRDefault="00EF5467" w:rsidP="00EF5467">
            <w:pPr>
              <w:rPr>
                <w:b/>
                <w:sz w:val="20"/>
                <w:lang w:val="en-CA"/>
              </w:rPr>
            </w:pPr>
            <w:r w:rsidRPr="00234B9D">
              <w:rPr>
                <w:b/>
                <w:sz w:val="20"/>
                <w:lang w:val="en-CA"/>
              </w:rPr>
              <w:t>Title and Email Reflector</w:t>
            </w:r>
          </w:p>
        </w:tc>
        <w:tc>
          <w:tcPr>
            <w:tcW w:w="3078" w:type="dxa"/>
          </w:tcPr>
          <w:p w:rsidR="00EF5467" w:rsidRPr="00234B9D" w:rsidRDefault="00EF5467" w:rsidP="00EF5467">
            <w:pPr>
              <w:rPr>
                <w:b/>
                <w:sz w:val="20"/>
                <w:lang w:val="en-CA"/>
              </w:rPr>
            </w:pPr>
            <w:r w:rsidRPr="00234B9D">
              <w:rPr>
                <w:b/>
                <w:sz w:val="20"/>
                <w:lang w:val="en-CA"/>
              </w:rPr>
              <w:t>Chairs</w:t>
            </w:r>
          </w:p>
        </w:tc>
        <w:tc>
          <w:tcPr>
            <w:tcW w:w="0" w:type="auto"/>
          </w:tcPr>
          <w:p w:rsidR="00EF5467" w:rsidRPr="00234B9D" w:rsidRDefault="00EF5467" w:rsidP="00EF5467">
            <w:pPr>
              <w:rPr>
                <w:b/>
                <w:sz w:val="20"/>
                <w:lang w:val="en-CA"/>
              </w:rPr>
            </w:pPr>
            <w:r w:rsidRPr="00234B9D">
              <w:rPr>
                <w:b/>
                <w:sz w:val="20"/>
                <w:lang w:val="en-CA"/>
              </w:rPr>
              <w:t>Mtg</w:t>
            </w:r>
          </w:p>
        </w:tc>
      </w:tr>
      <w:tr w:rsidR="00AC4D72" w:rsidRPr="00234B9D" w:rsidTr="009A5507">
        <w:trPr>
          <w:cantSplit/>
          <w:jc w:val="center"/>
        </w:trPr>
        <w:tc>
          <w:tcPr>
            <w:tcW w:w="5500" w:type="dxa"/>
          </w:tcPr>
          <w:p w:rsidR="000C314C" w:rsidRPr="000C314C" w:rsidRDefault="000C314C" w:rsidP="000C314C">
            <w:pPr>
              <w:jc w:val="left"/>
              <w:rPr>
                <w:b/>
                <w:sz w:val="20"/>
                <w:lang w:val="en-CA"/>
              </w:rPr>
            </w:pPr>
            <w:r w:rsidRPr="000C314C">
              <w:rPr>
                <w:b/>
                <w:sz w:val="20"/>
                <w:lang w:val="en-CA"/>
              </w:rPr>
              <w:t>3D-HEVC Draft and MV-HEVC / 3D-HEVC Test Model editing (AHG2)</w:t>
            </w:r>
          </w:p>
          <w:p w:rsidR="004F5A58" w:rsidRPr="004F5A58" w:rsidRDefault="004F5A58" w:rsidP="004F5A58">
            <w:pPr>
              <w:numPr>
                <w:ilvl w:val="0"/>
                <w:numId w:val="14"/>
              </w:numPr>
              <w:jc w:val="left"/>
              <w:textAlignment w:val="auto"/>
              <w:rPr>
                <w:rFonts w:eastAsia="MS Mincho"/>
                <w:lang w:val="en-CA"/>
              </w:rPr>
            </w:pPr>
            <w:r w:rsidRPr="004F5A58">
              <w:rPr>
                <w:rFonts w:eastAsia="MS Mincho"/>
                <w:lang w:val="en-CA"/>
              </w:rPr>
              <w:t>Gather and address bug reports related to MV/3D-HEVC text and test model and suggest correction actions, if any.</w:t>
            </w:r>
          </w:p>
          <w:p w:rsidR="00AC4D72" w:rsidRPr="00234B9D" w:rsidRDefault="004F5A58" w:rsidP="004F5A58">
            <w:pPr>
              <w:numPr>
                <w:ilvl w:val="0"/>
                <w:numId w:val="10"/>
              </w:numPr>
              <w:jc w:val="left"/>
              <w:textAlignment w:val="auto"/>
              <w:rPr>
                <w:b/>
                <w:sz w:val="20"/>
                <w:lang w:val="en-CA"/>
              </w:rPr>
            </w:pPr>
            <w:r w:rsidRPr="004F5A58">
              <w:rPr>
                <w:rFonts w:eastAsia="MS Mincho"/>
                <w:lang w:val="en-CA"/>
              </w:rPr>
              <w:t>Coordinate with the HTM software Integration AHG to address issues relating to mismatches between software and text.</w:t>
            </w:r>
          </w:p>
        </w:tc>
        <w:tc>
          <w:tcPr>
            <w:tcW w:w="3078" w:type="dxa"/>
          </w:tcPr>
          <w:p w:rsidR="00AC4D72" w:rsidRPr="00234B9D" w:rsidRDefault="0086225E" w:rsidP="004F5A58">
            <w:pPr>
              <w:rPr>
                <w:sz w:val="20"/>
                <w:lang w:val="en-CA"/>
              </w:rPr>
            </w:pPr>
            <w:r w:rsidRPr="00234B9D">
              <w:rPr>
                <w:sz w:val="20"/>
                <w:lang w:val="en-CA" w:eastAsia="ja-JP"/>
              </w:rPr>
              <w:t>G. Tech,</w:t>
            </w:r>
            <w:r w:rsidR="008C1A74" w:rsidRPr="00234B9D">
              <w:rPr>
                <w:sz w:val="20"/>
                <w:lang w:val="en-CA" w:eastAsia="ja-JP"/>
              </w:rPr>
              <w:br/>
            </w:r>
            <w:r w:rsidRPr="00234B9D">
              <w:rPr>
                <w:sz w:val="20"/>
                <w:lang w:val="en-CA" w:eastAsia="ja-JP"/>
              </w:rPr>
              <w:t xml:space="preserve">J. Boyce, </w:t>
            </w:r>
            <w:r w:rsidR="008C1A74" w:rsidRPr="00234B9D">
              <w:rPr>
                <w:sz w:val="20"/>
                <w:lang w:val="en-CA" w:eastAsia="ja-JP"/>
              </w:rPr>
              <w:br/>
            </w:r>
            <w:r w:rsidRPr="00234B9D">
              <w:rPr>
                <w:sz w:val="20"/>
                <w:lang w:val="en-CA" w:eastAsia="ja-JP"/>
              </w:rPr>
              <w:t xml:space="preserve">Y. Chen, </w:t>
            </w:r>
            <w:r w:rsidR="008C1A74" w:rsidRPr="00234B9D">
              <w:rPr>
                <w:sz w:val="20"/>
                <w:lang w:val="en-CA" w:eastAsia="ja-JP"/>
              </w:rPr>
              <w:br/>
            </w:r>
            <w:r w:rsidRPr="00234B9D">
              <w:rPr>
                <w:sz w:val="20"/>
                <w:lang w:val="en-CA" w:eastAsia="ja-JP"/>
              </w:rPr>
              <w:t xml:space="preserve">M. Hannuksela, </w:t>
            </w:r>
            <w:r w:rsidR="008C1A74" w:rsidRPr="00234B9D">
              <w:rPr>
                <w:sz w:val="20"/>
                <w:lang w:val="en-CA" w:eastAsia="ja-JP"/>
              </w:rPr>
              <w:br/>
            </w:r>
            <w:r w:rsidRPr="00234B9D">
              <w:rPr>
                <w:sz w:val="20"/>
                <w:lang w:val="en-CA" w:eastAsia="ja-JP"/>
              </w:rPr>
              <w:t xml:space="preserve">T. Suzuki, </w:t>
            </w:r>
            <w:r w:rsidR="008C1A74" w:rsidRPr="00234B9D">
              <w:rPr>
                <w:sz w:val="20"/>
                <w:lang w:val="en-CA" w:eastAsia="ja-JP"/>
              </w:rPr>
              <w:br/>
            </w:r>
            <w:r w:rsidRPr="00234B9D">
              <w:rPr>
                <w:sz w:val="20"/>
                <w:lang w:val="en-CA" w:eastAsia="ja-JP"/>
              </w:rPr>
              <w:t xml:space="preserve">S. Yea, </w:t>
            </w:r>
            <w:r w:rsidR="008C1A74" w:rsidRPr="00234B9D">
              <w:rPr>
                <w:sz w:val="20"/>
                <w:lang w:val="en-CA" w:eastAsia="ja-JP"/>
              </w:rPr>
              <w:br/>
            </w:r>
            <w:r w:rsidRPr="00234B9D">
              <w:rPr>
                <w:sz w:val="20"/>
                <w:lang w:val="en-CA" w:eastAsia="ja-JP"/>
              </w:rPr>
              <w:t xml:space="preserve">J.-R. Ohm, </w:t>
            </w:r>
            <w:r w:rsidR="008C1A74" w:rsidRPr="00234B9D">
              <w:rPr>
                <w:sz w:val="20"/>
                <w:lang w:val="en-CA" w:eastAsia="ja-JP"/>
              </w:rPr>
              <w:br/>
            </w:r>
            <w:r w:rsidRPr="00234B9D">
              <w:rPr>
                <w:sz w:val="20"/>
                <w:lang w:val="en-CA" w:eastAsia="ja-JP"/>
              </w:rPr>
              <w:t>G. Sullivan (vice chairs)</w:t>
            </w:r>
          </w:p>
        </w:tc>
        <w:tc>
          <w:tcPr>
            <w:tcW w:w="0" w:type="auto"/>
          </w:tcPr>
          <w:p w:rsidR="00AC4D72" w:rsidRPr="00234B9D" w:rsidRDefault="00AC4D72" w:rsidP="00EF5467">
            <w:pPr>
              <w:rPr>
                <w:sz w:val="20"/>
                <w:lang w:val="en-CA"/>
              </w:rPr>
            </w:pPr>
            <w:r w:rsidRPr="00234B9D">
              <w:rPr>
                <w:sz w:val="20"/>
                <w:lang w:val="en-CA"/>
              </w:rPr>
              <w:t>N</w:t>
            </w:r>
          </w:p>
        </w:tc>
      </w:tr>
    </w:tbl>
    <w:p w:rsidR="00EF5467" w:rsidRPr="00234B9D" w:rsidRDefault="00EF5467" w:rsidP="00EF5467">
      <w:pPr>
        <w:rPr>
          <w:sz w:val="20"/>
          <w:lang w:val="en-CA"/>
        </w:rPr>
      </w:pPr>
    </w:p>
    <w:p w:rsidR="00DB6C10" w:rsidRDefault="007A7EF0" w:rsidP="00234B9D">
      <w:pPr>
        <w:pStyle w:val="Heading1"/>
        <w:rPr>
          <w:lang w:val="en-CA"/>
        </w:rPr>
      </w:pPr>
      <w:r>
        <w:rPr>
          <w:lang w:val="en-CA"/>
        </w:rPr>
        <w:t>Bug reports</w:t>
      </w:r>
    </w:p>
    <w:p w:rsidR="00353A6B" w:rsidRDefault="004E14CC" w:rsidP="00D72162">
      <w:pPr>
        <w:rPr>
          <w:ins w:id="0" w:author="Author"/>
          <w:lang w:val="en-CA"/>
        </w:rPr>
      </w:pPr>
      <w:r>
        <w:rPr>
          <w:lang w:val="en-CA"/>
        </w:rPr>
        <w:t>S</w:t>
      </w:r>
      <w:r w:rsidR="00673836">
        <w:rPr>
          <w:lang w:val="en-CA"/>
        </w:rPr>
        <w:t>everal editorial defects in particular in Annex F of the HEVC specification have been reported</w:t>
      </w:r>
      <w:r w:rsidR="004F5A58">
        <w:rPr>
          <w:lang w:val="en-CA"/>
        </w:rPr>
        <w:t xml:space="preserve"> </w:t>
      </w:r>
      <w:r>
        <w:rPr>
          <w:lang w:val="en-CA"/>
        </w:rPr>
        <w:t>already to the last meeting in Geneva</w:t>
      </w:r>
      <w:ins w:id="1" w:author="Author">
        <w:r w:rsidR="00783678">
          <w:rPr>
            <w:lang w:val="en-CA"/>
          </w:rPr>
          <w:t xml:space="preserve"> </w:t>
        </w:r>
        <w:r w:rsidR="00783678">
          <w:rPr>
            <w:lang w:val="en-CA"/>
          </w:rPr>
          <w:fldChar w:fldCharType="begin"/>
        </w:r>
        <w:r w:rsidR="00783678">
          <w:rPr>
            <w:lang w:val="en-CA"/>
          </w:rPr>
          <w:instrText xml:space="preserve"> REF _Ref444157138 \r \h </w:instrText>
        </w:r>
      </w:ins>
      <w:r w:rsidR="00783678">
        <w:rPr>
          <w:lang w:val="en-CA"/>
        </w:rPr>
      </w:r>
      <w:r w:rsidR="00783678">
        <w:rPr>
          <w:lang w:val="en-CA"/>
        </w:rPr>
        <w:fldChar w:fldCharType="separate"/>
      </w:r>
      <w:ins w:id="2" w:author="Author">
        <w:r w:rsidR="00783678">
          <w:rPr>
            <w:lang w:val="en-CA"/>
          </w:rPr>
          <w:t>[1]</w:t>
        </w:r>
        <w:r w:rsidR="00783678">
          <w:rPr>
            <w:lang w:val="en-CA"/>
          </w:rPr>
          <w:fldChar w:fldCharType="end"/>
        </w:r>
      </w:ins>
      <w:r w:rsidR="00673836">
        <w:rPr>
          <w:lang w:val="en-CA"/>
        </w:rPr>
        <w:t xml:space="preserve">. </w:t>
      </w:r>
      <w:del w:id="3" w:author="Author">
        <w:r w:rsidR="00673836" w:rsidDel="004F3CE3">
          <w:rPr>
            <w:lang w:val="en-CA"/>
          </w:rPr>
          <w:delText xml:space="preserve">A summary including fixes </w:delText>
        </w:r>
        <w:r w:rsidR="004F5A58" w:rsidDel="004F3CE3">
          <w:rPr>
            <w:lang w:val="en-CA"/>
          </w:rPr>
          <w:delText xml:space="preserve">can be found </w:delText>
        </w:r>
        <w:r w:rsidR="00673836" w:rsidDel="004F3CE3">
          <w:rPr>
            <w:lang w:val="en-CA"/>
          </w:rPr>
          <w:delText>in document JCT3V-M1002_defects.</w:delText>
        </w:r>
        <w:r w:rsidR="00673836" w:rsidDel="00783678">
          <w:rPr>
            <w:lang w:val="en-CA"/>
          </w:rPr>
          <w:delText xml:space="preserve"> </w:delText>
        </w:r>
      </w:del>
      <w:r w:rsidR="00673836">
        <w:rPr>
          <w:lang w:val="en-CA"/>
        </w:rPr>
        <w:t>The</w:t>
      </w:r>
      <w:ins w:id="4" w:author="Author">
        <w:r w:rsidR="004F3B6A">
          <w:rPr>
            <w:lang w:val="en-CA"/>
          </w:rPr>
          <w:t>se</w:t>
        </w:r>
      </w:ins>
      <w:r w:rsidR="00673836">
        <w:rPr>
          <w:lang w:val="en-CA"/>
        </w:rPr>
        <w:t xml:space="preserve"> defects have also been reported (among others) to JCT-VC</w:t>
      </w:r>
      <w:ins w:id="5" w:author="Author">
        <w:r w:rsidR="00783678">
          <w:rPr>
            <w:lang w:val="en-CA"/>
          </w:rPr>
          <w:t xml:space="preserve"> </w:t>
        </w:r>
        <w:r w:rsidR="003B19A1">
          <w:rPr>
            <w:lang w:val="en-CA"/>
          </w:rPr>
          <w:fldChar w:fldCharType="begin"/>
        </w:r>
        <w:r w:rsidR="003B19A1">
          <w:rPr>
            <w:lang w:val="en-CA"/>
          </w:rPr>
          <w:instrText xml:space="preserve"> REF _Ref444157485 \r \h </w:instrText>
        </w:r>
      </w:ins>
      <w:r w:rsidR="003B19A1">
        <w:rPr>
          <w:lang w:val="en-CA"/>
        </w:rPr>
      </w:r>
      <w:r w:rsidR="003B19A1">
        <w:rPr>
          <w:lang w:val="en-CA"/>
        </w:rPr>
        <w:fldChar w:fldCharType="separate"/>
      </w:r>
      <w:ins w:id="6" w:author="Author">
        <w:r w:rsidR="003B19A1">
          <w:rPr>
            <w:lang w:val="en-CA"/>
          </w:rPr>
          <w:t>[2]</w:t>
        </w:r>
        <w:r w:rsidR="003B19A1">
          <w:rPr>
            <w:lang w:val="en-CA"/>
          </w:rPr>
          <w:fldChar w:fldCharType="end"/>
        </w:r>
      </w:ins>
      <w:del w:id="7" w:author="Author">
        <w:r w:rsidR="00673836" w:rsidDel="00783678">
          <w:rPr>
            <w:lang w:val="en-CA"/>
          </w:rPr>
          <w:delText xml:space="preserve"> </w:delText>
        </w:r>
      </w:del>
      <w:ins w:id="8" w:author="Author">
        <w:r w:rsidR="00783678">
          <w:rPr>
            <w:lang w:val="en-CA"/>
          </w:rPr>
          <w:t xml:space="preserve">. </w:t>
        </w:r>
        <w:r w:rsidR="004F3B6A">
          <w:rPr>
            <w:lang w:val="en-CA"/>
          </w:rPr>
          <w:t xml:space="preserve">Moreover, </w:t>
        </w:r>
        <w:del w:id="9" w:author="Author">
          <w:r w:rsidR="00783678" w:rsidDel="004F3B6A">
            <w:rPr>
              <w:lang w:val="en-CA"/>
            </w:rPr>
            <w:delText xml:space="preserve">Defects and fixes </w:delText>
          </w:r>
          <w:r w:rsidR="00835E7E" w:rsidDel="004F3B6A">
            <w:rPr>
              <w:lang w:val="en-CA"/>
            </w:rPr>
            <w:delText xml:space="preserve">reported in </w:delText>
          </w:r>
        </w:del>
        <w:r w:rsidR="004F3B6A">
          <w:rPr>
            <w:lang w:val="en-CA"/>
          </w:rPr>
          <w:t xml:space="preserve">they </w:t>
        </w:r>
        <w:r w:rsidR="00783678">
          <w:rPr>
            <w:lang w:val="en-CA"/>
          </w:rPr>
          <w:t>are additionally</w:t>
        </w:r>
        <w:r w:rsidR="004F3CE3">
          <w:rPr>
            <w:lang w:val="en-CA"/>
          </w:rPr>
          <w:t xml:space="preserve"> </w:t>
        </w:r>
        <w:r w:rsidR="00783678">
          <w:rPr>
            <w:lang w:val="en-CA"/>
          </w:rPr>
          <w:t xml:space="preserve">summarized in document </w:t>
        </w:r>
        <w:r w:rsidR="004F3CE3">
          <w:rPr>
            <w:lang w:val="en-CA"/>
          </w:rPr>
          <w:t>JCT</w:t>
        </w:r>
        <w:del w:id="10" w:author="Author">
          <w:r w:rsidR="004F3CE3" w:rsidDel="00CB3241">
            <w:rPr>
              <w:lang w:val="en-CA"/>
            </w:rPr>
            <w:delText>3</w:delText>
          </w:r>
        </w:del>
        <w:r w:rsidR="00CB3241">
          <w:rPr>
            <w:lang w:val="en-CA"/>
          </w:rPr>
          <w:t>V</w:t>
        </w:r>
        <w:del w:id="11" w:author="Author">
          <w:r w:rsidR="004F3CE3" w:rsidDel="00CB3241">
            <w:rPr>
              <w:lang w:val="en-CA"/>
            </w:rPr>
            <w:delText>V</w:delText>
          </w:r>
        </w:del>
        <w:r w:rsidR="00CB3241">
          <w:rPr>
            <w:lang w:val="en-CA"/>
          </w:rPr>
          <w:t>C</w:t>
        </w:r>
        <w:r w:rsidR="004F3CE3">
          <w:rPr>
            <w:lang w:val="en-CA"/>
          </w:rPr>
          <w:t>-</w:t>
        </w:r>
        <w:del w:id="12" w:author="Author">
          <w:r w:rsidR="004F3CE3" w:rsidDel="005623F7">
            <w:rPr>
              <w:lang w:val="en-CA"/>
            </w:rPr>
            <w:delText>N</w:delText>
          </w:r>
        </w:del>
        <w:r w:rsidR="005623F7">
          <w:rPr>
            <w:lang w:val="en-CA"/>
          </w:rPr>
          <w:t>U</w:t>
        </w:r>
        <w:del w:id="13" w:author="Author">
          <w:r w:rsidR="004F3CE3" w:rsidDel="00986C7A">
            <w:rPr>
              <w:lang w:val="en-CA"/>
            </w:rPr>
            <w:delText>1</w:delText>
          </w:r>
          <w:r w:rsidR="00986C7A" w:rsidDel="005623F7">
            <w:rPr>
              <w:lang w:val="en-CA"/>
            </w:rPr>
            <w:delText>0</w:delText>
          </w:r>
        </w:del>
        <w:r w:rsidR="005623F7">
          <w:rPr>
            <w:lang w:val="en-CA"/>
          </w:rPr>
          <w:t>1</w:t>
        </w:r>
        <w:r w:rsidR="004F3CE3">
          <w:rPr>
            <w:lang w:val="en-CA"/>
          </w:rPr>
          <w:t>00</w:t>
        </w:r>
        <w:del w:id="14" w:author="Author">
          <w:r w:rsidR="004F3CE3" w:rsidDel="005623F7">
            <w:rPr>
              <w:lang w:val="en-CA"/>
            </w:rPr>
            <w:delText>2</w:delText>
          </w:r>
        </w:del>
        <w:r w:rsidR="005623F7">
          <w:rPr>
            <w:lang w:val="en-CA"/>
          </w:rPr>
          <w:t>5</w:t>
        </w:r>
        <w:r w:rsidR="004F3CE3">
          <w:rPr>
            <w:lang w:val="en-CA"/>
          </w:rPr>
          <w:t>_</w:t>
        </w:r>
        <w:r w:rsidR="009A023C">
          <w:rPr>
            <w:lang w:val="en-CA"/>
          </w:rPr>
          <w:t>v2_</w:t>
        </w:r>
        <w:bookmarkStart w:id="15" w:name="_GoBack"/>
        <w:bookmarkEnd w:id="15"/>
        <w:r w:rsidR="004F3CE3">
          <w:rPr>
            <w:lang w:val="en-CA"/>
          </w:rPr>
          <w:t>defects</w:t>
        </w:r>
        <w:r w:rsidR="00783678">
          <w:rPr>
            <w:lang w:val="en-CA"/>
          </w:rPr>
          <w:t xml:space="preserve"> attached to this report</w:t>
        </w:r>
      </w:ins>
      <w:del w:id="16" w:author="Author">
        <w:r w:rsidR="00673836" w:rsidDel="004F3CE3">
          <w:rPr>
            <w:lang w:val="en-CA"/>
          </w:rPr>
          <w:delText>in document JCTVC-V0031</w:delText>
        </w:r>
      </w:del>
      <w:r w:rsidR="00673836">
        <w:rPr>
          <w:lang w:val="en-CA"/>
        </w:rPr>
        <w:t>.</w:t>
      </w:r>
      <w:r w:rsidR="004F5A58">
        <w:rPr>
          <w:lang w:val="en-CA"/>
        </w:rPr>
        <w:t xml:space="preserve"> </w:t>
      </w:r>
      <w:del w:id="17" w:author="Author">
        <w:r w:rsidR="004F5A58" w:rsidDel="004F3CE3">
          <w:rPr>
            <w:lang w:val="en-CA"/>
          </w:rPr>
          <w:delText>However, a</w:delText>
        </w:r>
      </w:del>
      <w:ins w:id="18" w:author="Author">
        <w:r w:rsidR="004F3CE3">
          <w:rPr>
            <w:lang w:val="en-CA"/>
          </w:rPr>
          <w:t>A</w:t>
        </w:r>
      </w:ins>
      <w:r w:rsidR="004F5A58">
        <w:rPr>
          <w:lang w:val="en-CA"/>
        </w:rPr>
        <w:t xml:space="preserve"> review and confirmation of suggested fixes is still pending and required before integration to the current HEVC draft</w:t>
      </w:r>
      <w:r w:rsidR="00FB33F9">
        <w:rPr>
          <w:lang w:val="en-CA"/>
        </w:rPr>
        <w:t xml:space="preserve"> text.</w:t>
      </w:r>
    </w:p>
    <w:p w:rsidR="00353A6B" w:rsidRDefault="00353A6B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left"/>
        <w:textAlignment w:val="auto"/>
        <w:rPr>
          <w:ins w:id="19" w:author="Author"/>
          <w:lang w:val="en-CA"/>
        </w:rPr>
      </w:pPr>
      <w:ins w:id="20" w:author="Author">
        <w:r>
          <w:rPr>
            <w:lang w:val="en-CA"/>
          </w:rPr>
          <w:br w:type="page"/>
        </w:r>
      </w:ins>
    </w:p>
    <w:p w:rsidR="00D72162" w:rsidRPr="00D72162" w:rsidRDefault="00D72162" w:rsidP="00D72162">
      <w:pPr>
        <w:rPr>
          <w:lang w:val="en-CA"/>
        </w:rPr>
      </w:pPr>
    </w:p>
    <w:p w:rsidR="00753EEB" w:rsidRPr="00234B9D" w:rsidRDefault="007A7EF0" w:rsidP="00234B9D">
      <w:pPr>
        <w:pStyle w:val="Heading1"/>
        <w:rPr>
          <w:lang w:val="en-CA"/>
        </w:rPr>
      </w:pPr>
      <w:r>
        <w:rPr>
          <w:lang w:val="en-CA"/>
        </w:rPr>
        <w:t>Recommendations</w:t>
      </w:r>
    </w:p>
    <w:p w:rsidR="00753EEB" w:rsidRPr="00457B93" w:rsidRDefault="00753EEB" w:rsidP="00753EEB">
      <w:pPr>
        <w:rPr>
          <w:szCs w:val="22"/>
          <w:lang w:val="en-CA"/>
        </w:rPr>
      </w:pPr>
      <w:r w:rsidRPr="00457B93">
        <w:rPr>
          <w:szCs w:val="22"/>
          <w:lang w:val="en-CA"/>
        </w:rPr>
        <w:t xml:space="preserve">The recommendations of the </w:t>
      </w:r>
      <w:r w:rsidR="006062A9" w:rsidRPr="00457B93">
        <w:rPr>
          <w:szCs w:val="22"/>
          <w:lang w:val="en-CA"/>
        </w:rPr>
        <w:t>3D-HEVC Draft and MV-HEVC / 3D-HEVC Test Model editing</w:t>
      </w:r>
      <w:r w:rsidRPr="00457B93">
        <w:rPr>
          <w:szCs w:val="22"/>
          <w:lang w:val="en-CA"/>
        </w:rPr>
        <w:t xml:space="preserve"> </w:t>
      </w:r>
      <w:r w:rsidR="00EB5001" w:rsidRPr="00457B93">
        <w:rPr>
          <w:szCs w:val="22"/>
          <w:lang w:val="en-CA"/>
        </w:rPr>
        <w:t xml:space="preserve">AHG </w:t>
      </w:r>
      <w:r w:rsidRPr="00457B93">
        <w:rPr>
          <w:szCs w:val="22"/>
          <w:lang w:val="en-CA"/>
        </w:rPr>
        <w:t>are to:</w:t>
      </w:r>
    </w:p>
    <w:p w:rsidR="00673836" w:rsidRPr="00457B93" w:rsidRDefault="001E7F1D" w:rsidP="00E23A48">
      <w:pPr>
        <w:numPr>
          <w:ilvl w:val="0"/>
          <w:numId w:val="6"/>
        </w:numPr>
        <w:rPr>
          <w:szCs w:val="22"/>
          <w:lang w:val="en-CA"/>
        </w:rPr>
      </w:pPr>
      <w:r w:rsidRPr="00457B93">
        <w:rPr>
          <w:szCs w:val="22"/>
          <w:lang w:val="en-CA"/>
        </w:rPr>
        <w:t>Confirm and a</w:t>
      </w:r>
      <w:r w:rsidR="00673836" w:rsidRPr="00457B93">
        <w:rPr>
          <w:szCs w:val="22"/>
          <w:lang w:val="en-CA"/>
        </w:rPr>
        <w:t>ddress reported defects.</w:t>
      </w:r>
    </w:p>
    <w:p w:rsidR="00753EEB" w:rsidRPr="00457B93" w:rsidRDefault="00753EEB" w:rsidP="00E23A48">
      <w:pPr>
        <w:numPr>
          <w:ilvl w:val="0"/>
          <w:numId w:val="6"/>
        </w:numPr>
        <w:rPr>
          <w:szCs w:val="22"/>
          <w:lang w:val="en-CA"/>
        </w:rPr>
      </w:pPr>
      <w:r w:rsidRPr="00457B93">
        <w:rPr>
          <w:szCs w:val="22"/>
          <w:lang w:val="en-CA"/>
        </w:rPr>
        <w:t xml:space="preserve">Continue to </w:t>
      </w:r>
      <w:r w:rsidR="00B45FC9" w:rsidRPr="00457B93">
        <w:rPr>
          <w:szCs w:val="22"/>
          <w:lang w:val="en-CA"/>
        </w:rPr>
        <w:t xml:space="preserve">gather and address bugs related </w:t>
      </w:r>
      <w:r w:rsidR="001B32C8" w:rsidRPr="00457B93">
        <w:rPr>
          <w:szCs w:val="22"/>
          <w:lang w:val="en-CA"/>
        </w:rPr>
        <w:t xml:space="preserve">to the </w:t>
      </w:r>
      <w:r w:rsidR="00B45FC9" w:rsidRPr="00457B93">
        <w:rPr>
          <w:szCs w:val="22"/>
          <w:lang w:val="en-CA"/>
        </w:rPr>
        <w:t>MV-</w:t>
      </w:r>
      <w:r w:rsidR="001B32C8" w:rsidRPr="00457B93">
        <w:rPr>
          <w:szCs w:val="22"/>
          <w:lang w:val="en-CA"/>
        </w:rPr>
        <w:t xml:space="preserve"> </w:t>
      </w:r>
      <w:r w:rsidR="00B45FC9" w:rsidRPr="00457B93">
        <w:rPr>
          <w:szCs w:val="22"/>
          <w:lang w:val="en-CA"/>
        </w:rPr>
        <w:t>and 3D-HEVC</w:t>
      </w:r>
      <w:r w:rsidR="001B32C8" w:rsidRPr="00457B93">
        <w:rPr>
          <w:szCs w:val="22"/>
          <w:lang w:val="en-CA"/>
        </w:rPr>
        <w:t xml:space="preserve"> specification text.</w:t>
      </w:r>
    </w:p>
    <w:p w:rsidR="00753EEB" w:rsidRPr="00457B93" w:rsidRDefault="00753EEB" w:rsidP="00974468">
      <w:pPr>
        <w:numPr>
          <w:ilvl w:val="0"/>
          <w:numId w:val="6"/>
        </w:numPr>
        <w:rPr>
          <w:szCs w:val="22"/>
          <w:lang w:val="en-CA"/>
        </w:rPr>
      </w:pPr>
      <w:r w:rsidRPr="00457B93">
        <w:rPr>
          <w:szCs w:val="22"/>
          <w:lang w:val="en-CA"/>
        </w:rPr>
        <w:t xml:space="preserve">Compare </w:t>
      </w:r>
      <w:r w:rsidR="00816E0B" w:rsidRPr="00457B93">
        <w:rPr>
          <w:szCs w:val="22"/>
          <w:lang w:val="en-CA"/>
        </w:rPr>
        <w:t xml:space="preserve">the MV- and 3D-HEVC specification text </w:t>
      </w:r>
      <w:r w:rsidRPr="00457B93">
        <w:rPr>
          <w:szCs w:val="22"/>
          <w:lang w:val="en-CA"/>
        </w:rPr>
        <w:t>with the HTM-software and resolve any discrepancies that may exist, in collaboration with the Software AHG</w:t>
      </w:r>
      <w:r w:rsidR="002C6FEC" w:rsidRPr="00457B93">
        <w:rPr>
          <w:szCs w:val="22"/>
          <w:lang w:val="en-CA"/>
        </w:rPr>
        <w:t>.</w:t>
      </w:r>
    </w:p>
    <w:p w:rsidR="004F3CE3" w:rsidRDefault="004F3CE3" w:rsidP="004F3CE3">
      <w:pPr>
        <w:pStyle w:val="Heading1"/>
        <w:rPr>
          <w:ins w:id="21" w:author="Author"/>
          <w:lang w:val="en-CA"/>
        </w:rPr>
      </w:pPr>
      <w:ins w:id="22" w:author="Author">
        <w:r w:rsidRPr="004F3CE3">
          <w:rPr>
            <w:lang w:val="en-CA"/>
          </w:rPr>
          <w:t>References</w:t>
        </w:r>
      </w:ins>
    </w:p>
    <w:p w:rsidR="004F3CE3" w:rsidRPr="00457B93" w:rsidRDefault="00783678" w:rsidP="00783678">
      <w:pPr>
        <w:pStyle w:val="ListParagraph"/>
        <w:numPr>
          <w:ilvl w:val="0"/>
          <w:numId w:val="17"/>
        </w:numPr>
        <w:rPr>
          <w:ins w:id="23" w:author="Author"/>
          <w:lang w:val="en-CA"/>
        </w:rPr>
      </w:pPr>
      <w:bookmarkStart w:id="24" w:name="_Ref444157138"/>
      <w:ins w:id="25" w:author="Author">
        <w:r w:rsidRPr="00783678">
          <w:rPr>
            <w:szCs w:val="24"/>
            <w:lang w:val="en-CA" w:eastAsia="de-DE"/>
          </w:rPr>
          <w:t xml:space="preserve">G. Tech, K. Wegner, J. Boyce, Y. Chen, M. Hannuksela, T. Suzuki, S. Yea, J.-R. Ohm, and G. Sullivan, "JCT-3V AHG Report: 3D-HEVC Draft and MV-HEVC / 3D-HEVC Test Model editing (AHG2)", </w:t>
        </w:r>
      </w:ins>
      <w:r w:rsidRPr="00457B93">
        <w:rPr>
          <w:szCs w:val="24"/>
          <w:lang w:val="en-CA" w:eastAsia="de-DE"/>
        </w:rPr>
        <w:fldChar w:fldCharType="begin"/>
      </w:r>
      <w:r w:rsidRPr="00457B93">
        <w:rPr>
          <w:szCs w:val="24"/>
          <w:lang w:val="en-CA" w:eastAsia="de-DE"/>
        </w:rPr>
        <w:instrText xml:space="preserve"> HYPERLINK "http://phenix.it-sudparis.eu/jct3v/doc_end_user/current_document.php?id=2530" </w:instrText>
      </w:r>
      <w:r w:rsidRPr="00457B93">
        <w:rPr>
          <w:szCs w:val="24"/>
          <w:lang w:val="en-CA" w:eastAsia="de-DE"/>
        </w:rPr>
        <w:fldChar w:fldCharType="separate"/>
      </w:r>
      <w:ins w:id="26" w:author="Author">
        <w:r w:rsidRPr="00457B93">
          <w:rPr>
            <w:rStyle w:val="Hyperlink"/>
            <w:szCs w:val="24"/>
            <w:lang w:val="en-CA" w:eastAsia="de-DE"/>
          </w:rPr>
          <w:t>JCT3V-M0002</w:t>
        </w:r>
        <w:r w:rsidRPr="00457B93">
          <w:rPr>
            <w:szCs w:val="24"/>
            <w:lang w:val="en-CA" w:eastAsia="de-DE"/>
          </w:rPr>
          <w:fldChar w:fldCharType="end"/>
        </w:r>
        <w:bookmarkEnd w:id="24"/>
        <w:r>
          <w:rPr>
            <w:szCs w:val="24"/>
            <w:lang w:val="en-CA" w:eastAsia="de-DE"/>
          </w:rPr>
          <w:t>.</w:t>
        </w:r>
      </w:ins>
    </w:p>
    <w:p w:rsidR="00783678" w:rsidRPr="00783678" w:rsidRDefault="00783678" w:rsidP="00783678">
      <w:pPr>
        <w:pStyle w:val="ListParagraph"/>
        <w:numPr>
          <w:ilvl w:val="0"/>
          <w:numId w:val="17"/>
        </w:numPr>
        <w:rPr>
          <w:ins w:id="27" w:author="Author"/>
          <w:lang w:val="en-CA"/>
        </w:rPr>
      </w:pPr>
      <w:bookmarkStart w:id="28" w:name="_Ref444157485"/>
      <w:ins w:id="29" w:author="Author">
        <w:r w:rsidRPr="00783678">
          <w:t xml:space="preserve">R. Joshi, Y.-K. Wang, J. Chen, </w:t>
        </w:r>
        <w:r>
          <w:t xml:space="preserve">T. Laude, G. Tech, </w:t>
        </w:r>
        <w:r w:rsidRPr="00783678">
          <w:t xml:space="preserve">J. Xu, G. Sullivan, S. Liu, </w:t>
        </w:r>
        <w:r>
          <w:t xml:space="preserve">and </w:t>
        </w:r>
        <w:r w:rsidRPr="00783678">
          <w:t>Y. Ye</w:t>
        </w:r>
        <w:r>
          <w:t>, "</w:t>
        </w:r>
        <w:r w:rsidRPr="00783678">
          <w:t>Proposed editorial improvements to HEVC Screen Content Coding Draft Text 4</w:t>
        </w:r>
        <w:r>
          <w:t xml:space="preserve">", </w:t>
        </w:r>
        <w:r w:rsidRPr="00783678">
          <w:fldChar w:fldCharType="begin"/>
        </w:r>
        <w:r w:rsidRPr="00783678">
          <w:instrText xml:space="preserve"> HYPERLINK "http://phenix.it-sudparis.eu/jct/doc_end_user/current_document.php?id=10223" </w:instrText>
        </w:r>
        <w:r w:rsidRPr="00783678">
          <w:fldChar w:fldCharType="separate"/>
        </w:r>
        <w:r w:rsidRPr="00783678">
          <w:rPr>
            <w:rStyle w:val="Hyperlink"/>
          </w:rPr>
          <w:t>JCTVC-V0031</w:t>
        </w:r>
        <w:r w:rsidRPr="00783678">
          <w:rPr>
            <w:lang w:val="en-CA"/>
          </w:rPr>
          <w:fldChar w:fldCharType="end"/>
        </w:r>
        <w:r>
          <w:t>.</w:t>
        </w:r>
        <w:bookmarkEnd w:id="28"/>
      </w:ins>
    </w:p>
    <w:p w:rsidR="004F3CE3" w:rsidRPr="004F3CE3" w:rsidRDefault="004F3CE3" w:rsidP="004F3CE3">
      <w:pPr>
        <w:rPr>
          <w:lang w:val="en-CA"/>
        </w:rPr>
      </w:pPr>
    </w:p>
    <w:sectPr w:rsidR="004F3CE3" w:rsidRPr="004F3CE3" w:rsidSect="00A01439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C42" w:rsidRDefault="00D07C42">
      <w:r>
        <w:separator/>
      </w:r>
    </w:p>
  </w:endnote>
  <w:endnote w:type="continuationSeparator" w:id="0">
    <w:p w:rsidR="00D07C42" w:rsidRDefault="00D07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960" w:rsidRDefault="002959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960" w:rsidRDefault="002959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A023C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ins w:id="30" w:author="Author">
      <w:r w:rsidR="005623F7">
        <w:rPr>
          <w:rStyle w:val="PageNumber"/>
          <w:noProof/>
        </w:rPr>
        <w:t>2016-02-25</w:t>
      </w:r>
      <w:del w:id="31" w:author="Author">
        <w:r w:rsidR="00986C7A" w:rsidDel="005623F7">
          <w:rPr>
            <w:rStyle w:val="PageNumber"/>
            <w:noProof/>
          </w:rPr>
          <w:delText>2016-02-25</w:delText>
        </w:r>
      </w:del>
    </w:ins>
    <w:del w:id="32" w:author="Author">
      <w:r w:rsidR="00AE4270" w:rsidDel="005623F7">
        <w:rPr>
          <w:rStyle w:val="PageNumber"/>
          <w:noProof/>
        </w:rPr>
        <w:delText>2016-02-21</w:delText>
      </w:r>
    </w:del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960" w:rsidRDefault="002959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C42" w:rsidRDefault="00D07C42">
      <w:r>
        <w:separator/>
      </w:r>
    </w:p>
  </w:footnote>
  <w:footnote w:type="continuationSeparator" w:id="0">
    <w:p w:rsidR="00D07C42" w:rsidRDefault="00D07C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960" w:rsidRDefault="002959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960" w:rsidRDefault="0029596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960" w:rsidRDefault="0029596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E46F2"/>
    <w:multiLevelType w:val="hybridMultilevel"/>
    <w:tmpl w:val="F02677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E392B"/>
    <w:multiLevelType w:val="hybridMultilevel"/>
    <w:tmpl w:val="AB06A9EE"/>
    <w:lvl w:ilvl="0" w:tplc="8A6E1A68">
      <w:start w:val="1"/>
      <w:numFmt w:val="bullet"/>
      <w:pStyle w:val="3EdNot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2E25013E"/>
    <w:multiLevelType w:val="hybridMultilevel"/>
    <w:tmpl w:val="BEDEDFE6"/>
    <w:lvl w:ilvl="0" w:tplc="04090001">
      <w:start w:val="1"/>
      <w:numFmt w:val="bullet"/>
      <w:pStyle w:val="3DNot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7D65D79"/>
    <w:multiLevelType w:val="hybridMultilevel"/>
    <w:tmpl w:val="0EC05700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EA3305B"/>
    <w:multiLevelType w:val="hybridMultilevel"/>
    <w:tmpl w:val="C31CB680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1C0DB28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634051"/>
    <w:multiLevelType w:val="hybridMultilevel"/>
    <w:tmpl w:val="50E4AC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D5125B"/>
    <w:multiLevelType w:val="hybridMultilevel"/>
    <w:tmpl w:val="CA0CAA44"/>
    <w:lvl w:ilvl="0" w:tplc="E13A0D7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6C3A99"/>
    <w:multiLevelType w:val="hybridMultilevel"/>
    <w:tmpl w:val="9A681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DD6DCA"/>
    <w:multiLevelType w:val="hybridMultilevel"/>
    <w:tmpl w:val="64207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9"/>
  </w:num>
  <w:num w:numId="5">
    <w:abstractNumId w:val="1"/>
  </w:num>
  <w:num w:numId="6">
    <w:abstractNumId w:val="8"/>
  </w:num>
  <w:num w:numId="7">
    <w:abstractNumId w:val="5"/>
  </w:num>
  <w:num w:numId="8">
    <w:abstractNumId w:val="3"/>
  </w:num>
  <w:num w:numId="9">
    <w:abstractNumId w:val="3"/>
  </w:num>
  <w:num w:numId="10">
    <w:abstractNumId w:val="3"/>
  </w:num>
  <w:num w:numId="11">
    <w:abstractNumId w:val="6"/>
  </w:num>
  <w:num w:numId="12">
    <w:abstractNumId w:val="0"/>
  </w:num>
  <w:num w:numId="13">
    <w:abstractNumId w:val="3"/>
  </w:num>
  <w:num w:numId="14">
    <w:abstractNumId w:val="3"/>
  </w:num>
  <w:num w:numId="15">
    <w:abstractNumId w:val="2"/>
  </w:num>
  <w:num w:numId="16">
    <w:abstractNumId w:val="2"/>
  </w:num>
  <w:num w:numId="17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0608"/>
    <w:rsid w:val="00006549"/>
    <w:rsid w:val="00010BA2"/>
    <w:rsid w:val="00010CC1"/>
    <w:rsid w:val="00017F66"/>
    <w:rsid w:val="0002165B"/>
    <w:rsid w:val="00027F16"/>
    <w:rsid w:val="00030108"/>
    <w:rsid w:val="00033C60"/>
    <w:rsid w:val="00034550"/>
    <w:rsid w:val="000458BC"/>
    <w:rsid w:val="00045C41"/>
    <w:rsid w:val="00046C03"/>
    <w:rsid w:val="000658DB"/>
    <w:rsid w:val="000713FB"/>
    <w:rsid w:val="000734D6"/>
    <w:rsid w:val="0007614F"/>
    <w:rsid w:val="000906C3"/>
    <w:rsid w:val="00092DD1"/>
    <w:rsid w:val="000A5329"/>
    <w:rsid w:val="000B1C6B"/>
    <w:rsid w:val="000B4A8E"/>
    <w:rsid w:val="000B4FF9"/>
    <w:rsid w:val="000B7EF6"/>
    <w:rsid w:val="000C09AC"/>
    <w:rsid w:val="000C314C"/>
    <w:rsid w:val="000C5179"/>
    <w:rsid w:val="000C58A1"/>
    <w:rsid w:val="000C5F24"/>
    <w:rsid w:val="000D2149"/>
    <w:rsid w:val="000D31FF"/>
    <w:rsid w:val="000D47CE"/>
    <w:rsid w:val="000D4E53"/>
    <w:rsid w:val="000E00F3"/>
    <w:rsid w:val="000E4146"/>
    <w:rsid w:val="000E6FDF"/>
    <w:rsid w:val="000F158C"/>
    <w:rsid w:val="000F1CE4"/>
    <w:rsid w:val="000F42A1"/>
    <w:rsid w:val="000F5385"/>
    <w:rsid w:val="0010293F"/>
    <w:rsid w:val="00102F3D"/>
    <w:rsid w:val="0010643D"/>
    <w:rsid w:val="00107049"/>
    <w:rsid w:val="0011675A"/>
    <w:rsid w:val="0012186A"/>
    <w:rsid w:val="00124E38"/>
    <w:rsid w:val="0012580B"/>
    <w:rsid w:val="00125F11"/>
    <w:rsid w:val="0013040D"/>
    <w:rsid w:val="00131F90"/>
    <w:rsid w:val="00133AE4"/>
    <w:rsid w:val="0013526E"/>
    <w:rsid w:val="001410AF"/>
    <w:rsid w:val="00147C51"/>
    <w:rsid w:val="001500F8"/>
    <w:rsid w:val="001622D2"/>
    <w:rsid w:val="0016261F"/>
    <w:rsid w:val="001639D8"/>
    <w:rsid w:val="00164D18"/>
    <w:rsid w:val="00171371"/>
    <w:rsid w:val="00175A24"/>
    <w:rsid w:val="001804B7"/>
    <w:rsid w:val="00183118"/>
    <w:rsid w:val="00187E58"/>
    <w:rsid w:val="00193293"/>
    <w:rsid w:val="00193EC6"/>
    <w:rsid w:val="001965E7"/>
    <w:rsid w:val="001A2393"/>
    <w:rsid w:val="001A297E"/>
    <w:rsid w:val="001A368E"/>
    <w:rsid w:val="001A5CD0"/>
    <w:rsid w:val="001A7329"/>
    <w:rsid w:val="001B2F40"/>
    <w:rsid w:val="001B32C8"/>
    <w:rsid w:val="001B4E28"/>
    <w:rsid w:val="001C3525"/>
    <w:rsid w:val="001C4624"/>
    <w:rsid w:val="001C47A3"/>
    <w:rsid w:val="001C5861"/>
    <w:rsid w:val="001C6D01"/>
    <w:rsid w:val="001D02D4"/>
    <w:rsid w:val="001D17DC"/>
    <w:rsid w:val="001D1BD2"/>
    <w:rsid w:val="001D68E8"/>
    <w:rsid w:val="001D6BF8"/>
    <w:rsid w:val="001D7C15"/>
    <w:rsid w:val="001E02BE"/>
    <w:rsid w:val="001E23E6"/>
    <w:rsid w:val="001E2A89"/>
    <w:rsid w:val="001E3B37"/>
    <w:rsid w:val="001E4E30"/>
    <w:rsid w:val="001E7F1D"/>
    <w:rsid w:val="001F0059"/>
    <w:rsid w:val="001F2594"/>
    <w:rsid w:val="001F36FF"/>
    <w:rsid w:val="002007BB"/>
    <w:rsid w:val="002055A6"/>
    <w:rsid w:val="00206460"/>
    <w:rsid w:val="002069B4"/>
    <w:rsid w:val="00215909"/>
    <w:rsid w:val="00215DFC"/>
    <w:rsid w:val="002212DF"/>
    <w:rsid w:val="00227BA7"/>
    <w:rsid w:val="002340EB"/>
    <w:rsid w:val="00234B9D"/>
    <w:rsid w:val="00243B8D"/>
    <w:rsid w:val="002444B7"/>
    <w:rsid w:val="00245D34"/>
    <w:rsid w:val="0024643A"/>
    <w:rsid w:val="002521EF"/>
    <w:rsid w:val="00252DF5"/>
    <w:rsid w:val="00255FF7"/>
    <w:rsid w:val="00263398"/>
    <w:rsid w:val="00267C93"/>
    <w:rsid w:val="00267CB1"/>
    <w:rsid w:val="00271B18"/>
    <w:rsid w:val="002742EE"/>
    <w:rsid w:val="00275BCF"/>
    <w:rsid w:val="00282E47"/>
    <w:rsid w:val="00282FB0"/>
    <w:rsid w:val="00292257"/>
    <w:rsid w:val="00295960"/>
    <w:rsid w:val="0029702E"/>
    <w:rsid w:val="002A54E0"/>
    <w:rsid w:val="002A647D"/>
    <w:rsid w:val="002A7A85"/>
    <w:rsid w:val="002B1595"/>
    <w:rsid w:val="002B191D"/>
    <w:rsid w:val="002B2AE3"/>
    <w:rsid w:val="002B48F3"/>
    <w:rsid w:val="002B599C"/>
    <w:rsid w:val="002B77DF"/>
    <w:rsid w:val="002B7E62"/>
    <w:rsid w:val="002C15AD"/>
    <w:rsid w:val="002C31E4"/>
    <w:rsid w:val="002C6FEC"/>
    <w:rsid w:val="002C73C0"/>
    <w:rsid w:val="002D0AF6"/>
    <w:rsid w:val="002D420E"/>
    <w:rsid w:val="002D7CB7"/>
    <w:rsid w:val="002E07C5"/>
    <w:rsid w:val="002E6D83"/>
    <w:rsid w:val="002F164D"/>
    <w:rsid w:val="002F3768"/>
    <w:rsid w:val="00304E21"/>
    <w:rsid w:val="00306206"/>
    <w:rsid w:val="003107C1"/>
    <w:rsid w:val="003109C0"/>
    <w:rsid w:val="00317D85"/>
    <w:rsid w:val="00326F16"/>
    <w:rsid w:val="00327C56"/>
    <w:rsid w:val="003315A1"/>
    <w:rsid w:val="003324B3"/>
    <w:rsid w:val="003358A7"/>
    <w:rsid w:val="00337334"/>
    <w:rsid w:val="003373EC"/>
    <w:rsid w:val="00341699"/>
    <w:rsid w:val="0034220A"/>
    <w:rsid w:val="00342FF4"/>
    <w:rsid w:val="00346184"/>
    <w:rsid w:val="00346EE4"/>
    <w:rsid w:val="003505F0"/>
    <w:rsid w:val="0035256F"/>
    <w:rsid w:val="00353A6B"/>
    <w:rsid w:val="0036722C"/>
    <w:rsid w:val="003706CC"/>
    <w:rsid w:val="00377710"/>
    <w:rsid w:val="0037791D"/>
    <w:rsid w:val="0038092A"/>
    <w:rsid w:val="0038173A"/>
    <w:rsid w:val="0038233A"/>
    <w:rsid w:val="0038338F"/>
    <w:rsid w:val="0038658A"/>
    <w:rsid w:val="00397524"/>
    <w:rsid w:val="003A2D8E"/>
    <w:rsid w:val="003B19A1"/>
    <w:rsid w:val="003B2E2B"/>
    <w:rsid w:val="003C02D0"/>
    <w:rsid w:val="003C20E4"/>
    <w:rsid w:val="003C689D"/>
    <w:rsid w:val="003D3D00"/>
    <w:rsid w:val="003E3174"/>
    <w:rsid w:val="003E32E9"/>
    <w:rsid w:val="003E3D6F"/>
    <w:rsid w:val="003E6F90"/>
    <w:rsid w:val="003F0D5D"/>
    <w:rsid w:val="003F3D13"/>
    <w:rsid w:val="003F5D0F"/>
    <w:rsid w:val="00402CE0"/>
    <w:rsid w:val="00407B4D"/>
    <w:rsid w:val="00414101"/>
    <w:rsid w:val="004168F0"/>
    <w:rsid w:val="00420356"/>
    <w:rsid w:val="00420D52"/>
    <w:rsid w:val="00420E68"/>
    <w:rsid w:val="00420E76"/>
    <w:rsid w:val="00424B61"/>
    <w:rsid w:val="00424C4C"/>
    <w:rsid w:val="004251EE"/>
    <w:rsid w:val="004261B9"/>
    <w:rsid w:val="0042688A"/>
    <w:rsid w:val="00433DDB"/>
    <w:rsid w:val="00434EF5"/>
    <w:rsid w:val="00437619"/>
    <w:rsid w:val="00441989"/>
    <w:rsid w:val="00442FF4"/>
    <w:rsid w:val="0044705C"/>
    <w:rsid w:val="004477CC"/>
    <w:rsid w:val="00456B57"/>
    <w:rsid w:val="00457B93"/>
    <w:rsid w:val="004605F0"/>
    <w:rsid w:val="00461E8C"/>
    <w:rsid w:val="00462DC6"/>
    <w:rsid w:val="00465350"/>
    <w:rsid w:val="00466514"/>
    <w:rsid w:val="004908D7"/>
    <w:rsid w:val="00490FF2"/>
    <w:rsid w:val="004A274A"/>
    <w:rsid w:val="004A2A63"/>
    <w:rsid w:val="004A3223"/>
    <w:rsid w:val="004A4180"/>
    <w:rsid w:val="004B210C"/>
    <w:rsid w:val="004B47D6"/>
    <w:rsid w:val="004C24EB"/>
    <w:rsid w:val="004C2B3C"/>
    <w:rsid w:val="004C33C6"/>
    <w:rsid w:val="004C49EC"/>
    <w:rsid w:val="004D30FC"/>
    <w:rsid w:val="004D405F"/>
    <w:rsid w:val="004D7A69"/>
    <w:rsid w:val="004E1343"/>
    <w:rsid w:val="004E14CC"/>
    <w:rsid w:val="004E2DAE"/>
    <w:rsid w:val="004E4F4F"/>
    <w:rsid w:val="004E5CCA"/>
    <w:rsid w:val="004E6789"/>
    <w:rsid w:val="004F1C4E"/>
    <w:rsid w:val="004F23C2"/>
    <w:rsid w:val="004F3B6A"/>
    <w:rsid w:val="004F3CE3"/>
    <w:rsid w:val="004F4511"/>
    <w:rsid w:val="004F5A58"/>
    <w:rsid w:val="004F5B71"/>
    <w:rsid w:val="004F61E3"/>
    <w:rsid w:val="004F64A0"/>
    <w:rsid w:val="004F70F9"/>
    <w:rsid w:val="00502081"/>
    <w:rsid w:val="00502A28"/>
    <w:rsid w:val="0051015C"/>
    <w:rsid w:val="00511388"/>
    <w:rsid w:val="00516CF1"/>
    <w:rsid w:val="005217CF"/>
    <w:rsid w:val="005218D6"/>
    <w:rsid w:val="00524D24"/>
    <w:rsid w:val="00524D76"/>
    <w:rsid w:val="00527DBD"/>
    <w:rsid w:val="00531AE9"/>
    <w:rsid w:val="00531E71"/>
    <w:rsid w:val="0053245F"/>
    <w:rsid w:val="00536A14"/>
    <w:rsid w:val="00540B0A"/>
    <w:rsid w:val="005437A9"/>
    <w:rsid w:val="00550A66"/>
    <w:rsid w:val="00552135"/>
    <w:rsid w:val="00555BFC"/>
    <w:rsid w:val="005623F7"/>
    <w:rsid w:val="00562E66"/>
    <w:rsid w:val="00567EC7"/>
    <w:rsid w:val="00570013"/>
    <w:rsid w:val="00570A27"/>
    <w:rsid w:val="005775DE"/>
    <w:rsid w:val="005801A2"/>
    <w:rsid w:val="005807FC"/>
    <w:rsid w:val="005914BE"/>
    <w:rsid w:val="005952A5"/>
    <w:rsid w:val="005A33A1"/>
    <w:rsid w:val="005A49B2"/>
    <w:rsid w:val="005A7E12"/>
    <w:rsid w:val="005B217D"/>
    <w:rsid w:val="005B7BDD"/>
    <w:rsid w:val="005C0DBA"/>
    <w:rsid w:val="005C385F"/>
    <w:rsid w:val="005D1640"/>
    <w:rsid w:val="005D182A"/>
    <w:rsid w:val="005D3A10"/>
    <w:rsid w:val="005E1AC6"/>
    <w:rsid w:val="005E3DB4"/>
    <w:rsid w:val="005F4766"/>
    <w:rsid w:val="005F4C40"/>
    <w:rsid w:val="005F63A6"/>
    <w:rsid w:val="005F6624"/>
    <w:rsid w:val="005F6F1B"/>
    <w:rsid w:val="005F7682"/>
    <w:rsid w:val="00601BA6"/>
    <w:rsid w:val="00602953"/>
    <w:rsid w:val="00604B25"/>
    <w:rsid w:val="00605850"/>
    <w:rsid w:val="006062A9"/>
    <w:rsid w:val="00610D43"/>
    <w:rsid w:val="0061215F"/>
    <w:rsid w:val="006249A3"/>
    <w:rsid w:val="00624B33"/>
    <w:rsid w:val="00626F41"/>
    <w:rsid w:val="00630AA2"/>
    <w:rsid w:val="00633658"/>
    <w:rsid w:val="00636DFE"/>
    <w:rsid w:val="0063752F"/>
    <w:rsid w:val="006427EA"/>
    <w:rsid w:val="00643BC3"/>
    <w:rsid w:val="00646707"/>
    <w:rsid w:val="0065054E"/>
    <w:rsid w:val="00653524"/>
    <w:rsid w:val="00660924"/>
    <w:rsid w:val="00662E58"/>
    <w:rsid w:val="00662EB2"/>
    <w:rsid w:val="00664DCF"/>
    <w:rsid w:val="00666A62"/>
    <w:rsid w:val="00671153"/>
    <w:rsid w:val="006712E2"/>
    <w:rsid w:val="006731E8"/>
    <w:rsid w:val="00673836"/>
    <w:rsid w:val="006805F1"/>
    <w:rsid w:val="0068344F"/>
    <w:rsid w:val="00685024"/>
    <w:rsid w:val="00685B7F"/>
    <w:rsid w:val="0069295B"/>
    <w:rsid w:val="0069752C"/>
    <w:rsid w:val="006B049F"/>
    <w:rsid w:val="006B36D6"/>
    <w:rsid w:val="006B538B"/>
    <w:rsid w:val="006B6C23"/>
    <w:rsid w:val="006C0D5B"/>
    <w:rsid w:val="006C1662"/>
    <w:rsid w:val="006C2816"/>
    <w:rsid w:val="006C53FF"/>
    <w:rsid w:val="006C5D39"/>
    <w:rsid w:val="006C7CAC"/>
    <w:rsid w:val="006D619E"/>
    <w:rsid w:val="006D6336"/>
    <w:rsid w:val="006D725F"/>
    <w:rsid w:val="006D763C"/>
    <w:rsid w:val="006E06C1"/>
    <w:rsid w:val="006E143B"/>
    <w:rsid w:val="006E2810"/>
    <w:rsid w:val="006E2F9B"/>
    <w:rsid w:val="006E5417"/>
    <w:rsid w:val="006F567C"/>
    <w:rsid w:val="006F6FD6"/>
    <w:rsid w:val="00700339"/>
    <w:rsid w:val="00700628"/>
    <w:rsid w:val="00703487"/>
    <w:rsid w:val="00705570"/>
    <w:rsid w:val="00707691"/>
    <w:rsid w:val="00711D79"/>
    <w:rsid w:val="00712F60"/>
    <w:rsid w:val="00720E3B"/>
    <w:rsid w:val="007212F2"/>
    <w:rsid w:val="00726008"/>
    <w:rsid w:val="00732834"/>
    <w:rsid w:val="00733B23"/>
    <w:rsid w:val="00736B0F"/>
    <w:rsid w:val="00745F6B"/>
    <w:rsid w:val="00747127"/>
    <w:rsid w:val="00752091"/>
    <w:rsid w:val="00753EEB"/>
    <w:rsid w:val="0075585E"/>
    <w:rsid w:val="0075787A"/>
    <w:rsid w:val="007673C0"/>
    <w:rsid w:val="00770571"/>
    <w:rsid w:val="00773683"/>
    <w:rsid w:val="0077578F"/>
    <w:rsid w:val="007768FF"/>
    <w:rsid w:val="007824D3"/>
    <w:rsid w:val="00783678"/>
    <w:rsid w:val="00784D27"/>
    <w:rsid w:val="00794B26"/>
    <w:rsid w:val="00796EE3"/>
    <w:rsid w:val="00796F59"/>
    <w:rsid w:val="007A6A97"/>
    <w:rsid w:val="007A7D29"/>
    <w:rsid w:val="007A7EF0"/>
    <w:rsid w:val="007B3D63"/>
    <w:rsid w:val="007B4AB8"/>
    <w:rsid w:val="007C05FC"/>
    <w:rsid w:val="007C1324"/>
    <w:rsid w:val="007C6397"/>
    <w:rsid w:val="007C6AAA"/>
    <w:rsid w:val="007E16BB"/>
    <w:rsid w:val="007E1F33"/>
    <w:rsid w:val="007E2505"/>
    <w:rsid w:val="007F01D6"/>
    <w:rsid w:val="007F1F8B"/>
    <w:rsid w:val="007F3535"/>
    <w:rsid w:val="007F554E"/>
    <w:rsid w:val="007F67A1"/>
    <w:rsid w:val="007F7A47"/>
    <w:rsid w:val="00810D9D"/>
    <w:rsid w:val="0081156D"/>
    <w:rsid w:val="00815B6F"/>
    <w:rsid w:val="0081600C"/>
    <w:rsid w:val="00816E0B"/>
    <w:rsid w:val="008206C8"/>
    <w:rsid w:val="00835E7E"/>
    <w:rsid w:val="008362FD"/>
    <w:rsid w:val="00841355"/>
    <w:rsid w:val="00841BCF"/>
    <w:rsid w:val="00843B73"/>
    <w:rsid w:val="00846A45"/>
    <w:rsid w:val="0085113A"/>
    <w:rsid w:val="008525E1"/>
    <w:rsid w:val="00853666"/>
    <w:rsid w:val="00861301"/>
    <w:rsid w:val="00861F48"/>
    <w:rsid w:val="0086225E"/>
    <w:rsid w:val="00867E5B"/>
    <w:rsid w:val="008711B2"/>
    <w:rsid w:val="00874A6C"/>
    <w:rsid w:val="008759E8"/>
    <w:rsid w:val="00876A75"/>
    <w:rsid w:val="00876C65"/>
    <w:rsid w:val="00882817"/>
    <w:rsid w:val="00882F59"/>
    <w:rsid w:val="008835C0"/>
    <w:rsid w:val="008900B7"/>
    <w:rsid w:val="0089422D"/>
    <w:rsid w:val="00895CDD"/>
    <w:rsid w:val="008A1CAB"/>
    <w:rsid w:val="008A3385"/>
    <w:rsid w:val="008A4B4C"/>
    <w:rsid w:val="008A6479"/>
    <w:rsid w:val="008A68F2"/>
    <w:rsid w:val="008A78A1"/>
    <w:rsid w:val="008B5329"/>
    <w:rsid w:val="008C1A74"/>
    <w:rsid w:val="008C239F"/>
    <w:rsid w:val="008C3159"/>
    <w:rsid w:val="008C4948"/>
    <w:rsid w:val="008D18A7"/>
    <w:rsid w:val="008D4D15"/>
    <w:rsid w:val="008D4E97"/>
    <w:rsid w:val="008D67A4"/>
    <w:rsid w:val="008E082A"/>
    <w:rsid w:val="008E480C"/>
    <w:rsid w:val="008E4E0D"/>
    <w:rsid w:val="008F49D5"/>
    <w:rsid w:val="008F5CB1"/>
    <w:rsid w:val="00903CFF"/>
    <w:rsid w:val="00904EB3"/>
    <w:rsid w:val="00907031"/>
    <w:rsid w:val="00907757"/>
    <w:rsid w:val="009116D0"/>
    <w:rsid w:val="0091452C"/>
    <w:rsid w:val="009155DA"/>
    <w:rsid w:val="009212B0"/>
    <w:rsid w:val="009234A5"/>
    <w:rsid w:val="00925105"/>
    <w:rsid w:val="00926CD7"/>
    <w:rsid w:val="00927621"/>
    <w:rsid w:val="00932A96"/>
    <w:rsid w:val="009336F7"/>
    <w:rsid w:val="009340C7"/>
    <w:rsid w:val="00935478"/>
    <w:rsid w:val="009374A7"/>
    <w:rsid w:val="009444D4"/>
    <w:rsid w:val="009502A2"/>
    <w:rsid w:val="009517E3"/>
    <w:rsid w:val="00952F4E"/>
    <w:rsid w:val="00955267"/>
    <w:rsid w:val="00956DEF"/>
    <w:rsid w:val="00963AED"/>
    <w:rsid w:val="00972057"/>
    <w:rsid w:val="00973E1D"/>
    <w:rsid w:val="00974468"/>
    <w:rsid w:val="00974CE6"/>
    <w:rsid w:val="00982C27"/>
    <w:rsid w:val="0098551D"/>
    <w:rsid w:val="00985A52"/>
    <w:rsid w:val="00986C7A"/>
    <w:rsid w:val="00990A60"/>
    <w:rsid w:val="00992C46"/>
    <w:rsid w:val="00994850"/>
    <w:rsid w:val="0099511F"/>
    <w:rsid w:val="0099518F"/>
    <w:rsid w:val="00997CCF"/>
    <w:rsid w:val="009A023C"/>
    <w:rsid w:val="009A523D"/>
    <w:rsid w:val="009A5507"/>
    <w:rsid w:val="009B70F3"/>
    <w:rsid w:val="009C21F2"/>
    <w:rsid w:val="009C42E9"/>
    <w:rsid w:val="009C5B44"/>
    <w:rsid w:val="009D5755"/>
    <w:rsid w:val="009E2A6D"/>
    <w:rsid w:val="009E3E30"/>
    <w:rsid w:val="009E4200"/>
    <w:rsid w:val="009E5081"/>
    <w:rsid w:val="009E7714"/>
    <w:rsid w:val="009F094E"/>
    <w:rsid w:val="009F1D83"/>
    <w:rsid w:val="009F496B"/>
    <w:rsid w:val="009F7338"/>
    <w:rsid w:val="00A01439"/>
    <w:rsid w:val="00A02E61"/>
    <w:rsid w:val="00A05CFF"/>
    <w:rsid w:val="00A11936"/>
    <w:rsid w:val="00A20EE9"/>
    <w:rsid w:val="00A22603"/>
    <w:rsid w:val="00A23D4E"/>
    <w:rsid w:val="00A2758E"/>
    <w:rsid w:val="00A324D8"/>
    <w:rsid w:val="00A331FB"/>
    <w:rsid w:val="00A55C8E"/>
    <w:rsid w:val="00A56B97"/>
    <w:rsid w:val="00A56D1A"/>
    <w:rsid w:val="00A6093D"/>
    <w:rsid w:val="00A647D1"/>
    <w:rsid w:val="00A648BF"/>
    <w:rsid w:val="00A73D49"/>
    <w:rsid w:val="00A752E7"/>
    <w:rsid w:val="00A76A6D"/>
    <w:rsid w:val="00A83253"/>
    <w:rsid w:val="00A87137"/>
    <w:rsid w:val="00A90B4C"/>
    <w:rsid w:val="00A94DF9"/>
    <w:rsid w:val="00AA09DF"/>
    <w:rsid w:val="00AA0CF3"/>
    <w:rsid w:val="00AA4E2B"/>
    <w:rsid w:val="00AA6BCB"/>
    <w:rsid w:val="00AA6E84"/>
    <w:rsid w:val="00AA7C82"/>
    <w:rsid w:val="00AB2494"/>
    <w:rsid w:val="00AB4EF2"/>
    <w:rsid w:val="00AC4D72"/>
    <w:rsid w:val="00AC5AA5"/>
    <w:rsid w:val="00AE1200"/>
    <w:rsid w:val="00AE341B"/>
    <w:rsid w:val="00AE4270"/>
    <w:rsid w:val="00AE67C9"/>
    <w:rsid w:val="00AF0279"/>
    <w:rsid w:val="00AF3846"/>
    <w:rsid w:val="00AF4CAC"/>
    <w:rsid w:val="00B01388"/>
    <w:rsid w:val="00B024E8"/>
    <w:rsid w:val="00B03490"/>
    <w:rsid w:val="00B04CA4"/>
    <w:rsid w:val="00B07CA7"/>
    <w:rsid w:val="00B102CF"/>
    <w:rsid w:val="00B10CE9"/>
    <w:rsid w:val="00B1279A"/>
    <w:rsid w:val="00B13294"/>
    <w:rsid w:val="00B14AD5"/>
    <w:rsid w:val="00B16012"/>
    <w:rsid w:val="00B21C00"/>
    <w:rsid w:val="00B23786"/>
    <w:rsid w:val="00B27056"/>
    <w:rsid w:val="00B27FA2"/>
    <w:rsid w:val="00B41272"/>
    <w:rsid w:val="00B44923"/>
    <w:rsid w:val="00B45FC9"/>
    <w:rsid w:val="00B47484"/>
    <w:rsid w:val="00B50D63"/>
    <w:rsid w:val="00B5222E"/>
    <w:rsid w:val="00B577E8"/>
    <w:rsid w:val="00B61890"/>
    <w:rsid w:val="00B61C96"/>
    <w:rsid w:val="00B61D2B"/>
    <w:rsid w:val="00B63176"/>
    <w:rsid w:val="00B654B3"/>
    <w:rsid w:val="00B66751"/>
    <w:rsid w:val="00B7249D"/>
    <w:rsid w:val="00B73A2A"/>
    <w:rsid w:val="00B74ABA"/>
    <w:rsid w:val="00B75B4C"/>
    <w:rsid w:val="00B76CCF"/>
    <w:rsid w:val="00B8329D"/>
    <w:rsid w:val="00B8456B"/>
    <w:rsid w:val="00B9426B"/>
    <w:rsid w:val="00B94B06"/>
    <w:rsid w:val="00B94C28"/>
    <w:rsid w:val="00B9675E"/>
    <w:rsid w:val="00BA2459"/>
    <w:rsid w:val="00BB556D"/>
    <w:rsid w:val="00BC10BA"/>
    <w:rsid w:val="00BC38A3"/>
    <w:rsid w:val="00BC5AFD"/>
    <w:rsid w:val="00BC730E"/>
    <w:rsid w:val="00BD5096"/>
    <w:rsid w:val="00BE0669"/>
    <w:rsid w:val="00BE0CDB"/>
    <w:rsid w:val="00BE5E03"/>
    <w:rsid w:val="00BF06E2"/>
    <w:rsid w:val="00BF0C29"/>
    <w:rsid w:val="00BF1C07"/>
    <w:rsid w:val="00C01A96"/>
    <w:rsid w:val="00C04AFC"/>
    <w:rsid w:val="00C04F43"/>
    <w:rsid w:val="00C0609D"/>
    <w:rsid w:val="00C06A5A"/>
    <w:rsid w:val="00C06DAB"/>
    <w:rsid w:val="00C07B54"/>
    <w:rsid w:val="00C115AB"/>
    <w:rsid w:val="00C15B66"/>
    <w:rsid w:val="00C16FA1"/>
    <w:rsid w:val="00C2054B"/>
    <w:rsid w:val="00C23FAB"/>
    <w:rsid w:val="00C246C1"/>
    <w:rsid w:val="00C25CC0"/>
    <w:rsid w:val="00C266C2"/>
    <w:rsid w:val="00C26839"/>
    <w:rsid w:val="00C272FD"/>
    <w:rsid w:val="00C30249"/>
    <w:rsid w:val="00C305F5"/>
    <w:rsid w:val="00C30A23"/>
    <w:rsid w:val="00C318FA"/>
    <w:rsid w:val="00C31BC3"/>
    <w:rsid w:val="00C358CB"/>
    <w:rsid w:val="00C3723B"/>
    <w:rsid w:val="00C373AA"/>
    <w:rsid w:val="00C418E0"/>
    <w:rsid w:val="00C41B74"/>
    <w:rsid w:val="00C50769"/>
    <w:rsid w:val="00C54A14"/>
    <w:rsid w:val="00C5728C"/>
    <w:rsid w:val="00C606C9"/>
    <w:rsid w:val="00C72969"/>
    <w:rsid w:val="00C731F1"/>
    <w:rsid w:val="00C75F5D"/>
    <w:rsid w:val="00C76369"/>
    <w:rsid w:val="00C80288"/>
    <w:rsid w:val="00C80812"/>
    <w:rsid w:val="00C84003"/>
    <w:rsid w:val="00C84124"/>
    <w:rsid w:val="00C84B1A"/>
    <w:rsid w:val="00C86E76"/>
    <w:rsid w:val="00C90650"/>
    <w:rsid w:val="00C95515"/>
    <w:rsid w:val="00C95CC0"/>
    <w:rsid w:val="00C97D78"/>
    <w:rsid w:val="00CA2DE9"/>
    <w:rsid w:val="00CA617F"/>
    <w:rsid w:val="00CA7B43"/>
    <w:rsid w:val="00CA7FCE"/>
    <w:rsid w:val="00CB3241"/>
    <w:rsid w:val="00CB4780"/>
    <w:rsid w:val="00CB4A03"/>
    <w:rsid w:val="00CC2AAE"/>
    <w:rsid w:val="00CC3B2A"/>
    <w:rsid w:val="00CC5013"/>
    <w:rsid w:val="00CC5065"/>
    <w:rsid w:val="00CC50F1"/>
    <w:rsid w:val="00CC5A42"/>
    <w:rsid w:val="00CD0EAB"/>
    <w:rsid w:val="00CD1597"/>
    <w:rsid w:val="00CE08A8"/>
    <w:rsid w:val="00CE0A4C"/>
    <w:rsid w:val="00CE0EC1"/>
    <w:rsid w:val="00CF1B1C"/>
    <w:rsid w:val="00CF2F18"/>
    <w:rsid w:val="00CF34DB"/>
    <w:rsid w:val="00CF3C38"/>
    <w:rsid w:val="00CF4A72"/>
    <w:rsid w:val="00CF558F"/>
    <w:rsid w:val="00CF57D9"/>
    <w:rsid w:val="00CF7679"/>
    <w:rsid w:val="00D01041"/>
    <w:rsid w:val="00D051B3"/>
    <w:rsid w:val="00D073E2"/>
    <w:rsid w:val="00D07C42"/>
    <w:rsid w:val="00D12098"/>
    <w:rsid w:val="00D154B1"/>
    <w:rsid w:val="00D1798B"/>
    <w:rsid w:val="00D272E6"/>
    <w:rsid w:val="00D3213A"/>
    <w:rsid w:val="00D334DF"/>
    <w:rsid w:val="00D41460"/>
    <w:rsid w:val="00D43366"/>
    <w:rsid w:val="00D4448E"/>
    <w:rsid w:val="00D446EC"/>
    <w:rsid w:val="00D47C6F"/>
    <w:rsid w:val="00D51BF0"/>
    <w:rsid w:val="00D5356D"/>
    <w:rsid w:val="00D54C33"/>
    <w:rsid w:val="00D55421"/>
    <w:rsid w:val="00D55942"/>
    <w:rsid w:val="00D61D46"/>
    <w:rsid w:val="00D705F2"/>
    <w:rsid w:val="00D72162"/>
    <w:rsid w:val="00D7647B"/>
    <w:rsid w:val="00D807BF"/>
    <w:rsid w:val="00D81790"/>
    <w:rsid w:val="00D82E56"/>
    <w:rsid w:val="00D855A0"/>
    <w:rsid w:val="00DA0FAE"/>
    <w:rsid w:val="00DA5532"/>
    <w:rsid w:val="00DA7887"/>
    <w:rsid w:val="00DB2C26"/>
    <w:rsid w:val="00DB6C10"/>
    <w:rsid w:val="00DB7817"/>
    <w:rsid w:val="00DC0127"/>
    <w:rsid w:val="00DC262E"/>
    <w:rsid w:val="00DC2A88"/>
    <w:rsid w:val="00DC5817"/>
    <w:rsid w:val="00DD3FB1"/>
    <w:rsid w:val="00DD583B"/>
    <w:rsid w:val="00DE0FAD"/>
    <w:rsid w:val="00DE209C"/>
    <w:rsid w:val="00DE6B43"/>
    <w:rsid w:val="00DF2954"/>
    <w:rsid w:val="00DF3CAF"/>
    <w:rsid w:val="00E02372"/>
    <w:rsid w:val="00E11923"/>
    <w:rsid w:val="00E1571D"/>
    <w:rsid w:val="00E15941"/>
    <w:rsid w:val="00E21F20"/>
    <w:rsid w:val="00E23A48"/>
    <w:rsid w:val="00E262D4"/>
    <w:rsid w:val="00E347CC"/>
    <w:rsid w:val="00E36250"/>
    <w:rsid w:val="00E41597"/>
    <w:rsid w:val="00E463CF"/>
    <w:rsid w:val="00E50A5D"/>
    <w:rsid w:val="00E50E28"/>
    <w:rsid w:val="00E52512"/>
    <w:rsid w:val="00E54511"/>
    <w:rsid w:val="00E54D89"/>
    <w:rsid w:val="00E54E43"/>
    <w:rsid w:val="00E55084"/>
    <w:rsid w:val="00E5656F"/>
    <w:rsid w:val="00E61DAC"/>
    <w:rsid w:val="00E61E25"/>
    <w:rsid w:val="00E64837"/>
    <w:rsid w:val="00E64DA3"/>
    <w:rsid w:val="00E65701"/>
    <w:rsid w:val="00E65721"/>
    <w:rsid w:val="00E67281"/>
    <w:rsid w:val="00E7060B"/>
    <w:rsid w:val="00E70B56"/>
    <w:rsid w:val="00E70C36"/>
    <w:rsid w:val="00E72B80"/>
    <w:rsid w:val="00E75FE3"/>
    <w:rsid w:val="00E8338B"/>
    <w:rsid w:val="00E86C4C"/>
    <w:rsid w:val="00E9106D"/>
    <w:rsid w:val="00E92919"/>
    <w:rsid w:val="00E933F7"/>
    <w:rsid w:val="00E96F99"/>
    <w:rsid w:val="00E97928"/>
    <w:rsid w:val="00E97C11"/>
    <w:rsid w:val="00EA6089"/>
    <w:rsid w:val="00EB5001"/>
    <w:rsid w:val="00EB7AB1"/>
    <w:rsid w:val="00EC57BD"/>
    <w:rsid w:val="00ED09F3"/>
    <w:rsid w:val="00ED1B10"/>
    <w:rsid w:val="00ED38E7"/>
    <w:rsid w:val="00ED4593"/>
    <w:rsid w:val="00EE2A5E"/>
    <w:rsid w:val="00EE3EE5"/>
    <w:rsid w:val="00EE709C"/>
    <w:rsid w:val="00EF284F"/>
    <w:rsid w:val="00EF48CC"/>
    <w:rsid w:val="00EF5467"/>
    <w:rsid w:val="00F02BC2"/>
    <w:rsid w:val="00F04B39"/>
    <w:rsid w:val="00F11825"/>
    <w:rsid w:val="00F15219"/>
    <w:rsid w:val="00F240DB"/>
    <w:rsid w:val="00F257A2"/>
    <w:rsid w:val="00F35DEF"/>
    <w:rsid w:val="00F36277"/>
    <w:rsid w:val="00F36CF5"/>
    <w:rsid w:val="00F449A2"/>
    <w:rsid w:val="00F47B48"/>
    <w:rsid w:val="00F55193"/>
    <w:rsid w:val="00F70A6E"/>
    <w:rsid w:val="00F73032"/>
    <w:rsid w:val="00F80C23"/>
    <w:rsid w:val="00F848FC"/>
    <w:rsid w:val="00F84C09"/>
    <w:rsid w:val="00F9282A"/>
    <w:rsid w:val="00F947CF"/>
    <w:rsid w:val="00F94E27"/>
    <w:rsid w:val="00F95526"/>
    <w:rsid w:val="00F96BAD"/>
    <w:rsid w:val="00FA2E6A"/>
    <w:rsid w:val="00FA31B5"/>
    <w:rsid w:val="00FA726B"/>
    <w:rsid w:val="00FB0E84"/>
    <w:rsid w:val="00FB33F9"/>
    <w:rsid w:val="00FB35A9"/>
    <w:rsid w:val="00FC2702"/>
    <w:rsid w:val="00FC2E9C"/>
    <w:rsid w:val="00FD01C2"/>
    <w:rsid w:val="00FE0D08"/>
    <w:rsid w:val="00FE2B18"/>
    <w:rsid w:val="00FE3F72"/>
    <w:rsid w:val="00FF0CE3"/>
    <w:rsid w:val="00FF0D39"/>
    <w:rsid w:val="00FF0E79"/>
    <w:rsid w:val="00FF1EEB"/>
    <w:rsid w:val="00FF2E28"/>
    <w:rsid w:val="00FF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DEF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val="x-none"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val="x-none"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val="x-none"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val="x-none"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val="x-none"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val="x-none"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EdNotes">
    <w:name w:val="3EdNotes"/>
    <w:basedOn w:val="Normal"/>
    <w:link w:val="3EdNotesChar"/>
    <w:qFormat/>
    <w:rsid w:val="00C731F1"/>
    <w:pPr>
      <w:numPr>
        <w:numId w:val="5"/>
      </w:numPr>
      <w:tabs>
        <w:tab w:val="clear" w:pos="360"/>
        <w:tab w:val="clear" w:pos="720"/>
        <w:tab w:val="clear" w:pos="1080"/>
        <w:tab w:val="clear" w:pos="1440"/>
        <w:tab w:val="left" w:pos="284"/>
        <w:tab w:val="left" w:pos="1191"/>
        <w:tab w:val="left" w:pos="1588"/>
        <w:tab w:val="left" w:pos="1985"/>
      </w:tabs>
      <w:spacing w:before="0"/>
    </w:pPr>
    <w:rPr>
      <w:rFonts w:eastAsia="Malgun Gothic"/>
      <w:lang w:val="en-GB"/>
    </w:rPr>
  </w:style>
  <w:style w:type="character" w:customStyle="1" w:styleId="3EdNotesChar">
    <w:name w:val="3EdNotes Char"/>
    <w:link w:val="3EdNotes"/>
    <w:rsid w:val="00C731F1"/>
    <w:rPr>
      <w:rFonts w:eastAsia="Malgun Gothic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E70B56"/>
    <w:pPr>
      <w:ind w:left="708"/>
    </w:pPr>
  </w:style>
  <w:style w:type="paragraph" w:styleId="Revision">
    <w:name w:val="Revision"/>
    <w:hidden/>
    <w:uiPriority w:val="99"/>
    <w:semiHidden/>
    <w:rsid w:val="004261B9"/>
    <w:rPr>
      <w:sz w:val="22"/>
      <w:lang w:val="en-US" w:eastAsia="en-US"/>
    </w:rPr>
  </w:style>
  <w:style w:type="paragraph" w:customStyle="1" w:styleId="3N">
    <w:name w:val="3N"/>
    <w:basedOn w:val="Normal"/>
    <w:link w:val="3NChar"/>
    <w:qFormat/>
    <w:rsid w:val="00456B57"/>
    <w:pPr>
      <w:widowControl w:val="0"/>
      <w:tabs>
        <w:tab w:val="clear" w:pos="360"/>
        <w:tab w:val="clear" w:pos="720"/>
        <w:tab w:val="clear" w:pos="1080"/>
        <w:tab w:val="clear" w:pos="1440"/>
      </w:tabs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456B57"/>
    <w:rPr>
      <w:rFonts w:eastAsia="Malgun Gothic"/>
      <w:lang w:val="en-GB" w:eastAsia="en-US"/>
    </w:rPr>
  </w:style>
  <w:style w:type="paragraph" w:customStyle="1" w:styleId="3DNote">
    <w:name w:val="3D Note"/>
    <w:basedOn w:val="3EdNotes"/>
    <w:link w:val="3DNoteChar"/>
    <w:qFormat/>
    <w:rsid w:val="00282E47"/>
    <w:pPr>
      <w:numPr>
        <w:numId w:val="2"/>
      </w:numPr>
    </w:pPr>
    <w:rPr>
      <w:sz w:val="20"/>
      <w:lang w:val="en-CA"/>
    </w:rPr>
  </w:style>
  <w:style w:type="character" w:customStyle="1" w:styleId="3DNoteChar">
    <w:name w:val="3D Note Char"/>
    <w:link w:val="3DNote"/>
    <w:rsid w:val="00282E47"/>
    <w:rPr>
      <w:rFonts w:eastAsia="Malgun Gothic"/>
      <w:lang w:val="en-C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DEF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val="x-none"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val="x-none"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val="x-none"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val="x-none"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val="x-none"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val="x-none"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  <w:lang w:val="x-none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EdNotes">
    <w:name w:val="3EdNotes"/>
    <w:basedOn w:val="Normal"/>
    <w:link w:val="3EdNotesChar"/>
    <w:qFormat/>
    <w:rsid w:val="00C731F1"/>
    <w:pPr>
      <w:numPr>
        <w:numId w:val="5"/>
      </w:numPr>
      <w:tabs>
        <w:tab w:val="clear" w:pos="360"/>
        <w:tab w:val="clear" w:pos="720"/>
        <w:tab w:val="clear" w:pos="1080"/>
        <w:tab w:val="clear" w:pos="1440"/>
        <w:tab w:val="left" w:pos="284"/>
        <w:tab w:val="left" w:pos="1191"/>
        <w:tab w:val="left" w:pos="1588"/>
        <w:tab w:val="left" w:pos="1985"/>
      </w:tabs>
      <w:spacing w:before="0"/>
    </w:pPr>
    <w:rPr>
      <w:rFonts w:eastAsia="Malgun Gothic"/>
      <w:lang w:val="en-GB"/>
    </w:rPr>
  </w:style>
  <w:style w:type="character" w:customStyle="1" w:styleId="3EdNotesChar">
    <w:name w:val="3EdNotes Char"/>
    <w:link w:val="3EdNotes"/>
    <w:rsid w:val="00C731F1"/>
    <w:rPr>
      <w:rFonts w:eastAsia="Malgun Gothic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E70B56"/>
    <w:pPr>
      <w:ind w:left="708"/>
    </w:pPr>
  </w:style>
  <w:style w:type="paragraph" w:styleId="Revision">
    <w:name w:val="Revision"/>
    <w:hidden/>
    <w:uiPriority w:val="99"/>
    <w:semiHidden/>
    <w:rsid w:val="004261B9"/>
    <w:rPr>
      <w:sz w:val="22"/>
      <w:lang w:val="en-US" w:eastAsia="en-US"/>
    </w:rPr>
  </w:style>
  <w:style w:type="paragraph" w:customStyle="1" w:styleId="3N">
    <w:name w:val="3N"/>
    <w:basedOn w:val="Normal"/>
    <w:link w:val="3NChar"/>
    <w:qFormat/>
    <w:rsid w:val="00456B57"/>
    <w:pPr>
      <w:widowControl w:val="0"/>
      <w:tabs>
        <w:tab w:val="clear" w:pos="360"/>
        <w:tab w:val="clear" w:pos="720"/>
        <w:tab w:val="clear" w:pos="1080"/>
        <w:tab w:val="clear" w:pos="1440"/>
      </w:tabs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rsid w:val="00456B57"/>
    <w:rPr>
      <w:rFonts w:eastAsia="Malgun Gothic"/>
      <w:lang w:val="en-GB" w:eastAsia="en-US"/>
    </w:rPr>
  </w:style>
  <w:style w:type="paragraph" w:customStyle="1" w:styleId="3DNote">
    <w:name w:val="3D Note"/>
    <w:basedOn w:val="3EdNotes"/>
    <w:link w:val="3DNoteChar"/>
    <w:qFormat/>
    <w:rsid w:val="00282E47"/>
    <w:pPr>
      <w:numPr>
        <w:numId w:val="2"/>
      </w:numPr>
    </w:pPr>
    <w:rPr>
      <w:sz w:val="20"/>
      <w:lang w:val="en-CA"/>
    </w:rPr>
  </w:style>
  <w:style w:type="character" w:customStyle="1" w:styleId="3DNoteChar">
    <w:name w:val="3D Note Char"/>
    <w:link w:val="3DNote"/>
    <w:rsid w:val="00282E47"/>
    <w:rPr>
      <w:rFonts w:eastAsia="Malgun Gothic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5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2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heny@qualcomm.com" TargetMode="External"/><Relationship Id="rId18" Type="http://schemas.openxmlformats.org/officeDocument/2006/relationships/hyperlink" Target="mailto:garysull@microsoft.com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mailto:jill.boyce@intel.com" TargetMode="External"/><Relationship Id="rId17" Type="http://schemas.openxmlformats.org/officeDocument/2006/relationships/hyperlink" Target="mailto:ohm@ient.rwth-aachen.de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sehoon.yea@lge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erhard.tech@hhi.fraunhofer.de" TargetMode="Externa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mailto:teruhikos@jp.sony.com" TargetMode="External"/><Relationship Id="rId23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file:///C:\Users\cheny\AppData\Local\Microsoft\Windows\Temporary%20Internet%20Files\Content.Outlook\E1R8VN2J\miska.hannuksela@nokia.com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0027D-1561-444B-AF6D-E4D71E86E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3545</CharactersWithSpaces>
  <SharedDoc>false</SharedDoc>
  <HLinks>
    <vt:vector size="210" baseType="variant">
      <vt:variant>
        <vt:i4>7667737</vt:i4>
      </vt:variant>
      <vt:variant>
        <vt:i4>102</vt:i4>
      </vt:variant>
      <vt:variant>
        <vt:i4>0</vt:i4>
      </vt:variant>
      <vt:variant>
        <vt:i4>5</vt:i4>
      </vt:variant>
      <vt:variant>
        <vt:lpwstr>http://phenix.it-sudparis.eu/jct3v/doc_end_user/current_document.php?id=2206</vt:lpwstr>
      </vt:variant>
      <vt:variant>
        <vt:lpwstr/>
      </vt:variant>
      <vt:variant>
        <vt:i4>7864350</vt:i4>
      </vt:variant>
      <vt:variant>
        <vt:i4>99</vt:i4>
      </vt:variant>
      <vt:variant>
        <vt:i4>0</vt:i4>
      </vt:variant>
      <vt:variant>
        <vt:i4>5</vt:i4>
      </vt:variant>
      <vt:variant>
        <vt:lpwstr>http://phenix.it-sudparis.eu/jct3v/doc_end_user/current_document.php?id=2178</vt:lpwstr>
      </vt:variant>
      <vt:variant>
        <vt:lpwstr/>
      </vt:variant>
      <vt:variant>
        <vt:i4>7471120</vt:i4>
      </vt:variant>
      <vt:variant>
        <vt:i4>96</vt:i4>
      </vt:variant>
      <vt:variant>
        <vt:i4>0</vt:i4>
      </vt:variant>
      <vt:variant>
        <vt:i4>5</vt:i4>
      </vt:variant>
      <vt:variant>
        <vt:lpwstr>http://phenix.it-sudparis.eu/jct3v/doc_end_user/current_document.php?id=2192</vt:lpwstr>
      </vt:variant>
      <vt:variant>
        <vt:lpwstr/>
      </vt:variant>
      <vt:variant>
        <vt:i4>7798801</vt:i4>
      </vt:variant>
      <vt:variant>
        <vt:i4>93</vt:i4>
      </vt:variant>
      <vt:variant>
        <vt:i4>0</vt:i4>
      </vt:variant>
      <vt:variant>
        <vt:i4>5</vt:i4>
      </vt:variant>
      <vt:variant>
        <vt:lpwstr>http://phenix.it-sudparis.eu/jct3v/doc_end_user/current_document.php?id=2187</vt:lpwstr>
      </vt:variant>
      <vt:variant>
        <vt:lpwstr/>
      </vt:variant>
      <vt:variant>
        <vt:i4>7536666</vt:i4>
      </vt:variant>
      <vt:variant>
        <vt:i4>90</vt:i4>
      </vt:variant>
      <vt:variant>
        <vt:i4>0</vt:i4>
      </vt:variant>
      <vt:variant>
        <vt:i4>5</vt:i4>
      </vt:variant>
      <vt:variant>
        <vt:lpwstr>http://phenix.it-sudparis.eu/jct3v/doc_end_user/current_document.php?id=2133</vt:lpwstr>
      </vt:variant>
      <vt:variant>
        <vt:lpwstr/>
      </vt:variant>
      <vt:variant>
        <vt:i4>7405599</vt:i4>
      </vt:variant>
      <vt:variant>
        <vt:i4>87</vt:i4>
      </vt:variant>
      <vt:variant>
        <vt:i4>0</vt:i4>
      </vt:variant>
      <vt:variant>
        <vt:i4>5</vt:i4>
      </vt:variant>
      <vt:variant>
        <vt:lpwstr>http://phenix.it-sudparis.eu/jct3v/doc_end_user/current_document.php?id=2161</vt:lpwstr>
      </vt:variant>
      <vt:variant>
        <vt:lpwstr/>
      </vt:variant>
      <vt:variant>
        <vt:i4>7929887</vt:i4>
      </vt:variant>
      <vt:variant>
        <vt:i4>84</vt:i4>
      </vt:variant>
      <vt:variant>
        <vt:i4>0</vt:i4>
      </vt:variant>
      <vt:variant>
        <vt:i4>5</vt:i4>
      </vt:variant>
      <vt:variant>
        <vt:lpwstr>http://phenix.it-sudparis.eu/jct3v/doc_end_user/current_document.php?id=2169</vt:lpwstr>
      </vt:variant>
      <vt:variant>
        <vt:lpwstr/>
      </vt:variant>
      <vt:variant>
        <vt:i4>7536671</vt:i4>
      </vt:variant>
      <vt:variant>
        <vt:i4>81</vt:i4>
      </vt:variant>
      <vt:variant>
        <vt:i4>0</vt:i4>
      </vt:variant>
      <vt:variant>
        <vt:i4>5</vt:i4>
      </vt:variant>
      <vt:variant>
        <vt:lpwstr>http://phenix.it-sudparis.eu/jct3v/doc_end_user/current_document.php?id=2163</vt:lpwstr>
      </vt:variant>
      <vt:variant>
        <vt:lpwstr/>
      </vt:variant>
      <vt:variant>
        <vt:i4>7340061</vt:i4>
      </vt:variant>
      <vt:variant>
        <vt:i4>78</vt:i4>
      </vt:variant>
      <vt:variant>
        <vt:i4>0</vt:i4>
      </vt:variant>
      <vt:variant>
        <vt:i4>5</vt:i4>
      </vt:variant>
      <vt:variant>
        <vt:lpwstr>http://phenix.it-sudparis.eu/jct3v/doc_end_user/current_document.php?id=2140</vt:lpwstr>
      </vt:variant>
      <vt:variant>
        <vt:lpwstr/>
      </vt:variant>
      <vt:variant>
        <vt:i4>7929887</vt:i4>
      </vt:variant>
      <vt:variant>
        <vt:i4>75</vt:i4>
      </vt:variant>
      <vt:variant>
        <vt:i4>0</vt:i4>
      </vt:variant>
      <vt:variant>
        <vt:i4>5</vt:i4>
      </vt:variant>
      <vt:variant>
        <vt:lpwstr>http://phenix.it-sudparis.eu/jct3v/doc_end_user/current_document.php?id=2169</vt:lpwstr>
      </vt:variant>
      <vt:variant>
        <vt:lpwstr/>
      </vt:variant>
      <vt:variant>
        <vt:i4>7733278</vt:i4>
      </vt:variant>
      <vt:variant>
        <vt:i4>72</vt:i4>
      </vt:variant>
      <vt:variant>
        <vt:i4>0</vt:i4>
      </vt:variant>
      <vt:variant>
        <vt:i4>5</vt:i4>
      </vt:variant>
      <vt:variant>
        <vt:lpwstr>http://phenix.it-sudparis.eu/jct3v/doc_end_user/current_document.php?id=2176</vt:lpwstr>
      </vt:variant>
      <vt:variant>
        <vt:lpwstr/>
      </vt:variant>
      <vt:variant>
        <vt:i4>7798801</vt:i4>
      </vt:variant>
      <vt:variant>
        <vt:i4>69</vt:i4>
      </vt:variant>
      <vt:variant>
        <vt:i4>0</vt:i4>
      </vt:variant>
      <vt:variant>
        <vt:i4>5</vt:i4>
      </vt:variant>
      <vt:variant>
        <vt:lpwstr>http://phenix.it-sudparis.eu/jct3v/doc_end_user/current_document.php?id=2284</vt:lpwstr>
      </vt:variant>
      <vt:variant>
        <vt:lpwstr/>
      </vt:variant>
      <vt:variant>
        <vt:i4>7864351</vt:i4>
      </vt:variant>
      <vt:variant>
        <vt:i4>66</vt:i4>
      </vt:variant>
      <vt:variant>
        <vt:i4>0</vt:i4>
      </vt:variant>
      <vt:variant>
        <vt:i4>5</vt:i4>
      </vt:variant>
      <vt:variant>
        <vt:lpwstr>http://phenix.it-sudparis.eu/jct3v/doc_end_user/current_document.php?id=2168</vt:lpwstr>
      </vt:variant>
      <vt:variant>
        <vt:lpwstr/>
      </vt:variant>
      <vt:variant>
        <vt:i4>7536670</vt:i4>
      </vt:variant>
      <vt:variant>
        <vt:i4>63</vt:i4>
      </vt:variant>
      <vt:variant>
        <vt:i4>0</vt:i4>
      </vt:variant>
      <vt:variant>
        <vt:i4>5</vt:i4>
      </vt:variant>
      <vt:variant>
        <vt:lpwstr>http://phenix.it-sudparis.eu/jct3v/doc_end_user/current_document.php?id=2173</vt:lpwstr>
      </vt:variant>
      <vt:variant>
        <vt:lpwstr/>
      </vt:variant>
      <vt:variant>
        <vt:i4>7471121</vt:i4>
      </vt:variant>
      <vt:variant>
        <vt:i4>60</vt:i4>
      </vt:variant>
      <vt:variant>
        <vt:i4>0</vt:i4>
      </vt:variant>
      <vt:variant>
        <vt:i4>5</vt:i4>
      </vt:variant>
      <vt:variant>
        <vt:lpwstr>http://phenix.it-sudparis.eu/jct3v/doc_end_user/current_document.php?id=2182</vt:lpwstr>
      </vt:variant>
      <vt:variant>
        <vt:lpwstr/>
      </vt:variant>
      <vt:variant>
        <vt:i4>7536657</vt:i4>
      </vt:variant>
      <vt:variant>
        <vt:i4>57</vt:i4>
      </vt:variant>
      <vt:variant>
        <vt:i4>0</vt:i4>
      </vt:variant>
      <vt:variant>
        <vt:i4>5</vt:i4>
      </vt:variant>
      <vt:variant>
        <vt:lpwstr>http://phenix.it-sudparis.eu/jct3v/doc_end_user/current_document.php?id=2183</vt:lpwstr>
      </vt:variant>
      <vt:variant>
        <vt:lpwstr/>
      </vt:variant>
      <vt:variant>
        <vt:i4>7536656</vt:i4>
      </vt:variant>
      <vt:variant>
        <vt:i4>54</vt:i4>
      </vt:variant>
      <vt:variant>
        <vt:i4>0</vt:i4>
      </vt:variant>
      <vt:variant>
        <vt:i4>5</vt:i4>
      </vt:variant>
      <vt:variant>
        <vt:lpwstr>http://phenix.it-sudparis.eu/jct3v/doc_end_user/current_document.php?id=2193</vt:lpwstr>
      </vt:variant>
      <vt:variant>
        <vt:lpwstr/>
      </vt:variant>
      <vt:variant>
        <vt:i4>7340057</vt:i4>
      </vt:variant>
      <vt:variant>
        <vt:i4>51</vt:i4>
      </vt:variant>
      <vt:variant>
        <vt:i4>0</vt:i4>
      </vt:variant>
      <vt:variant>
        <vt:i4>5</vt:i4>
      </vt:variant>
      <vt:variant>
        <vt:lpwstr>http://phenix.it-sudparis.eu/jct3v/doc_end_user/current_document.php?id=2203</vt:lpwstr>
      </vt:variant>
      <vt:variant>
        <vt:lpwstr/>
      </vt:variant>
      <vt:variant>
        <vt:i4>7929884</vt:i4>
      </vt:variant>
      <vt:variant>
        <vt:i4>48</vt:i4>
      </vt:variant>
      <vt:variant>
        <vt:i4>0</vt:i4>
      </vt:variant>
      <vt:variant>
        <vt:i4>5</vt:i4>
      </vt:variant>
      <vt:variant>
        <vt:lpwstr>http://phenix.it-sudparis.eu/jct3v/doc_end_user/current_document.php?id=2159</vt:lpwstr>
      </vt:variant>
      <vt:variant>
        <vt:lpwstr/>
      </vt:variant>
      <vt:variant>
        <vt:i4>7405599</vt:i4>
      </vt:variant>
      <vt:variant>
        <vt:i4>45</vt:i4>
      </vt:variant>
      <vt:variant>
        <vt:i4>0</vt:i4>
      </vt:variant>
      <vt:variant>
        <vt:i4>5</vt:i4>
      </vt:variant>
      <vt:variant>
        <vt:lpwstr>http://phenix.it-sudparis.eu/jct3v/doc_end_user/current_document.php?id=2161</vt:lpwstr>
      </vt:variant>
      <vt:variant>
        <vt:lpwstr/>
      </vt:variant>
      <vt:variant>
        <vt:i4>7471120</vt:i4>
      </vt:variant>
      <vt:variant>
        <vt:i4>42</vt:i4>
      </vt:variant>
      <vt:variant>
        <vt:i4>0</vt:i4>
      </vt:variant>
      <vt:variant>
        <vt:i4>5</vt:i4>
      </vt:variant>
      <vt:variant>
        <vt:lpwstr>http://phenix.it-sudparis.eu/jct3v/doc_end_user/current_document.php?id=2192</vt:lpwstr>
      </vt:variant>
      <vt:variant>
        <vt:lpwstr/>
      </vt:variant>
      <vt:variant>
        <vt:i4>7340063</vt:i4>
      </vt:variant>
      <vt:variant>
        <vt:i4>39</vt:i4>
      </vt:variant>
      <vt:variant>
        <vt:i4>0</vt:i4>
      </vt:variant>
      <vt:variant>
        <vt:i4>5</vt:i4>
      </vt:variant>
      <vt:variant>
        <vt:lpwstr>http://phenix.it-sudparis.eu/jct3v/doc_end_user/current_document.php?id=2160</vt:lpwstr>
      </vt:variant>
      <vt:variant>
        <vt:lpwstr/>
      </vt:variant>
      <vt:variant>
        <vt:i4>7798801</vt:i4>
      </vt:variant>
      <vt:variant>
        <vt:i4>36</vt:i4>
      </vt:variant>
      <vt:variant>
        <vt:i4>0</vt:i4>
      </vt:variant>
      <vt:variant>
        <vt:i4>5</vt:i4>
      </vt:variant>
      <vt:variant>
        <vt:lpwstr>http://phenix.it-sudparis.eu/jct3v/doc_end_user/current_document.php?id=2187</vt:lpwstr>
      </vt:variant>
      <vt:variant>
        <vt:lpwstr/>
      </vt:variant>
      <vt:variant>
        <vt:i4>7667740</vt:i4>
      </vt:variant>
      <vt:variant>
        <vt:i4>33</vt:i4>
      </vt:variant>
      <vt:variant>
        <vt:i4>0</vt:i4>
      </vt:variant>
      <vt:variant>
        <vt:i4>5</vt:i4>
      </vt:variant>
      <vt:variant>
        <vt:lpwstr>http://phenix.it-sudparis.eu/jct3v/doc_end_user/current_document.php?id=2155</vt:lpwstr>
      </vt:variant>
      <vt:variant>
        <vt:lpwstr/>
      </vt:variant>
      <vt:variant>
        <vt:i4>7536666</vt:i4>
      </vt:variant>
      <vt:variant>
        <vt:i4>30</vt:i4>
      </vt:variant>
      <vt:variant>
        <vt:i4>0</vt:i4>
      </vt:variant>
      <vt:variant>
        <vt:i4>5</vt:i4>
      </vt:variant>
      <vt:variant>
        <vt:lpwstr>http://phenix.it-sudparis.eu/jct3v/doc_end_user/current_document.php?id=2133</vt:lpwstr>
      </vt:variant>
      <vt:variant>
        <vt:lpwstr/>
      </vt:variant>
      <vt:variant>
        <vt:i4>7864350</vt:i4>
      </vt:variant>
      <vt:variant>
        <vt:i4>27</vt:i4>
      </vt:variant>
      <vt:variant>
        <vt:i4>0</vt:i4>
      </vt:variant>
      <vt:variant>
        <vt:i4>5</vt:i4>
      </vt:variant>
      <vt:variant>
        <vt:lpwstr>http://phenix.it-sudparis.eu/jct3v/doc_end_user/current_document.php?id=2178</vt:lpwstr>
      </vt:variant>
      <vt:variant>
        <vt:lpwstr/>
      </vt:variant>
      <vt:variant>
        <vt:i4>7471132</vt:i4>
      </vt:variant>
      <vt:variant>
        <vt:i4>24</vt:i4>
      </vt:variant>
      <vt:variant>
        <vt:i4>0</vt:i4>
      </vt:variant>
      <vt:variant>
        <vt:i4>5</vt:i4>
      </vt:variant>
      <vt:variant>
        <vt:lpwstr>http://phenix.it-sudparis.eu/jct3v/doc_end_user/current_document.php?id=2152</vt:lpwstr>
      </vt:variant>
      <vt:variant>
        <vt:lpwstr/>
      </vt:variant>
      <vt:variant>
        <vt:i4>6750290</vt:i4>
      </vt:variant>
      <vt:variant>
        <vt:i4>21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18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3866716</vt:i4>
      </vt:variant>
      <vt:variant>
        <vt:i4>15</vt:i4>
      </vt:variant>
      <vt:variant>
        <vt:i4>0</vt:i4>
      </vt:variant>
      <vt:variant>
        <vt:i4>5</vt:i4>
      </vt:variant>
      <vt:variant>
        <vt:lpwstr>mailto:sehoon.yea@lge.com</vt:lpwstr>
      </vt:variant>
      <vt:variant>
        <vt:lpwstr/>
      </vt:variant>
      <vt:variant>
        <vt:i4>4718640</vt:i4>
      </vt:variant>
      <vt:variant>
        <vt:i4>12</vt:i4>
      </vt:variant>
      <vt:variant>
        <vt:i4>0</vt:i4>
      </vt:variant>
      <vt:variant>
        <vt:i4>5</vt:i4>
      </vt:variant>
      <vt:variant>
        <vt:lpwstr>mailto:teruhikos@jp.sony.com</vt:lpwstr>
      </vt:variant>
      <vt:variant>
        <vt:lpwstr/>
      </vt:variant>
      <vt:variant>
        <vt:i4>4325492</vt:i4>
      </vt:variant>
      <vt:variant>
        <vt:i4>9</vt:i4>
      </vt:variant>
      <vt:variant>
        <vt:i4>0</vt:i4>
      </vt:variant>
      <vt:variant>
        <vt:i4>5</vt:i4>
      </vt:variant>
      <vt:variant>
        <vt:lpwstr>mailto:cheny@qualcomm.com</vt:lpwstr>
      </vt:variant>
      <vt:variant>
        <vt:lpwstr/>
      </vt:variant>
      <vt:variant>
        <vt:i4>7667793</vt:i4>
      </vt:variant>
      <vt:variant>
        <vt:i4>6</vt:i4>
      </vt:variant>
      <vt:variant>
        <vt:i4>0</vt:i4>
      </vt:variant>
      <vt:variant>
        <vt:i4>5</vt:i4>
      </vt:variant>
      <vt:variant>
        <vt:lpwstr>mailto:jill@vidyo.com</vt:lpwstr>
      </vt:variant>
      <vt:variant>
        <vt:lpwstr/>
      </vt:variant>
      <vt:variant>
        <vt:i4>1835126</vt:i4>
      </vt:variant>
      <vt:variant>
        <vt:i4>3</vt:i4>
      </vt:variant>
      <vt:variant>
        <vt:i4>0</vt:i4>
      </vt:variant>
      <vt:variant>
        <vt:i4>5</vt:i4>
      </vt:variant>
      <vt:variant>
        <vt:lpwstr>mailto:kwegner@multimedia.edu.pl</vt:lpwstr>
      </vt:variant>
      <vt:variant>
        <vt:lpwstr/>
      </vt:variant>
      <vt:variant>
        <vt:i4>8126554</vt:i4>
      </vt:variant>
      <vt:variant>
        <vt:i4>0</vt:i4>
      </vt:variant>
      <vt:variant>
        <vt:i4>0</vt:i4>
      </vt:variant>
      <vt:variant>
        <vt:i4>5</vt:i4>
      </vt:variant>
      <vt:variant>
        <vt:lpwstr>mailto:gerhard.tech@hhi.fraunhofer.de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2016-02-25T08:36:00Z</dcterms:created>
  <dcterms:modified xsi:type="dcterms:W3CDTF">2016-02-25T18:43:00Z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-1801834767</vt:i4>
  </property>
  <property fmtid="{D5CDD505-2E9C-101B-9397-08002B2CF9AE}" pid="3" name="_NewReviewCycle">
    <vt:lpwstr/>
  </property>
  <property fmtid="{D5CDD505-2E9C-101B-9397-08002B2CF9AE}" pid="4" name="_PreviousAdHocReviewCycleID">
    <vt:i4>-581728849</vt:i4>
  </property>
  <property fmtid="{D5CDD505-2E9C-101B-9397-08002B2CF9AE}" pid="5" name="_ReviewingToolsShownOnce">
    <vt:lpwstr/>
  </property>
</Properties>
</file>