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E5872" w:rsidRPr="00EE5872" w:rsidTr="00747E34">
        <w:tc>
          <w:tcPr>
            <w:tcW w:w="6408" w:type="dxa"/>
          </w:tcPr>
          <w:p w:rsidR="00EE5872" w:rsidRPr="00EE5872" w:rsidRDefault="00087DDA" w:rsidP="00EE5872">
            <w:pPr>
              <w:tabs>
                <w:tab w:val="left" w:pos="7200"/>
              </w:tabs>
              <w:spacing w:before="0"/>
              <w:jc w:val="left"/>
              <w:rPr>
                <w:b/>
                <w:szCs w:val="22"/>
              </w:rPr>
            </w:pPr>
            <w:r>
              <w:rPr>
                <w:noProof/>
                <w:lang w:val="de-DE" w:eastAsia="de-DE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-55245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46990" b="30480"/>
                      <wp:wrapNone/>
                      <wp:docPr id="3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4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3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IcacEAAADaAAAADwAAAGRycy9kb3ducmV2LnhtbESPX2vCQBDE3wt+h2OFvtWLR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Ehxp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V658sEAAADaAAAADwAAAGRycy9kb3ducmV2LnhtbESPX2vCQBDE3wt+h2OFvtWLBVu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JXrny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gTS8QAAADaAAAADwAAAGRycy9kb3ducmV2LnhtbESPQWsCMRSE74L/ITzBm2bVYmU1igiF&#10;FmzBbQsen5vnZnHzsm6ibv+9EQoeh5n5hlmsWluJKzW+dKxgNExAEOdOl1wo+Pl+G8xA+ICssXJM&#10;Cv7Iw2rZ7Sww1e7GO7pmoRARwj5FBSaEOpXS54Ys+qGriaN3dI3FEGVTSN3gLcJtJcdJMpUWS44L&#10;BmvaGMpP2cUqONendvT5Optsq4PJPrb262X/e1Gq32vXcxCB2vAM/7fftYIpPK7EG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6BNL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S20MQAAADaAAAADwAAAGRycy9kb3ducmV2LnhtbESPQWvCQBSE70L/w/IKvenGWlRSN1IK&#10;ggUVmlbw+Jp9zYZk38bsqum/dwWhx2FmvmEWy9424kydrxwrGI8SEMSF0xWXCr6/VsM5CB+QNTaO&#10;ScEfeVhmD4MFptpd+JPOeShFhLBPUYEJoU2l9IUhi37kWuLo/brOYoiyK6Xu8BLhtpHPSTKVFiuO&#10;CwZbejdU1PnJKji2dT/ezuaTTfNj8o+N3b0c9ielnh77t1cQgfrwH76311rBDG5X4g2Q2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pLbQ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18WbL8AAADaAAAADwAAAGRycy9kb3ducmV2LnhtbERPTWvCQBC9C/6HZYTedNMeqqSuobQU&#10;SimiUTxPs9MkJDsbstMk/ffuQfD4eN/bbHKtGqgPtWcDj6sEFHHhbc2lgfPpY7kBFQTZYuuZDPxT&#10;gGw3n20xtX7kIw25lCqGcEjRQCXSpVqHoiKHYeU74sj9+t6hRNiX2vY4xnDX6qckedYOa44NFXb0&#10;VlHR5H/OAA78I6cR9xfpRv9l16E5vH8b87CYXl9ACU1yF9/cn9ZA3BqvxBugd1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518WbL8AAADaAAAADwAAAAAAAAAAAAAAAACh&#10;AgAAZHJzL2Rvd25yZXYueG1sUEsFBgAAAAAEAAQA+QAAAI0DAAAAAA==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i6AL8A&#10;AADaAAAADwAAAGRycy9kb3ducmV2LnhtbESPzYrCMBSF94LvEK7gzqbOwtFqFBFGZHa2ur8016bY&#10;3NQmap2nnwwMuDycn4+z2vS2EQ/qfO1YwTRJQRCXTtdcKTgVX5M5CB+QNTaOScGLPGzWw8EKM+2e&#10;fKRHHioRR9hnqMCE0GZS+tKQRZ+4ljh6F9dZDFF2ldQdPuO4beRHms6kxZojwWBLO0PlNb/byM2n&#10;Z3uk2+dPVey/tde9KZxRajzqt0sQgfrwDv+3D1rBAv6uxBsg17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Y2LoA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s47MQA&#10;AADbAAAADwAAAGRycy9kb3ducmV2LnhtbESPQWvCQBCF74L/YRmht7rRVi2pq0ihUikejL30NmTH&#10;JJqdDdlV4793DoK3Gd6b976ZLztXqwu1ofJsYDRMQBHn3lZcGPjbf79+gAoR2WLtmQzcKMBy0e/N&#10;MbX+yju6ZLFQEsIhRQNljE2qdchLchiGviEW7eBbh1HWttC2xauEu1qPk2SqHVYsDSU29FVSfsrO&#10;zsDbOk7qTcbJdq/tuzvOJr9d+DfmZdCtPkFF6uLT/Lj+sYIv9PKLDK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LOOzEAAAA2wAAAA8AAAAAAAAAAAAAAAAAmAIAAGRycy9k&#10;b3ducmV2LnhtbFBLBQYAAAAABAAEAPUAAACJAwAAAAA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N138EA&#10;AADbAAAADwAAAGRycy9kb3ducmV2LnhtbERPTWvCQBC9F/oflil4qxuj1JC6SmmRevDSWHoesmM2&#10;mJ0N2Y2J/fWuIHibx/uc1Wa0jThT52vHCmbTBARx6XTNlYLfw/Y1A+EDssbGMSm4kIfN+vlphbl2&#10;A//QuQiViCHsc1RgQmhzKX1pyKKfupY4ckfXWQwRdpXUHQ4x3DYyTZI3abHm2GCwpU9D5anorYK/&#10;bFimx/H01f9nC8Rix9V+/q3U5GX8eAcRaAwP8d2903H+DG6/xAPk+go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ITdd/BAAAA2wAAAA8AAAAAAAAAAAAAAAAAmAIAAGRycy9kb3du&#10;cmV2LnhtbFBLBQYAAAAABAAEAPUAAACGAwAAAAA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YZ0sMA&#10;AADbAAAADwAAAGRycy9kb3ducmV2LnhtbERPTWvCQBC9C/0PyxR6KbppDmKjq9iUEC8Vmhb1OGTH&#10;JJidDdnVpP++Wyh4m8f7nNVmNK24Ue8aywpeZhEI4tLqhisF31/ZdAHCeWSNrWVS8EMONuuHyQoT&#10;bQf+pFvhKxFC2CWooPa+S6R0ZU0G3cx2xIE7296gD7CvpO5xCOGmlXEUzaXBhkNDjR2lNZWX4moU&#10;FMf89Jrv364f1dzs8P2QPadZptTT47hdgvA0+rv4373TYX4Mf7+E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2YZ0sMAAADbAAAADwAAAAAAAAAAAAAAAACYAgAAZHJzL2Rv&#10;d25yZXYueG1sUEsFBgAAAAAEAAQA9QAAAIgDAAAAAA==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nxlMIA&#10;AADbAAAADwAAAGRycy9kb3ducmV2LnhtbERPS4vCMBC+L/gfwgjebKqyKl2jiCB48OID3L3NNmNb&#10;bSa1idr11xtB2Nt8fM+ZzBpTihvVrrCsoBfFIIhTqwvOFOx3y+4YhPPIGkvLpOCPHMymrY8JJtre&#10;eUO3rc9ECGGXoILc+yqR0qU5GXSRrYgDd7S1QR9gnUld4z2Em1L243goDRYcGnKsaJFTet5ejYLP&#10;0WN/OKVr/L0sv3/iajEmkmulOu1m/gXCU+P/xW/3Sof5A3j9Eg6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+fGUwgAAANsAAAAPAAAAAAAAAAAAAAAAAJgCAABkcnMvZG93&#10;bnJldi54bWxQSwUGAAAAAAQABAD1AAAAhwMAAAAA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GuJsEA&#10;AADbAAAADwAAAGRycy9kb3ducmV2LnhtbERPTWvCQBC9C/6HZQRvuqktkqauIQilQk+NhdDbkB2z&#10;odnZkN3G6K/vFgre5vE+Z5dPthMjDb51rOBhnYAgrp1uuVHweXpdpSB8QNbYOSYFV/KQ7+ezHWba&#10;XfiDxjI0Ioawz1CBCaHPpPS1IYt+7XriyJ3dYDFEODRSD3iJ4baTmyTZSostxwaDPR0M1d/lj1Xw&#10;Nb6Vkp+LxGpZPaZUTef3m1FquZiKFxCBpnAX/7uPOs5/gr9f4gFy/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Qhrib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46G8IA&#10;AADbAAAADwAAAGRycy9kb3ducmV2LnhtbERPS2sCMRC+F/ofwhS8FM22YC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vjob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fH+8MA&#10;AADbAAAADwAAAGRycy9kb3ducmV2LnhtbERPS2sCMRC+C/6HMII3zfpg226NUopKD4qtFnodNtPN&#10;4maybqJu/70RhN7m43vObNHaSlyo8aVjBaNhAoI4d7rkQsH3YTV4BuEDssbKMSn4Iw+Lebczw0y7&#10;K3/RZR8KEUPYZ6jAhFBnUvrckEU/dDVx5H5dYzFE2BRSN3iN4baS4yRJpcWSY4PBmt4N5cf92SrY&#10;pLvtZLc8jafrl2lt6DD5TJ5+lOr32rdXEIHa8C9+uD90nJ/C/Zd4gJz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JfH+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FqIb8A&#10;AADbAAAADwAAAGRycy9kb3ducmV2LnhtbERPTYvCMBC9C/sfwix4s+l6UOmaFl1Z2KPWIh6HZmzL&#10;NpPSRK3+eiMI3ubxPmeZDaYVF+pdY1nBVxSDIC6tbrhSUOx/JwsQziNrbC2Tghs5yNKP0RITba+8&#10;o0vuKxFC2CWooPa+S6R0ZU0GXWQ74sCdbG/QB9hXUvd4DeGmldM4nkmDDYeGGjv6qan8z89GwX1z&#10;wjVJx/dDW2yLzTGvTJkrNf4cVt8gPA3+LX65/3SYP4fnL+EAmT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8QWoh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wYZMQA&#10;AADbAAAADwAAAGRycy9kb3ducmV2LnhtbESPQWvCQBCF74X+h2UKvRTd6EFKdBWxFIp60XjxNuyO&#10;STQ7G7JbTf31zkHobYb35r1vZoveN+pKXawDGxgNM1DENriaSwOH4nvwCSomZIdNYDLwRxEW89eX&#10;GeYu3HhH130qlYRwzNFAlVKbax1tRR7jMLTEop1C5zHJ2pXadXiTcN/ocZZNtMeapaHCllYV2cv+&#10;1xtYT7ZoP/i4Lo/3wp4346/DiM/GvL/1yymoRH36Nz+vf5zgC6z8IgPo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8GGTEAAAA2wAAAA8AAAAAAAAAAAAAAAAAmAIAAGRycy9k&#10;b3ducmV2LnhtbFBLBQYAAAAABAAEAPUAAACJAwAAAAA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BwHr4A&#10;AADbAAAADwAAAGRycy9kb3ducmV2LnhtbERPzYrCMBC+L/gOYYS9rakVRatRdEHYm1h9gLEZ22Iz&#10;KUlWs2+/EQRv8/H9zmoTTSfu5HxrWcF4lIEgrqxuuVZwPu2/5iB8QNbYWSYFf+Rhsx58rLDQ9sFH&#10;upehFimEfYEKmhD6QkpfNWTQj2xPnLirdQZDgq6W2uEjhZtO5lk2kwZbTg0N9vTdUHUrf42Cy0RH&#10;ecg9X0tXxXqXH8xuKpX6HMbtEkSgGN7il/tHp/kLeP6SDpDr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+gcB6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Yf+sQA&#10;AADbAAAADwAAAGRycy9kb3ducmV2LnhtbESPwWrCQBCG7wXfYRmht2bTFERSVykWwUIvie2ht2l2&#10;TEKzs2l2jfHtnYPgcfjn/2a+1WZynRppCK1nA89JCoq48rbl2sDXYfe0BBUissXOMxm4UIDNevaw&#10;wtz6Mxc0lrFWAuGQo4Emxj7XOlQNOQyJ74klO/rBYZRxqLUd8Cxw1+ksTRfaYctyocGetg1Vf+XJ&#10;CQX1y//nrv99/97++Cl+tMXRX4x5nE9vr6AiTfG+fGvvrYFMvhcX8QC9v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WH/r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Y9rMUA&#10;AADbAAAADwAAAGRycy9kb3ducmV2LnhtbESPQWvCQBSE7wX/w/IKvZlNLJUS3YQiCEV7aRr1+sw+&#10;k2D2bcxuNf333YLQ4zDzzTDLfDSduNLgWssKkigGQVxZ3XKtoPxaT19BOI+ssbNMCn7IQZ5NHpaY&#10;anvjT7oWvhahhF2KChrv+1RKVzVk0EW2Jw7eyQ4GfZBDLfWAt1BuOjmL47k02HJYaLCnVUPVufg2&#10;Cma78qWU9fPm43Io9ttjsomP27lST4/j2wKEp9H/h+/0uw5cAn9fwg+Q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Nj2sxQAAANsAAAAPAAAAAAAAAAAAAAAAAJgCAABkcnMv&#10;ZG93bnJldi54bWxQSwUGAAAAAAQABAD1AAAAig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gsu8QA&#10;AADbAAAADwAAAGRycy9kb3ducmV2LnhtbESPQWvCQBSE7wX/w/KE3urGHMSmriKCEJAUmkra4yP7&#10;mg1m34bsqvHfdwXB4zAz3zCrzWg7caHBt44VzGcJCOLa6ZYbBcfv/dsShA/IGjvHpOBGHjbrycsK&#10;M+2u/EWXMjQiQthnqMCE0GdS+tqQRT9zPXH0/txgMUQ5NFIPeI1w28k0SRbSYstxwWBPO0P1qTxb&#10;BdXht8xNYfIfvRir02de3IryXanX6bj9ABFoDM/wo51rBWkK9y/xB8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YLLvEAAAA2wAAAA8AAAAAAAAAAAAAAAAAmAIAAGRycy9k&#10;b3ducmV2LnhtbFBLBQYAAAAABAAEAPUAAACJ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QlUsIA&#10;AADbAAAADwAAAGRycy9kb3ducmV2LnhtbESPQWvCQBSE74L/YXlCb7qpBQmpq4gSaI+NYq+P7Gs2&#10;Mfs2ZLdJ+u+7guBxmJlvmO1+sq0YqPe1YwWvqwQEcel0zZWCyzlfpiB8QNbYOiYFf+Rhv5vPtphp&#10;N/IXDUWoRISwz1CBCaHLpPSlIYt+5Tri6P243mKIsq+k7nGMcNvKdZJspMWa44LBjo6GylvxaxWc&#10;PvOmkM3x8N2Ot1OTp9Jc00Gpl8V0eAcRaArP8KP9oRWs3+D+Jf4Auf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FCVS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qkWsMA&#10;AADbAAAADwAAAGRycy9kb3ducmV2LnhtbESP0YrCMBRE34X9h3AXfNNUrYtWo8iiiy8Kdv2AS3Nt&#10;i81Nt4m1+/dGEHwcZuYMs1x3phItNa60rGA0jEAQZ1aXnCs4/+4GMxDOI2usLJOCf3KwXn30lpho&#10;e+cTtanPRYCwS1BB4X2dSOmyggy6oa2Jg3exjUEfZJNL3eA9wE0lx1H0JQ2WHBYKrOm7oOya3kyg&#10;zK+Tv2yvN8fbNjr9TA9xKttYqf5nt1mA8NT5d/jV3msF4x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FqkWs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It9cUA&#10;AADbAAAADwAAAGRycy9kb3ducmV2LnhtbESPQUvDQBSE74L/YXmCN7sxWJG021JEQfDQ2Eh7fWRf&#10;syHZt2F3bWJ/fVcQehxm5htmuZ5sL07kQ+tYweMsA0FcO91yo+C7en94AREissbeMSn4pQDr1e3N&#10;EgvtRv6i0y42IkE4FKjAxDgUUobakMUwcwNx8o7OW4xJ+kZqj2OC217mWfYsLbacFgwO9Gqo7nY/&#10;VoHdPu1Nvj10zdt+/ln5c9mNZanU/d20WYCINMVr+L/9oRXkc/j7kn6AXF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8i31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ZVMMQA&#10;AADbAAAADwAAAGRycy9kb3ducmV2LnhtbESP3WoCMRSE7wu+QzgFb0SzChXdGkULBQURXH2AQ3L2&#10;p92cLJuoW5/eCEIvh5n5hlmsOluLK7W+cqxgPEpAEGtnKi4UnE/fwxkIH5AN1o5JwR95WC17bwtM&#10;jbvxka5ZKESEsE9RQRlCk0rpdUkW/cg1xNHLXWsxRNkW0rR4i3Bby0mSTKXFiuNCiQ19laR/s4tV&#10;oAfz/Ode5M7vdnt9uG/MR3aZK9V/79afIAJ14T/8am+NgskUnl/iD5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2VTDEAAAA2wAAAA8AAAAAAAAAAAAAAAAAmAIAAGRycy9k&#10;b3ducmV2LnhtbFBLBQYAAAAABAAEAPUAAACJAwAAAAA=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noProof/>
                <w:lang w:val="de-DE" w:eastAsia="de-DE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5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val="de-DE" w:eastAsia="de-DE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54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E5872" w:rsidRPr="00EE5872">
              <w:rPr>
                <w:b/>
                <w:szCs w:val="22"/>
              </w:rPr>
              <w:t>Joint Collaborative Team on 3D Video Coding Extensions</w:t>
            </w:r>
          </w:p>
          <w:p w:rsidR="00EE5872" w:rsidRPr="00EE5872" w:rsidRDefault="00EE5872" w:rsidP="00EE5872">
            <w:pPr>
              <w:tabs>
                <w:tab w:val="left" w:pos="7200"/>
              </w:tabs>
              <w:spacing w:before="0"/>
              <w:jc w:val="left"/>
              <w:rPr>
                <w:b/>
                <w:szCs w:val="22"/>
              </w:rPr>
            </w:pPr>
            <w:r w:rsidRPr="00EE5872">
              <w:rPr>
                <w:b/>
                <w:szCs w:val="22"/>
              </w:rPr>
              <w:t>of ITU-T SG 16 WP 3 and ISO/IEC JTC 1/SC 29/WG 11</w:t>
            </w:r>
          </w:p>
          <w:p w:rsidR="00EE5872" w:rsidRPr="00EE5872" w:rsidRDefault="00EE5872" w:rsidP="00EE5872">
            <w:pPr>
              <w:tabs>
                <w:tab w:val="left" w:pos="7200"/>
              </w:tabs>
              <w:spacing w:before="0"/>
              <w:jc w:val="left"/>
              <w:rPr>
                <w:b/>
                <w:szCs w:val="22"/>
              </w:rPr>
            </w:pPr>
            <w:r>
              <w:t>11th</w:t>
            </w:r>
            <w:r w:rsidRPr="005B217D">
              <w:t xml:space="preserve"> Meeting: </w:t>
            </w:r>
            <w:r>
              <w:t>Geneva</w:t>
            </w:r>
            <w:r w:rsidRPr="005E1AC6">
              <w:t xml:space="preserve">, </w:t>
            </w:r>
            <w:r>
              <w:t>CH</w:t>
            </w:r>
            <w:r w:rsidRPr="005E1AC6">
              <w:t xml:space="preserve">, </w:t>
            </w:r>
            <w:r>
              <w:t>12 – 18</w:t>
            </w:r>
            <w:r w:rsidRPr="005E1AC6">
              <w:t xml:space="preserve"> </w:t>
            </w:r>
            <w:r>
              <w:t>February</w:t>
            </w:r>
            <w:r w:rsidRPr="005E1AC6">
              <w:t xml:space="preserve"> 201</w:t>
            </w:r>
            <w:r>
              <w:t>5</w:t>
            </w:r>
          </w:p>
        </w:tc>
        <w:tc>
          <w:tcPr>
            <w:tcW w:w="3168" w:type="dxa"/>
          </w:tcPr>
          <w:p w:rsidR="00EE5872" w:rsidRPr="00EE5872" w:rsidRDefault="00EE5872" w:rsidP="008552D1">
            <w:pPr>
              <w:tabs>
                <w:tab w:val="left" w:pos="7200"/>
              </w:tabs>
              <w:jc w:val="left"/>
              <w:rPr>
                <w:u w:val="single"/>
              </w:rPr>
            </w:pPr>
            <w:r w:rsidRPr="00EE5872">
              <w:t>Document: JCT3V-</w:t>
            </w:r>
            <w:r w:rsidR="00170463">
              <w:t>K0065</w:t>
            </w:r>
            <w:r>
              <w:t>_</w:t>
            </w:r>
            <w:del w:id="0" w:author="(V2)" w:date="2015-02-15T14:24:00Z">
              <w:r w:rsidDel="008552D1">
                <w:delText>v1</w:delText>
              </w:r>
            </w:del>
            <w:ins w:id="1" w:author="(V2)" w:date="2015-02-15T14:24:00Z">
              <w:r w:rsidR="008552D1">
                <w:t>v</w:t>
              </w:r>
              <w:r w:rsidR="008552D1">
                <w:t>2</w:t>
              </w:r>
            </w:ins>
            <w:bookmarkStart w:id="2" w:name="_GoBack"/>
            <w:bookmarkEnd w:id="2"/>
          </w:p>
        </w:tc>
      </w:tr>
    </w:tbl>
    <w:p w:rsidR="00EE5872" w:rsidRPr="00EE5872" w:rsidRDefault="00EE5872" w:rsidP="00EE5872">
      <w:pPr>
        <w:spacing w:before="0"/>
        <w:jc w:val="left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3612"/>
        <w:gridCol w:w="992"/>
        <w:gridCol w:w="3514"/>
      </w:tblGrid>
      <w:tr w:rsidR="00EE5872" w:rsidRPr="00EE5872" w:rsidTr="00747E34">
        <w:tc>
          <w:tcPr>
            <w:tcW w:w="1458" w:type="dxa"/>
          </w:tcPr>
          <w:p w:rsidR="00EE5872" w:rsidRPr="00EE5872" w:rsidRDefault="00EE5872" w:rsidP="00EE5872">
            <w:pPr>
              <w:spacing w:before="60" w:after="60"/>
              <w:jc w:val="left"/>
              <w:rPr>
                <w:i/>
                <w:szCs w:val="22"/>
              </w:rPr>
            </w:pPr>
            <w:r w:rsidRPr="00EE5872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E5872" w:rsidRPr="00EE5872" w:rsidRDefault="00B05E25" w:rsidP="00457777">
            <w:pPr>
              <w:spacing w:before="60" w:after="60"/>
              <w:jc w:val="left"/>
              <w:rPr>
                <w:b/>
                <w:szCs w:val="22"/>
              </w:rPr>
            </w:pPr>
            <w:r>
              <w:rPr>
                <w:b/>
              </w:rPr>
              <w:t xml:space="preserve">On </w:t>
            </w:r>
            <w:r w:rsidR="00457777">
              <w:rPr>
                <w:b/>
              </w:rPr>
              <w:t xml:space="preserve">maximum number of direct and indirect reference layers in the </w:t>
            </w:r>
            <w:r>
              <w:rPr>
                <w:b/>
              </w:rPr>
              <w:t>3D-HEVC</w:t>
            </w:r>
            <w:r w:rsidR="00457777">
              <w:rPr>
                <w:b/>
              </w:rPr>
              <w:t xml:space="preserve"> main profile</w:t>
            </w:r>
          </w:p>
        </w:tc>
      </w:tr>
      <w:tr w:rsidR="00EE5872" w:rsidRPr="00EE5872" w:rsidTr="00747E34">
        <w:tc>
          <w:tcPr>
            <w:tcW w:w="1458" w:type="dxa"/>
          </w:tcPr>
          <w:p w:rsidR="00EE5872" w:rsidRPr="00EE5872" w:rsidRDefault="00EE5872" w:rsidP="00EE5872">
            <w:pPr>
              <w:spacing w:before="60" w:after="60"/>
              <w:jc w:val="left"/>
              <w:rPr>
                <w:i/>
                <w:szCs w:val="22"/>
              </w:rPr>
            </w:pPr>
            <w:r w:rsidRPr="00EE5872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E5872" w:rsidRPr="00EE5872" w:rsidRDefault="00EE5872" w:rsidP="00EE5872">
            <w:pPr>
              <w:spacing w:before="60" w:after="60"/>
              <w:jc w:val="left"/>
              <w:rPr>
                <w:szCs w:val="22"/>
              </w:rPr>
            </w:pPr>
            <w:r w:rsidRPr="00EE5872">
              <w:rPr>
                <w:szCs w:val="22"/>
              </w:rPr>
              <w:t>Input Document</w:t>
            </w:r>
          </w:p>
        </w:tc>
      </w:tr>
      <w:tr w:rsidR="00EE5872" w:rsidRPr="00EE5872" w:rsidTr="00747E34">
        <w:tc>
          <w:tcPr>
            <w:tcW w:w="1458" w:type="dxa"/>
          </w:tcPr>
          <w:p w:rsidR="00EE5872" w:rsidRPr="00EE5872" w:rsidRDefault="00EE5872" w:rsidP="00EE5872">
            <w:pPr>
              <w:spacing w:before="60" w:after="60"/>
              <w:jc w:val="left"/>
              <w:rPr>
                <w:i/>
                <w:szCs w:val="22"/>
              </w:rPr>
            </w:pPr>
            <w:r w:rsidRPr="00EE5872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E5872" w:rsidRPr="00EE5872" w:rsidRDefault="00EE5872" w:rsidP="00EE5872">
            <w:pPr>
              <w:spacing w:before="60" w:after="60"/>
              <w:jc w:val="left"/>
              <w:rPr>
                <w:szCs w:val="22"/>
              </w:rPr>
            </w:pPr>
            <w:r w:rsidRPr="00EE5872">
              <w:rPr>
                <w:szCs w:val="22"/>
              </w:rPr>
              <w:t>Proposal</w:t>
            </w:r>
          </w:p>
        </w:tc>
      </w:tr>
      <w:tr w:rsidR="00EE5872" w:rsidRPr="00EE5872" w:rsidTr="00B05E25">
        <w:tc>
          <w:tcPr>
            <w:tcW w:w="1458" w:type="dxa"/>
          </w:tcPr>
          <w:p w:rsidR="00EE5872" w:rsidRPr="00EE5872" w:rsidRDefault="00EE5872" w:rsidP="00EE5872">
            <w:pPr>
              <w:spacing w:before="60" w:after="60"/>
              <w:jc w:val="left"/>
              <w:rPr>
                <w:i/>
                <w:szCs w:val="22"/>
              </w:rPr>
            </w:pPr>
            <w:r w:rsidRPr="00EE5872">
              <w:rPr>
                <w:i/>
                <w:szCs w:val="22"/>
              </w:rPr>
              <w:t>Author(s) or</w:t>
            </w:r>
            <w:r w:rsidRPr="00EE5872">
              <w:rPr>
                <w:i/>
                <w:szCs w:val="22"/>
              </w:rPr>
              <w:br/>
              <w:t>Contact(s):</w:t>
            </w:r>
          </w:p>
        </w:tc>
        <w:tc>
          <w:tcPr>
            <w:tcW w:w="3612" w:type="dxa"/>
          </w:tcPr>
          <w:p w:rsidR="00EE5872" w:rsidRDefault="00EE5872" w:rsidP="00EE5872">
            <w:pPr>
              <w:spacing w:before="60" w:after="60"/>
              <w:jc w:val="left"/>
              <w:rPr>
                <w:szCs w:val="22"/>
              </w:rPr>
            </w:pPr>
            <w:r w:rsidRPr="00EE5872">
              <w:rPr>
                <w:szCs w:val="22"/>
              </w:rPr>
              <w:t>Gerhard Tech</w:t>
            </w:r>
          </w:p>
          <w:p w:rsidR="00F301A4" w:rsidRDefault="00F301A4" w:rsidP="00F301A4">
            <w:pPr>
              <w:spacing w:before="60" w:after="60"/>
              <w:jc w:val="left"/>
              <w:rPr>
                <w:szCs w:val="22"/>
              </w:rPr>
            </w:pPr>
            <w:r>
              <w:rPr>
                <w:szCs w:val="22"/>
              </w:rPr>
              <w:t>Karsten Sühring</w:t>
            </w:r>
          </w:p>
          <w:p w:rsidR="00036440" w:rsidRPr="00EE5872" w:rsidRDefault="00036440" w:rsidP="00F301A4">
            <w:pPr>
              <w:spacing w:before="60" w:after="60"/>
              <w:jc w:val="left"/>
              <w:rPr>
                <w:szCs w:val="22"/>
              </w:rPr>
            </w:pPr>
            <w:r>
              <w:rPr>
                <w:szCs w:val="22"/>
              </w:rPr>
              <w:t>Detlev Marpe</w:t>
            </w:r>
          </w:p>
        </w:tc>
        <w:tc>
          <w:tcPr>
            <w:tcW w:w="992" w:type="dxa"/>
          </w:tcPr>
          <w:p w:rsidR="00EE5872" w:rsidRPr="00EE5872" w:rsidRDefault="00EE5872" w:rsidP="00EE5872">
            <w:pPr>
              <w:spacing w:before="60" w:after="60"/>
              <w:jc w:val="left"/>
              <w:rPr>
                <w:szCs w:val="22"/>
              </w:rPr>
            </w:pPr>
            <w:r w:rsidRPr="00EE5872">
              <w:rPr>
                <w:szCs w:val="22"/>
              </w:rPr>
              <w:t>Email:</w:t>
            </w:r>
          </w:p>
        </w:tc>
        <w:tc>
          <w:tcPr>
            <w:tcW w:w="3514" w:type="dxa"/>
          </w:tcPr>
          <w:p w:rsidR="00EE5872" w:rsidRDefault="00EE5872" w:rsidP="00EE5872">
            <w:pPr>
              <w:spacing w:before="60" w:after="60"/>
              <w:jc w:val="left"/>
              <w:rPr>
                <w:szCs w:val="22"/>
              </w:rPr>
            </w:pPr>
            <w:r w:rsidRPr="00EE5872">
              <w:rPr>
                <w:szCs w:val="22"/>
              </w:rPr>
              <w:t>gerhard.tech@hhi.fraunhofer.de</w:t>
            </w:r>
          </w:p>
          <w:p w:rsidR="00B05E25" w:rsidRDefault="00B05E25" w:rsidP="00EE5872">
            <w:pPr>
              <w:spacing w:before="60" w:after="60"/>
              <w:jc w:val="left"/>
              <w:rPr>
                <w:szCs w:val="22"/>
              </w:rPr>
            </w:pPr>
            <w:r>
              <w:rPr>
                <w:szCs w:val="22"/>
              </w:rPr>
              <w:t>karsten.sühring@hhi.fraunhofer.de</w:t>
            </w:r>
          </w:p>
          <w:p w:rsidR="00B05E25" w:rsidRPr="00EE5872" w:rsidRDefault="00B05E25" w:rsidP="00EE5872">
            <w:pPr>
              <w:spacing w:before="60" w:after="60"/>
              <w:jc w:val="left"/>
              <w:rPr>
                <w:szCs w:val="22"/>
              </w:rPr>
            </w:pPr>
            <w:r>
              <w:rPr>
                <w:szCs w:val="22"/>
              </w:rPr>
              <w:t>detlev.marpe@hhi.fraunhofer.de</w:t>
            </w:r>
          </w:p>
        </w:tc>
      </w:tr>
      <w:tr w:rsidR="00EE5872" w:rsidRPr="00EE5872" w:rsidTr="00747E34">
        <w:tc>
          <w:tcPr>
            <w:tcW w:w="1458" w:type="dxa"/>
          </w:tcPr>
          <w:p w:rsidR="00EE5872" w:rsidRPr="00EE5872" w:rsidRDefault="00EE5872" w:rsidP="00EE5872">
            <w:pPr>
              <w:spacing w:before="60" w:after="60"/>
              <w:jc w:val="left"/>
              <w:rPr>
                <w:i/>
                <w:szCs w:val="22"/>
              </w:rPr>
            </w:pPr>
            <w:r w:rsidRPr="00EE5872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E5872" w:rsidRPr="00EE5872" w:rsidRDefault="00EE5872" w:rsidP="00EE5872">
            <w:pPr>
              <w:spacing w:before="60" w:after="60"/>
              <w:jc w:val="left"/>
              <w:rPr>
                <w:szCs w:val="22"/>
              </w:rPr>
            </w:pPr>
            <w:r w:rsidRPr="00EE5872">
              <w:rPr>
                <w:szCs w:val="22"/>
              </w:rPr>
              <w:t>Fraunhofer HHI</w:t>
            </w:r>
          </w:p>
        </w:tc>
      </w:tr>
    </w:tbl>
    <w:p w:rsidR="00EE5872" w:rsidRPr="00EE5872" w:rsidRDefault="00EE5872" w:rsidP="00EE5872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EE5872">
        <w:rPr>
          <w:szCs w:val="22"/>
          <w:u w:val="single"/>
        </w:rPr>
        <w:t>_____________________________</w:t>
      </w:r>
    </w:p>
    <w:p w:rsidR="00275BCF" w:rsidRDefault="00275BCF" w:rsidP="00012616">
      <w:pPr>
        <w:pStyle w:val="Heading1"/>
      </w:pPr>
      <w:r w:rsidRPr="005B217D">
        <w:t>Abstract</w:t>
      </w:r>
    </w:p>
    <w:p w:rsidR="00646E53" w:rsidRDefault="00646E53" w:rsidP="00B05E25">
      <w:ins w:id="3" w:author="(V2)" w:date="2015-02-15T14:22:00Z">
        <w:r>
          <w:t xml:space="preserve">The second version (v2) of the document </w:t>
        </w:r>
      </w:ins>
      <w:ins w:id="4" w:author="(V2)" w:date="2015-02-15T14:23:00Z">
        <w:r>
          <w:t>additionally includes specification text reflecting the changes suggested in JCT-3</w:t>
        </w:r>
      </w:ins>
      <w:ins w:id="5" w:author="(V2)" w:date="2015-02-15T14:24:00Z">
        <w:r w:rsidR="007B5BFD">
          <w:t>V</w:t>
        </w:r>
      </w:ins>
      <w:ins w:id="6" w:author="(V2)" w:date="2015-02-15T14:23:00Z">
        <w:r>
          <w:t>.</w:t>
        </w:r>
      </w:ins>
    </w:p>
    <w:p w:rsidR="00B05E25" w:rsidRPr="00B05E25" w:rsidRDefault="00457777" w:rsidP="00B05E25">
      <w:r>
        <w:t xml:space="preserve">It is proposed to align </w:t>
      </w:r>
      <w:r w:rsidR="00C75B77">
        <w:t>the maximum number direct and indirect reference layer</w:t>
      </w:r>
      <w:r>
        <w:t>s</w:t>
      </w:r>
      <w:r w:rsidR="00C75B77">
        <w:t>, which has been inherited from MV-HEVC</w:t>
      </w:r>
      <w:r w:rsidR="00304611">
        <w:t>,</w:t>
      </w:r>
      <w:r w:rsidR="00C75B77">
        <w:t xml:space="preserve"> to </w:t>
      </w:r>
      <w:r>
        <w:t xml:space="preserve">meet </w:t>
      </w:r>
      <w:r w:rsidR="00C75B77">
        <w:t>requirements of 3D-HEVC.</w:t>
      </w:r>
    </w:p>
    <w:p w:rsidR="00E15188" w:rsidRDefault="00E15188" w:rsidP="00457777">
      <w:pPr>
        <w:pStyle w:val="Heading1"/>
      </w:pPr>
      <w:r>
        <w:t>Problem statement</w:t>
      </w:r>
    </w:p>
    <w:p w:rsidR="00C75B77" w:rsidRDefault="00C75B77" w:rsidP="00C75B77">
      <w:r>
        <w:t>The 3D main profile imposes the following constraint:</w:t>
      </w:r>
    </w:p>
    <w:p w:rsidR="00C75B77" w:rsidRPr="007E17AE" w:rsidRDefault="00C75B77" w:rsidP="00C75B77">
      <w:pPr>
        <w:pStyle w:val="3D0"/>
      </w:pPr>
      <w:r w:rsidRPr="007E17AE">
        <w:rPr>
          <w:lang w:eastAsia="ko-KR"/>
        </w:rPr>
        <w:t xml:space="preserve">For a </w:t>
      </w:r>
      <w:r w:rsidRPr="007E17AE">
        <w:t>layer</w:t>
      </w:r>
      <w:r w:rsidRPr="007E17AE">
        <w:rPr>
          <w:lang w:eastAsia="ko-KR"/>
        </w:rPr>
        <w:t xml:space="preserve"> with nuh_layer_id iNuhLId equal to any value included in </w:t>
      </w:r>
      <w:r w:rsidRPr="007E17AE">
        <w:rPr>
          <w:lang w:eastAsia="zh-CN"/>
        </w:rPr>
        <w:t xml:space="preserve">layerIdListTarget that was used to derive </w:t>
      </w:r>
      <w:r w:rsidRPr="007E17AE">
        <w:t xml:space="preserve">subBitstream, the value of </w:t>
      </w:r>
      <w:r w:rsidRPr="007E17AE">
        <w:rPr>
          <w:szCs w:val="22"/>
        </w:rPr>
        <w:t xml:space="preserve">NumRefLayers[ iNuhLId ], which specifies the </w:t>
      </w:r>
      <w:r w:rsidRPr="007E17AE">
        <w:t xml:space="preserve">total number of direct and indirect </w:t>
      </w:r>
      <w:commentRangeStart w:id="7"/>
      <w:r w:rsidRPr="007E17AE">
        <w:t xml:space="preserve">dependent layers </w:t>
      </w:r>
      <w:commentRangeEnd w:id="7"/>
      <w:r w:rsidR="009A6881">
        <w:rPr>
          <w:rStyle w:val="CommentReference"/>
          <w:rFonts w:eastAsia="Times New Roman"/>
          <w:lang w:val="en-CA"/>
        </w:rPr>
        <w:commentReference w:id="7"/>
      </w:r>
      <w:r w:rsidRPr="007E17AE">
        <w:t xml:space="preserve">and is derived as specified in F.7.4.3.1, shall be less than or equal to </w:t>
      </w:r>
      <w:r w:rsidRPr="00457777">
        <w:rPr>
          <w:highlight w:val="yellow"/>
        </w:rPr>
        <w:t>4</w:t>
      </w:r>
      <w:r w:rsidRPr="007E17AE">
        <w:t>.</w:t>
      </w:r>
    </w:p>
    <w:p w:rsidR="00C75B77" w:rsidRDefault="00C75B77" w:rsidP="00C75B77">
      <w:r>
        <w:t xml:space="preserve">However, since texture in 3D-HEVC can additionally depend </w:t>
      </w:r>
      <w:r w:rsidR="009A6881">
        <w:t xml:space="preserve">on </w:t>
      </w:r>
      <w:r>
        <w:t>depths layers</w:t>
      </w:r>
      <w:r w:rsidR="009A6881">
        <w:t>, and vice versa,</w:t>
      </w:r>
      <w:r>
        <w:t xml:space="preserve"> the number of </w:t>
      </w:r>
      <w:r w:rsidR="00EF1877">
        <w:t xml:space="preserve">direct and </w:t>
      </w:r>
      <w:r>
        <w:t xml:space="preserve">indirect reference layers is </w:t>
      </w:r>
      <w:r w:rsidR="0001300E">
        <w:t xml:space="preserve">typically increased compared to </w:t>
      </w:r>
      <w:r>
        <w:t>MV-HEVC</w:t>
      </w:r>
      <w:r w:rsidR="006F63D2">
        <w:t>, such that the number 4 is not sufficient in common use cases.</w:t>
      </w:r>
    </w:p>
    <w:p w:rsidR="00A00B84" w:rsidRPr="00E60B54" w:rsidRDefault="00C75B77" w:rsidP="008C7A45">
      <w:pPr>
        <w:ind w:left="360"/>
        <w:rPr>
          <w:sz w:val="20"/>
        </w:rPr>
      </w:pPr>
      <w:r w:rsidRPr="00E60B54">
        <w:rPr>
          <w:b/>
          <w:sz w:val="20"/>
        </w:rPr>
        <w:t>Example</w:t>
      </w:r>
      <w:r w:rsidRPr="00E60B54">
        <w:rPr>
          <w:sz w:val="20"/>
        </w:rPr>
        <w:t xml:space="preserve">: Consider </w:t>
      </w:r>
      <w:r w:rsidR="00A00B84" w:rsidRPr="00E60B54">
        <w:rPr>
          <w:sz w:val="20"/>
        </w:rPr>
        <w:t>the following IBP scenario</w:t>
      </w:r>
    </w:p>
    <w:p w:rsidR="00A00B84" w:rsidRPr="00E60B54" w:rsidRDefault="00C75B77" w:rsidP="008C7A45">
      <w:pPr>
        <w:pStyle w:val="ListParagraph"/>
        <w:numPr>
          <w:ilvl w:val="0"/>
          <w:numId w:val="47"/>
        </w:numPr>
        <w:ind w:left="1080"/>
        <w:rPr>
          <w:sz w:val="20"/>
        </w:rPr>
      </w:pPr>
      <w:r w:rsidRPr="00E60B54">
        <w:rPr>
          <w:sz w:val="20"/>
        </w:rPr>
        <w:t>3</w:t>
      </w:r>
      <w:r w:rsidR="008C7A45" w:rsidRPr="00E60B54">
        <w:rPr>
          <w:sz w:val="20"/>
        </w:rPr>
        <w:t xml:space="preserve"> </w:t>
      </w:r>
      <w:r w:rsidRPr="00E60B54">
        <w:rPr>
          <w:sz w:val="20"/>
        </w:rPr>
        <w:t>view</w:t>
      </w:r>
      <w:r w:rsidR="008C7A45" w:rsidRPr="00E60B54">
        <w:rPr>
          <w:sz w:val="20"/>
        </w:rPr>
        <w:t xml:space="preserve">s </w:t>
      </w:r>
      <w:r w:rsidRPr="00E60B54">
        <w:rPr>
          <w:sz w:val="20"/>
        </w:rPr>
        <w:t xml:space="preserve">with </w:t>
      </w:r>
      <w:r w:rsidR="00A00B84" w:rsidRPr="00E60B54">
        <w:rPr>
          <w:sz w:val="20"/>
        </w:rPr>
        <w:t xml:space="preserve">view order indices </w:t>
      </w:r>
      <w:r w:rsidRPr="00E60B54">
        <w:rPr>
          <w:sz w:val="20"/>
        </w:rPr>
        <w:t>0, 1, and 2</w:t>
      </w:r>
    </w:p>
    <w:p w:rsidR="00A00B84" w:rsidRPr="00E60B54" w:rsidRDefault="00C75B77" w:rsidP="008C7A45">
      <w:pPr>
        <w:pStyle w:val="ListParagraph"/>
        <w:numPr>
          <w:ilvl w:val="0"/>
          <w:numId w:val="47"/>
        </w:numPr>
        <w:ind w:left="1080"/>
        <w:rPr>
          <w:sz w:val="20"/>
        </w:rPr>
      </w:pPr>
      <w:r w:rsidRPr="00E60B54">
        <w:rPr>
          <w:sz w:val="20"/>
        </w:rPr>
        <w:t xml:space="preserve">texture and depth </w:t>
      </w:r>
      <w:r w:rsidR="00A00B84" w:rsidRPr="00E60B54">
        <w:rPr>
          <w:sz w:val="20"/>
        </w:rPr>
        <w:t>for each view</w:t>
      </w:r>
    </w:p>
    <w:p w:rsidR="00C75B77" w:rsidRPr="00E60B54" w:rsidRDefault="00C75B77" w:rsidP="008C7A45">
      <w:pPr>
        <w:pStyle w:val="ListParagraph"/>
        <w:numPr>
          <w:ilvl w:val="0"/>
          <w:numId w:val="47"/>
        </w:numPr>
        <w:ind w:left="1080"/>
        <w:rPr>
          <w:sz w:val="20"/>
        </w:rPr>
      </w:pPr>
      <w:r w:rsidRPr="00E60B54">
        <w:rPr>
          <w:sz w:val="20"/>
        </w:rPr>
        <w:t xml:space="preserve">texture </w:t>
      </w:r>
      <w:r w:rsidR="00A00B84" w:rsidRPr="00E60B54">
        <w:rPr>
          <w:sz w:val="20"/>
        </w:rPr>
        <w:t>of view 2 depends the textures view 0 and 1</w:t>
      </w:r>
    </w:p>
    <w:p w:rsidR="00A00B84" w:rsidRPr="00E60B54" w:rsidRDefault="00A00B84" w:rsidP="008C7A45">
      <w:pPr>
        <w:pStyle w:val="ListParagraph"/>
        <w:numPr>
          <w:ilvl w:val="0"/>
          <w:numId w:val="47"/>
        </w:numPr>
        <w:ind w:left="1080"/>
        <w:rPr>
          <w:sz w:val="20"/>
        </w:rPr>
      </w:pPr>
      <w:r w:rsidRPr="00E60B54">
        <w:rPr>
          <w:sz w:val="20"/>
        </w:rPr>
        <w:t>depth of view 2 depends the depth view 0 and 1</w:t>
      </w:r>
    </w:p>
    <w:p w:rsidR="0001300E" w:rsidRPr="00E60B54" w:rsidRDefault="00E15188" w:rsidP="008C7A45">
      <w:pPr>
        <w:ind w:left="360"/>
        <w:rPr>
          <w:sz w:val="20"/>
        </w:rPr>
      </w:pPr>
      <w:r w:rsidRPr="00E60B54">
        <w:rPr>
          <w:sz w:val="20"/>
        </w:rPr>
        <w:t>Thus, in MV-HEVC</w:t>
      </w:r>
      <w:r w:rsidR="002505CB">
        <w:rPr>
          <w:sz w:val="20"/>
        </w:rPr>
        <w:t xml:space="preserve"> (with depth layers being auxiliary picture layers)</w:t>
      </w:r>
      <w:r w:rsidRPr="00E60B54">
        <w:rPr>
          <w:sz w:val="20"/>
        </w:rPr>
        <w:t xml:space="preserve"> the number of direct and indirect reference layers of the depth of view 2 would be 2.</w:t>
      </w:r>
    </w:p>
    <w:p w:rsidR="00E15188" w:rsidRPr="00E60B54" w:rsidRDefault="00E15188" w:rsidP="008C7A45">
      <w:pPr>
        <w:ind w:left="360"/>
        <w:rPr>
          <w:sz w:val="20"/>
        </w:rPr>
      </w:pPr>
      <w:r w:rsidRPr="00E60B54">
        <w:rPr>
          <w:sz w:val="20"/>
        </w:rPr>
        <w:t xml:space="preserve">However, assuming 3D-HEVC with an additional dependency of depth </w:t>
      </w:r>
      <w:r w:rsidR="008F2453" w:rsidRPr="00E60B54">
        <w:rPr>
          <w:sz w:val="20"/>
        </w:rPr>
        <w:t xml:space="preserve">of view 2 </w:t>
      </w:r>
      <w:r w:rsidRPr="00E60B54">
        <w:rPr>
          <w:sz w:val="20"/>
        </w:rPr>
        <w:t>from texture</w:t>
      </w:r>
      <w:r w:rsidR="008F2453" w:rsidRPr="00E60B54">
        <w:rPr>
          <w:sz w:val="20"/>
        </w:rPr>
        <w:t xml:space="preserve"> of view 2 (e.g. MPI)</w:t>
      </w:r>
      <w:r w:rsidRPr="00E60B54">
        <w:rPr>
          <w:sz w:val="20"/>
        </w:rPr>
        <w:t xml:space="preserve">, the number of direct and indirect reference layers of the depth of view 2 would be </w:t>
      </w:r>
      <w:r w:rsidR="00E60B54" w:rsidRPr="00E60B54">
        <w:rPr>
          <w:sz w:val="20"/>
        </w:rPr>
        <w:t xml:space="preserve">equal to </w:t>
      </w:r>
      <w:r w:rsidRPr="00E60B54">
        <w:rPr>
          <w:sz w:val="20"/>
        </w:rPr>
        <w:t>5, and thus already exceed the current 3D main profile limit.</w:t>
      </w:r>
    </w:p>
    <w:p w:rsidR="00E15188" w:rsidRDefault="004B3B5E" w:rsidP="00457777">
      <w:pPr>
        <w:pStyle w:val="Heading1"/>
      </w:pPr>
      <w:r>
        <w:t>Proposed solution</w:t>
      </w:r>
    </w:p>
    <w:p w:rsidR="00E15188" w:rsidRDefault="009A6881" w:rsidP="00C75B77">
      <w:r>
        <w:t>It is proposed to s</w:t>
      </w:r>
      <w:r w:rsidR="00216EE8">
        <w:t xml:space="preserve">et the </w:t>
      </w:r>
      <w:r w:rsidR="00E15188">
        <w:t>total number of direct and indirect dependent layers to</w:t>
      </w:r>
      <w:r w:rsidR="00216EE8">
        <w:t xml:space="preserve"> 4 * 2 + 1 = 9. This way a </w:t>
      </w:r>
      <w:r w:rsidR="00304611">
        <w:t>potential</w:t>
      </w:r>
      <w:r w:rsidR="00457777">
        <w:t xml:space="preserve"> </w:t>
      </w:r>
      <w:r w:rsidR="00216EE8">
        <w:t xml:space="preserve">dependency </w:t>
      </w:r>
      <w:r w:rsidR="00E15188">
        <w:t>from a layer of a different component</w:t>
      </w:r>
      <w:r w:rsidR="00216EE8">
        <w:t xml:space="preserve"> is regarded for each direct and indirect reference layer of the current layer and the current layer</w:t>
      </w:r>
      <w:r w:rsidR="00304611">
        <w:t xml:space="preserve"> itself</w:t>
      </w:r>
      <w:r w:rsidR="00216EE8">
        <w:t>.</w:t>
      </w:r>
    </w:p>
    <w:p w:rsidR="001F2594" w:rsidRPr="005B217D" w:rsidRDefault="001F2594" w:rsidP="00012616">
      <w:pPr>
        <w:pStyle w:val="Heading1"/>
      </w:pPr>
      <w:r w:rsidRPr="005B217D">
        <w:lastRenderedPageBreak/>
        <w:t>Patent rights declaration</w:t>
      </w:r>
      <w:r w:rsidR="00B94B06" w:rsidRPr="005B217D">
        <w:t>(s)</w:t>
      </w:r>
    </w:p>
    <w:p w:rsidR="007F1F8B" w:rsidRPr="005B217D" w:rsidRDefault="00E84864" w:rsidP="00012616">
      <w:r w:rsidRPr="00E84864">
        <w:t>Fraunhofer-Gesellschaft zur Förderung der angewandten Forschung e.V.</w:t>
      </w:r>
      <w:r w:rsidR="001F2594" w:rsidRPr="005B217D">
        <w:t xml:space="preserve"> may have </w:t>
      </w:r>
      <w:r w:rsidR="0098551D" w:rsidRPr="005B217D">
        <w:t>current or pending</w:t>
      </w:r>
      <w:r w:rsidR="001F2594" w:rsidRPr="005B217D">
        <w:t xml:space="preserve"> </w:t>
      </w:r>
      <w:r w:rsidR="0098551D" w:rsidRPr="005B217D">
        <w:t xml:space="preserve">patent rights </w:t>
      </w:r>
      <w:r w:rsidR="001F2594" w:rsidRPr="005B217D">
        <w:t xml:space="preserve">relating to the technology described </w:t>
      </w:r>
      <w:r w:rsidR="002F164D" w:rsidRPr="005B217D">
        <w:t xml:space="preserve">in </w:t>
      </w:r>
      <w:r w:rsidR="001F2594" w:rsidRPr="005B217D"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t xml:space="preserve"> | ISO/IEC </w:t>
      </w:r>
      <w:r w:rsidR="00A83253" w:rsidRPr="005B217D">
        <w:t xml:space="preserve">International </w:t>
      </w:r>
      <w:r w:rsidR="002F164D" w:rsidRPr="005B217D">
        <w:t>Standard</w:t>
      </w:r>
      <w:r w:rsidR="001F2594" w:rsidRPr="005B217D">
        <w:t xml:space="preserve"> (per box 2 of the ITU-T/ITU-R/ISO/IEC patent statement and licensing declaration form).</w:t>
      </w:r>
    </w:p>
    <w:sectPr w:rsidR="007F1F8B" w:rsidRPr="005B217D" w:rsidSect="00A01439">
      <w:footerReference w:type="default" r:id="rId12"/>
      <w:pgSz w:w="12240" w:h="15840" w:code="1"/>
      <w:pgMar w:top="864" w:right="1440" w:bottom="864" w:left="1440" w:header="432" w:footer="432" w:gutter="0"/>
      <w:cols w:space="72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7" w:author="(3DC-01 Review GT)" w:date="2015-02-06T18:35:00Z" w:initials="gt">
    <w:p w:rsidR="009A6881" w:rsidRDefault="009A6881">
      <w:pPr>
        <w:pStyle w:val="CommentText"/>
      </w:pPr>
      <w:r>
        <w:rPr>
          <w:rStyle w:val="CommentReference"/>
        </w:rPr>
        <w:annotationRef/>
      </w:r>
      <w:r>
        <w:t>This should</w:t>
      </w:r>
      <w:r w:rsidR="00101D13">
        <w:t xml:space="preserve"> probably</w:t>
      </w:r>
      <w:r>
        <w:t xml:space="preserve"> be </w:t>
      </w:r>
      <w:r w:rsidR="00101D13">
        <w:t>"</w:t>
      </w:r>
      <w:r>
        <w:t>reference</w:t>
      </w:r>
      <w:r w:rsidR="00101D13">
        <w:t>"</w:t>
      </w:r>
      <w:r>
        <w:t xml:space="preserve"> and not </w:t>
      </w:r>
      <w:r w:rsidR="00101D13">
        <w:t>"</w:t>
      </w:r>
      <w:r>
        <w:t>dependent</w:t>
      </w:r>
      <w:r w:rsidR="00101D13">
        <w:t>"</w:t>
      </w:r>
      <w:r>
        <w:t xml:space="preserve"> layers. Seems to be an issue in the current MV-HEVC spec, which </w:t>
      </w:r>
      <w:r w:rsidR="00FB76ED">
        <w:t>has been</w:t>
      </w:r>
      <w:r>
        <w:t xml:space="preserve"> inherited to 3D-HEVC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56F8" w:rsidRDefault="003656F8" w:rsidP="00012616">
      <w:r>
        <w:separator/>
      </w:r>
    </w:p>
  </w:endnote>
  <w:endnote w:type="continuationSeparator" w:id="0">
    <w:p w:rsidR="003656F8" w:rsidRDefault="003656F8" w:rsidP="000126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B4C" w:rsidRDefault="003D1B4C" w:rsidP="00012616">
    <w:pPr>
      <w:pStyle w:val="Footer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8552D1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9B4C67">
      <w:rPr>
        <w:rStyle w:val="PageNumber"/>
        <w:noProof/>
      </w:rPr>
      <w:t>2015-02-08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56F8" w:rsidRDefault="003656F8" w:rsidP="00012616">
      <w:r>
        <w:separator/>
      </w:r>
    </w:p>
  </w:footnote>
  <w:footnote w:type="continuationSeparator" w:id="0">
    <w:p w:rsidR="003656F8" w:rsidRDefault="003656F8" w:rsidP="000126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8550E4"/>
    <w:multiLevelType w:val="hybridMultilevel"/>
    <w:tmpl w:val="0B10BDA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D85EB7"/>
    <w:multiLevelType w:val="hybridMultilevel"/>
    <w:tmpl w:val="E2706C20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26415358"/>
    <w:multiLevelType w:val="hybridMultilevel"/>
    <w:tmpl w:val="2AD0F6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983ED4"/>
    <w:multiLevelType w:val="hybridMultilevel"/>
    <w:tmpl w:val="099E676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D12477"/>
    <w:multiLevelType w:val="hybridMultilevel"/>
    <w:tmpl w:val="481E1A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E7005E"/>
    <w:multiLevelType w:val="multilevel"/>
    <w:tmpl w:val="FA1832A2"/>
    <w:lvl w:ilvl="0">
      <w:start w:val="9"/>
      <w:numFmt w:val="upperLetter"/>
      <w:pStyle w:val="3HAnnex"/>
      <w:suff w:val="nothing"/>
      <w:lvlText w:val="%1"/>
      <w:lvlJc w:val="left"/>
      <w:pPr>
        <w:ind w:left="0" w:firstLine="0"/>
      </w:pPr>
      <w:rPr>
        <w:rFonts w:ascii="Times New Roman Bold" w:hAnsi="Times New Roman Bold" w:hint="default"/>
        <w:b/>
        <w:i w:val="0"/>
        <w:caps w:val="0"/>
        <w:strike w:val="0"/>
        <w:dstrike w:val="0"/>
        <w:vanish/>
        <w:color w:val="BFBFBF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3H0"/>
      <w:lvlText w:val="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4"/>
      </w:rPr>
    </w:lvl>
    <w:lvl w:ilvl="2">
      <w:start w:val="1"/>
      <w:numFmt w:val="decimal"/>
      <w:pStyle w:val="3H1"/>
      <w:lvlText w:val="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2"/>
      </w:rPr>
    </w:lvl>
    <w:lvl w:ilvl="3">
      <w:start w:val="1"/>
      <w:numFmt w:val="decimal"/>
      <w:pStyle w:val="3H2"/>
      <w:lvlText w:val="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3"/>
      <w:lvlText w:val="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4"/>
      <w:lvlText w:val="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5"/>
      <w:lvlText w:val="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6"/>
      <w:lvlText w:val="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7"/>
      <w:lvlText w:val="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11">
    <w:nsid w:val="2F6E5C14"/>
    <w:multiLevelType w:val="hybridMultilevel"/>
    <w:tmpl w:val="8BD86A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894C44"/>
    <w:multiLevelType w:val="hybridMultilevel"/>
    <w:tmpl w:val="0E74CB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14">
    <w:nsid w:val="32B51068"/>
    <w:multiLevelType w:val="hybridMultilevel"/>
    <w:tmpl w:val="0F7C63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4A2E57"/>
    <w:multiLevelType w:val="hybridMultilevel"/>
    <w:tmpl w:val="D81EADC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FD582C"/>
    <w:multiLevelType w:val="multilevel"/>
    <w:tmpl w:val="3A82E334"/>
    <w:numStyleLink w:val="3DEquation"/>
  </w:abstractNum>
  <w:abstractNum w:abstractNumId="18">
    <w:nsid w:val="40BD4D57"/>
    <w:multiLevelType w:val="hybridMultilevel"/>
    <w:tmpl w:val="B91284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D57538"/>
    <w:multiLevelType w:val="hybridMultilevel"/>
    <w:tmpl w:val="5DEED36C"/>
    <w:lvl w:ilvl="0" w:tplc="9FB8EA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21">
    <w:nsid w:val="44675B4F"/>
    <w:multiLevelType w:val="hybridMultilevel"/>
    <w:tmpl w:val="623897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AC82FFA"/>
    <w:multiLevelType w:val="hybridMultilevel"/>
    <w:tmpl w:val="8838351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14A4DFE"/>
    <w:multiLevelType w:val="hybridMultilevel"/>
    <w:tmpl w:val="BB0439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DE15C08"/>
    <w:multiLevelType w:val="hybridMultilevel"/>
    <w:tmpl w:val="BB30D64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27B44F7"/>
    <w:multiLevelType w:val="hybridMultilevel"/>
    <w:tmpl w:val="01601326"/>
    <w:lvl w:ilvl="0" w:tplc="FFFFFFFF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30F0BC8"/>
    <w:multiLevelType w:val="hybridMultilevel"/>
    <w:tmpl w:val="323229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68013F7"/>
    <w:multiLevelType w:val="hybridMultilevel"/>
    <w:tmpl w:val="1C485B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ACD7BAD"/>
    <w:multiLevelType w:val="hybridMultilevel"/>
    <w:tmpl w:val="D7EAABA6"/>
    <w:lvl w:ilvl="0" w:tplc="9FB8EA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33">
    <w:nsid w:val="6F3C1570"/>
    <w:multiLevelType w:val="hybridMultilevel"/>
    <w:tmpl w:val="1AF0D2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22B2410"/>
    <w:multiLevelType w:val="hybridMultilevel"/>
    <w:tmpl w:val="85E636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32"/>
  </w:num>
  <w:num w:numId="3">
    <w:abstractNumId w:val="26"/>
  </w:num>
  <w:num w:numId="4">
    <w:abstractNumId w:val="23"/>
  </w:num>
  <w:num w:numId="5">
    <w:abstractNumId w:val="24"/>
  </w:num>
  <w:num w:numId="6">
    <w:abstractNumId w:val="6"/>
  </w:num>
  <w:num w:numId="7">
    <w:abstractNumId w:val="15"/>
  </w:num>
  <w:num w:numId="8">
    <w:abstractNumId w:val="6"/>
  </w:num>
  <w:num w:numId="9">
    <w:abstractNumId w:val="1"/>
  </w:num>
  <w:num w:numId="10">
    <w:abstractNumId w:val="4"/>
  </w:num>
  <w:num w:numId="11">
    <w:abstractNumId w:val="2"/>
  </w:num>
  <w:num w:numId="12">
    <w:abstractNumId w:val="6"/>
  </w:num>
  <w:num w:numId="13">
    <w:abstractNumId w:val="6"/>
  </w:num>
  <w:num w:numId="14">
    <w:abstractNumId w:val="25"/>
  </w:num>
  <w:num w:numId="15">
    <w:abstractNumId w:val="31"/>
  </w:num>
  <w:num w:numId="16">
    <w:abstractNumId w:val="19"/>
  </w:num>
  <w:num w:numId="17">
    <w:abstractNumId w:val="27"/>
  </w:num>
  <w:num w:numId="18">
    <w:abstractNumId w:val="20"/>
  </w:num>
  <w:num w:numId="19">
    <w:abstractNumId w:val="13"/>
  </w:num>
  <w:num w:numId="20">
    <w:abstractNumId w:val="17"/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21">
    <w:abstractNumId w:val="10"/>
  </w:num>
  <w:num w:numId="22">
    <w:abstractNumId w:val="18"/>
  </w:num>
  <w:num w:numId="23">
    <w:abstractNumId w:val="30"/>
  </w:num>
  <w:num w:numId="24">
    <w:abstractNumId w:val="8"/>
  </w:num>
  <w:num w:numId="25">
    <w:abstractNumId w:val="29"/>
  </w:num>
  <w:num w:numId="26">
    <w:abstractNumId w:val="6"/>
  </w:num>
  <w:num w:numId="27">
    <w:abstractNumId w:val="9"/>
  </w:num>
  <w:num w:numId="28">
    <w:abstractNumId w:val="33"/>
  </w:num>
  <w:num w:numId="29">
    <w:abstractNumId w:val="5"/>
  </w:num>
  <w:num w:numId="30">
    <w:abstractNumId w:val="34"/>
  </w:num>
  <w:num w:numId="31">
    <w:abstractNumId w:val="7"/>
  </w:num>
  <w:num w:numId="32">
    <w:abstractNumId w:val="22"/>
  </w:num>
  <w:num w:numId="33">
    <w:abstractNumId w:val="6"/>
  </w:num>
  <w:num w:numId="34">
    <w:abstractNumId w:val="20"/>
  </w:num>
  <w:num w:numId="35">
    <w:abstractNumId w:val="20"/>
  </w:num>
  <w:num w:numId="36">
    <w:abstractNumId w:val="17"/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37">
    <w:abstractNumId w:val="3"/>
  </w:num>
  <w:num w:numId="38">
    <w:abstractNumId w:val="12"/>
  </w:num>
  <w:num w:numId="39">
    <w:abstractNumId w:val="21"/>
  </w:num>
  <w:num w:numId="40">
    <w:abstractNumId w:val="6"/>
  </w:num>
  <w:num w:numId="41">
    <w:abstractNumId w:val="16"/>
  </w:num>
  <w:num w:numId="42">
    <w:abstractNumId w:val="20"/>
  </w:num>
  <w:num w:numId="43">
    <w:abstractNumId w:val="20"/>
  </w:num>
  <w:num w:numId="44">
    <w:abstractNumId w:val="6"/>
  </w:num>
  <w:num w:numId="45">
    <w:abstractNumId w:val="11"/>
  </w:num>
  <w:num w:numId="46">
    <w:abstractNumId w:val="28"/>
  </w:num>
  <w:num w:numId="4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textFit" w:percent="8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000EC"/>
    <w:rsid w:val="00003434"/>
    <w:rsid w:val="00005FD5"/>
    <w:rsid w:val="00006621"/>
    <w:rsid w:val="00012086"/>
    <w:rsid w:val="00012616"/>
    <w:rsid w:val="0001300E"/>
    <w:rsid w:val="0001565F"/>
    <w:rsid w:val="00021E72"/>
    <w:rsid w:val="0002759E"/>
    <w:rsid w:val="000317F8"/>
    <w:rsid w:val="00036440"/>
    <w:rsid w:val="000438BB"/>
    <w:rsid w:val="00043C1A"/>
    <w:rsid w:val="00043F4F"/>
    <w:rsid w:val="000458BC"/>
    <w:rsid w:val="00045C41"/>
    <w:rsid w:val="00046C03"/>
    <w:rsid w:val="00052624"/>
    <w:rsid w:val="0006429A"/>
    <w:rsid w:val="00067DD1"/>
    <w:rsid w:val="0007614F"/>
    <w:rsid w:val="00080BE3"/>
    <w:rsid w:val="00082CF7"/>
    <w:rsid w:val="00082F70"/>
    <w:rsid w:val="00085877"/>
    <w:rsid w:val="00086444"/>
    <w:rsid w:val="00086B56"/>
    <w:rsid w:val="0008769A"/>
    <w:rsid w:val="00087DDA"/>
    <w:rsid w:val="000910E0"/>
    <w:rsid w:val="000A32AD"/>
    <w:rsid w:val="000B1819"/>
    <w:rsid w:val="000B1C6B"/>
    <w:rsid w:val="000B3429"/>
    <w:rsid w:val="000B4B83"/>
    <w:rsid w:val="000B4FF9"/>
    <w:rsid w:val="000C09AC"/>
    <w:rsid w:val="000C3773"/>
    <w:rsid w:val="000C4CDD"/>
    <w:rsid w:val="000D14F3"/>
    <w:rsid w:val="000D4943"/>
    <w:rsid w:val="000D7CD9"/>
    <w:rsid w:val="000E00F3"/>
    <w:rsid w:val="000E5335"/>
    <w:rsid w:val="000F158C"/>
    <w:rsid w:val="00101D13"/>
    <w:rsid w:val="00102F3D"/>
    <w:rsid w:val="00103B14"/>
    <w:rsid w:val="001053AC"/>
    <w:rsid w:val="0010643D"/>
    <w:rsid w:val="00110C83"/>
    <w:rsid w:val="00111AC8"/>
    <w:rsid w:val="00124E38"/>
    <w:rsid w:val="0012580B"/>
    <w:rsid w:val="00131F90"/>
    <w:rsid w:val="00134D38"/>
    <w:rsid w:val="0013526E"/>
    <w:rsid w:val="00141BF4"/>
    <w:rsid w:val="00147DE5"/>
    <w:rsid w:val="00150997"/>
    <w:rsid w:val="00156465"/>
    <w:rsid w:val="00157B70"/>
    <w:rsid w:val="00157E37"/>
    <w:rsid w:val="0017011B"/>
    <w:rsid w:val="00170463"/>
    <w:rsid w:val="00171371"/>
    <w:rsid w:val="00172C3F"/>
    <w:rsid w:val="00175A24"/>
    <w:rsid w:val="00185637"/>
    <w:rsid w:val="00187DEE"/>
    <w:rsid w:val="00187E58"/>
    <w:rsid w:val="00190501"/>
    <w:rsid w:val="00191EC7"/>
    <w:rsid w:val="001968FC"/>
    <w:rsid w:val="001974F6"/>
    <w:rsid w:val="001A297E"/>
    <w:rsid w:val="001A368E"/>
    <w:rsid w:val="001A7329"/>
    <w:rsid w:val="001B24C2"/>
    <w:rsid w:val="001B4E28"/>
    <w:rsid w:val="001C3525"/>
    <w:rsid w:val="001D0DC5"/>
    <w:rsid w:val="001D116D"/>
    <w:rsid w:val="001D1BD2"/>
    <w:rsid w:val="001D33C0"/>
    <w:rsid w:val="001D4411"/>
    <w:rsid w:val="001D5449"/>
    <w:rsid w:val="001E02BE"/>
    <w:rsid w:val="001E3AC8"/>
    <w:rsid w:val="001E3B37"/>
    <w:rsid w:val="001E4B3F"/>
    <w:rsid w:val="001F2594"/>
    <w:rsid w:val="001F7A60"/>
    <w:rsid w:val="0020371C"/>
    <w:rsid w:val="00203C54"/>
    <w:rsid w:val="002055A6"/>
    <w:rsid w:val="00206460"/>
    <w:rsid w:val="00206656"/>
    <w:rsid w:val="002069B4"/>
    <w:rsid w:val="00210016"/>
    <w:rsid w:val="00215DFC"/>
    <w:rsid w:val="00216EE8"/>
    <w:rsid w:val="002212DF"/>
    <w:rsid w:val="00221ADC"/>
    <w:rsid w:val="00224CB4"/>
    <w:rsid w:val="0022511E"/>
    <w:rsid w:val="00226DE9"/>
    <w:rsid w:val="00227BA7"/>
    <w:rsid w:val="002505CB"/>
    <w:rsid w:val="002534A3"/>
    <w:rsid w:val="00263398"/>
    <w:rsid w:val="00266164"/>
    <w:rsid w:val="002731AE"/>
    <w:rsid w:val="00275BCF"/>
    <w:rsid w:val="00275D89"/>
    <w:rsid w:val="00285135"/>
    <w:rsid w:val="00285E9C"/>
    <w:rsid w:val="00291E04"/>
    <w:rsid w:val="00292257"/>
    <w:rsid w:val="002A14A0"/>
    <w:rsid w:val="002A1BA9"/>
    <w:rsid w:val="002A54E0"/>
    <w:rsid w:val="002A56FB"/>
    <w:rsid w:val="002B1595"/>
    <w:rsid w:val="002B191D"/>
    <w:rsid w:val="002B1CCB"/>
    <w:rsid w:val="002B1F75"/>
    <w:rsid w:val="002B2170"/>
    <w:rsid w:val="002B35C0"/>
    <w:rsid w:val="002B78DB"/>
    <w:rsid w:val="002C47C4"/>
    <w:rsid w:val="002D0AF6"/>
    <w:rsid w:val="002D1AD6"/>
    <w:rsid w:val="002D3E02"/>
    <w:rsid w:val="002E1BA6"/>
    <w:rsid w:val="002E2E84"/>
    <w:rsid w:val="002F0516"/>
    <w:rsid w:val="002F0A26"/>
    <w:rsid w:val="002F164D"/>
    <w:rsid w:val="00303CD0"/>
    <w:rsid w:val="00304611"/>
    <w:rsid w:val="00306206"/>
    <w:rsid w:val="00316270"/>
    <w:rsid w:val="00317D85"/>
    <w:rsid w:val="00326E64"/>
    <w:rsid w:val="00327C56"/>
    <w:rsid w:val="003315A1"/>
    <w:rsid w:val="003373EC"/>
    <w:rsid w:val="00340B1B"/>
    <w:rsid w:val="00342FF4"/>
    <w:rsid w:val="00343AC7"/>
    <w:rsid w:val="00360905"/>
    <w:rsid w:val="0036172C"/>
    <w:rsid w:val="003656F8"/>
    <w:rsid w:val="003706CC"/>
    <w:rsid w:val="0037326A"/>
    <w:rsid w:val="00374C13"/>
    <w:rsid w:val="003766E0"/>
    <w:rsid w:val="003767E3"/>
    <w:rsid w:val="00377710"/>
    <w:rsid w:val="00394C39"/>
    <w:rsid w:val="00394D6F"/>
    <w:rsid w:val="003A0CF6"/>
    <w:rsid w:val="003A2D8E"/>
    <w:rsid w:val="003A50B3"/>
    <w:rsid w:val="003A6EE1"/>
    <w:rsid w:val="003B1C80"/>
    <w:rsid w:val="003B78A9"/>
    <w:rsid w:val="003C20E4"/>
    <w:rsid w:val="003C21A2"/>
    <w:rsid w:val="003C33E2"/>
    <w:rsid w:val="003D16F6"/>
    <w:rsid w:val="003D1B4C"/>
    <w:rsid w:val="003E1E5A"/>
    <w:rsid w:val="003E6F90"/>
    <w:rsid w:val="003F070E"/>
    <w:rsid w:val="003F3965"/>
    <w:rsid w:val="003F4B66"/>
    <w:rsid w:val="003F5D0F"/>
    <w:rsid w:val="003F70A9"/>
    <w:rsid w:val="003F72F4"/>
    <w:rsid w:val="0040014E"/>
    <w:rsid w:val="00414101"/>
    <w:rsid w:val="00421463"/>
    <w:rsid w:val="00425761"/>
    <w:rsid w:val="004279DF"/>
    <w:rsid w:val="00430AF2"/>
    <w:rsid w:val="00433DDB"/>
    <w:rsid w:val="00437619"/>
    <w:rsid w:val="00440A2B"/>
    <w:rsid w:val="00442464"/>
    <w:rsid w:val="00452DB8"/>
    <w:rsid w:val="00453A83"/>
    <w:rsid w:val="00457777"/>
    <w:rsid w:val="00464DF3"/>
    <w:rsid w:val="00464EF2"/>
    <w:rsid w:val="004708A8"/>
    <w:rsid w:val="004733B9"/>
    <w:rsid w:val="004734C8"/>
    <w:rsid w:val="0047708A"/>
    <w:rsid w:val="00482604"/>
    <w:rsid w:val="00495530"/>
    <w:rsid w:val="0049590D"/>
    <w:rsid w:val="004A025C"/>
    <w:rsid w:val="004A2A63"/>
    <w:rsid w:val="004A681A"/>
    <w:rsid w:val="004B210C"/>
    <w:rsid w:val="004B2EC9"/>
    <w:rsid w:val="004B3B5E"/>
    <w:rsid w:val="004C68EC"/>
    <w:rsid w:val="004D3886"/>
    <w:rsid w:val="004D405F"/>
    <w:rsid w:val="004E0B3B"/>
    <w:rsid w:val="004E4F4F"/>
    <w:rsid w:val="004E5AC2"/>
    <w:rsid w:val="004E66ED"/>
    <w:rsid w:val="004E6789"/>
    <w:rsid w:val="004F59D0"/>
    <w:rsid w:val="004F61E3"/>
    <w:rsid w:val="004F7782"/>
    <w:rsid w:val="0051015C"/>
    <w:rsid w:val="0051084E"/>
    <w:rsid w:val="00511D59"/>
    <w:rsid w:val="005125E3"/>
    <w:rsid w:val="00514CC5"/>
    <w:rsid w:val="00515B99"/>
    <w:rsid w:val="00515D7B"/>
    <w:rsid w:val="00516CF1"/>
    <w:rsid w:val="00516EEB"/>
    <w:rsid w:val="005268B0"/>
    <w:rsid w:val="00531AE9"/>
    <w:rsid w:val="005349D8"/>
    <w:rsid w:val="00544786"/>
    <w:rsid w:val="00550A66"/>
    <w:rsid w:val="005524A1"/>
    <w:rsid w:val="0055780B"/>
    <w:rsid w:val="005664A0"/>
    <w:rsid w:val="00567EC7"/>
    <w:rsid w:val="00570013"/>
    <w:rsid w:val="005760A1"/>
    <w:rsid w:val="00577F42"/>
    <w:rsid w:val="005801A2"/>
    <w:rsid w:val="005952A5"/>
    <w:rsid w:val="00597177"/>
    <w:rsid w:val="005A2CC6"/>
    <w:rsid w:val="005A33A1"/>
    <w:rsid w:val="005A5B8E"/>
    <w:rsid w:val="005B1ECB"/>
    <w:rsid w:val="005B217D"/>
    <w:rsid w:val="005B6F73"/>
    <w:rsid w:val="005C385F"/>
    <w:rsid w:val="005C7A95"/>
    <w:rsid w:val="005D1DE7"/>
    <w:rsid w:val="005D360E"/>
    <w:rsid w:val="005E1AC6"/>
    <w:rsid w:val="005F6F1B"/>
    <w:rsid w:val="006051F6"/>
    <w:rsid w:val="00606F02"/>
    <w:rsid w:val="00610D43"/>
    <w:rsid w:val="006158A7"/>
    <w:rsid w:val="006172D7"/>
    <w:rsid w:val="006205D9"/>
    <w:rsid w:val="00624B33"/>
    <w:rsid w:val="00625202"/>
    <w:rsid w:val="00627343"/>
    <w:rsid w:val="00630AA2"/>
    <w:rsid w:val="00640E08"/>
    <w:rsid w:val="00642C26"/>
    <w:rsid w:val="00646707"/>
    <w:rsid w:val="00646E53"/>
    <w:rsid w:val="006477EC"/>
    <w:rsid w:val="00661537"/>
    <w:rsid w:val="006622D8"/>
    <w:rsid w:val="00662E58"/>
    <w:rsid w:val="00664DCF"/>
    <w:rsid w:val="0068474D"/>
    <w:rsid w:val="006875F0"/>
    <w:rsid w:val="00687A95"/>
    <w:rsid w:val="00695E28"/>
    <w:rsid w:val="006A1533"/>
    <w:rsid w:val="006A50DD"/>
    <w:rsid w:val="006B05C6"/>
    <w:rsid w:val="006B1182"/>
    <w:rsid w:val="006B1724"/>
    <w:rsid w:val="006C5D39"/>
    <w:rsid w:val="006D0E78"/>
    <w:rsid w:val="006D3EC4"/>
    <w:rsid w:val="006E2810"/>
    <w:rsid w:val="006E5417"/>
    <w:rsid w:val="006F49A6"/>
    <w:rsid w:val="006F63D2"/>
    <w:rsid w:val="00705EE1"/>
    <w:rsid w:val="00707FC4"/>
    <w:rsid w:val="00712F60"/>
    <w:rsid w:val="00720E3B"/>
    <w:rsid w:val="00721589"/>
    <w:rsid w:val="007227A0"/>
    <w:rsid w:val="00727AC4"/>
    <w:rsid w:val="007351FB"/>
    <w:rsid w:val="00742E83"/>
    <w:rsid w:val="00745F6B"/>
    <w:rsid w:val="00747E34"/>
    <w:rsid w:val="0075072A"/>
    <w:rsid w:val="0075585E"/>
    <w:rsid w:val="00765A8F"/>
    <w:rsid w:val="00770571"/>
    <w:rsid w:val="00772037"/>
    <w:rsid w:val="0077551E"/>
    <w:rsid w:val="007768FF"/>
    <w:rsid w:val="00781317"/>
    <w:rsid w:val="007824D3"/>
    <w:rsid w:val="007853B6"/>
    <w:rsid w:val="007870EC"/>
    <w:rsid w:val="00787A65"/>
    <w:rsid w:val="007932F0"/>
    <w:rsid w:val="007954C1"/>
    <w:rsid w:val="00796EE3"/>
    <w:rsid w:val="007A2A94"/>
    <w:rsid w:val="007A5CBD"/>
    <w:rsid w:val="007A7D29"/>
    <w:rsid w:val="007B065D"/>
    <w:rsid w:val="007B3F31"/>
    <w:rsid w:val="007B4795"/>
    <w:rsid w:val="007B4AB8"/>
    <w:rsid w:val="007B4DFD"/>
    <w:rsid w:val="007B5BFD"/>
    <w:rsid w:val="007B7297"/>
    <w:rsid w:val="007C49B5"/>
    <w:rsid w:val="007D4361"/>
    <w:rsid w:val="007D6114"/>
    <w:rsid w:val="007D6F8A"/>
    <w:rsid w:val="007D7F3F"/>
    <w:rsid w:val="007E11B3"/>
    <w:rsid w:val="007E17AE"/>
    <w:rsid w:val="007E2126"/>
    <w:rsid w:val="007E4725"/>
    <w:rsid w:val="007E49DF"/>
    <w:rsid w:val="007E61D1"/>
    <w:rsid w:val="007F01B0"/>
    <w:rsid w:val="007F143A"/>
    <w:rsid w:val="007F1F8B"/>
    <w:rsid w:val="007F3E6B"/>
    <w:rsid w:val="007F51D3"/>
    <w:rsid w:val="007F67A1"/>
    <w:rsid w:val="00802CC0"/>
    <w:rsid w:val="00805720"/>
    <w:rsid w:val="0081257C"/>
    <w:rsid w:val="00816324"/>
    <w:rsid w:val="008206C8"/>
    <w:rsid w:val="008215E9"/>
    <w:rsid w:val="008221C9"/>
    <w:rsid w:val="00823CCA"/>
    <w:rsid w:val="00824F09"/>
    <w:rsid w:val="008267AF"/>
    <w:rsid w:val="00832328"/>
    <w:rsid w:val="00834009"/>
    <w:rsid w:val="008413D1"/>
    <w:rsid w:val="0084587B"/>
    <w:rsid w:val="00851DB0"/>
    <w:rsid w:val="008552D1"/>
    <w:rsid w:val="00856811"/>
    <w:rsid w:val="00867473"/>
    <w:rsid w:val="00874A6C"/>
    <w:rsid w:val="008759E8"/>
    <w:rsid w:val="00876C65"/>
    <w:rsid w:val="0087790D"/>
    <w:rsid w:val="00885233"/>
    <w:rsid w:val="00890611"/>
    <w:rsid w:val="00891683"/>
    <w:rsid w:val="00897A6B"/>
    <w:rsid w:val="008A1679"/>
    <w:rsid w:val="008A4B4C"/>
    <w:rsid w:val="008A6344"/>
    <w:rsid w:val="008A76F0"/>
    <w:rsid w:val="008B1255"/>
    <w:rsid w:val="008B5F80"/>
    <w:rsid w:val="008B6157"/>
    <w:rsid w:val="008B617C"/>
    <w:rsid w:val="008C239F"/>
    <w:rsid w:val="008C340E"/>
    <w:rsid w:val="008C3A21"/>
    <w:rsid w:val="008C6354"/>
    <w:rsid w:val="008C7A45"/>
    <w:rsid w:val="008D14A1"/>
    <w:rsid w:val="008D3A4B"/>
    <w:rsid w:val="008E1168"/>
    <w:rsid w:val="008E3EB9"/>
    <w:rsid w:val="008E480C"/>
    <w:rsid w:val="008F2453"/>
    <w:rsid w:val="008F7978"/>
    <w:rsid w:val="0090625E"/>
    <w:rsid w:val="00906382"/>
    <w:rsid w:val="00907757"/>
    <w:rsid w:val="00913722"/>
    <w:rsid w:val="00914CBF"/>
    <w:rsid w:val="0091758D"/>
    <w:rsid w:val="009212B0"/>
    <w:rsid w:val="009234A5"/>
    <w:rsid w:val="00924115"/>
    <w:rsid w:val="009336F7"/>
    <w:rsid w:val="00933FD5"/>
    <w:rsid w:val="00934382"/>
    <w:rsid w:val="009374A7"/>
    <w:rsid w:val="00951A11"/>
    <w:rsid w:val="00954996"/>
    <w:rsid w:val="00957870"/>
    <w:rsid w:val="00960FB9"/>
    <w:rsid w:val="00961149"/>
    <w:rsid w:val="0096202B"/>
    <w:rsid w:val="009650C6"/>
    <w:rsid w:val="00965363"/>
    <w:rsid w:val="009719C3"/>
    <w:rsid w:val="00973695"/>
    <w:rsid w:val="0098551D"/>
    <w:rsid w:val="0099518F"/>
    <w:rsid w:val="009966BA"/>
    <w:rsid w:val="00997E21"/>
    <w:rsid w:val="009A16C2"/>
    <w:rsid w:val="009A523D"/>
    <w:rsid w:val="009A6881"/>
    <w:rsid w:val="009B07A5"/>
    <w:rsid w:val="009B2FBD"/>
    <w:rsid w:val="009B4C67"/>
    <w:rsid w:val="009D30A1"/>
    <w:rsid w:val="009D5755"/>
    <w:rsid w:val="009F496B"/>
    <w:rsid w:val="009F7338"/>
    <w:rsid w:val="00A00B84"/>
    <w:rsid w:val="00A0126B"/>
    <w:rsid w:val="00A01439"/>
    <w:rsid w:val="00A02E61"/>
    <w:rsid w:val="00A04F5E"/>
    <w:rsid w:val="00A05CFF"/>
    <w:rsid w:val="00A079C7"/>
    <w:rsid w:val="00A12EB0"/>
    <w:rsid w:val="00A224F1"/>
    <w:rsid w:val="00A2758E"/>
    <w:rsid w:val="00A27E4F"/>
    <w:rsid w:val="00A31229"/>
    <w:rsid w:val="00A31465"/>
    <w:rsid w:val="00A31CF6"/>
    <w:rsid w:val="00A3286C"/>
    <w:rsid w:val="00A34BCB"/>
    <w:rsid w:val="00A56B97"/>
    <w:rsid w:val="00A6093D"/>
    <w:rsid w:val="00A67088"/>
    <w:rsid w:val="00A76A6D"/>
    <w:rsid w:val="00A8315E"/>
    <w:rsid w:val="00A83253"/>
    <w:rsid w:val="00A84D94"/>
    <w:rsid w:val="00A859D3"/>
    <w:rsid w:val="00A95EC5"/>
    <w:rsid w:val="00AA6E84"/>
    <w:rsid w:val="00AA7EBB"/>
    <w:rsid w:val="00AB1A5C"/>
    <w:rsid w:val="00AB2494"/>
    <w:rsid w:val="00AB2513"/>
    <w:rsid w:val="00AB366E"/>
    <w:rsid w:val="00AC144A"/>
    <w:rsid w:val="00AD38BD"/>
    <w:rsid w:val="00AD406C"/>
    <w:rsid w:val="00AD508E"/>
    <w:rsid w:val="00AD78ED"/>
    <w:rsid w:val="00AE341B"/>
    <w:rsid w:val="00AE3B24"/>
    <w:rsid w:val="00AE536D"/>
    <w:rsid w:val="00AE71B6"/>
    <w:rsid w:val="00B015C7"/>
    <w:rsid w:val="00B0332C"/>
    <w:rsid w:val="00B05E25"/>
    <w:rsid w:val="00B07CA7"/>
    <w:rsid w:val="00B07CB3"/>
    <w:rsid w:val="00B1279A"/>
    <w:rsid w:val="00B2073F"/>
    <w:rsid w:val="00B27EEB"/>
    <w:rsid w:val="00B32EC0"/>
    <w:rsid w:val="00B33BBC"/>
    <w:rsid w:val="00B35B50"/>
    <w:rsid w:val="00B36A3B"/>
    <w:rsid w:val="00B442A0"/>
    <w:rsid w:val="00B45856"/>
    <w:rsid w:val="00B5222E"/>
    <w:rsid w:val="00B539ED"/>
    <w:rsid w:val="00B57E69"/>
    <w:rsid w:val="00B60ACD"/>
    <w:rsid w:val="00B61C96"/>
    <w:rsid w:val="00B628C1"/>
    <w:rsid w:val="00B73A2A"/>
    <w:rsid w:val="00B74ABA"/>
    <w:rsid w:val="00B779E5"/>
    <w:rsid w:val="00B855ED"/>
    <w:rsid w:val="00B94B06"/>
    <w:rsid w:val="00B94C28"/>
    <w:rsid w:val="00BA551F"/>
    <w:rsid w:val="00BA650A"/>
    <w:rsid w:val="00BC10BA"/>
    <w:rsid w:val="00BC5AE3"/>
    <w:rsid w:val="00BC5AFD"/>
    <w:rsid w:val="00BD47EE"/>
    <w:rsid w:val="00BE10AE"/>
    <w:rsid w:val="00BE5371"/>
    <w:rsid w:val="00BF02C0"/>
    <w:rsid w:val="00BF1AF0"/>
    <w:rsid w:val="00C00693"/>
    <w:rsid w:val="00C04F43"/>
    <w:rsid w:val="00C0609D"/>
    <w:rsid w:val="00C115AB"/>
    <w:rsid w:val="00C12E23"/>
    <w:rsid w:val="00C14D60"/>
    <w:rsid w:val="00C17561"/>
    <w:rsid w:val="00C210EB"/>
    <w:rsid w:val="00C2436E"/>
    <w:rsid w:val="00C272FD"/>
    <w:rsid w:val="00C30249"/>
    <w:rsid w:val="00C30892"/>
    <w:rsid w:val="00C356B2"/>
    <w:rsid w:val="00C3723B"/>
    <w:rsid w:val="00C5425C"/>
    <w:rsid w:val="00C606C9"/>
    <w:rsid w:val="00C64250"/>
    <w:rsid w:val="00C657D3"/>
    <w:rsid w:val="00C66039"/>
    <w:rsid w:val="00C75B77"/>
    <w:rsid w:val="00C80288"/>
    <w:rsid w:val="00C84003"/>
    <w:rsid w:val="00C85706"/>
    <w:rsid w:val="00C870BC"/>
    <w:rsid w:val="00C90650"/>
    <w:rsid w:val="00C950F3"/>
    <w:rsid w:val="00C97322"/>
    <w:rsid w:val="00C97D78"/>
    <w:rsid w:val="00CB6AC0"/>
    <w:rsid w:val="00CC2AAE"/>
    <w:rsid w:val="00CC5A42"/>
    <w:rsid w:val="00CD0017"/>
    <w:rsid w:val="00CD0CB7"/>
    <w:rsid w:val="00CD0EAB"/>
    <w:rsid w:val="00CD380B"/>
    <w:rsid w:val="00CE0A4C"/>
    <w:rsid w:val="00CE5A10"/>
    <w:rsid w:val="00CF0BB4"/>
    <w:rsid w:val="00CF34DB"/>
    <w:rsid w:val="00CF43CD"/>
    <w:rsid w:val="00CF558F"/>
    <w:rsid w:val="00CF5E2C"/>
    <w:rsid w:val="00D069E7"/>
    <w:rsid w:val="00D073E2"/>
    <w:rsid w:val="00D07AD8"/>
    <w:rsid w:val="00D202A7"/>
    <w:rsid w:val="00D23A30"/>
    <w:rsid w:val="00D302AC"/>
    <w:rsid w:val="00D35667"/>
    <w:rsid w:val="00D446EC"/>
    <w:rsid w:val="00D47FB8"/>
    <w:rsid w:val="00D51BF0"/>
    <w:rsid w:val="00D55942"/>
    <w:rsid w:val="00D619CF"/>
    <w:rsid w:val="00D6548F"/>
    <w:rsid w:val="00D75E51"/>
    <w:rsid w:val="00D773E3"/>
    <w:rsid w:val="00D80182"/>
    <w:rsid w:val="00D807BF"/>
    <w:rsid w:val="00D813DF"/>
    <w:rsid w:val="00D87EBD"/>
    <w:rsid w:val="00D919C5"/>
    <w:rsid w:val="00D972CC"/>
    <w:rsid w:val="00DA07A0"/>
    <w:rsid w:val="00DA73E5"/>
    <w:rsid w:val="00DA7887"/>
    <w:rsid w:val="00DB15FF"/>
    <w:rsid w:val="00DB24F1"/>
    <w:rsid w:val="00DB2C26"/>
    <w:rsid w:val="00DB2CDB"/>
    <w:rsid w:val="00DB78D1"/>
    <w:rsid w:val="00DC559D"/>
    <w:rsid w:val="00DD2CC6"/>
    <w:rsid w:val="00DE2E38"/>
    <w:rsid w:val="00DE6B43"/>
    <w:rsid w:val="00DF2882"/>
    <w:rsid w:val="00E00E65"/>
    <w:rsid w:val="00E013FD"/>
    <w:rsid w:val="00E030AF"/>
    <w:rsid w:val="00E039BD"/>
    <w:rsid w:val="00E04A3F"/>
    <w:rsid w:val="00E05C20"/>
    <w:rsid w:val="00E10690"/>
    <w:rsid w:val="00E11923"/>
    <w:rsid w:val="00E12556"/>
    <w:rsid w:val="00E15188"/>
    <w:rsid w:val="00E15328"/>
    <w:rsid w:val="00E158F3"/>
    <w:rsid w:val="00E21F20"/>
    <w:rsid w:val="00E262D4"/>
    <w:rsid w:val="00E308BF"/>
    <w:rsid w:val="00E314D9"/>
    <w:rsid w:val="00E36250"/>
    <w:rsid w:val="00E463CF"/>
    <w:rsid w:val="00E5108E"/>
    <w:rsid w:val="00E53B10"/>
    <w:rsid w:val="00E54511"/>
    <w:rsid w:val="00E60B54"/>
    <w:rsid w:val="00E61DAC"/>
    <w:rsid w:val="00E643E1"/>
    <w:rsid w:val="00E708D6"/>
    <w:rsid w:val="00E70A1F"/>
    <w:rsid w:val="00E72B80"/>
    <w:rsid w:val="00E75FE3"/>
    <w:rsid w:val="00E81FAA"/>
    <w:rsid w:val="00E846E6"/>
    <w:rsid w:val="00E84864"/>
    <w:rsid w:val="00E86C4C"/>
    <w:rsid w:val="00E87099"/>
    <w:rsid w:val="00E91685"/>
    <w:rsid w:val="00E92536"/>
    <w:rsid w:val="00E9374A"/>
    <w:rsid w:val="00E95097"/>
    <w:rsid w:val="00EA2352"/>
    <w:rsid w:val="00EA6089"/>
    <w:rsid w:val="00EB0EB8"/>
    <w:rsid w:val="00EB3ED0"/>
    <w:rsid w:val="00EB7AB1"/>
    <w:rsid w:val="00ED5EDC"/>
    <w:rsid w:val="00ED72E6"/>
    <w:rsid w:val="00EE054A"/>
    <w:rsid w:val="00EE3C15"/>
    <w:rsid w:val="00EE5872"/>
    <w:rsid w:val="00EF07B6"/>
    <w:rsid w:val="00EF1877"/>
    <w:rsid w:val="00EF35A5"/>
    <w:rsid w:val="00EF48CC"/>
    <w:rsid w:val="00EF5791"/>
    <w:rsid w:val="00EF5E39"/>
    <w:rsid w:val="00F10FEE"/>
    <w:rsid w:val="00F202A9"/>
    <w:rsid w:val="00F2220F"/>
    <w:rsid w:val="00F263EE"/>
    <w:rsid w:val="00F301A4"/>
    <w:rsid w:val="00F37BEA"/>
    <w:rsid w:val="00F46DA1"/>
    <w:rsid w:val="00F46E0C"/>
    <w:rsid w:val="00F57115"/>
    <w:rsid w:val="00F57F44"/>
    <w:rsid w:val="00F62BB4"/>
    <w:rsid w:val="00F73032"/>
    <w:rsid w:val="00F73072"/>
    <w:rsid w:val="00F77F9C"/>
    <w:rsid w:val="00F848FC"/>
    <w:rsid w:val="00F9282A"/>
    <w:rsid w:val="00F96BAD"/>
    <w:rsid w:val="00F97CD2"/>
    <w:rsid w:val="00FA3AC5"/>
    <w:rsid w:val="00FA458E"/>
    <w:rsid w:val="00FB094F"/>
    <w:rsid w:val="00FB0E84"/>
    <w:rsid w:val="00FB1436"/>
    <w:rsid w:val="00FB2DC9"/>
    <w:rsid w:val="00FB36E9"/>
    <w:rsid w:val="00FB6A4E"/>
    <w:rsid w:val="00FB76ED"/>
    <w:rsid w:val="00FC08E6"/>
    <w:rsid w:val="00FC2CA9"/>
    <w:rsid w:val="00FC389D"/>
    <w:rsid w:val="00FC491F"/>
    <w:rsid w:val="00FD01C2"/>
    <w:rsid w:val="00FD0493"/>
    <w:rsid w:val="00FD5DA8"/>
    <w:rsid w:val="00FE50B5"/>
    <w:rsid w:val="00FF0CE3"/>
    <w:rsid w:val="00FF33A8"/>
    <w:rsid w:val="00FF5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12616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sz w:val="22"/>
      <w:lang w:val="en-CA"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AB366E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C657D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val="en-CA"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val="en-CA" w:eastAsia="en-US"/>
    </w:rPr>
  </w:style>
  <w:style w:type="character" w:customStyle="1" w:styleId="Heading4Char">
    <w:name w:val="Heading 4 Char"/>
    <w:link w:val="Heading4"/>
    <w:rsid w:val="00AB366E"/>
    <w:rPr>
      <w:b/>
      <w:bCs/>
      <w:sz w:val="24"/>
      <w:szCs w:val="28"/>
    </w:rPr>
  </w:style>
  <w:style w:type="character" w:customStyle="1" w:styleId="Heading5Char">
    <w:name w:val="Heading 5 Char"/>
    <w:link w:val="Heading5"/>
    <w:rsid w:val="00C657D3"/>
    <w:rPr>
      <w:b/>
      <w:bCs/>
      <w:i/>
      <w:iCs/>
      <w:sz w:val="22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9175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H0">
    <w:name w:val="3H0"/>
    <w:next w:val="3N0"/>
    <w:qFormat/>
    <w:rsid w:val="00CE5A10"/>
    <w:pPr>
      <w:keepNext/>
      <w:keepLines/>
      <w:numPr>
        <w:ilvl w:val="1"/>
        <w:numId w:val="21"/>
      </w:numPr>
      <w:tabs>
        <w:tab w:val="left" w:pos="499"/>
        <w:tab w:val="left" w:pos="720"/>
      </w:tabs>
      <w:spacing w:before="313"/>
      <w:jc w:val="both"/>
      <w:outlineLvl w:val="1"/>
    </w:pPr>
    <w:rPr>
      <w:rFonts w:ascii="Times New Roman Bold" w:eastAsia="Malgun Gothic" w:hAnsi="Times New Roman Bold"/>
      <w:b/>
      <w:sz w:val="24"/>
      <w:lang w:val="en-GB" w:eastAsia="en-US"/>
    </w:rPr>
  </w:style>
  <w:style w:type="paragraph" w:customStyle="1" w:styleId="3N0">
    <w:name w:val="3N0"/>
    <w:basedOn w:val="Normal"/>
    <w:link w:val="3N0Char"/>
    <w:qFormat/>
    <w:rsid w:val="00CE5A10"/>
    <w:pPr>
      <w:widowControl w:val="0"/>
      <w:tabs>
        <w:tab w:val="clear" w:pos="360"/>
        <w:tab w:val="clear" w:pos="720"/>
        <w:tab w:val="clear" w:pos="1080"/>
        <w:tab w:val="clear" w:pos="1440"/>
      </w:tabs>
    </w:pPr>
    <w:rPr>
      <w:rFonts w:eastAsia="Malgun Gothic"/>
      <w:sz w:val="20"/>
      <w:lang w:val="en-GB"/>
    </w:rPr>
  </w:style>
  <w:style w:type="paragraph" w:customStyle="1" w:styleId="3H1">
    <w:name w:val="3H1"/>
    <w:basedOn w:val="3H0"/>
    <w:next w:val="3N0"/>
    <w:qFormat/>
    <w:rsid w:val="00CE5A10"/>
    <w:pPr>
      <w:numPr>
        <w:ilvl w:val="2"/>
      </w:numPr>
      <w:tabs>
        <w:tab w:val="clear" w:pos="499"/>
        <w:tab w:val="clear" w:pos="720"/>
        <w:tab w:val="left" w:pos="641"/>
        <w:tab w:val="left" w:pos="879"/>
      </w:tabs>
      <w:spacing w:before="181"/>
      <w:outlineLvl w:val="2"/>
    </w:pPr>
    <w:rPr>
      <w:sz w:val="22"/>
    </w:rPr>
  </w:style>
  <w:style w:type="character" w:customStyle="1" w:styleId="3N0Char">
    <w:name w:val="3N0 Char"/>
    <w:link w:val="3N0"/>
    <w:rsid w:val="00CE5A10"/>
    <w:rPr>
      <w:rFonts w:eastAsia="Malgun Gothic"/>
      <w:lang w:val="en-GB" w:eastAsia="en-US"/>
    </w:rPr>
  </w:style>
  <w:style w:type="paragraph" w:customStyle="1" w:styleId="3H2">
    <w:name w:val="3H2"/>
    <w:basedOn w:val="3H1"/>
    <w:next w:val="3N0"/>
    <w:link w:val="3H2Char"/>
    <w:qFormat/>
    <w:rsid w:val="00CE5A10"/>
    <w:pPr>
      <w:numPr>
        <w:ilvl w:val="3"/>
      </w:numPr>
      <w:tabs>
        <w:tab w:val="clear" w:pos="641"/>
        <w:tab w:val="left" w:pos="1060"/>
      </w:tabs>
      <w:outlineLvl w:val="3"/>
    </w:pPr>
    <w:rPr>
      <w:sz w:val="20"/>
    </w:rPr>
  </w:style>
  <w:style w:type="paragraph" w:customStyle="1" w:styleId="3H3">
    <w:name w:val="3H3"/>
    <w:basedOn w:val="3H2"/>
    <w:next w:val="3N0"/>
    <w:link w:val="3H3Char"/>
    <w:qFormat/>
    <w:rsid w:val="00CE5A10"/>
    <w:pPr>
      <w:numPr>
        <w:ilvl w:val="4"/>
      </w:numPr>
      <w:tabs>
        <w:tab w:val="clear" w:pos="879"/>
        <w:tab w:val="clear" w:pos="1060"/>
        <w:tab w:val="left" w:pos="1140"/>
        <w:tab w:val="left" w:pos="1361"/>
      </w:tabs>
      <w:outlineLvl w:val="4"/>
    </w:pPr>
  </w:style>
  <w:style w:type="paragraph" w:customStyle="1" w:styleId="3H4">
    <w:name w:val="3H4"/>
    <w:basedOn w:val="3H3"/>
    <w:next w:val="3N0"/>
    <w:link w:val="3H4Char"/>
    <w:qFormat/>
    <w:rsid w:val="00CE5A10"/>
    <w:pPr>
      <w:numPr>
        <w:ilvl w:val="5"/>
      </w:numPr>
      <w:tabs>
        <w:tab w:val="clear" w:pos="794"/>
        <w:tab w:val="num" w:pos="360"/>
        <w:tab w:val="num" w:pos="4320"/>
      </w:tabs>
      <w:ind w:left="4320" w:hanging="180"/>
      <w:outlineLvl w:val="5"/>
    </w:pPr>
  </w:style>
  <w:style w:type="character" w:customStyle="1" w:styleId="3H3Char">
    <w:name w:val="3H3 Char"/>
    <w:link w:val="3H3"/>
    <w:rsid w:val="00CE5A10"/>
    <w:rPr>
      <w:rFonts w:ascii="Times New Roman Bold" w:eastAsia="Malgun Gothic" w:hAnsi="Times New Roman Bold"/>
      <w:b/>
      <w:lang w:val="en-GB" w:eastAsia="en-US"/>
    </w:rPr>
  </w:style>
  <w:style w:type="paragraph" w:customStyle="1" w:styleId="3H5">
    <w:name w:val="3H5"/>
    <w:basedOn w:val="3H4"/>
    <w:next w:val="3N0"/>
    <w:qFormat/>
    <w:rsid w:val="00CE5A10"/>
    <w:pPr>
      <w:numPr>
        <w:ilvl w:val="6"/>
      </w:numPr>
      <w:tabs>
        <w:tab w:val="clear" w:pos="794"/>
        <w:tab w:val="num" w:pos="360"/>
        <w:tab w:val="num" w:pos="5040"/>
      </w:tabs>
      <w:ind w:left="5040" w:hanging="360"/>
    </w:pPr>
  </w:style>
  <w:style w:type="paragraph" w:customStyle="1" w:styleId="3H6">
    <w:name w:val="3H6"/>
    <w:basedOn w:val="Normal"/>
    <w:rsid w:val="00CE5A10"/>
    <w:pPr>
      <w:numPr>
        <w:ilvl w:val="7"/>
        <w:numId w:val="21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</w:pPr>
    <w:rPr>
      <w:rFonts w:eastAsia="Malgun Gothic"/>
      <w:sz w:val="20"/>
      <w:lang w:val="en-GB"/>
    </w:rPr>
  </w:style>
  <w:style w:type="paragraph" w:customStyle="1" w:styleId="3H7">
    <w:name w:val="3H7"/>
    <w:basedOn w:val="Normal"/>
    <w:rsid w:val="00CE5A10"/>
    <w:pPr>
      <w:numPr>
        <w:ilvl w:val="8"/>
        <w:numId w:val="21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</w:pPr>
    <w:rPr>
      <w:rFonts w:eastAsia="Malgun Gothic"/>
      <w:sz w:val="20"/>
      <w:lang w:val="en-GB"/>
    </w:rPr>
  </w:style>
  <w:style w:type="paragraph" w:customStyle="1" w:styleId="3D0">
    <w:name w:val="3D0"/>
    <w:basedOn w:val="3N0"/>
    <w:link w:val="3D0Char"/>
    <w:qFormat/>
    <w:rsid w:val="00CE5A10"/>
    <w:pPr>
      <w:numPr>
        <w:numId w:val="18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CE5A10"/>
    <w:pPr>
      <w:numPr>
        <w:ilvl w:val="1"/>
      </w:numPr>
    </w:pPr>
  </w:style>
  <w:style w:type="character" w:customStyle="1" w:styleId="3D0Char">
    <w:name w:val="3D0 Char"/>
    <w:link w:val="3D0"/>
    <w:rsid w:val="00CE5A10"/>
    <w:rPr>
      <w:rFonts w:eastAsia="Malgun Gothic"/>
      <w:lang w:val="en-GB" w:eastAsia="en-US"/>
    </w:rPr>
  </w:style>
  <w:style w:type="paragraph" w:customStyle="1" w:styleId="3D2">
    <w:name w:val="3D2"/>
    <w:basedOn w:val="3D1"/>
    <w:link w:val="3D2Char"/>
    <w:qFormat/>
    <w:rsid w:val="00CE5A10"/>
    <w:pPr>
      <w:numPr>
        <w:ilvl w:val="2"/>
      </w:numPr>
      <w:tabs>
        <w:tab w:val="clear" w:pos="340"/>
        <w:tab w:val="clear" w:pos="794"/>
        <w:tab w:val="left" w:pos="1072"/>
      </w:tabs>
      <w:ind w:left="1071"/>
    </w:pPr>
  </w:style>
  <w:style w:type="character" w:customStyle="1" w:styleId="3D1Char">
    <w:name w:val="3D1 Char"/>
    <w:link w:val="3D1"/>
    <w:rsid w:val="00CE5A10"/>
    <w:rPr>
      <w:rFonts w:eastAsia="Malgun Gothic"/>
      <w:lang w:val="en-GB" w:eastAsia="en-US"/>
    </w:rPr>
  </w:style>
  <w:style w:type="paragraph" w:customStyle="1" w:styleId="3D3">
    <w:name w:val="3D3"/>
    <w:basedOn w:val="3D2"/>
    <w:link w:val="3D3Char"/>
    <w:qFormat/>
    <w:rsid w:val="00CE5A10"/>
    <w:pPr>
      <w:numPr>
        <w:ilvl w:val="3"/>
      </w:numPr>
      <w:tabs>
        <w:tab w:val="clear" w:pos="1072"/>
        <w:tab w:val="clear" w:pos="1191"/>
      </w:tabs>
    </w:pPr>
  </w:style>
  <w:style w:type="character" w:customStyle="1" w:styleId="3D2Char">
    <w:name w:val="3D2 Char"/>
    <w:link w:val="3D2"/>
    <w:rsid w:val="00CE5A10"/>
    <w:rPr>
      <w:rFonts w:eastAsia="Malgun Gothic"/>
      <w:lang w:val="en-GB" w:eastAsia="en-US"/>
    </w:rPr>
  </w:style>
  <w:style w:type="paragraph" w:customStyle="1" w:styleId="3D4">
    <w:name w:val="3D4"/>
    <w:basedOn w:val="3D3"/>
    <w:link w:val="3D4Char"/>
    <w:qFormat/>
    <w:rsid w:val="00CE5A10"/>
    <w:pPr>
      <w:numPr>
        <w:ilvl w:val="4"/>
      </w:numPr>
      <w:tabs>
        <w:tab w:val="clear" w:pos="1588"/>
      </w:tabs>
    </w:pPr>
  </w:style>
  <w:style w:type="character" w:customStyle="1" w:styleId="3D3Char">
    <w:name w:val="3D3 Char"/>
    <w:link w:val="3D3"/>
    <w:rsid w:val="00CE5A10"/>
    <w:rPr>
      <w:rFonts w:eastAsia="Malgun Gothic"/>
      <w:lang w:val="en-GB" w:eastAsia="en-US"/>
    </w:rPr>
  </w:style>
  <w:style w:type="paragraph" w:customStyle="1" w:styleId="3D5">
    <w:name w:val="3D5"/>
    <w:basedOn w:val="3D4"/>
    <w:link w:val="3D5Char"/>
    <w:qFormat/>
    <w:rsid w:val="00CE5A10"/>
    <w:pPr>
      <w:numPr>
        <w:ilvl w:val="5"/>
      </w:numPr>
      <w:tabs>
        <w:tab w:val="clear" w:pos="1985"/>
      </w:tabs>
    </w:pPr>
  </w:style>
  <w:style w:type="character" w:customStyle="1" w:styleId="3D4Char">
    <w:name w:val="3D4 Char"/>
    <w:link w:val="3D4"/>
    <w:rsid w:val="00CE5A10"/>
    <w:rPr>
      <w:rFonts w:eastAsia="Malgun Gothic"/>
      <w:lang w:val="en-GB" w:eastAsia="en-US"/>
    </w:rPr>
  </w:style>
  <w:style w:type="paragraph" w:customStyle="1" w:styleId="3D6">
    <w:name w:val="3D6"/>
    <w:basedOn w:val="3D5"/>
    <w:qFormat/>
    <w:rsid w:val="00CE5A10"/>
    <w:pPr>
      <w:numPr>
        <w:ilvl w:val="6"/>
      </w:numPr>
      <w:tabs>
        <w:tab w:val="clear" w:pos="2381"/>
        <w:tab w:val="clear" w:pos="2482"/>
        <w:tab w:val="num" w:pos="360"/>
      </w:tabs>
      <w:ind w:left="360" w:hanging="360"/>
    </w:pPr>
  </w:style>
  <w:style w:type="paragraph" w:customStyle="1" w:styleId="3D7">
    <w:name w:val="3D7"/>
    <w:basedOn w:val="Normal"/>
    <w:rsid w:val="00CE5A10"/>
    <w:pPr>
      <w:numPr>
        <w:ilvl w:val="7"/>
        <w:numId w:val="18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</w:pPr>
    <w:rPr>
      <w:rFonts w:eastAsia="Malgun Gothic"/>
      <w:sz w:val="20"/>
      <w:lang w:val="en-GB"/>
    </w:rPr>
  </w:style>
  <w:style w:type="paragraph" w:customStyle="1" w:styleId="3D8">
    <w:name w:val="3D8"/>
    <w:basedOn w:val="Normal"/>
    <w:rsid w:val="00CE5A10"/>
    <w:pPr>
      <w:numPr>
        <w:ilvl w:val="8"/>
        <w:numId w:val="18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</w:pPr>
    <w:rPr>
      <w:rFonts w:eastAsia="Malgun Gothic"/>
      <w:sz w:val="20"/>
      <w:lang w:val="en-GB"/>
    </w:rPr>
  </w:style>
  <w:style w:type="paragraph" w:customStyle="1" w:styleId="3E0">
    <w:name w:val="3E0"/>
    <w:basedOn w:val="3N0"/>
    <w:qFormat/>
    <w:rsid w:val="00CE5A10"/>
    <w:pPr>
      <w:numPr>
        <w:numId w:val="20"/>
      </w:numPr>
      <w:tabs>
        <w:tab w:val="num" w:pos="360"/>
        <w:tab w:val="num" w:pos="720"/>
        <w:tab w:val="center" w:pos="4865"/>
        <w:tab w:val="right" w:pos="9730"/>
      </w:tabs>
      <w:ind w:left="720" w:hanging="360"/>
      <w:jc w:val="left"/>
    </w:pPr>
  </w:style>
  <w:style w:type="paragraph" w:customStyle="1" w:styleId="3E1">
    <w:name w:val="3E1"/>
    <w:basedOn w:val="3E0"/>
    <w:qFormat/>
    <w:rsid w:val="00CE5A10"/>
    <w:pPr>
      <w:numPr>
        <w:ilvl w:val="1"/>
      </w:numPr>
      <w:tabs>
        <w:tab w:val="num" w:pos="360"/>
        <w:tab w:val="num" w:pos="720"/>
        <w:tab w:val="num" w:pos="1440"/>
      </w:tabs>
      <w:ind w:left="1440" w:hanging="360"/>
    </w:pPr>
  </w:style>
  <w:style w:type="paragraph" w:customStyle="1" w:styleId="3E2">
    <w:name w:val="3E2"/>
    <w:basedOn w:val="3E1"/>
    <w:qFormat/>
    <w:rsid w:val="00CE5A10"/>
    <w:pPr>
      <w:numPr>
        <w:ilvl w:val="2"/>
      </w:numPr>
      <w:tabs>
        <w:tab w:val="num" w:pos="360"/>
        <w:tab w:val="num" w:pos="720"/>
        <w:tab w:val="num" w:pos="2160"/>
      </w:tabs>
      <w:ind w:left="2160" w:hanging="180"/>
    </w:pPr>
  </w:style>
  <w:style w:type="paragraph" w:customStyle="1" w:styleId="3E3">
    <w:name w:val="3E3"/>
    <w:basedOn w:val="Normal"/>
    <w:qFormat/>
    <w:rsid w:val="00CE5A10"/>
    <w:pPr>
      <w:numPr>
        <w:ilvl w:val="3"/>
        <w:numId w:val="20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</w:pPr>
    <w:rPr>
      <w:rFonts w:eastAsia="Malgun Gothic"/>
      <w:sz w:val="20"/>
      <w:lang w:val="en-GB"/>
    </w:rPr>
  </w:style>
  <w:style w:type="paragraph" w:customStyle="1" w:styleId="3E4">
    <w:name w:val="3E4"/>
    <w:basedOn w:val="Normal"/>
    <w:qFormat/>
    <w:rsid w:val="00CE5A10"/>
    <w:pPr>
      <w:numPr>
        <w:ilvl w:val="4"/>
        <w:numId w:val="20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</w:pPr>
    <w:rPr>
      <w:rFonts w:eastAsia="Malgun Gothic"/>
      <w:sz w:val="20"/>
      <w:lang w:val="en-GB"/>
    </w:rPr>
  </w:style>
  <w:style w:type="paragraph" w:customStyle="1" w:styleId="3E5">
    <w:name w:val="3E5"/>
    <w:basedOn w:val="Normal"/>
    <w:qFormat/>
    <w:rsid w:val="00CE5A10"/>
    <w:pPr>
      <w:numPr>
        <w:ilvl w:val="5"/>
        <w:numId w:val="20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</w:pPr>
    <w:rPr>
      <w:rFonts w:eastAsia="Malgun Gothic"/>
      <w:sz w:val="20"/>
      <w:lang w:val="en-GB"/>
    </w:rPr>
  </w:style>
  <w:style w:type="paragraph" w:customStyle="1" w:styleId="3E6">
    <w:name w:val="3E6"/>
    <w:basedOn w:val="Normal"/>
    <w:qFormat/>
    <w:rsid w:val="00CE5A10"/>
    <w:pPr>
      <w:numPr>
        <w:ilvl w:val="6"/>
        <w:numId w:val="20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</w:pPr>
    <w:rPr>
      <w:rFonts w:eastAsia="Malgun Gothic"/>
      <w:sz w:val="20"/>
      <w:lang w:val="en-GB"/>
    </w:rPr>
  </w:style>
  <w:style w:type="paragraph" w:customStyle="1" w:styleId="3E7">
    <w:name w:val="3E7"/>
    <w:basedOn w:val="Normal"/>
    <w:qFormat/>
    <w:rsid w:val="00CE5A10"/>
    <w:pPr>
      <w:numPr>
        <w:ilvl w:val="7"/>
        <w:numId w:val="20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</w:pPr>
    <w:rPr>
      <w:rFonts w:eastAsia="Malgun Gothic"/>
      <w:sz w:val="20"/>
      <w:lang w:val="en-GB"/>
    </w:rPr>
  </w:style>
  <w:style w:type="paragraph" w:customStyle="1" w:styleId="3E8">
    <w:name w:val="3E8"/>
    <w:basedOn w:val="Normal"/>
    <w:qFormat/>
    <w:rsid w:val="00CE5A10"/>
    <w:pPr>
      <w:numPr>
        <w:ilvl w:val="8"/>
        <w:numId w:val="20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</w:pPr>
    <w:rPr>
      <w:rFonts w:eastAsia="Malgun Gothic"/>
      <w:sz w:val="20"/>
      <w:lang w:val="en-GB"/>
    </w:rPr>
  </w:style>
  <w:style w:type="numbering" w:customStyle="1" w:styleId="3DEquation">
    <w:name w:val="3D Equation"/>
    <w:uiPriority w:val="99"/>
    <w:rsid w:val="00CE5A10"/>
    <w:pPr>
      <w:numPr>
        <w:numId w:val="19"/>
      </w:numPr>
    </w:pPr>
  </w:style>
  <w:style w:type="paragraph" w:customStyle="1" w:styleId="3HAnnex">
    <w:name w:val="3HAnnex"/>
    <w:basedOn w:val="Normal"/>
    <w:qFormat/>
    <w:rsid w:val="00CE5A10"/>
    <w:pPr>
      <w:keepNext/>
      <w:keepLines/>
      <w:numPr>
        <w:numId w:val="21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spacing w:before="480"/>
      <w:jc w:val="center"/>
      <w:outlineLvl w:val="0"/>
    </w:pPr>
    <w:rPr>
      <w:rFonts w:eastAsia="Malgun Gothic"/>
      <w:b/>
      <w:noProof/>
      <w:sz w:val="24"/>
      <w:szCs w:val="24"/>
      <w:lang w:val="en-GB"/>
    </w:rPr>
  </w:style>
  <w:style w:type="paragraph" w:styleId="Caption">
    <w:name w:val="caption"/>
    <w:basedOn w:val="Normal"/>
    <w:next w:val="Normal"/>
    <w:unhideWhenUsed/>
    <w:qFormat/>
    <w:rsid w:val="004733B9"/>
    <w:rPr>
      <w:b/>
      <w:bCs/>
      <w:sz w:val="20"/>
    </w:rPr>
  </w:style>
  <w:style w:type="character" w:customStyle="1" w:styleId="3H2Char">
    <w:name w:val="3H2 Char"/>
    <w:link w:val="3H2"/>
    <w:rsid w:val="00AC144A"/>
    <w:rPr>
      <w:rFonts w:ascii="Times New Roman Bold" w:eastAsia="Malgun Gothic" w:hAnsi="Times New Roman Bold"/>
      <w:b/>
      <w:lang w:val="en-GB" w:eastAsia="en-US"/>
    </w:rPr>
  </w:style>
  <w:style w:type="paragraph" w:customStyle="1" w:styleId="tablesyntax">
    <w:name w:val="table syntax"/>
    <w:basedOn w:val="Normal"/>
    <w:link w:val="tablesyntaxChar"/>
    <w:rsid w:val="00052624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left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052624"/>
    <w:rPr>
      <w:rFonts w:ascii="Times" w:eastAsia="Malgun Gothic" w:hAnsi="Times"/>
      <w:lang w:val="en-GB" w:eastAsia="en-US"/>
    </w:rPr>
  </w:style>
  <w:style w:type="paragraph" w:customStyle="1" w:styleId="tablecell">
    <w:name w:val="table cell"/>
    <w:basedOn w:val="Normal"/>
    <w:rsid w:val="00052624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</w:pPr>
    <w:rPr>
      <w:rFonts w:eastAsia="Malgun Gothic"/>
      <w:sz w:val="20"/>
      <w:lang w:val="en-GB"/>
    </w:rPr>
  </w:style>
  <w:style w:type="character" w:customStyle="1" w:styleId="3H4Char">
    <w:name w:val="3H4 Char"/>
    <w:link w:val="3H4"/>
    <w:rsid w:val="00086B56"/>
    <w:rPr>
      <w:rFonts w:ascii="Times New Roman Bold" w:eastAsia="Malgun Gothic" w:hAnsi="Times New Roman Bold"/>
      <w:b/>
      <w:lang w:val="en-GB" w:eastAsia="en-US"/>
    </w:rPr>
  </w:style>
  <w:style w:type="character" w:customStyle="1" w:styleId="3D5Char">
    <w:name w:val="3D5 Char"/>
    <w:link w:val="3D5"/>
    <w:rsid w:val="00086B56"/>
    <w:rPr>
      <w:rFonts w:eastAsia="Malgun Gothic"/>
      <w:lang w:val="en-GB" w:eastAsia="en-US"/>
    </w:rPr>
  </w:style>
  <w:style w:type="paragraph" w:customStyle="1" w:styleId="3N3">
    <w:name w:val="3N3"/>
    <w:basedOn w:val="Normal"/>
    <w:link w:val="3N3Char"/>
    <w:qFormat/>
    <w:rsid w:val="00086B56"/>
    <w:pPr>
      <w:widowControl w:val="0"/>
      <w:tabs>
        <w:tab w:val="clear" w:pos="360"/>
        <w:tab w:val="clear" w:pos="720"/>
        <w:tab w:val="clear" w:pos="1080"/>
        <w:tab w:val="clear" w:pos="1440"/>
      </w:tabs>
      <w:ind w:left="1072"/>
    </w:pPr>
    <w:rPr>
      <w:rFonts w:eastAsia="Malgun Gothic"/>
      <w:sz w:val="20"/>
      <w:lang w:val="en-GB"/>
    </w:rPr>
  </w:style>
  <w:style w:type="paragraph" w:customStyle="1" w:styleId="3N1">
    <w:name w:val="3N1"/>
    <w:basedOn w:val="3N0"/>
    <w:link w:val="3N1Char"/>
    <w:qFormat/>
    <w:rsid w:val="00086B56"/>
    <w:pPr>
      <w:ind w:left="357"/>
    </w:pPr>
    <w:rPr>
      <w:lang w:eastAsia="ko-KR"/>
    </w:rPr>
  </w:style>
  <w:style w:type="character" w:customStyle="1" w:styleId="3N3Char">
    <w:name w:val="3N3 Char"/>
    <w:link w:val="3N3"/>
    <w:rsid w:val="00086B56"/>
    <w:rPr>
      <w:rFonts w:eastAsia="Malgun Gothic"/>
      <w:lang w:val="en-GB" w:eastAsia="en-US"/>
    </w:rPr>
  </w:style>
  <w:style w:type="character" w:customStyle="1" w:styleId="3N1Char">
    <w:name w:val="3N1 Char"/>
    <w:link w:val="3N1"/>
    <w:rsid w:val="00086B56"/>
    <w:rPr>
      <w:rFonts w:eastAsia="Malgun Gothic"/>
      <w:lang w:val="en-GB" w:eastAsia="ko-KR"/>
    </w:rPr>
  </w:style>
  <w:style w:type="paragraph" w:customStyle="1" w:styleId="3N5">
    <w:name w:val="3N5"/>
    <w:basedOn w:val="Normal"/>
    <w:link w:val="3N5Char"/>
    <w:qFormat/>
    <w:rsid w:val="00086B56"/>
    <w:pPr>
      <w:widowControl w:val="0"/>
      <w:tabs>
        <w:tab w:val="clear" w:pos="360"/>
        <w:tab w:val="clear" w:pos="720"/>
        <w:tab w:val="clear" w:pos="1080"/>
        <w:tab w:val="clear" w:pos="1440"/>
      </w:tabs>
      <w:ind w:left="1786"/>
    </w:pPr>
    <w:rPr>
      <w:rFonts w:eastAsia="Malgun Gothic"/>
      <w:sz w:val="20"/>
      <w:lang w:val="en-GB"/>
    </w:rPr>
  </w:style>
  <w:style w:type="character" w:customStyle="1" w:styleId="3N5Char">
    <w:name w:val="3N5 Char"/>
    <w:link w:val="3N5"/>
    <w:rsid w:val="00086B56"/>
    <w:rPr>
      <w:rFonts w:eastAsia="Malgun Gothic"/>
      <w:lang w:val="en-GB" w:eastAsia="en-US"/>
    </w:rPr>
  </w:style>
  <w:style w:type="paragraph" w:customStyle="1" w:styleId="3DEdNote">
    <w:name w:val="3D Ed. Note"/>
    <w:basedOn w:val="Normal"/>
    <w:link w:val="3DEdNoteChar"/>
    <w:qFormat/>
    <w:rsid w:val="00086B56"/>
    <w:pPr>
      <w:tabs>
        <w:tab w:val="clear" w:pos="360"/>
        <w:tab w:val="clear" w:pos="720"/>
        <w:tab w:val="clear" w:pos="1080"/>
        <w:tab w:val="clear" w:pos="1440"/>
      </w:tabs>
      <w:spacing w:before="60"/>
      <w:ind w:left="288"/>
    </w:pPr>
    <w:rPr>
      <w:rFonts w:eastAsia="Malgun Gothic"/>
      <w:sz w:val="18"/>
      <w:szCs w:val="18"/>
      <w:lang w:val="en-GB"/>
    </w:rPr>
  </w:style>
  <w:style w:type="character" w:customStyle="1" w:styleId="3DEdNoteChar">
    <w:name w:val="3D Ed. Note Char"/>
    <w:link w:val="3DEdNote"/>
    <w:rsid w:val="00086B56"/>
    <w:rPr>
      <w:rFonts w:eastAsia="Malgun Gothic"/>
      <w:sz w:val="18"/>
      <w:szCs w:val="18"/>
      <w:lang w:val="en-GB" w:eastAsia="en-US"/>
    </w:rPr>
  </w:style>
  <w:style w:type="paragraph" w:styleId="ListParagraph">
    <w:name w:val="List Paragraph"/>
    <w:basedOn w:val="Normal"/>
    <w:uiPriority w:val="34"/>
    <w:qFormat/>
    <w:rsid w:val="00AE71B6"/>
    <w:pPr>
      <w:ind w:left="720"/>
      <w:contextualSpacing/>
    </w:pPr>
  </w:style>
  <w:style w:type="character" w:styleId="CommentReference">
    <w:name w:val="annotation reference"/>
    <w:basedOn w:val="DefaultParagraphFont"/>
    <w:rsid w:val="009A6881"/>
    <w:rPr>
      <w:sz w:val="16"/>
      <w:szCs w:val="16"/>
    </w:rPr>
  </w:style>
  <w:style w:type="paragraph" w:styleId="CommentText">
    <w:name w:val="annotation text"/>
    <w:basedOn w:val="Normal"/>
    <w:link w:val="CommentTextChar"/>
    <w:rsid w:val="009A6881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9A6881"/>
    <w:rPr>
      <w:lang w:val="en-CA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A68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A6881"/>
    <w:rPr>
      <w:b/>
      <w:bCs/>
      <w:lang w:val="en-C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12616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sz w:val="22"/>
      <w:lang w:val="en-CA"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AB366E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C657D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val="en-CA"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val="en-CA" w:eastAsia="en-US"/>
    </w:rPr>
  </w:style>
  <w:style w:type="character" w:customStyle="1" w:styleId="Heading4Char">
    <w:name w:val="Heading 4 Char"/>
    <w:link w:val="Heading4"/>
    <w:rsid w:val="00AB366E"/>
    <w:rPr>
      <w:b/>
      <w:bCs/>
      <w:sz w:val="24"/>
      <w:szCs w:val="28"/>
    </w:rPr>
  </w:style>
  <w:style w:type="character" w:customStyle="1" w:styleId="Heading5Char">
    <w:name w:val="Heading 5 Char"/>
    <w:link w:val="Heading5"/>
    <w:rsid w:val="00C657D3"/>
    <w:rPr>
      <w:b/>
      <w:bCs/>
      <w:i/>
      <w:iCs/>
      <w:sz w:val="22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rsid w:val="009175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H0">
    <w:name w:val="3H0"/>
    <w:next w:val="3N0"/>
    <w:qFormat/>
    <w:rsid w:val="00CE5A10"/>
    <w:pPr>
      <w:keepNext/>
      <w:keepLines/>
      <w:numPr>
        <w:ilvl w:val="1"/>
        <w:numId w:val="21"/>
      </w:numPr>
      <w:tabs>
        <w:tab w:val="left" w:pos="499"/>
        <w:tab w:val="left" w:pos="720"/>
      </w:tabs>
      <w:spacing w:before="313"/>
      <w:jc w:val="both"/>
      <w:outlineLvl w:val="1"/>
    </w:pPr>
    <w:rPr>
      <w:rFonts w:ascii="Times New Roman Bold" w:eastAsia="Malgun Gothic" w:hAnsi="Times New Roman Bold"/>
      <w:b/>
      <w:sz w:val="24"/>
      <w:lang w:val="en-GB" w:eastAsia="en-US"/>
    </w:rPr>
  </w:style>
  <w:style w:type="paragraph" w:customStyle="1" w:styleId="3N0">
    <w:name w:val="3N0"/>
    <w:basedOn w:val="Normal"/>
    <w:link w:val="3N0Char"/>
    <w:qFormat/>
    <w:rsid w:val="00CE5A10"/>
    <w:pPr>
      <w:widowControl w:val="0"/>
      <w:tabs>
        <w:tab w:val="clear" w:pos="360"/>
        <w:tab w:val="clear" w:pos="720"/>
        <w:tab w:val="clear" w:pos="1080"/>
        <w:tab w:val="clear" w:pos="1440"/>
      </w:tabs>
    </w:pPr>
    <w:rPr>
      <w:rFonts w:eastAsia="Malgun Gothic"/>
      <w:sz w:val="20"/>
      <w:lang w:val="en-GB"/>
    </w:rPr>
  </w:style>
  <w:style w:type="paragraph" w:customStyle="1" w:styleId="3H1">
    <w:name w:val="3H1"/>
    <w:basedOn w:val="3H0"/>
    <w:next w:val="3N0"/>
    <w:qFormat/>
    <w:rsid w:val="00CE5A10"/>
    <w:pPr>
      <w:numPr>
        <w:ilvl w:val="2"/>
      </w:numPr>
      <w:tabs>
        <w:tab w:val="clear" w:pos="499"/>
        <w:tab w:val="clear" w:pos="720"/>
        <w:tab w:val="left" w:pos="641"/>
        <w:tab w:val="left" w:pos="879"/>
      </w:tabs>
      <w:spacing w:before="181"/>
      <w:outlineLvl w:val="2"/>
    </w:pPr>
    <w:rPr>
      <w:sz w:val="22"/>
    </w:rPr>
  </w:style>
  <w:style w:type="character" w:customStyle="1" w:styleId="3N0Char">
    <w:name w:val="3N0 Char"/>
    <w:link w:val="3N0"/>
    <w:rsid w:val="00CE5A10"/>
    <w:rPr>
      <w:rFonts w:eastAsia="Malgun Gothic"/>
      <w:lang w:val="en-GB" w:eastAsia="en-US"/>
    </w:rPr>
  </w:style>
  <w:style w:type="paragraph" w:customStyle="1" w:styleId="3H2">
    <w:name w:val="3H2"/>
    <w:basedOn w:val="3H1"/>
    <w:next w:val="3N0"/>
    <w:link w:val="3H2Char"/>
    <w:qFormat/>
    <w:rsid w:val="00CE5A10"/>
    <w:pPr>
      <w:numPr>
        <w:ilvl w:val="3"/>
      </w:numPr>
      <w:tabs>
        <w:tab w:val="clear" w:pos="641"/>
        <w:tab w:val="left" w:pos="1060"/>
      </w:tabs>
      <w:outlineLvl w:val="3"/>
    </w:pPr>
    <w:rPr>
      <w:sz w:val="20"/>
    </w:rPr>
  </w:style>
  <w:style w:type="paragraph" w:customStyle="1" w:styleId="3H3">
    <w:name w:val="3H3"/>
    <w:basedOn w:val="3H2"/>
    <w:next w:val="3N0"/>
    <w:link w:val="3H3Char"/>
    <w:qFormat/>
    <w:rsid w:val="00CE5A10"/>
    <w:pPr>
      <w:numPr>
        <w:ilvl w:val="4"/>
      </w:numPr>
      <w:tabs>
        <w:tab w:val="clear" w:pos="879"/>
        <w:tab w:val="clear" w:pos="1060"/>
        <w:tab w:val="left" w:pos="1140"/>
        <w:tab w:val="left" w:pos="1361"/>
      </w:tabs>
      <w:outlineLvl w:val="4"/>
    </w:pPr>
  </w:style>
  <w:style w:type="paragraph" w:customStyle="1" w:styleId="3H4">
    <w:name w:val="3H4"/>
    <w:basedOn w:val="3H3"/>
    <w:next w:val="3N0"/>
    <w:link w:val="3H4Char"/>
    <w:qFormat/>
    <w:rsid w:val="00CE5A10"/>
    <w:pPr>
      <w:numPr>
        <w:ilvl w:val="5"/>
      </w:numPr>
      <w:tabs>
        <w:tab w:val="clear" w:pos="794"/>
        <w:tab w:val="num" w:pos="360"/>
        <w:tab w:val="num" w:pos="4320"/>
      </w:tabs>
      <w:ind w:left="4320" w:hanging="180"/>
      <w:outlineLvl w:val="5"/>
    </w:pPr>
  </w:style>
  <w:style w:type="character" w:customStyle="1" w:styleId="3H3Char">
    <w:name w:val="3H3 Char"/>
    <w:link w:val="3H3"/>
    <w:rsid w:val="00CE5A10"/>
    <w:rPr>
      <w:rFonts w:ascii="Times New Roman Bold" w:eastAsia="Malgun Gothic" w:hAnsi="Times New Roman Bold"/>
      <w:b/>
      <w:lang w:val="en-GB" w:eastAsia="en-US"/>
    </w:rPr>
  </w:style>
  <w:style w:type="paragraph" w:customStyle="1" w:styleId="3H5">
    <w:name w:val="3H5"/>
    <w:basedOn w:val="3H4"/>
    <w:next w:val="3N0"/>
    <w:qFormat/>
    <w:rsid w:val="00CE5A10"/>
    <w:pPr>
      <w:numPr>
        <w:ilvl w:val="6"/>
      </w:numPr>
      <w:tabs>
        <w:tab w:val="clear" w:pos="794"/>
        <w:tab w:val="num" w:pos="360"/>
        <w:tab w:val="num" w:pos="5040"/>
      </w:tabs>
      <w:ind w:left="5040" w:hanging="360"/>
    </w:pPr>
  </w:style>
  <w:style w:type="paragraph" w:customStyle="1" w:styleId="3H6">
    <w:name w:val="3H6"/>
    <w:basedOn w:val="Normal"/>
    <w:rsid w:val="00CE5A10"/>
    <w:pPr>
      <w:numPr>
        <w:ilvl w:val="7"/>
        <w:numId w:val="21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</w:pPr>
    <w:rPr>
      <w:rFonts w:eastAsia="Malgun Gothic"/>
      <w:sz w:val="20"/>
      <w:lang w:val="en-GB"/>
    </w:rPr>
  </w:style>
  <w:style w:type="paragraph" w:customStyle="1" w:styleId="3H7">
    <w:name w:val="3H7"/>
    <w:basedOn w:val="Normal"/>
    <w:rsid w:val="00CE5A10"/>
    <w:pPr>
      <w:numPr>
        <w:ilvl w:val="8"/>
        <w:numId w:val="21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</w:pPr>
    <w:rPr>
      <w:rFonts w:eastAsia="Malgun Gothic"/>
      <w:sz w:val="20"/>
      <w:lang w:val="en-GB"/>
    </w:rPr>
  </w:style>
  <w:style w:type="paragraph" w:customStyle="1" w:styleId="3D0">
    <w:name w:val="3D0"/>
    <w:basedOn w:val="3N0"/>
    <w:link w:val="3D0Char"/>
    <w:qFormat/>
    <w:rsid w:val="00CE5A10"/>
    <w:pPr>
      <w:numPr>
        <w:numId w:val="18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CE5A10"/>
    <w:pPr>
      <w:numPr>
        <w:ilvl w:val="1"/>
      </w:numPr>
    </w:pPr>
  </w:style>
  <w:style w:type="character" w:customStyle="1" w:styleId="3D0Char">
    <w:name w:val="3D0 Char"/>
    <w:link w:val="3D0"/>
    <w:rsid w:val="00CE5A10"/>
    <w:rPr>
      <w:rFonts w:eastAsia="Malgun Gothic"/>
      <w:lang w:val="en-GB" w:eastAsia="en-US"/>
    </w:rPr>
  </w:style>
  <w:style w:type="paragraph" w:customStyle="1" w:styleId="3D2">
    <w:name w:val="3D2"/>
    <w:basedOn w:val="3D1"/>
    <w:link w:val="3D2Char"/>
    <w:qFormat/>
    <w:rsid w:val="00CE5A10"/>
    <w:pPr>
      <w:numPr>
        <w:ilvl w:val="2"/>
      </w:numPr>
      <w:tabs>
        <w:tab w:val="clear" w:pos="340"/>
        <w:tab w:val="clear" w:pos="794"/>
        <w:tab w:val="left" w:pos="1072"/>
      </w:tabs>
      <w:ind w:left="1071"/>
    </w:pPr>
  </w:style>
  <w:style w:type="character" w:customStyle="1" w:styleId="3D1Char">
    <w:name w:val="3D1 Char"/>
    <w:link w:val="3D1"/>
    <w:rsid w:val="00CE5A10"/>
    <w:rPr>
      <w:rFonts w:eastAsia="Malgun Gothic"/>
      <w:lang w:val="en-GB" w:eastAsia="en-US"/>
    </w:rPr>
  </w:style>
  <w:style w:type="paragraph" w:customStyle="1" w:styleId="3D3">
    <w:name w:val="3D3"/>
    <w:basedOn w:val="3D2"/>
    <w:link w:val="3D3Char"/>
    <w:qFormat/>
    <w:rsid w:val="00CE5A10"/>
    <w:pPr>
      <w:numPr>
        <w:ilvl w:val="3"/>
      </w:numPr>
      <w:tabs>
        <w:tab w:val="clear" w:pos="1072"/>
        <w:tab w:val="clear" w:pos="1191"/>
      </w:tabs>
    </w:pPr>
  </w:style>
  <w:style w:type="character" w:customStyle="1" w:styleId="3D2Char">
    <w:name w:val="3D2 Char"/>
    <w:link w:val="3D2"/>
    <w:rsid w:val="00CE5A10"/>
    <w:rPr>
      <w:rFonts w:eastAsia="Malgun Gothic"/>
      <w:lang w:val="en-GB" w:eastAsia="en-US"/>
    </w:rPr>
  </w:style>
  <w:style w:type="paragraph" w:customStyle="1" w:styleId="3D4">
    <w:name w:val="3D4"/>
    <w:basedOn w:val="3D3"/>
    <w:link w:val="3D4Char"/>
    <w:qFormat/>
    <w:rsid w:val="00CE5A10"/>
    <w:pPr>
      <w:numPr>
        <w:ilvl w:val="4"/>
      </w:numPr>
      <w:tabs>
        <w:tab w:val="clear" w:pos="1588"/>
      </w:tabs>
    </w:pPr>
  </w:style>
  <w:style w:type="character" w:customStyle="1" w:styleId="3D3Char">
    <w:name w:val="3D3 Char"/>
    <w:link w:val="3D3"/>
    <w:rsid w:val="00CE5A10"/>
    <w:rPr>
      <w:rFonts w:eastAsia="Malgun Gothic"/>
      <w:lang w:val="en-GB" w:eastAsia="en-US"/>
    </w:rPr>
  </w:style>
  <w:style w:type="paragraph" w:customStyle="1" w:styleId="3D5">
    <w:name w:val="3D5"/>
    <w:basedOn w:val="3D4"/>
    <w:link w:val="3D5Char"/>
    <w:qFormat/>
    <w:rsid w:val="00CE5A10"/>
    <w:pPr>
      <w:numPr>
        <w:ilvl w:val="5"/>
      </w:numPr>
      <w:tabs>
        <w:tab w:val="clear" w:pos="1985"/>
      </w:tabs>
    </w:pPr>
  </w:style>
  <w:style w:type="character" w:customStyle="1" w:styleId="3D4Char">
    <w:name w:val="3D4 Char"/>
    <w:link w:val="3D4"/>
    <w:rsid w:val="00CE5A10"/>
    <w:rPr>
      <w:rFonts w:eastAsia="Malgun Gothic"/>
      <w:lang w:val="en-GB" w:eastAsia="en-US"/>
    </w:rPr>
  </w:style>
  <w:style w:type="paragraph" w:customStyle="1" w:styleId="3D6">
    <w:name w:val="3D6"/>
    <w:basedOn w:val="3D5"/>
    <w:qFormat/>
    <w:rsid w:val="00CE5A10"/>
    <w:pPr>
      <w:numPr>
        <w:ilvl w:val="6"/>
      </w:numPr>
      <w:tabs>
        <w:tab w:val="clear" w:pos="2381"/>
        <w:tab w:val="clear" w:pos="2482"/>
        <w:tab w:val="num" w:pos="360"/>
      </w:tabs>
      <w:ind w:left="360" w:hanging="360"/>
    </w:pPr>
  </w:style>
  <w:style w:type="paragraph" w:customStyle="1" w:styleId="3D7">
    <w:name w:val="3D7"/>
    <w:basedOn w:val="Normal"/>
    <w:rsid w:val="00CE5A10"/>
    <w:pPr>
      <w:numPr>
        <w:ilvl w:val="7"/>
        <w:numId w:val="18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</w:pPr>
    <w:rPr>
      <w:rFonts w:eastAsia="Malgun Gothic"/>
      <w:sz w:val="20"/>
      <w:lang w:val="en-GB"/>
    </w:rPr>
  </w:style>
  <w:style w:type="paragraph" w:customStyle="1" w:styleId="3D8">
    <w:name w:val="3D8"/>
    <w:basedOn w:val="Normal"/>
    <w:rsid w:val="00CE5A10"/>
    <w:pPr>
      <w:numPr>
        <w:ilvl w:val="8"/>
        <w:numId w:val="18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</w:pPr>
    <w:rPr>
      <w:rFonts w:eastAsia="Malgun Gothic"/>
      <w:sz w:val="20"/>
      <w:lang w:val="en-GB"/>
    </w:rPr>
  </w:style>
  <w:style w:type="paragraph" w:customStyle="1" w:styleId="3E0">
    <w:name w:val="3E0"/>
    <w:basedOn w:val="3N0"/>
    <w:qFormat/>
    <w:rsid w:val="00CE5A10"/>
    <w:pPr>
      <w:numPr>
        <w:numId w:val="20"/>
      </w:numPr>
      <w:tabs>
        <w:tab w:val="num" w:pos="360"/>
        <w:tab w:val="num" w:pos="720"/>
        <w:tab w:val="center" w:pos="4865"/>
        <w:tab w:val="right" w:pos="9730"/>
      </w:tabs>
      <w:ind w:left="720" w:hanging="360"/>
      <w:jc w:val="left"/>
    </w:pPr>
  </w:style>
  <w:style w:type="paragraph" w:customStyle="1" w:styleId="3E1">
    <w:name w:val="3E1"/>
    <w:basedOn w:val="3E0"/>
    <w:qFormat/>
    <w:rsid w:val="00CE5A10"/>
    <w:pPr>
      <w:numPr>
        <w:ilvl w:val="1"/>
      </w:numPr>
      <w:tabs>
        <w:tab w:val="num" w:pos="360"/>
        <w:tab w:val="num" w:pos="720"/>
        <w:tab w:val="num" w:pos="1440"/>
      </w:tabs>
      <w:ind w:left="1440" w:hanging="360"/>
    </w:pPr>
  </w:style>
  <w:style w:type="paragraph" w:customStyle="1" w:styleId="3E2">
    <w:name w:val="3E2"/>
    <w:basedOn w:val="3E1"/>
    <w:qFormat/>
    <w:rsid w:val="00CE5A10"/>
    <w:pPr>
      <w:numPr>
        <w:ilvl w:val="2"/>
      </w:numPr>
      <w:tabs>
        <w:tab w:val="num" w:pos="360"/>
        <w:tab w:val="num" w:pos="720"/>
        <w:tab w:val="num" w:pos="2160"/>
      </w:tabs>
      <w:ind w:left="2160" w:hanging="180"/>
    </w:pPr>
  </w:style>
  <w:style w:type="paragraph" w:customStyle="1" w:styleId="3E3">
    <w:name w:val="3E3"/>
    <w:basedOn w:val="Normal"/>
    <w:qFormat/>
    <w:rsid w:val="00CE5A10"/>
    <w:pPr>
      <w:numPr>
        <w:ilvl w:val="3"/>
        <w:numId w:val="20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</w:pPr>
    <w:rPr>
      <w:rFonts w:eastAsia="Malgun Gothic"/>
      <w:sz w:val="20"/>
      <w:lang w:val="en-GB"/>
    </w:rPr>
  </w:style>
  <w:style w:type="paragraph" w:customStyle="1" w:styleId="3E4">
    <w:name w:val="3E4"/>
    <w:basedOn w:val="Normal"/>
    <w:qFormat/>
    <w:rsid w:val="00CE5A10"/>
    <w:pPr>
      <w:numPr>
        <w:ilvl w:val="4"/>
        <w:numId w:val="20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</w:pPr>
    <w:rPr>
      <w:rFonts w:eastAsia="Malgun Gothic"/>
      <w:sz w:val="20"/>
      <w:lang w:val="en-GB"/>
    </w:rPr>
  </w:style>
  <w:style w:type="paragraph" w:customStyle="1" w:styleId="3E5">
    <w:name w:val="3E5"/>
    <w:basedOn w:val="Normal"/>
    <w:qFormat/>
    <w:rsid w:val="00CE5A10"/>
    <w:pPr>
      <w:numPr>
        <w:ilvl w:val="5"/>
        <w:numId w:val="20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</w:pPr>
    <w:rPr>
      <w:rFonts w:eastAsia="Malgun Gothic"/>
      <w:sz w:val="20"/>
      <w:lang w:val="en-GB"/>
    </w:rPr>
  </w:style>
  <w:style w:type="paragraph" w:customStyle="1" w:styleId="3E6">
    <w:name w:val="3E6"/>
    <w:basedOn w:val="Normal"/>
    <w:qFormat/>
    <w:rsid w:val="00CE5A10"/>
    <w:pPr>
      <w:numPr>
        <w:ilvl w:val="6"/>
        <w:numId w:val="20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</w:pPr>
    <w:rPr>
      <w:rFonts w:eastAsia="Malgun Gothic"/>
      <w:sz w:val="20"/>
      <w:lang w:val="en-GB"/>
    </w:rPr>
  </w:style>
  <w:style w:type="paragraph" w:customStyle="1" w:styleId="3E7">
    <w:name w:val="3E7"/>
    <w:basedOn w:val="Normal"/>
    <w:qFormat/>
    <w:rsid w:val="00CE5A10"/>
    <w:pPr>
      <w:numPr>
        <w:ilvl w:val="7"/>
        <w:numId w:val="20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</w:pPr>
    <w:rPr>
      <w:rFonts w:eastAsia="Malgun Gothic"/>
      <w:sz w:val="20"/>
      <w:lang w:val="en-GB"/>
    </w:rPr>
  </w:style>
  <w:style w:type="paragraph" w:customStyle="1" w:styleId="3E8">
    <w:name w:val="3E8"/>
    <w:basedOn w:val="Normal"/>
    <w:qFormat/>
    <w:rsid w:val="00CE5A10"/>
    <w:pPr>
      <w:numPr>
        <w:ilvl w:val="8"/>
        <w:numId w:val="20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</w:pPr>
    <w:rPr>
      <w:rFonts w:eastAsia="Malgun Gothic"/>
      <w:sz w:val="20"/>
      <w:lang w:val="en-GB"/>
    </w:rPr>
  </w:style>
  <w:style w:type="numbering" w:customStyle="1" w:styleId="3DEquation">
    <w:name w:val="3D Equation"/>
    <w:uiPriority w:val="99"/>
    <w:rsid w:val="00CE5A10"/>
    <w:pPr>
      <w:numPr>
        <w:numId w:val="19"/>
      </w:numPr>
    </w:pPr>
  </w:style>
  <w:style w:type="paragraph" w:customStyle="1" w:styleId="3HAnnex">
    <w:name w:val="3HAnnex"/>
    <w:basedOn w:val="Normal"/>
    <w:qFormat/>
    <w:rsid w:val="00CE5A10"/>
    <w:pPr>
      <w:keepNext/>
      <w:keepLines/>
      <w:numPr>
        <w:numId w:val="21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spacing w:before="480"/>
      <w:jc w:val="center"/>
      <w:outlineLvl w:val="0"/>
    </w:pPr>
    <w:rPr>
      <w:rFonts w:eastAsia="Malgun Gothic"/>
      <w:b/>
      <w:noProof/>
      <w:sz w:val="24"/>
      <w:szCs w:val="24"/>
      <w:lang w:val="en-GB"/>
    </w:rPr>
  </w:style>
  <w:style w:type="paragraph" w:styleId="Caption">
    <w:name w:val="caption"/>
    <w:basedOn w:val="Normal"/>
    <w:next w:val="Normal"/>
    <w:unhideWhenUsed/>
    <w:qFormat/>
    <w:rsid w:val="004733B9"/>
    <w:rPr>
      <w:b/>
      <w:bCs/>
      <w:sz w:val="20"/>
    </w:rPr>
  </w:style>
  <w:style w:type="character" w:customStyle="1" w:styleId="3H2Char">
    <w:name w:val="3H2 Char"/>
    <w:link w:val="3H2"/>
    <w:rsid w:val="00AC144A"/>
    <w:rPr>
      <w:rFonts w:ascii="Times New Roman Bold" w:eastAsia="Malgun Gothic" w:hAnsi="Times New Roman Bold"/>
      <w:b/>
      <w:lang w:val="en-GB" w:eastAsia="en-US"/>
    </w:rPr>
  </w:style>
  <w:style w:type="paragraph" w:customStyle="1" w:styleId="tablesyntax">
    <w:name w:val="table syntax"/>
    <w:basedOn w:val="Normal"/>
    <w:link w:val="tablesyntaxChar"/>
    <w:rsid w:val="00052624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left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052624"/>
    <w:rPr>
      <w:rFonts w:ascii="Times" w:eastAsia="Malgun Gothic" w:hAnsi="Times"/>
      <w:lang w:val="en-GB" w:eastAsia="en-US"/>
    </w:rPr>
  </w:style>
  <w:style w:type="paragraph" w:customStyle="1" w:styleId="tablecell">
    <w:name w:val="table cell"/>
    <w:basedOn w:val="Normal"/>
    <w:rsid w:val="00052624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</w:pPr>
    <w:rPr>
      <w:rFonts w:eastAsia="Malgun Gothic"/>
      <w:sz w:val="20"/>
      <w:lang w:val="en-GB"/>
    </w:rPr>
  </w:style>
  <w:style w:type="character" w:customStyle="1" w:styleId="3H4Char">
    <w:name w:val="3H4 Char"/>
    <w:link w:val="3H4"/>
    <w:rsid w:val="00086B56"/>
    <w:rPr>
      <w:rFonts w:ascii="Times New Roman Bold" w:eastAsia="Malgun Gothic" w:hAnsi="Times New Roman Bold"/>
      <w:b/>
      <w:lang w:val="en-GB" w:eastAsia="en-US"/>
    </w:rPr>
  </w:style>
  <w:style w:type="character" w:customStyle="1" w:styleId="3D5Char">
    <w:name w:val="3D5 Char"/>
    <w:link w:val="3D5"/>
    <w:rsid w:val="00086B56"/>
    <w:rPr>
      <w:rFonts w:eastAsia="Malgun Gothic"/>
      <w:lang w:val="en-GB" w:eastAsia="en-US"/>
    </w:rPr>
  </w:style>
  <w:style w:type="paragraph" w:customStyle="1" w:styleId="3N3">
    <w:name w:val="3N3"/>
    <w:basedOn w:val="Normal"/>
    <w:link w:val="3N3Char"/>
    <w:qFormat/>
    <w:rsid w:val="00086B56"/>
    <w:pPr>
      <w:widowControl w:val="0"/>
      <w:tabs>
        <w:tab w:val="clear" w:pos="360"/>
        <w:tab w:val="clear" w:pos="720"/>
        <w:tab w:val="clear" w:pos="1080"/>
        <w:tab w:val="clear" w:pos="1440"/>
      </w:tabs>
      <w:ind w:left="1072"/>
    </w:pPr>
    <w:rPr>
      <w:rFonts w:eastAsia="Malgun Gothic"/>
      <w:sz w:val="20"/>
      <w:lang w:val="en-GB"/>
    </w:rPr>
  </w:style>
  <w:style w:type="paragraph" w:customStyle="1" w:styleId="3N1">
    <w:name w:val="3N1"/>
    <w:basedOn w:val="3N0"/>
    <w:link w:val="3N1Char"/>
    <w:qFormat/>
    <w:rsid w:val="00086B56"/>
    <w:pPr>
      <w:ind w:left="357"/>
    </w:pPr>
    <w:rPr>
      <w:lang w:eastAsia="ko-KR"/>
    </w:rPr>
  </w:style>
  <w:style w:type="character" w:customStyle="1" w:styleId="3N3Char">
    <w:name w:val="3N3 Char"/>
    <w:link w:val="3N3"/>
    <w:rsid w:val="00086B56"/>
    <w:rPr>
      <w:rFonts w:eastAsia="Malgun Gothic"/>
      <w:lang w:val="en-GB" w:eastAsia="en-US"/>
    </w:rPr>
  </w:style>
  <w:style w:type="character" w:customStyle="1" w:styleId="3N1Char">
    <w:name w:val="3N1 Char"/>
    <w:link w:val="3N1"/>
    <w:rsid w:val="00086B56"/>
    <w:rPr>
      <w:rFonts w:eastAsia="Malgun Gothic"/>
      <w:lang w:val="en-GB" w:eastAsia="ko-KR"/>
    </w:rPr>
  </w:style>
  <w:style w:type="paragraph" w:customStyle="1" w:styleId="3N5">
    <w:name w:val="3N5"/>
    <w:basedOn w:val="Normal"/>
    <w:link w:val="3N5Char"/>
    <w:qFormat/>
    <w:rsid w:val="00086B56"/>
    <w:pPr>
      <w:widowControl w:val="0"/>
      <w:tabs>
        <w:tab w:val="clear" w:pos="360"/>
        <w:tab w:val="clear" w:pos="720"/>
        <w:tab w:val="clear" w:pos="1080"/>
        <w:tab w:val="clear" w:pos="1440"/>
      </w:tabs>
      <w:ind w:left="1786"/>
    </w:pPr>
    <w:rPr>
      <w:rFonts w:eastAsia="Malgun Gothic"/>
      <w:sz w:val="20"/>
      <w:lang w:val="en-GB"/>
    </w:rPr>
  </w:style>
  <w:style w:type="character" w:customStyle="1" w:styleId="3N5Char">
    <w:name w:val="3N5 Char"/>
    <w:link w:val="3N5"/>
    <w:rsid w:val="00086B56"/>
    <w:rPr>
      <w:rFonts w:eastAsia="Malgun Gothic"/>
      <w:lang w:val="en-GB" w:eastAsia="en-US"/>
    </w:rPr>
  </w:style>
  <w:style w:type="paragraph" w:customStyle="1" w:styleId="3DEdNote">
    <w:name w:val="3D Ed. Note"/>
    <w:basedOn w:val="Normal"/>
    <w:link w:val="3DEdNoteChar"/>
    <w:qFormat/>
    <w:rsid w:val="00086B56"/>
    <w:pPr>
      <w:tabs>
        <w:tab w:val="clear" w:pos="360"/>
        <w:tab w:val="clear" w:pos="720"/>
        <w:tab w:val="clear" w:pos="1080"/>
        <w:tab w:val="clear" w:pos="1440"/>
      </w:tabs>
      <w:spacing w:before="60"/>
      <w:ind w:left="288"/>
    </w:pPr>
    <w:rPr>
      <w:rFonts w:eastAsia="Malgun Gothic"/>
      <w:sz w:val="18"/>
      <w:szCs w:val="18"/>
      <w:lang w:val="en-GB"/>
    </w:rPr>
  </w:style>
  <w:style w:type="character" w:customStyle="1" w:styleId="3DEdNoteChar">
    <w:name w:val="3D Ed. Note Char"/>
    <w:link w:val="3DEdNote"/>
    <w:rsid w:val="00086B56"/>
    <w:rPr>
      <w:rFonts w:eastAsia="Malgun Gothic"/>
      <w:sz w:val="18"/>
      <w:szCs w:val="18"/>
      <w:lang w:val="en-GB" w:eastAsia="en-US"/>
    </w:rPr>
  </w:style>
  <w:style w:type="paragraph" w:styleId="ListParagraph">
    <w:name w:val="List Paragraph"/>
    <w:basedOn w:val="Normal"/>
    <w:uiPriority w:val="34"/>
    <w:qFormat/>
    <w:rsid w:val="00AE71B6"/>
    <w:pPr>
      <w:ind w:left="720"/>
      <w:contextualSpacing/>
    </w:pPr>
  </w:style>
  <w:style w:type="character" w:styleId="CommentReference">
    <w:name w:val="annotation reference"/>
    <w:basedOn w:val="DefaultParagraphFont"/>
    <w:rsid w:val="009A6881"/>
    <w:rPr>
      <w:sz w:val="16"/>
      <w:szCs w:val="16"/>
    </w:rPr>
  </w:style>
  <w:style w:type="paragraph" w:styleId="CommentText">
    <w:name w:val="annotation text"/>
    <w:basedOn w:val="Normal"/>
    <w:link w:val="CommentTextChar"/>
    <w:rsid w:val="009A6881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9A6881"/>
    <w:rPr>
      <w:lang w:val="en-CA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A68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A6881"/>
    <w:rPr>
      <w:b/>
      <w:bCs/>
      <w:lang w:val="en-C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omments" Target="comments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092CCC-BFC6-4E8B-AA7A-EBB570725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396</Words>
  <Characters>2501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3D Video (JCT-3V) Contribution</vt:lpstr>
      <vt:lpstr>Joint Collaborative Team on 3D Video (JCT-3V) Contribution</vt:lpstr>
    </vt:vector>
  </TitlesOfParts>
  <Company>JCT-3V</Company>
  <LinksUpToDate>false</LinksUpToDate>
  <CharactersWithSpaces>2892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3D Video (JCT-3V) Contribution</dc:title>
  <dc:creator>Gary J. Sullivan &amp; Jens-Rainer Ohm</dc:creator>
  <cp:keywords>JCT-3V, MPEG, VCEG</cp:keywords>
  <cp:lastModifiedBy>(V2)</cp:lastModifiedBy>
  <cp:revision>6</cp:revision>
  <cp:lastPrinted>2015-01-26T14:53:00Z</cp:lastPrinted>
  <dcterms:created xsi:type="dcterms:W3CDTF">2015-02-15T13:21:00Z</dcterms:created>
  <dcterms:modified xsi:type="dcterms:W3CDTF">2015-02-15T13:24:00Z</dcterms:modified>
</cp:coreProperties>
</file>