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E5872" w:rsidRPr="00EE5872" w:rsidTr="00747E34">
        <w:tc>
          <w:tcPr>
            <w:tcW w:w="6408" w:type="dxa"/>
          </w:tcPr>
          <w:p w:rsidR="00EE5872" w:rsidRPr="00EE5872" w:rsidRDefault="00087DDA" w:rsidP="00EE5872">
            <w:pPr>
              <w:tabs>
                <w:tab w:val="left" w:pos="7200"/>
              </w:tabs>
              <w:spacing w:before="0"/>
              <w:jc w:val="left"/>
              <w:rPr>
                <w:b/>
                <w:szCs w:val="22"/>
              </w:rPr>
            </w:pPr>
            <w:r>
              <w:rPr>
                <w:noProof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Eq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PwxsSo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5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54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5872" w:rsidRPr="00EE5872">
              <w:rPr>
                <w:b/>
                <w:szCs w:val="22"/>
              </w:rPr>
              <w:t>Joint Collaborative Team on 3D Video Coding Extensions</w:t>
            </w:r>
          </w:p>
          <w:p w:rsidR="00EE5872" w:rsidRPr="00EE5872" w:rsidRDefault="00EE5872" w:rsidP="00EE5872">
            <w:pPr>
              <w:tabs>
                <w:tab w:val="left" w:pos="7200"/>
              </w:tabs>
              <w:spacing w:before="0"/>
              <w:jc w:val="left"/>
              <w:rPr>
                <w:b/>
                <w:szCs w:val="22"/>
              </w:rPr>
            </w:pPr>
            <w:r w:rsidRPr="00EE5872">
              <w:rPr>
                <w:b/>
                <w:szCs w:val="22"/>
              </w:rPr>
              <w:t>of ITU-T SG 16 WP 3 and ISO/IEC JTC 1/SC 29/WG 11</w:t>
            </w:r>
          </w:p>
          <w:p w:rsidR="00EE5872" w:rsidRPr="00EE5872" w:rsidRDefault="00EE5872" w:rsidP="00EE5872">
            <w:pPr>
              <w:tabs>
                <w:tab w:val="left" w:pos="7200"/>
              </w:tabs>
              <w:spacing w:before="0"/>
              <w:jc w:val="left"/>
              <w:rPr>
                <w:b/>
                <w:szCs w:val="22"/>
              </w:rPr>
            </w:pPr>
            <w:r>
              <w:t>11th</w:t>
            </w:r>
            <w:r w:rsidRPr="005B217D">
              <w:t xml:space="preserve"> Meeting: </w:t>
            </w:r>
            <w:r>
              <w:t>Geneva</w:t>
            </w:r>
            <w:r w:rsidRPr="005E1AC6">
              <w:t xml:space="preserve">, </w:t>
            </w:r>
            <w:r>
              <w:t>CH</w:t>
            </w:r>
            <w:r w:rsidRPr="005E1AC6">
              <w:t xml:space="preserve">, </w:t>
            </w:r>
            <w:r>
              <w:t>12 – 18</w:t>
            </w:r>
            <w:r w:rsidRPr="005E1AC6">
              <w:t xml:space="preserve"> </w:t>
            </w:r>
            <w:r>
              <w:t>February</w:t>
            </w:r>
            <w:r w:rsidRPr="005E1AC6">
              <w:t xml:space="preserve"> 201</w:t>
            </w:r>
            <w:r>
              <w:t>5</w:t>
            </w:r>
          </w:p>
        </w:tc>
        <w:tc>
          <w:tcPr>
            <w:tcW w:w="3168" w:type="dxa"/>
          </w:tcPr>
          <w:p w:rsidR="00EE5872" w:rsidRPr="00EE5872" w:rsidRDefault="00EE5872" w:rsidP="00700163">
            <w:pPr>
              <w:tabs>
                <w:tab w:val="left" w:pos="7200"/>
              </w:tabs>
              <w:jc w:val="left"/>
              <w:rPr>
                <w:u w:val="single"/>
              </w:rPr>
            </w:pPr>
            <w:r w:rsidRPr="00EE5872">
              <w:t xml:space="preserve">Document: </w:t>
            </w:r>
            <w:proofErr w:type="spellStart"/>
            <w:r w:rsidRPr="00EE5872">
              <w:t>JCT3V-</w:t>
            </w:r>
            <w:r w:rsidR="00114948" w:rsidRPr="00114948">
              <w:t>K005</w:t>
            </w:r>
            <w:r w:rsidR="000D297F">
              <w:t>2</w:t>
            </w:r>
            <w:r w:rsidR="00114948" w:rsidRPr="00114948">
              <w:t>_v</w:t>
            </w:r>
            <w:r w:rsidR="00700163">
              <w:t>2</w:t>
            </w:r>
            <w:proofErr w:type="spellEnd"/>
          </w:p>
        </w:tc>
      </w:tr>
    </w:tbl>
    <w:p w:rsidR="00EE5872" w:rsidRPr="00EE5872" w:rsidRDefault="00EE5872" w:rsidP="00EE5872">
      <w:pPr>
        <w:spacing w:before="0"/>
        <w:jc w:val="left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612"/>
        <w:gridCol w:w="850"/>
        <w:gridCol w:w="3656"/>
      </w:tblGrid>
      <w:tr w:rsidR="00EE5872" w:rsidRPr="00EE5872" w:rsidTr="00747E34">
        <w:tc>
          <w:tcPr>
            <w:tcW w:w="1458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i/>
                <w:szCs w:val="22"/>
              </w:rPr>
            </w:pPr>
            <w:r w:rsidRPr="00EE5872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E5872" w:rsidRPr="00EE5872" w:rsidRDefault="004576A7" w:rsidP="00E132A2">
            <w:pPr>
              <w:spacing w:before="60" w:after="60"/>
              <w:jc w:val="left"/>
              <w:rPr>
                <w:b/>
                <w:szCs w:val="22"/>
              </w:rPr>
            </w:pPr>
            <w:r>
              <w:rPr>
                <w:b/>
              </w:rPr>
              <w:t xml:space="preserve">Proposed </w:t>
            </w:r>
            <w:r w:rsidR="00114948" w:rsidRPr="00114948">
              <w:rPr>
                <w:b/>
              </w:rPr>
              <w:t xml:space="preserve">TMVP </w:t>
            </w:r>
            <w:r w:rsidR="00E132A2">
              <w:rPr>
                <w:b/>
              </w:rPr>
              <w:t>f</w:t>
            </w:r>
            <w:r>
              <w:rPr>
                <w:b/>
              </w:rPr>
              <w:t xml:space="preserve">ix </w:t>
            </w:r>
            <w:r w:rsidR="00114948" w:rsidRPr="00114948">
              <w:rPr>
                <w:b/>
              </w:rPr>
              <w:t xml:space="preserve">and CU syntax cleanup </w:t>
            </w:r>
            <w:r>
              <w:rPr>
                <w:b/>
              </w:rPr>
              <w:t>for</w:t>
            </w:r>
            <w:r w:rsidR="00114948" w:rsidRPr="00114948">
              <w:rPr>
                <w:b/>
              </w:rPr>
              <w:t xml:space="preserve"> 3D</w:t>
            </w:r>
            <w:r w:rsidR="006B5756">
              <w:rPr>
                <w:b/>
              </w:rPr>
              <w:t>-</w:t>
            </w:r>
            <w:r w:rsidR="00114948" w:rsidRPr="00114948">
              <w:rPr>
                <w:b/>
              </w:rPr>
              <w:t>HEVC</w:t>
            </w:r>
          </w:p>
        </w:tc>
      </w:tr>
      <w:tr w:rsidR="00EE5872" w:rsidRPr="00EE5872" w:rsidTr="00747E34">
        <w:tc>
          <w:tcPr>
            <w:tcW w:w="1458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i/>
                <w:szCs w:val="22"/>
              </w:rPr>
            </w:pPr>
            <w:r w:rsidRPr="00EE5872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E5872" w:rsidRPr="00EE5872" w:rsidRDefault="00EE5872" w:rsidP="00EE5872">
            <w:pPr>
              <w:spacing w:before="60" w:after="60"/>
              <w:jc w:val="left"/>
              <w:rPr>
                <w:szCs w:val="22"/>
              </w:rPr>
            </w:pPr>
            <w:r w:rsidRPr="00EE5872">
              <w:rPr>
                <w:szCs w:val="22"/>
              </w:rPr>
              <w:t>Input Document</w:t>
            </w:r>
          </w:p>
        </w:tc>
      </w:tr>
      <w:tr w:rsidR="00EE5872" w:rsidRPr="00EE5872" w:rsidTr="00747E34">
        <w:tc>
          <w:tcPr>
            <w:tcW w:w="1458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i/>
                <w:szCs w:val="22"/>
              </w:rPr>
            </w:pPr>
            <w:r w:rsidRPr="00EE5872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E5872" w:rsidRPr="00EE5872" w:rsidRDefault="00EE5872" w:rsidP="00EE5872">
            <w:pPr>
              <w:spacing w:before="60" w:after="60"/>
              <w:jc w:val="left"/>
              <w:rPr>
                <w:szCs w:val="22"/>
              </w:rPr>
            </w:pPr>
            <w:r w:rsidRPr="00EE5872">
              <w:rPr>
                <w:szCs w:val="22"/>
              </w:rPr>
              <w:t>Proposal</w:t>
            </w:r>
          </w:p>
        </w:tc>
      </w:tr>
      <w:tr w:rsidR="00EE5872" w:rsidRPr="00EE5872" w:rsidTr="00185A98">
        <w:tc>
          <w:tcPr>
            <w:tcW w:w="1458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i/>
                <w:szCs w:val="22"/>
              </w:rPr>
            </w:pPr>
            <w:r w:rsidRPr="00EE5872">
              <w:rPr>
                <w:i/>
                <w:szCs w:val="22"/>
              </w:rPr>
              <w:t>Author(s) or</w:t>
            </w:r>
            <w:r w:rsidRPr="00EE5872">
              <w:rPr>
                <w:i/>
                <w:szCs w:val="22"/>
              </w:rPr>
              <w:br/>
              <w:t>Contact(s):</w:t>
            </w:r>
          </w:p>
        </w:tc>
        <w:tc>
          <w:tcPr>
            <w:tcW w:w="3612" w:type="dxa"/>
          </w:tcPr>
          <w:p w:rsidR="00EE5872" w:rsidRDefault="00EE5872" w:rsidP="00EE5872">
            <w:pPr>
              <w:spacing w:before="60" w:after="60"/>
              <w:jc w:val="left"/>
              <w:rPr>
                <w:szCs w:val="22"/>
              </w:rPr>
            </w:pPr>
            <w:r w:rsidRPr="00EE5872">
              <w:rPr>
                <w:szCs w:val="22"/>
              </w:rPr>
              <w:t>Gerhard Tech</w:t>
            </w:r>
          </w:p>
          <w:p w:rsidR="00F301A4" w:rsidRDefault="00F301A4" w:rsidP="00F301A4">
            <w:pPr>
              <w:spacing w:before="60" w:after="60"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Karsten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Sühring</w:t>
            </w:r>
            <w:proofErr w:type="spellEnd"/>
          </w:p>
          <w:p w:rsidR="00036440" w:rsidRPr="00EE5872" w:rsidRDefault="00036440" w:rsidP="00F301A4">
            <w:pPr>
              <w:spacing w:before="60" w:after="60"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Detlev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Marpe</w:t>
            </w:r>
            <w:proofErr w:type="spellEnd"/>
          </w:p>
        </w:tc>
        <w:tc>
          <w:tcPr>
            <w:tcW w:w="850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szCs w:val="22"/>
              </w:rPr>
            </w:pPr>
            <w:r w:rsidRPr="00EE5872">
              <w:rPr>
                <w:szCs w:val="22"/>
              </w:rPr>
              <w:t>Email:</w:t>
            </w:r>
          </w:p>
        </w:tc>
        <w:tc>
          <w:tcPr>
            <w:tcW w:w="3656" w:type="dxa"/>
          </w:tcPr>
          <w:p w:rsidR="00185A98" w:rsidRPr="00185A98" w:rsidRDefault="00185A98" w:rsidP="00185A98">
            <w:pPr>
              <w:spacing w:before="60" w:after="60"/>
              <w:jc w:val="left"/>
              <w:rPr>
                <w:szCs w:val="22"/>
              </w:rPr>
            </w:pPr>
            <w:r w:rsidRPr="00185A98">
              <w:rPr>
                <w:szCs w:val="22"/>
              </w:rPr>
              <w:t>gerhard.tech@hhi.fraunhofer.de</w:t>
            </w:r>
          </w:p>
          <w:p w:rsidR="00185A98" w:rsidRPr="00185A98" w:rsidRDefault="00185A98" w:rsidP="00185A98">
            <w:pPr>
              <w:spacing w:before="60" w:after="60"/>
              <w:jc w:val="left"/>
              <w:rPr>
                <w:szCs w:val="22"/>
              </w:rPr>
            </w:pPr>
            <w:r w:rsidRPr="00185A98">
              <w:rPr>
                <w:szCs w:val="22"/>
              </w:rPr>
              <w:t>karsten.suehring@hhi.fraunhofer.de</w:t>
            </w:r>
          </w:p>
          <w:p w:rsidR="00EE5872" w:rsidRPr="00EE5872" w:rsidRDefault="00185A98" w:rsidP="00185A98">
            <w:pPr>
              <w:spacing w:before="60" w:after="60"/>
              <w:jc w:val="left"/>
              <w:rPr>
                <w:szCs w:val="22"/>
              </w:rPr>
            </w:pPr>
            <w:r w:rsidRPr="00185A98">
              <w:rPr>
                <w:szCs w:val="22"/>
              </w:rPr>
              <w:t>detlev.marpe@hhi.fraunhofer.de</w:t>
            </w:r>
          </w:p>
        </w:tc>
      </w:tr>
      <w:tr w:rsidR="00EE5872" w:rsidRPr="00EE5872" w:rsidTr="00747E34">
        <w:tc>
          <w:tcPr>
            <w:tcW w:w="1458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i/>
                <w:szCs w:val="22"/>
              </w:rPr>
            </w:pPr>
            <w:r w:rsidRPr="00EE5872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E5872" w:rsidRPr="00EE5872" w:rsidRDefault="00EE5872" w:rsidP="00EE5872">
            <w:pPr>
              <w:spacing w:before="60" w:after="60"/>
              <w:jc w:val="left"/>
              <w:rPr>
                <w:szCs w:val="22"/>
              </w:rPr>
            </w:pPr>
            <w:r w:rsidRPr="00EE5872">
              <w:rPr>
                <w:szCs w:val="22"/>
              </w:rPr>
              <w:t xml:space="preserve">Fraunhofer </w:t>
            </w:r>
            <w:proofErr w:type="spellStart"/>
            <w:r w:rsidRPr="00EE5872">
              <w:rPr>
                <w:szCs w:val="22"/>
              </w:rPr>
              <w:t>HHI</w:t>
            </w:r>
            <w:proofErr w:type="spellEnd"/>
          </w:p>
        </w:tc>
      </w:tr>
    </w:tbl>
    <w:p w:rsidR="00EE5872" w:rsidRPr="00EE5872" w:rsidRDefault="00EE5872" w:rsidP="00EE587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EE5872">
        <w:rPr>
          <w:szCs w:val="22"/>
          <w:u w:val="single"/>
        </w:rPr>
        <w:t>_____________________________</w:t>
      </w:r>
    </w:p>
    <w:p w:rsidR="00275BCF" w:rsidRPr="005B217D" w:rsidRDefault="00275BCF" w:rsidP="00012616">
      <w:pPr>
        <w:pStyle w:val="Heading1"/>
      </w:pPr>
      <w:r w:rsidRPr="005B217D">
        <w:t>Abstract</w:t>
      </w:r>
    </w:p>
    <w:p w:rsidR="00700163" w:rsidRDefault="00700163" w:rsidP="00012616">
      <w:pPr>
        <w:rPr>
          <w:ins w:id="0" w:author="(V2)" w:date="2015-02-16T11:07:00Z"/>
        </w:rPr>
      </w:pPr>
      <w:ins w:id="1" w:author="(V2)" w:date="2015-02-16T11:07:00Z">
        <w:r>
          <w:t xml:space="preserve">Version 2 (_v2) of this document includes specification text for </w:t>
        </w:r>
        <w:bookmarkStart w:id="2" w:name="_GoBack"/>
        <w:bookmarkEnd w:id="2"/>
        <w:r>
          <w:t>alternative reference index modification only.</w:t>
        </w:r>
      </w:ins>
    </w:p>
    <w:p w:rsidR="00263398" w:rsidRDefault="00E00E65" w:rsidP="00012616">
      <w:r>
        <w:t xml:space="preserve">Fixes for </w:t>
      </w:r>
      <w:r w:rsidR="00114948">
        <w:t xml:space="preserve">following </w:t>
      </w:r>
      <w:r>
        <w:t xml:space="preserve">issues </w:t>
      </w:r>
      <w:r w:rsidR="00114948">
        <w:t xml:space="preserve">in </w:t>
      </w:r>
      <w:r>
        <w:t xml:space="preserve">3D-HEVC </w:t>
      </w:r>
      <w:r w:rsidR="00114948">
        <w:t>are proposed:</w:t>
      </w:r>
    </w:p>
    <w:p w:rsidR="00114948" w:rsidRDefault="00114948" w:rsidP="00114948">
      <w:pPr>
        <w:pStyle w:val="ListParagraph"/>
        <w:numPr>
          <w:ilvl w:val="0"/>
          <w:numId w:val="45"/>
        </w:numPr>
      </w:pPr>
      <w:r>
        <w:t>Conditions on picture type</w:t>
      </w:r>
      <w:r w:rsidR="006A1BE9">
        <w:t>s</w:t>
      </w:r>
      <w:r>
        <w:t xml:space="preserve"> in TMVP</w:t>
      </w:r>
    </w:p>
    <w:p w:rsidR="00AE71B6" w:rsidRDefault="007C49B5" w:rsidP="00AE71B6">
      <w:pPr>
        <w:pStyle w:val="ListParagraph"/>
        <w:numPr>
          <w:ilvl w:val="0"/>
          <w:numId w:val="45"/>
        </w:numPr>
      </w:pPr>
      <w:r>
        <w:t xml:space="preserve">Moving </w:t>
      </w:r>
      <w:r w:rsidR="00C5425C">
        <w:t>of syntax elements to the CU extension</w:t>
      </w:r>
    </w:p>
    <w:p w:rsidR="004F59D0" w:rsidRDefault="007B7297" w:rsidP="00012616">
      <w:pPr>
        <w:pStyle w:val="Heading1"/>
      </w:pPr>
      <w:r>
        <w:t>T</w:t>
      </w:r>
      <w:r w:rsidR="00114948">
        <w:t>emporal motion vector prediction</w:t>
      </w:r>
    </w:p>
    <w:p w:rsidR="007B7297" w:rsidRDefault="007B7297" w:rsidP="007B7297">
      <w:pPr>
        <w:pStyle w:val="Heading2"/>
      </w:pPr>
      <w:r>
        <w:t>Current design</w:t>
      </w:r>
    </w:p>
    <w:p w:rsidR="00187DEE" w:rsidRDefault="003766E0" w:rsidP="003766E0">
      <w:r>
        <w:t>3D-HEVC extends TMVP by two new features, which are:</w:t>
      </w:r>
    </w:p>
    <w:p w:rsidR="00187DEE" w:rsidRDefault="00187DEE" w:rsidP="00187DEE">
      <w:pPr>
        <w:numPr>
          <w:ilvl w:val="0"/>
          <w:numId w:val="38"/>
        </w:numPr>
      </w:pPr>
      <w:r>
        <w:t>T</w:t>
      </w:r>
      <w:r w:rsidR="003766E0">
        <w:t xml:space="preserve">he </w:t>
      </w:r>
      <w:r w:rsidR="006172D7">
        <w:t>selection</w:t>
      </w:r>
      <w:r w:rsidR="003766E0">
        <w:t xml:space="preserve"> of an alternative reference picture index, when the picture type</w:t>
      </w:r>
      <w:r w:rsidR="006A1533">
        <w:t>s</w:t>
      </w:r>
      <w:r w:rsidR="003766E0">
        <w:t xml:space="preserve"> (long</w:t>
      </w:r>
      <w:r w:rsidR="006A1533">
        <w:t>-</w:t>
      </w:r>
      <w:r w:rsidR="003766E0">
        <w:t>term or short</w:t>
      </w:r>
      <w:r w:rsidR="006A1533">
        <w:t>-</w:t>
      </w:r>
      <w:r w:rsidR="003766E0">
        <w:t>term) of the current reference picture and the collocated reference picture are not matching</w:t>
      </w:r>
      <w:r>
        <w:t>, such that the current reference picture is changed to a reference picture having the type of collocated reference picture.</w:t>
      </w:r>
    </w:p>
    <w:p w:rsidR="003766E0" w:rsidRPr="003766E0" w:rsidRDefault="00187DEE" w:rsidP="00187DEE">
      <w:pPr>
        <w:numPr>
          <w:ilvl w:val="0"/>
          <w:numId w:val="38"/>
        </w:numPr>
      </w:pPr>
      <w:r>
        <w:t>M</w:t>
      </w:r>
      <w:r w:rsidR="003766E0">
        <w:t>otion v</w:t>
      </w:r>
      <w:r w:rsidR="000317F8">
        <w:t>ector scaling based on view id</w:t>
      </w:r>
      <w:r>
        <w:t>, when both reference pictures are long-term pictures</w:t>
      </w:r>
      <w:r w:rsidR="000317F8">
        <w:t>.</w:t>
      </w:r>
    </w:p>
    <w:p w:rsidR="00012086" w:rsidRDefault="003766E0" w:rsidP="00012086">
      <w:r>
        <w:t>Whether the tools are applied depends on the picture type and is based on the assumption that inter-view reference pictures are marked as "long-term pictures".</w:t>
      </w:r>
    </w:p>
    <w:p w:rsidR="003766E0" w:rsidRDefault="003766E0" w:rsidP="00012086">
      <w:r>
        <w:t xml:space="preserve">However, although all inter-view reference pictures are marked as long-term pictures, not all long-term pictures are inter-view reference pictures. Thus, </w:t>
      </w:r>
      <w:r w:rsidR="002D3E02">
        <w:t xml:space="preserve">although </w:t>
      </w:r>
      <w:r>
        <w:t>not explicitly done in the current specification, actually three types of reference pictures can be distinguished:</w:t>
      </w:r>
    </w:p>
    <w:p w:rsidR="003766E0" w:rsidRDefault="003766E0" w:rsidP="003766E0">
      <w:pPr>
        <w:numPr>
          <w:ilvl w:val="0"/>
          <w:numId w:val="37"/>
        </w:numPr>
      </w:pPr>
      <w:r>
        <w:t>short</w:t>
      </w:r>
      <w:r w:rsidR="006A1533">
        <w:t>-</w:t>
      </w:r>
      <w:r>
        <w:t>term reference pictures, which are always used for temporal inter prediction (ST</w:t>
      </w:r>
      <w:r w:rsidR="006A1533">
        <w:t>-T</w:t>
      </w:r>
      <w:r>
        <w:t xml:space="preserve">) </w:t>
      </w:r>
    </w:p>
    <w:p w:rsidR="003766E0" w:rsidRDefault="003766E0" w:rsidP="003766E0">
      <w:pPr>
        <w:numPr>
          <w:ilvl w:val="0"/>
          <w:numId w:val="37"/>
        </w:numPr>
      </w:pPr>
      <w:r>
        <w:t>long</w:t>
      </w:r>
      <w:r w:rsidR="006A1533">
        <w:t>-</w:t>
      </w:r>
      <w:r>
        <w:t>term reference pictures, which are use</w:t>
      </w:r>
      <w:r w:rsidR="006A1533">
        <w:t>d for inter-view prediction (LT-IV</w:t>
      </w:r>
      <w:r w:rsidR="002D3E02">
        <w:t>)</w:t>
      </w:r>
    </w:p>
    <w:p w:rsidR="002D3E02" w:rsidRDefault="002D3E02" w:rsidP="003766E0">
      <w:pPr>
        <w:numPr>
          <w:ilvl w:val="0"/>
          <w:numId w:val="37"/>
        </w:numPr>
      </w:pPr>
      <w:r>
        <w:t>long</w:t>
      </w:r>
      <w:r w:rsidR="006A1533">
        <w:t>-</w:t>
      </w:r>
      <w:r>
        <w:t>term reference pictures, which are used for temporal inter prediction (LT</w:t>
      </w:r>
      <w:r w:rsidR="006A1533">
        <w:t>-T</w:t>
      </w:r>
      <w:r>
        <w:t>)</w:t>
      </w:r>
    </w:p>
    <w:p w:rsidR="00AB1A5C" w:rsidRDefault="00BD47EE" w:rsidP="00AB1A5C">
      <w:r>
        <w:fldChar w:fldCharType="begin"/>
      </w:r>
      <w:r>
        <w:instrText xml:space="preserve"> REF _Ref409777748 \h </w:instrText>
      </w:r>
      <w:r>
        <w:fldChar w:fldCharType="separate"/>
      </w:r>
      <w:r w:rsidR="008507A5">
        <w:t xml:space="preserve">Table </w:t>
      </w:r>
      <w:r w:rsidR="008507A5">
        <w:rPr>
          <w:noProof/>
        </w:rPr>
        <w:t>1</w:t>
      </w:r>
      <w:r>
        <w:fldChar w:fldCharType="end"/>
      </w:r>
      <w:r>
        <w:t xml:space="preserve"> shows, depending on the picture type of the current reference picture and the collocated reference picture, w</w:t>
      </w:r>
      <w:r w:rsidR="006A1533">
        <w:t>hether the current reference picture is changed to the alternative reference picture and the picture type of the alternative reference picture</w:t>
      </w:r>
      <w:r w:rsidR="008B6157">
        <w:t>.</w:t>
      </w:r>
    </w:p>
    <w:p w:rsidR="006A1533" w:rsidRDefault="006A1533" w:rsidP="006A1533">
      <w:pPr>
        <w:pStyle w:val="Caption"/>
        <w:keepNext/>
        <w:jc w:val="center"/>
      </w:pPr>
      <w:bookmarkStart w:id="3" w:name="_Ref409777748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8507A5">
        <w:rPr>
          <w:noProof/>
        </w:rPr>
        <w:t>1</w:t>
      </w:r>
      <w:r>
        <w:fldChar w:fldCharType="end"/>
      </w:r>
      <w:bookmarkEnd w:id="3"/>
      <w:r>
        <w:t>: Alternative reference index approach, current design</w:t>
      </w: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4"/>
        <w:gridCol w:w="759"/>
        <w:gridCol w:w="2315"/>
        <w:gridCol w:w="2173"/>
        <w:gridCol w:w="2174"/>
      </w:tblGrid>
      <w:tr w:rsidR="00AB1A5C" w:rsidRPr="00203C54" w:rsidTr="0037326A">
        <w:trPr>
          <w:jc w:val="center"/>
        </w:trPr>
        <w:tc>
          <w:tcPr>
            <w:tcW w:w="1843" w:type="dxa"/>
            <w:gridSpan w:val="2"/>
            <w:vMerge w:val="restart"/>
            <w:shd w:val="clear" w:color="auto" w:fill="auto"/>
          </w:tcPr>
          <w:p w:rsidR="00AB1A5C" w:rsidRPr="00203C54" w:rsidRDefault="00AB1A5C" w:rsidP="00203C54">
            <w:pPr>
              <w:jc w:val="center"/>
              <w:rPr>
                <w:sz w:val="20"/>
              </w:rPr>
            </w:pPr>
          </w:p>
        </w:tc>
        <w:tc>
          <w:tcPr>
            <w:tcW w:w="6662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B1A5C" w:rsidRPr="00203C54" w:rsidRDefault="00AB1A5C" w:rsidP="00203C54">
            <w:pPr>
              <w:jc w:val="center"/>
              <w:rPr>
                <w:sz w:val="20"/>
              </w:rPr>
            </w:pPr>
            <w:r w:rsidRPr="00203C54">
              <w:rPr>
                <w:sz w:val="20"/>
              </w:rPr>
              <w:t>Current reference picture type</w:t>
            </w:r>
          </w:p>
        </w:tc>
      </w:tr>
      <w:tr w:rsidR="00AB1A5C" w:rsidRPr="00203C54" w:rsidTr="0037326A">
        <w:trPr>
          <w:jc w:val="center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AB1A5C" w:rsidRPr="00203C54" w:rsidRDefault="00AB1A5C" w:rsidP="00203C54">
            <w:pPr>
              <w:rPr>
                <w:sz w:val="20"/>
              </w:rPr>
            </w:pPr>
          </w:p>
        </w:tc>
        <w:tc>
          <w:tcPr>
            <w:tcW w:w="2315" w:type="dxa"/>
            <w:tcBorders>
              <w:top w:val="nil"/>
            </w:tcBorders>
            <w:shd w:val="clear" w:color="auto" w:fill="auto"/>
          </w:tcPr>
          <w:p w:rsidR="00AB1A5C" w:rsidRPr="00203C54" w:rsidRDefault="00AB1A5C" w:rsidP="006A1533">
            <w:pPr>
              <w:rPr>
                <w:sz w:val="20"/>
              </w:rPr>
            </w:pPr>
            <w:r w:rsidRPr="00203C54">
              <w:rPr>
                <w:sz w:val="20"/>
              </w:rPr>
              <w:t>ST</w:t>
            </w:r>
            <w:r w:rsidR="006A1533">
              <w:rPr>
                <w:sz w:val="20"/>
              </w:rPr>
              <w:t>-T</w:t>
            </w:r>
          </w:p>
        </w:tc>
        <w:tc>
          <w:tcPr>
            <w:tcW w:w="2173" w:type="dxa"/>
            <w:tcBorders>
              <w:top w:val="nil"/>
            </w:tcBorders>
            <w:shd w:val="clear" w:color="auto" w:fill="auto"/>
          </w:tcPr>
          <w:p w:rsidR="00AB1A5C" w:rsidRPr="00203C54" w:rsidRDefault="00AB1A5C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LT</w:t>
            </w:r>
            <w:r w:rsidR="006A1533">
              <w:rPr>
                <w:sz w:val="20"/>
              </w:rPr>
              <w:t>-T</w:t>
            </w:r>
          </w:p>
        </w:tc>
        <w:tc>
          <w:tcPr>
            <w:tcW w:w="2174" w:type="dxa"/>
            <w:tcBorders>
              <w:top w:val="nil"/>
            </w:tcBorders>
            <w:shd w:val="clear" w:color="auto" w:fill="auto"/>
          </w:tcPr>
          <w:p w:rsidR="00AB1A5C" w:rsidRPr="00203C54" w:rsidRDefault="00AB1A5C" w:rsidP="006A1533">
            <w:pPr>
              <w:rPr>
                <w:sz w:val="20"/>
              </w:rPr>
            </w:pPr>
            <w:r w:rsidRPr="00203C54">
              <w:rPr>
                <w:sz w:val="20"/>
              </w:rPr>
              <w:t>LT</w:t>
            </w:r>
            <w:r w:rsidR="006A1533">
              <w:rPr>
                <w:sz w:val="20"/>
              </w:rPr>
              <w:t>-</w:t>
            </w:r>
            <w:r w:rsidRPr="00203C54">
              <w:rPr>
                <w:sz w:val="20"/>
              </w:rPr>
              <w:t>IV</w:t>
            </w:r>
          </w:p>
        </w:tc>
      </w:tr>
      <w:tr w:rsidR="00AB1A5C" w:rsidRPr="00203C54" w:rsidTr="0037326A">
        <w:trPr>
          <w:jc w:val="center"/>
        </w:trPr>
        <w:tc>
          <w:tcPr>
            <w:tcW w:w="1084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AB1A5C" w:rsidRPr="00203C54" w:rsidRDefault="00AB1A5C" w:rsidP="00203C54">
            <w:pPr>
              <w:jc w:val="center"/>
              <w:rPr>
                <w:sz w:val="20"/>
              </w:rPr>
            </w:pPr>
            <w:r w:rsidRPr="00203C54">
              <w:rPr>
                <w:sz w:val="20"/>
              </w:rPr>
              <w:lastRenderedPageBreak/>
              <w:t>Collocated reference picture type</w:t>
            </w:r>
          </w:p>
        </w:tc>
        <w:tc>
          <w:tcPr>
            <w:tcW w:w="759" w:type="dxa"/>
            <w:tcBorders>
              <w:left w:val="nil"/>
            </w:tcBorders>
            <w:shd w:val="clear" w:color="auto" w:fill="auto"/>
          </w:tcPr>
          <w:p w:rsidR="00AB1A5C" w:rsidRPr="00203C54" w:rsidRDefault="00AB1A5C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ST</w:t>
            </w:r>
            <w:r w:rsidR="006A1533">
              <w:rPr>
                <w:sz w:val="20"/>
              </w:rPr>
              <w:t>-T</w:t>
            </w:r>
          </w:p>
        </w:tc>
        <w:tc>
          <w:tcPr>
            <w:tcW w:w="2315" w:type="dxa"/>
            <w:shd w:val="clear" w:color="auto" w:fill="auto"/>
          </w:tcPr>
          <w:p w:rsidR="00AB1A5C" w:rsidRPr="00203C54" w:rsidRDefault="00425761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no change</w:t>
            </w:r>
          </w:p>
        </w:tc>
        <w:tc>
          <w:tcPr>
            <w:tcW w:w="2173" w:type="dxa"/>
            <w:shd w:val="clear" w:color="auto" w:fill="auto"/>
          </w:tcPr>
          <w:p w:rsidR="00AB1A5C" w:rsidRPr="00203C54" w:rsidRDefault="00425761" w:rsidP="00425761">
            <w:pPr>
              <w:rPr>
                <w:sz w:val="20"/>
              </w:rPr>
            </w:pPr>
            <w:r w:rsidRPr="00203C54">
              <w:rPr>
                <w:sz w:val="20"/>
              </w:rPr>
              <w:t>changed to ST</w:t>
            </w:r>
            <w:r w:rsidR="006A1533">
              <w:rPr>
                <w:sz w:val="20"/>
              </w:rPr>
              <w:t>-T</w:t>
            </w:r>
          </w:p>
        </w:tc>
        <w:tc>
          <w:tcPr>
            <w:tcW w:w="2174" w:type="dxa"/>
            <w:shd w:val="clear" w:color="auto" w:fill="auto"/>
          </w:tcPr>
          <w:p w:rsidR="00AB1A5C" w:rsidRPr="00203C54" w:rsidRDefault="00425761" w:rsidP="00425761">
            <w:pPr>
              <w:rPr>
                <w:sz w:val="20"/>
              </w:rPr>
            </w:pPr>
            <w:r w:rsidRPr="00203C54">
              <w:rPr>
                <w:sz w:val="20"/>
              </w:rPr>
              <w:t>changed to ST</w:t>
            </w:r>
            <w:r w:rsidR="006A1533">
              <w:rPr>
                <w:sz w:val="20"/>
              </w:rPr>
              <w:t>-T</w:t>
            </w:r>
          </w:p>
        </w:tc>
      </w:tr>
      <w:tr w:rsidR="00AB1A5C" w:rsidRPr="00203C54" w:rsidTr="0037326A">
        <w:trPr>
          <w:jc w:val="center"/>
        </w:trPr>
        <w:tc>
          <w:tcPr>
            <w:tcW w:w="1084" w:type="dxa"/>
            <w:vMerge/>
            <w:tcBorders>
              <w:right w:val="nil"/>
            </w:tcBorders>
            <w:shd w:val="clear" w:color="auto" w:fill="auto"/>
          </w:tcPr>
          <w:p w:rsidR="00AB1A5C" w:rsidRPr="00203C54" w:rsidRDefault="00AB1A5C" w:rsidP="00203C54">
            <w:pPr>
              <w:rPr>
                <w:sz w:val="20"/>
              </w:rPr>
            </w:pPr>
          </w:p>
        </w:tc>
        <w:tc>
          <w:tcPr>
            <w:tcW w:w="759" w:type="dxa"/>
            <w:tcBorders>
              <w:left w:val="nil"/>
            </w:tcBorders>
            <w:shd w:val="clear" w:color="auto" w:fill="auto"/>
          </w:tcPr>
          <w:p w:rsidR="00AB1A5C" w:rsidRPr="00203C54" w:rsidRDefault="00AB1A5C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LT</w:t>
            </w:r>
            <w:r w:rsidR="006A1533">
              <w:rPr>
                <w:sz w:val="20"/>
              </w:rPr>
              <w:t>-T</w:t>
            </w:r>
          </w:p>
        </w:tc>
        <w:tc>
          <w:tcPr>
            <w:tcW w:w="2315" w:type="dxa"/>
            <w:shd w:val="clear" w:color="auto" w:fill="FFFFFF"/>
          </w:tcPr>
          <w:p w:rsidR="00AB1A5C" w:rsidRPr="00203C54" w:rsidRDefault="00425761" w:rsidP="006A1533">
            <w:pPr>
              <w:rPr>
                <w:sz w:val="20"/>
              </w:rPr>
            </w:pPr>
            <w:r w:rsidRPr="00203C54">
              <w:rPr>
                <w:sz w:val="20"/>
              </w:rPr>
              <w:t>changed to LT</w:t>
            </w:r>
            <w:r w:rsidR="006A1533">
              <w:rPr>
                <w:sz w:val="20"/>
              </w:rPr>
              <w:t>-T</w:t>
            </w:r>
            <w:r w:rsidRPr="00203C54">
              <w:rPr>
                <w:sz w:val="20"/>
              </w:rPr>
              <w:t xml:space="preserve"> or LT</w:t>
            </w:r>
            <w:r w:rsidR="006A1533">
              <w:rPr>
                <w:sz w:val="20"/>
              </w:rPr>
              <w:t>-</w:t>
            </w:r>
            <w:r w:rsidRPr="00203C54">
              <w:rPr>
                <w:sz w:val="20"/>
              </w:rPr>
              <w:t>IV</w:t>
            </w:r>
          </w:p>
        </w:tc>
        <w:tc>
          <w:tcPr>
            <w:tcW w:w="2173" w:type="dxa"/>
            <w:shd w:val="clear" w:color="auto" w:fill="auto"/>
          </w:tcPr>
          <w:p w:rsidR="00AB1A5C" w:rsidRPr="00203C54" w:rsidRDefault="00425761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no change</w:t>
            </w:r>
          </w:p>
        </w:tc>
        <w:tc>
          <w:tcPr>
            <w:tcW w:w="2174" w:type="dxa"/>
            <w:shd w:val="clear" w:color="auto" w:fill="FFFFFF"/>
          </w:tcPr>
          <w:p w:rsidR="00AB1A5C" w:rsidRPr="00203C54" w:rsidRDefault="00425761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no change</w:t>
            </w:r>
          </w:p>
        </w:tc>
      </w:tr>
      <w:tr w:rsidR="00AB1A5C" w:rsidRPr="00203C54" w:rsidTr="0037326A">
        <w:trPr>
          <w:jc w:val="center"/>
        </w:trPr>
        <w:tc>
          <w:tcPr>
            <w:tcW w:w="1084" w:type="dxa"/>
            <w:vMerge/>
            <w:tcBorders>
              <w:right w:val="nil"/>
            </w:tcBorders>
            <w:shd w:val="clear" w:color="auto" w:fill="auto"/>
          </w:tcPr>
          <w:p w:rsidR="00AB1A5C" w:rsidRPr="00203C54" w:rsidRDefault="00AB1A5C" w:rsidP="00203C54">
            <w:pPr>
              <w:rPr>
                <w:sz w:val="20"/>
              </w:rPr>
            </w:pPr>
          </w:p>
        </w:tc>
        <w:tc>
          <w:tcPr>
            <w:tcW w:w="759" w:type="dxa"/>
            <w:tcBorders>
              <w:left w:val="nil"/>
            </w:tcBorders>
            <w:shd w:val="clear" w:color="auto" w:fill="auto"/>
          </w:tcPr>
          <w:p w:rsidR="00AB1A5C" w:rsidRPr="00203C54" w:rsidRDefault="00AB1A5C" w:rsidP="006A1533">
            <w:pPr>
              <w:rPr>
                <w:sz w:val="20"/>
              </w:rPr>
            </w:pPr>
            <w:r w:rsidRPr="00203C54">
              <w:rPr>
                <w:sz w:val="20"/>
              </w:rPr>
              <w:t>LT</w:t>
            </w:r>
            <w:r w:rsidR="006A1533">
              <w:rPr>
                <w:sz w:val="20"/>
              </w:rPr>
              <w:t>-</w:t>
            </w:r>
            <w:r w:rsidRPr="00203C54">
              <w:rPr>
                <w:sz w:val="20"/>
              </w:rPr>
              <w:t>IV</w:t>
            </w:r>
          </w:p>
        </w:tc>
        <w:tc>
          <w:tcPr>
            <w:tcW w:w="2315" w:type="dxa"/>
            <w:shd w:val="clear" w:color="auto" w:fill="FF0000"/>
          </w:tcPr>
          <w:p w:rsidR="00AB1A5C" w:rsidRPr="00203C54" w:rsidRDefault="00425761" w:rsidP="006A1533">
            <w:pPr>
              <w:rPr>
                <w:sz w:val="20"/>
              </w:rPr>
            </w:pPr>
            <w:r w:rsidRPr="00203C54">
              <w:rPr>
                <w:sz w:val="20"/>
              </w:rPr>
              <w:t>changed to LT</w:t>
            </w:r>
            <w:r w:rsidR="006A1533">
              <w:rPr>
                <w:sz w:val="20"/>
              </w:rPr>
              <w:t>-T</w:t>
            </w:r>
            <w:r w:rsidRPr="00203C54">
              <w:rPr>
                <w:sz w:val="20"/>
              </w:rPr>
              <w:t xml:space="preserve"> or LT</w:t>
            </w:r>
            <w:r w:rsidR="006A1533">
              <w:rPr>
                <w:sz w:val="20"/>
              </w:rPr>
              <w:t>-</w:t>
            </w:r>
            <w:r w:rsidRPr="00203C54">
              <w:rPr>
                <w:sz w:val="20"/>
              </w:rPr>
              <w:t>IV</w:t>
            </w:r>
          </w:p>
        </w:tc>
        <w:tc>
          <w:tcPr>
            <w:tcW w:w="2173" w:type="dxa"/>
            <w:shd w:val="clear" w:color="auto" w:fill="FF0000"/>
          </w:tcPr>
          <w:p w:rsidR="00AB1A5C" w:rsidRPr="00285135" w:rsidRDefault="00425761" w:rsidP="00203C54">
            <w:pPr>
              <w:rPr>
                <w:color w:val="FF0000"/>
                <w:sz w:val="20"/>
              </w:rPr>
            </w:pPr>
            <w:r w:rsidRPr="00203C54">
              <w:rPr>
                <w:sz w:val="20"/>
              </w:rPr>
              <w:t>no change</w:t>
            </w:r>
          </w:p>
        </w:tc>
        <w:tc>
          <w:tcPr>
            <w:tcW w:w="2174" w:type="dxa"/>
            <w:shd w:val="clear" w:color="auto" w:fill="auto"/>
          </w:tcPr>
          <w:p w:rsidR="00AB1A5C" w:rsidRPr="00203C54" w:rsidRDefault="00425761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no change</w:t>
            </w:r>
          </w:p>
        </w:tc>
      </w:tr>
    </w:tbl>
    <w:p w:rsidR="00AB1A5C" w:rsidRDefault="00AB1A5C" w:rsidP="00012086"/>
    <w:p w:rsidR="007B7297" w:rsidRDefault="00AB1A5C" w:rsidP="00012086">
      <w:r>
        <w:t xml:space="preserve">Similarly </w:t>
      </w:r>
      <w:r w:rsidR="006A1533">
        <w:fldChar w:fldCharType="begin"/>
      </w:r>
      <w:r w:rsidR="006A1533">
        <w:instrText xml:space="preserve"> REF _Ref409778012 \h </w:instrText>
      </w:r>
      <w:r w:rsidR="006A1533">
        <w:fldChar w:fldCharType="separate"/>
      </w:r>
      <w:r w:rsidR="008507A5">
        <w:t xml:space="preserve">Table </w:t>
      </w:r>
      <w:r w:rsidR="008507A5">
        <w:rPr>
          <w:noProof/>
        </w:rPr>
        <w:t>2</w:t>
      </w:r>
      <w:r w:rsidR="006A1533">
        <w:fldChar w:fldCharType="end"/>
      </w:r>
      <w:r>
        <w:t xml:space="preserve"> shows w</w:t>
      </w:r>
      <w:r w:rsidR="002D3E02">
        <w:t>hether motion vector scaling is applied and whether the TMVP is available</w:t>
      </w:r>
      <w:r>
        <w:t>.</w:t>
      </w:r>
    </w:p>
    <w:p w:rsidR="006A1533" w:rsidRDefault="006A1533" w:rsidP="006A1533">
      <w:pPr>
        <w:pStyle w:val="Caption"/>
        <w:keepNext/>
        <w:jc w:val="center"/>
      </w:pPr>
      <w:bookmarkStart w:id="4" w:name="_Ref409778012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8507A5">
        <w:rPr>
          <w:noProof/>
        </w:rPr>
        <w:t>2</w:t>
      </w:r>
      <w:r>
        <w:fldChar w:fldCharType="end"/>
      </w:r>
      <w:bookmarkEnd w:id="4"/>
      <w:r>
        <w:t>: Motion vector scaling and TMVP availability, current design</w:t>
      </w: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4"/>
        <w:gridCol w:w="901"/>
        <w:gridCol w:w="2173"/>
        <w:gridCol w:w="2173"/>
        <w:gridCol w:w="2174"/>
      </w:tblGrid>
      <w:tr w:rsidR="00FB2DC9" w:rsidRPr="00203C54" w:rsidTr="0037326A">
        <w:trPr>
          <w:jc w:val="center"/>
        </w:trPr>
        <w:tc>
          <w:tcPr>
            <w:tcW w:w="1985" w:type="dxa"/>
            <w:gridSpan w:val="2"/>
            <w:vMerge w:val="restart"/>
            <w:shd w:val="clear" w:color="auto" w:fill="auto"/>
          </w:tcPr>
          <w:p w:rsidR="00FB2DC9" w:rsidRPr="00203C54" w:rsidRDefault="00FB2DC9" w:rsidP="00203C54">
            <w:pPr>
              <w:jc w:val="center"/>
              <w:rPr>
                <w:sz w:val="20"/>
              </w:rPr>
            </w:pPr>
          </w:p>
        </w:tc>
        <w:tc>
          <w:tcPr>
            <w:tcW w:w="652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B2DC9" w:rsidRPr="00203C54" w:rsidRDefault="00FB2DC9" w:rsidP="00203C54">
            <w:pPr>
              <w:jc w:val="center"/>
              <w:rPr>
                <w:sz w:val="20"/>
              </w:rPr>
            </w:pPr>
            <w:r w:rsidRPr="00203C54">
              <w:rPr>
                <w:sz w:val="20"/>
              </w:rPr>
              <w:t>Current reference picture type</w:t>
            </w:r>
          </w:p>
        </w:tc>
      </w:tr>
      <w:tr w:rsidR="00FB2DC9" w:rsidRPr="00203C54" w:rsidTr="0037326A">
        <w:trPr>
          <w:jc w:val="center"/>
        </w:trPr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FB2DC9" w:rsidRPr="00203C54" w:rsidRDefault="00FB2DC9" w:rsidP="00012086">
            <w:pPr>
              <w:rPr>
                <w:sz w:val="20"/>
              </w:rPr>
            </w:pPr>
          </w:p>
        </w:tc>
        <w:tc>
          <w:tcPr>
            <w:tcW w:w="2173" w:type="dxa"/>
            <w:tcBorders>
              <w:top w:val="nil"/>
            </w:tcBorders>
            <w:shd w:val="clear" w:color="auto" w:fill="auto"/>
          </w:tcPr>
          <w:p w:rsidR="00FB2DC9" w:rsidRPr="00203C54" w:rsidRDefault="006A1533" w:rsidP="00012086">
            <w:pPr>
              <w:rPr>
                <w:sz w:val="20"/>
              </w:rPr>
            </w:pPr>
            <w:r>
              <w:rPr>
                <w:sz w:val="20"/>
              </w:rPr>
              <w:t>ST-T</w:t>
            </w:r>
          </w:p>
        </w:tc>
        <w:tc>
          <w:tcPr>
            <w:tcW w:w="2173" w:type="dxa"/>
            <w:tcBorders>
              <w:top w:val="nil"/>
            </w:tcBorders>
            <w:shd w:val="clear" w:color="auto" w:fill="auto"/>
          </w:tcPr>
          <w:p w:rsidR="00FB2DC9" w:rsidRPr="00203C54" w:rsidRDefault="00DE2E38" w:rsidP="00012086">
            <w:pPr>
              <w:rPr>
                <w:sz w:val="20"/>
              </w:rPr>
            </w:pPr>
            <w:r w:rsidRPr="00203C54">
              <w:rPr>
                <w:sz w:val="20"/>
              </w:rPr>
              <w:t>LT</w:t>
            </w:r>
            <w:r w:rsidR="006A1533">
              <w:rPr>
                <w:sz w:val="20"/>
              </w:rPr>
              <w:t>-T</w:t>
            </w:r>
          </w:p>
        </w:tc>
        <w:tc>
          <w:tcPr>
            <w:tcW w:w="2174" w:type="dxa"/>
            <w:tcBorders>
              <w:top w:val="nil"/>
            </w:tcBorders>
            <w:shd w:val="clear" w:color="auto" w:fill="auto"/>
          </w:tcPr>
          <w:p w:rsidR="00FB2DC9" w:rsidRPr="00203C54" w:rsidRDefault="00DE2E38" w:rsidP="006A1533">
            <w:pPr>
              <w:rPr>
                <w:sz w:val="20"/>
              </w:rPr>
            </w:pPr>
            <w:r w:rsidRPr="00203C54">
              <w:rPr>
                <w:sz w:val="20"/>
              </w:rPr>
              <w:t>LT</w:t>
            </w:r>
            <w:r w:rsidR="006A1533">
              <w:rPr>
                <w:sz w:val="20"/>
              </w:rPr>
              <w:t>-</w:t>
            </w:r>
            <w:r w:rsidRPr="00203C54">
              <w:rPr>
                <w:sz w:val="20"/>
              </w:rPr>
              <w:t>IV</w:t>
            </w:r>
          </w:p>
        </w:tc>
      </w:tr>
      <w:tr w:rsidR="00FB2DC9" w:rsidRPr="00203C54" w:rsidTr="0037326A">
        <w:trPr>
          <w:jc w:val="center"/>
        </w:trPr>
        <w:tc>
          <w:tcPr>
            <w:tcW w:w="1084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FB2DC9" w:rsidRPr="00203C54" w:rsidRDefault="00FB2DC9" w:rsidP="00203C54">
            <w:pPr>
              <w:jc w:val="center"/>
              <w:rPr>
                <w:sz w:val="20"/>
              </w:rPr>
            </w:pPr>
            <w:r w:rsidRPr="00203C54">
              <w:rPr>
                <w:sz w:val="20"/>
              </w:rPr>
              <w:t>Collocated reference picture type</w:t>
            </w:r>
          </w:p>
        </w:tc>
        <w:tc>
          <w:tcPr>
            <w:tcW w:w="901" w:type="dxa"/>
            <w:tcBorders>
              <w:left w:val="nil"/>
            </w:tcBorders>
            <w:shd w:val="clear" w:color="auto" w:fill="auto"/>
          </w:tcPr>
          <w:p w:rsidR="00FB2DC9" w:rsidRPr="00203C54" w:rsidRDefault="006A1533" w:rsidP="00012086">
            <w:pPr>
              <w:rPr>
                <w:sz w:val="20"/>
              </w:rPr>
            </w:pPr>
            <w:r>
              <w:rPr>
                <w:sz w:val="20"/>
              </w:rPr>
              <w:t>ST-T</w:t>
            </w:r>
          </w:p>
        </w:tc>
        <w:tc>
          <w:tcPr>
            <w:tcW w:w="2173" w:type="dxa"/>
            <w:shd w:val="clear" w:color="auto" w:fill="auto"/>
          </w:tcPr>
          <w:p w:rsidR="00FB2DC9" w:rsidRPr="00203C54" w:rsidRDefault="00DE2E38" w:rsidP="00012086">
            <w:pPr>
              <w:rPr>
                <w:sz w:val="20"/>
              </w:rPr>
            </w:pPr>
            <w:r w:rsidRPr="00203C54">
              <w:rPr>
                <w:sz w:val="20"/>
              </w:rPr>
              <w:t>temporal scaling</w:t>
            </w:r>
          </w:p>
        </w:tc>
        <w:tc>
          <w:tcPr>
            <w:tcW w:w="2173" w:type="dxa"/>
            <w:shd w:val="clear" w:color="auto" w:fill="auto"/>
          </w:tcPr>
          <w:p w:rsidR="00FB2DC9" w:rsidRPr="00203C54" w:rsidRDefault="00DE2E38" w:rsidP="00012086">
            <w:pPr>
              <w:rPr>
                <w:sz w:val="20"/>
              </w:rPr>
            </w:pPr>
            <w:r w:rsidRPr="00203C54">
              <w:rPr>
                <w:sz w:val="20"/>
              </w:rPr>
              <w:t>not available</w:t>
            </w:r>
          </w:p>
        </w:tc>
        <w:tc>
          <w:tcPr>
            <w:tcW w:w="2174" w:type="dxa"/>
            <w:shd w:val="clear" w:color="auto" w:fill="auto"/>
          </w:tcPr>
          <w:p w:rsidR="00FB2DC9" w:rsidRPr="00203C54" w:rsidRDefault="00DE2E38" w:rsidP="00012086">
            <w:pPr>
              <w:rPr>
                <w:sz w:val="20"/>
              </w:rPr>
            </w:pPr>
            <w:r w:rsidRPr="00203C54">
              <w:rPr>
                <w:sz w:val="20"/>
              </w:rPr>
              <w:t>not available</w:t>
            </w:r>
          </w:p>
        </w:tc>
      </w:tr>
      <w:tr w:rsidR="00FB2DC9" w:rsidRPr="00203C54" w:rsidTr="0037326A">
        <w:trPr>
          <w:jc w:val="center"/>
        </w:trPr>
        <w:tc>
          <w:tcPr>
            <w:tcW w:w="1084" w:type="dxa"/>
            <w:vMerge/>
            <w:tcBorders>
              <w:right w:val="nil"/>
            </w:tcBorders>
            <w:shd w:val="clear" w:color="auto" w:fill="auto"/>
          </w:tcPr>
          <w:p w:rsidR="00FB2DC9" w:rsidRPr="00203C54" w:rsidRDefault="00FB2DC9" w:rsidP="00012086">
            <w:pPr>
              <w:rPr>
                <w:sz w:val="20"/>
              </w:rPr>
            </w:pPr>
          </w:p>
        </w:tc>
        <w:tc>
          <w:tcPr>
            <w:tcW w:w="901" w:type="dxa"/>
            <w:tcBorders>
              <w:left w:val="nil"/>
            </w:tcBorders>
            <w:shd w:val="clear" w:color="auto" w:fill="auto"/>
          </w:tcPr>
          <w:p w:rsidR="00FB2DC9" w:rsidRPr="00203C54" w:rsidRDefault="00DE2E38" w:rsidP="00012086">
            <w:pPr>
              <w:rPr>
                <w:sz w:val="20"/>
              </w:rPr>
            </w:pPr>
            <w:r w:rsidRPr="00203C54">
              <w:rPr>
                <w:sz w:val="20"/>
              </w:rPr>
              <w:t>LT</w:t>
            </w:r>
            <w:r w:rsidR="006A1533">
              <w:rPr>
                <w:sz w:val="20"/>
              </w:rPr>
              <w:t>-T</w:t>
            </w:r>
          </w:p>
        </w:tc>
        <w:tc>
          <w:tcPr>
            <w:tcW w:w="2173" w:type="dxa"/>
            <w:shd w:val="clear" w:color="auto" w:fill="auto"/>
          </w:tcPr>
          <w:p w:rsidR="00FB2DC9" w:rsidRPr="00203C54" w:rsidRDefault="00DE2E38" w:rsidP="00012086">
            <w:pPr>
              <w:rPr>
                <w:sz w:val="20"/>
              </w:rPr>
            </w:pPr>
            <w:r w:rsidRPr="00203C54">
              <w:rPr>
                <w:sz w:val="20"/>
              </w:rPr>
              <w:t>not available</w:t>
            </w:r>
          </w:p>
        </w:tc>
        <w:tc>
          <w:tcPr>
            <w:tcW w:w="2173" w:type="dxa"/>
            <w:shd w:val="clear" w:color="auto" w:fill="FFFFFF"/>
          </w:tcPr>
          <w:p w:rsidR="00FB2DC9" w:rsidRPr="00203C54" w:rsidRDefault="00A31CF6" w:rsidP="00012086">
            <w:pPr>
              <w:rPr>
                <w:sz w:val="20"/>
              </w:rPr>
            </w:pPr>
            <w:r w:rsidRPr="00203C54">
              <w:rPr>
                <w:sz w:val="20"/>
              </w:rPr>
              <w:t>no scaling</w:t>
            </w:r>
          </w:p>
        </w:tc>
        <w:tc>
          <w:tcPr>
            <w:tcW w:w="2174" w:type="dxa"/>
            <w:shd w:val="clear" w:color="auto" w:fill="FF0000"/>
          </w:tcPr>
          <w:p w:rsidR="00FB2DC9" w:rsidRPr="00203C54" w:rsidRDefault="00DE2E38" w:rsidP="00012086">
            <w:pPr>
              <w:rPr>
                <w:sz w:val="20"/>
              </w:rPr>
            </w:pPr>
            <w:r w:rsidRPr="00203C54">
              <w:rPr>
                <w:sz w:val="20"/>
              </w:rPr>
              <w:t>view id based scaling</w:t>
            </w:r>
          </w:p>
        </w:tc>
      </w:tr>
      <w:tr w:rsidR="00FB2DC9" w:rsidRPr="00203C54" w:rsidTr="0037326A">
        <w:trPr>
          <w:jc w:val="center"/>
        </w:trPr>
        <w:tc>
          <w:tcPr>
            <w:tcW w:w="1084" w:type="dxa"/>
            <w:vMerge/>
            <w:tcBorders>
              <w:right w:val="nil"/>
            </w:tcBorders>
            <w:shd w:val="clear" w:color="auto" w:fill="auto"/>
          </w:tcPr>
          <w:p w:rsidR="00FB2DC9" w:rsidRPr="00203C54" w:rsidRDefault="00FB2DC9" w:rsidP="00012086">
            <w:pPr>
              <w:rPr>
                <w:sz w:val="20"/>
              </w:rPr>
            </w:pPr>
          </w:p>
        </w:tc>
        <w:tc>
          <w:tcPr>
            <w:tcW w:w="901" w:type="dxa"/>
            <w:tcBorders>
              <w:left w:val="nil"/>
            </w:tcBorders>
            <w:shd w:val="clear" w:color="auto" w:fill="auto"/>
          </w:tcPr>
          <w:p w:rsidR="00FB2DC9" w:rsidRPr="00203C54" w:rsidRDefault="00DE2E38" w:rsidP="00012086">
            <w:pPr>
              <w:rPr>
                <w:sz w:val="20"/>
              </w:rPr>
            </w:pPr>
            <w:r w:rsidRPr="00203C54">
              <w:rPr>
                <w:sz w:val="20"/>
              </w:rPr>
              <w:t>LT-IV</w:t>
            </w:r>
          </w:p>
        </w:tc>
        <w:tc>
          <w:tcPr>
            <w:tcW w:w="2173" w:type="dxa"/>
            <w:shd w:val="clear" w:color="auto" w:fill="auto"/>
          </w:tcPr>
          <w:p w:rsidR="00FB2DC9" w:rsidRPr="00203C54" w:rsidRDefault="00DE2E38" w:rsidP="00012086">
            <w:pPr>
              <w:rPr>
                <w:sz w:val="20"/>
              </w:rPr>
            </w:pPr>
            <w:r w:rsidRPr="00203C54">
              <w:rPr>
                <w:sz w:val="20"/>
              </w:rPr>
              <w:t>not available</w:t>
            </w:r>
          </w:p>
        </w:tc>
        <w:tc>
          <w:tcPr>
            <w:tcW w:w="2173" w:type="dxa"/>
            <w:shd w:val="clear" w:color="auto" w:fill="FF0000"/>
          </w:tcPr>
          <w:p w:rsidR="00FB2DC9" w:rsidRPr="00203C54" w:rsidRDefault="00DE2E38" w:rsidP="00012086">
            <w:pPr>
              <w:rPr>
                <w:sz w:val="20"/>
              </w:rPr>
            </w:pPr>
            <w:r w:rsidRPr="00203C54">
              <w:rPr>
                <w:sz w:val="20"/>
              </w:rPr>
              <w:t>view id based scaling</w:t>
            </w:r>
          </w:p>
        </w:tc>
        <w:tc>
          <w:tcPr>
            <w:tcW w:w="2174" w:type="dxa"/>
            <w:shd w:val="clear" w:color="auto" w:fill="auto"/>
          </w:tcPr>
          <w:p w:rsidR="00FB2DC9" w:rsidRPr="00203C54" w:rsidRDefault="00DE2E38" w:rsidP="00012086">
            <w:pPr>
              <w:rPr>
                <w:sz w:val="20"/>
              </w:rPr>
            </w:pPr>
            <w:r w:rsidRPr="00203C54">
              <w:rPr>
                <w:sz w:val="20"/>
              </w:rPr>
              <w:t>view id based scaling</w:t>
            </w:r>
          </w:p>
        </w:tc>
      </w:tr>
    </w:tbl>
    <w:p w:rsidR="00AB1A5C" w:rsidRDefault="00AB1A5C" w:rsidP="00012086"/>
    <w:p w:rsidR="00E91685" w:rsidRDefault="00E91685" w:rsidP="00E91685">
      <w:pPr>
        <w:pStyle w:val="Heading2"/>
      </w:pPr>
      <w:r>
        <w:t>Problem statement</w:t>
      </w:r>
    </w:p>
    <w:p w:rsidR="00AB1A5C" w:rsidRDefault="00E91685" w:rsidP="00E91685">
      <w:pPr>
        <w:pStyle w:val="Heading3"/>
      </w:pPr>
      <w:bookmarkStart w:id="5" w:name="_Ref409778303"/>
      <w:r>
        <w:t>Alternative reference index</w:t>
      </w:r>
      <w:bookmarkEnd w:id="5"/>
    </w:p>
    <w:p w:rsidR="004D3886" w:rsidRDefault="007D6F8A" w:rsidP="00E91685">
      <w:r>
        <w:t>Design intent</w:t>
      </w:r>
      <w:r w:rsidR="00E91685">
        <w:t xml:space="preserve"> for using the alternative reference index is actually </w:t>
      </w:r>
      <w:r w:rsidR="004D3886">
        <w:t xml:space="preserve">not </w:t>
      </w:r>
      <w:r w:rsidR="008B6157">
        <w:t>matching</w:t>
      </w:r>
      <w:r w:rsidR="00E91685">
        <w:t xml:space="preserve"> </w:t>
      </w:r>
      <w:r w:rsidR="00285135">
        <w:t xml:space="preserve">reference </w:t>
      </w:r>
      <w:r w:rsidR="00E91685">
        <w:t xml:space="preserve">picture types </w:t>
      </w:r>
      <w:r w:rsidR="008B6157">
        <w:t xml:space="preserve">in a way </w:t>
      </w:r>
      <w:r w:rsidR="00E91685">
        <w:t xml:space="preserve">that the collocated and the current reference picture </w:t>
      </w:r>
      <w:r w:rsidR="00285135">
        <w:t xml:space="preserve">are either </w:t>
      </w:r>
      <w:r w:rsidR="004D3886">
        <w:t xml:space="preserve">a) </w:t>
      </w:r>
      <w:r w:rsidR="00285135">
        <w:t xml:space="preserve">both </w:t>
      </w:r>
      <w:r w:rsidR="00E91685">
        <w:t>ST</w:t>
      </w:r>
      <w:r w:rsidR="00D23A30">
        <w:t>-T</w:t>
      </w:r>
      <w:r w:rsidR="004D3886">
        <w:t xml:space="preserve">; or b) </w:t>
      </w:r>
      <w:r w:rsidR="00285135">
        <w:t xml:space="preserve">one </w:t>
      </w:r>
      <w:r w:rsidR="00E91685">
        <w:t>LT</w:t>
      </w:r>
      <w:r w:rsidR="00D23A30">
        <w:t>-T</w:t>
      </w:r>
      <w:r w:rsidR="004D3886">
        <w:t xml:space="preserve"> </w:t>
      </w:r>
      <w:r w:rsidR="008B6157">
        <w:t xml:space="preserve">and </w:t>
      </w:r>
      <w:r w:rsidR="00285135">
        <w:t xml:space="preserve">the other </w:t>
      </w:r>
      <w:r w:rsidR="004D3886">
        <w:t>LT-IV</w:t>
      </w:r>
      <w:r w:rsidR="00E91685">
        <w:t xml:space="preserve">, but to match them in a way </w:t>
      </w:r>
      <w:r w:rsidR="00285135">
        <w:t xml:space="preserve">they </w:t>
      </w:r>
      <w:r w:rsidR="004D3886">
        <w:t xml:space="preserve">are either a) </w:t>
      </w:r>
      <w:r w:rsidR="00285135">
        <w:t xml:space="preserve">both </w:t>
      </w:r>
      <w:r w:rsidR="004D3886">
        <w:t>ST</w:t>
      </w:r>
      <w:r w:rsidR="00D23A30">
        <w:t>-T</w:t>
      </w:r>
      <w:r w:rsidR="004D3886">
        <w:t xml:space="preserve">; or b) </w:t>
      </w:r>
      <w:r w:rsidR="00285135">
        <w:t xml:space="preserve">both </w:t>
      </w:r>
      <w:r w:rsidR="004D3886">
        <w:t>LT-IV</w:t>
      </w:r>
      <w:r w:rsidR="00E91685">
        <w:t>.</w:t>
      </w:r>
    </w:p>
    <w:p w:rsidR="00C210EB" w:rsidRDefault="00C210EB" w:rsidP="00E91685">
      <w:r>
        <w:t xml:space="preserve">As indicated in red </w:t>
      </w:r>
      <w:r w:rsidR="007D6F8A">
        <w:t xml:space="preserve">in </w:t>
      </w:r>
      <w:r w:rsidR="00D23A30">
        <w:fldChar w:fldCharType="begin"/>
      </w:r>
      <w:r w:rsidR="00D23A30">
        <w:instrText xml:space="preserve"> REF _Ref409777748 \h </w:instrText>
      </w:r>
      <w:r w:rsidR="00D23A30">
        <w:fldChar w:fldCharType="separate"/>
      </w:r>
      <w:r w:rsidR="008507A5">
        <w:t xml:space="preserve">Table </w:t>
      </w:r>
      <w:r w:rsidR="008507A5">
        <w:rPr>
          <w:noProof/>
        </w:rPr>
        <w:t>1</w:t>
      </w:r>
      <w:r w:rsidR="00D23A30">
        <w:fldChar w:fldCharType="end"/>
      </w:r>
      <w:r>
        <w:t xml:space="preserve"> t</w:t>
      </w:r>
      <w:r w:rsidR="004D3886">
        <w:t>his intention fails, when LT</w:t>
      </w:r>
      <w:r w:rsidR="00D23A30">
        <w:t>-T</w:t>
      </w:r>
      <w:r w:rsidR="004D3886">
        <w:t xml:space="preserve"> pictures are present</w:t>
      </w:r>
      <w:r>
        <w:t xml:space="preserve"> e.g</w:t>
      </w:r>
      <w:r w:rsidR="004D3886">
        <w:t>.</w:t>
      </w:r>
      <w:r>
        <w:t>:</w:t>
      </w:r>
    </w:p>
    <w:p w:rsidR="00C210EB" w:rsidRDefault="00C210EB" w:rsidP="00C210EB">
      <w:pPr>
        <w:numPr>
          <w:ilvl w:val="0"/>
          <w:numId w:val="39"/>
        </w:numPr>
      </w:pPr>
      <w:r>
        <w:t>When the current reference picture is ST</w:t>
      </w:r>
      <w:r w:rsidR="00D23A30">
        <w:t>-T</w:t>
      </w:r>
      <w:r>
        <w:t xml:space="preserve"> and collocated reference picture is LT-IV, the current reference picture might be changed to a LT</w:t>
      </w:r>
      <w:r w:rsidR="00D23A30">
        <w:t>-T</w:t>
      </w:r>
      <w:r>
        <w:t xml:space="preserve"> </w:t>
      </w:r>
      <w:r w:rsidR="00285135">
        <w:t xml:space="preserve">reference </w:t>
      </w:r>
      <w:r>
        <w:t xml:space="preserve">picture instead of changing it to </w:t>
      </w:r>
      <w:r w:rsidR="00285135">
        <w:t xml:space="preserve">a </w:t>
      </w:r>
      <w:r>
        <w:t xml:space="preserve">LI-IV </w:t>
      </w:r>
      <w:r w:rsidR="00285135">
        <w:t xml:space="preserve">reference </w:t>
      </w:r>
      <w:r>
        <w:t>picture.</w:t>
      </w:r>
    </w:p>
    <w:p w:rsidR="00C210EB" w:rsidRDefault="00C210EB" w:rsidP="00C210EB">
      <w:pPr>
        <w:numPr>
          <w:ilvl w:val="0"/>
          <w:numId w:val="39"/>
        </w:numPr>
      </w:pPr>
      <w:r>
        <w:t xml:space="preserve">When the current reference picture is </w:t>
      </w:r>
      <w:r w:rsidR="00A31CF6">
        <w:t>L</w:t>
      </w:r>
      <w:r>
        <w:t>T</w:t>
      </w:r>
      <w:r w:rsidR="00D23A30">
        <w:t>-T</w:t>
      </w:r>
      <w:r>
        <w:t xml:space="preserve"> and collocated reference picture is LT-IV, the current reference picture </w:t>
      </w:r>
      <w:r w:rsidR="00A31CF6">
        <w:t xml:space="preserve">is not changed, although </w:t>
      </w:r>
      <w:r w:rsidR="00285135">
        <w:t xml:space="preserve">reference </w:t>
      </w:r>
      <w:r w:rsidR="00A31CF6">
        <w:t>pictures types are not matching.</w:t>
      </w:r>
    </w:p>
    <w:p w:rsidR="00285135" w:rsidRPr="00285135" w:rsidRDefault="00285135" w:rsidP="00285135">
      <w:r>
        <w:t xml:space="preserve">Thus, the current </w:t>
      </w:r>
      <w:r w:rsidR="00340188">
        <w:t>specification</w:t>
      </w:r>
      <w:r>
        <w:t xml:space="preserve"> fails</w:t>
      </w:r>
      <w:r w:rsidR="00340188">
        <w:t xml:space="preserve"> to match the design intent</w:t>
      </w:r>
      <w:r>
        <w:t>, when LT-T reference pictures are present.</w:t>
      </w:r>
    </w:p>
    <w:p w:rsidR="00A31CF6" w:rsidRDefault="007D6F8A" w:rsidP="00A31CF6">
      <w:pPr>
        <w:pStyle w:val="Heading3"/>
      </w:pPr>
      <w:bookmarkStart w:id="6" w:name="_Ref409780218"/>
      <w:r>
        <w:t>View id based s</w:t>
      </w:r>
      <w:r w:rsidR="00A31CF6">
        <w:t>caling</w:t>
      </w:r>
      <w:bookmarkEnd w:id="6"/>
    </w:p>
    <w:p w:rsidR="00A31CF6" w:rsidRDefault="007D6F8A" w:rsidP="00A31CF6">
      <w:r>
        <w:t xml:space="preserve">As indicated in red in </w:t>
      </w:r>
      <w:r w:rsidR="00D23A30">
        <w:fldChar w:fldCharType="begin"/>
      </w:r>
      <w:r w:rsidR="00D23A30">
        <w:instrText xml:space="preserve"> REF _Ref409778012 \h </w:instrText>
      </w:r>
      <w:r w:rsidR="00D23A30">
        <w:fldChar w:fldCharType="separate"/>
      </w:r>
      <w:r w:rsidR="008507A5">
        <w:t xml:space="preserve">Table </w:t>
      </w:r>
      <w:r w:rsidR="008507A5">
        <w:rPr>
          <w:noProof/>
        </w:rPr>
        <w:t>2</w:t>
      </w:r>
      <w:r w:rsidR="00D23A30">
        <w:fldChar w:fldCharType="end"/>
      </w:r>
      <w:r>
        <w:t xml:space="preserve">, view id based MV scaling is </w:t>
      </w:r>
      <w:r w:rsidR="00D23A30">
        <w:t>performed</w:t>
      </w:r>
      <w:r>
        <w:t xml:space="preserve"> also in cases in which </w:t>
      </w:r>
      <w:r w:rsidR="00851DB0">
        <w:t>one reference picture is a LT</w:t>
      </w:r>
      <w:r w:rsidR="00D23A30">
        <w:t>-T</w:t>
      </w:r>
      <w:r w:rsidR="00851DB0">
        <w:t xml:space="preserve"> </w:t>
      </w:r>
      <w:r w:rsidR="00D23A30">
        <w:t xml:space="preserve">reference </w:t>
      </w:r>
      <w:r w:rsidR="00851DB0">
        <w:t>picture and the other a LT-IV reference picture. Since the view id difference between the current</w:t>
      </w:r>
      <w:r w:rsidR="008B6157">
        <w:t xml:space="preserve"> or collocated</w:t>
      </w:r>
      <w:r w:rsidR="00851DB0">
        <w:t xml:space="preserve"> picture and the</w:t>
      </w:r>
      <w:r w:rsidR="008B6157">
        <w:t>ir</w:t>
      </w:r>
      <w:r w:rsidR="00851DB0">
        <w:t xml:space="preserve"> </w:t>
      </w:r>
      <w:r w:rsidR="008B6157">
        <w:t xml:space="preserve">respected </w:t>
      </w:r>
      <w:r w:rsidR="00851DB0">
        <w:t>LT</w:t>
      </w:r>
      <w:r w:rsidR="00D23A30">
        <w:t>-T</w:t>
      </w:r>
      <w:r w:rsidR="00851DB0">
        <w:t xml:space="preserve"> reference picture</w:t>
      </w:r>
      <w:r w:rsidR="008B6157">
        <w:t>s</w:t>
      </w:r>
      <w:r w:rsidR="00851DB0">
        <w:t xml:space="preserve"> is equal to zero, such scaling leads either to a zero motion vector or division by zero and thus to undefined decoder state.</w:t>
      </w:r>
    </w:p>
    <w:p w:rsidR="00851DB0" w:rsidRDefault="00851DB0" w:rsidP="00D23A30">
      <w:pPr>
        <w:pStyle w:val="Heading2"/>
      </w:pPr>
      <w:r>
        <w:t>Proposal</w:t>
      </w:r>
    </w:p>
    <w:p w:rsidR="00D23A30" w:rsidRDefault="00851DB0" w:rsidP="00851DB0">
      <w:r>
        <w:t xml:space="preserve">To resolve issue </w:t>
      </w:r>
      <w:r w:rsidR="00D23A30">
        <w:fldChar w:fldCharType="begin"/>
      </w:r>
      <w:r w:rsidR="00D23A30">
        <w:instrText xml:space="preserve"> REF _Ref409778303 \r \h </w:instrText>
      </w:r>
      <w:r w:rsidR="00D23A30">
        <w:fldChar w:fldCharType="separate"/>
      </w:r>
      <w:r w:rsidR="008507A5">
        <w:t>2.2.1</w:t>
      </w:r>
      <w:r w:rsidR="00D23A30">
        <w:fldChar w:fldCharType="end"/>
      </w:r>
      <w:r>
        <w:t xml:space="preserve">, it is proposed to change </w:t>
      </w:r>
      <w:r w:rsidR="00D23A30">
        <w:t>to:</w:t>
      </w:r>
    </w:p>
    <w:p w:rsidR="00D23A30" w:rsidRDefault="00D23A30" w:rsidP="00D23A30">
      <w:pPr>
        <w:numPr>
          <w:ilvl w:val="0"/>
          <w:numId w:val="41"/>
        </w:numPr>
      </w:pPr>
      <w:r>
        <w:t xml:space="preserve">Selected the alternative reference index, such that the </w:t>
      </w:r>
      <w:r w:rsidR="00285135">
        <w:t xml:space="preserve">alternative </w:t>
      </w:r>
      <w:r>
        <w:t>reference picture is a</w:t>
      </w:r>
    </w:p>
    <w:p w:rsidR="00D23A30" w:rsidRDefault="00D23A30" w:rsidP="00D23A30">
      <w:pPr>
        <w:numPr>
          <w:ilvl w:val="1"/>
          <w:numId w:val="41"/>
        </w:numPr>
      </w:pPr>
      <w:r>
        <w:t>LT-IV reference picture when the current reference picture is a ST-T picture.</w:t>
      </w:r>
    </w:p>
    <w:p w:rsidR="00D23A30" w:rsidRDefault="00D23A30" w:rsidP="00D23A30">
      <w:pPr>
        <w:numPr>
          <w:ilvl w:val="1"/>
          <w:numId w:val="41"/>
        </w:numPr>
      </w:pPr>
      <w:r>
        <w:t>LT-IV reference picture when the current reference picture is a LT-T picture.</w:t>
      </w:r>
    </w:p>
    <w:p w:rsidR="00D23A30" w:rsidRDefault="00D23A30" w:rsidP="00D23A30">
      <w:pPr>
        <w:numPr>
          <w:ilvl w:val="1"/>
          <w:numId w:val="41"/>
        </w:numPr>
      </w:pPr>
      <w:r>
        <w:t>ST-T reference picture when the current reference picture is a LT-IV picture.</w:t>
      </w:r>
    </w:p>
    <w:p w:rsidR="00851DB0" w:rsidRDefault="00D23A30" w:rsidP="00D23A30">
      <w:pPr>
        <w:numPr>
          <w:ilvl w:val="0"/>
          <w:numId w:val="41"/>
        </w:numPr>
      </w:pPr>
      <w:r>
        <w:lastRenderedPageBreak/>
        <w:t xml:space="preserve">And </w:t>
      </w:r>
      <w:r w:rsidR="00285135">
        <w:t xml:space="preserve">to use the alternative picture as depicted in </w:t>
      </w:r>
      <w:r w:rsidR="00285135">
        <w:fldChar w:fldCharType="begin"/>
      </w:r>
      <w:r w:rsidR="00285135">
        <w:instrText xml:space="preserve"> REF _Ref409779556 \h </w:instrText>
      </w:r>
      <w:r w:rsidR="00285135">
        <w:fldChar w:fldCharType="separate"/>
      </w:r>
      <w:r w:rsidR="008507A5">
        <w:t xml:space="preserve">Table </w:t>
      </w:r>
      <w:r w:rsidR="008507A5">
        <w:rPr>
          <w:noProof/>
        </w:rPr>
        <w:t>3</w:t>
      </w:r>
      <w:r w:rsidR="00285135">
        <w:fldChar w:fldCharType="end"/>
      </w:r>
      <w:r w:rsidR="00285135">
        <w:t>.</w:t>
      </w:r>
    </w:p>
    <w:p w:rsidR="00285135" w:rsidRDefault="00285135" w:rsidP="00285135">
      <w:pPr>
        <w:pStyle w:val="Caption"/>
        <w:keepNext/>
        <w:jc w:val="center"/>
      </w:pPr>
      <w:bookmarkStart w:id="7" w:name="_Ref409779556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8507A5">
        <w:rPr>
          <w:noProof/>
        </w:rPr>
        <w:t>3</w:t>
      </w:r>
      <w:r>
        <w:fldChar w:fldCharType="end"/>
      </w:r>
      <w:bookmarkEnd w:id="7"/>
      <w:r>
        <w:t>: Alternative reference index approach, proposal</w:t>
      </w: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4"/>
        <w:gridCol w:w="901"/>
        <w:gridCol w:w="2173"/>
        <w:gridCol w:w="2173"/>
        <w:gridCol w:w="2174"/>
      </w:tblGrid>
      <w:tr w:rsidR="00851DB0" w:rsidRPr="00203C54" w:rsidTr="0037326A">
        <w:trPr>
          <w:jc w:val="center"/>
        </w:trPr>
        <w:tc>
          <w:tcPr>
            <w:tcW w:w="1985" w:type="dxa"/>
            <w:gridSpan w:val="2"/>
            <w:vMerge w:val="restart"/>
            <w:shd w:val="clear" w:color="auto" w:fill="auto"/>
          </w:tcPr>
          <w:p w:rsidR="00851DB0" w:rsidRPr="00203C54" w:rsidRDefault="00851DB0" w:rsidP="00203C54">
            <w:pPr>
              <w:jc w:val="center"/>
              <w:rPr>
                <w:sz w:val="20"/>
              </w:rPr>
            </w:pPr>
          </w:p>
        </w:tc>
        <w:tc>
          <w:tcPr>
            <w:tcW w:w="652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51DB0" w:rsidRPr="00203C54" w:rsidRDefault="00851DB0" w:rsidP="00203C54">
            <w:pPr>
              <w:jc w:val="center"/>
              <w:rPr>
                <w:sz w:val="20"/>
              </w:rPr>
            </w:pPr>
            <w:r w:rsidRPr="00203C54">
              <w:rPr>
                <w:sz w:val="20"/>
              </w:rPr>
              <w:t>Current reference picture type</w:t>
            </w:r>
          </w:p>
        </w:tc>
      </w:tr>
      <w:tr w:rsidR="00851DB0" w:rsidRPr="00203C54" w:rsidTr="0037326A">
        <w:trPr>
          <w:jc w:val="center"/>
        </w:trPr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851DB0" w:rsidRPr="00203C54" w:rsidRDefault="00851DB0" w:rsidP="00203C54">
            <w:pPr>
              <w:rPr>
                <w:sz w:val="20"/>
              </w:rPr>
            </w:pPr>
          </w:p>
        </w:tc>
        <w:tc>
          <w:tcPr>
            <w:tcW w:w="2173" w:type="dxa"/>
            <w:tcBorders>
              <w:top w:val="nil"/>
            </w:tcBorders>
            <w:shd w:val="clear" w:color="auto" w:fill="auto"/>
          </w:tcPr>
          <w:p w:rsidR="00851DB0" w:rsidRPr="00203C54" w:rsidRDefault="00851DB0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ST</w:t>
            </w:r>
            <w:r w:rsidR="006A1533">
              <w:rPr>
                <w:sz w:val="20"/>
              </w:rPr>
              <w:t>-T</w:t>
            </w:r>
          </w:p>
        </w:tc>
        <w:tc>
          <w:tcPr>
            <w:tcW w:w="2173" w:type="dxa"/>
            <w:tcBorders>
              <w:top w:val="nil"/>
            </w:tcBorders>
            <w:shd w:val="clear" w:color="auto" w:fill="auto"/>
          </w:tcPr>
          <w:p w:rsidR="00851DB0" w:rsidRPr="00203C54" w:rsidRDefault="00851DB0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LT</w:t>
            </w:r>
            <w:r w:rsidR="006A1533">
              <w:rPr>
                <w:sz w:val="20"/>
              </w:rPr>
              <w:t>-T</w:t>
            </w:r>
          </w:p>
        </w:tc>
        <w:tc>
          <w:tcPr>
            <w:tcW w:w="2174" w:type="dxa"/>
            <w:tcBorders>
              <w:top w:val="nil"/>
            </w:tcBorders>
            <w:shd w:val="clear" w:color="auto" w:fill="auto"/>
          </w:tcPr>
          <w:p w:rsidR="00851DB0" w:rsidRPr="00203C54" w:rsidRDefault="00851DB0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LT-IV</w:t>
            </w:r>
          </w:p>
        </w:tc>
      </w:tr>
      <w:tr w:rsidR="00851DB0" w:rsidRPr="00203C54" w:rsidTr="00E81FAA">
        <w:trPr>
          <w:jc w:val="center"/>
        </w:trPr>
        <w:tc>
          <w:tcPr>
            <w:tcW w:w="1084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851DB0" w:rsidRPr="00203C54" w:rsidRDefault="00851DB0" w:rsidP="00203C54">
            <w:pPr>
              <w:jc w:val="center"/>
              <w:rPr>
                <w:sz w:val="20"/>
              </w:rPr>
            </w:pPr>
            <w:r w:rsidRPr="00203C54">
              <w:rPr>
                <w:sz w:val="20"/>
              </w:rPr>
              <w:t>Collocated reference picture type</w:t>
            </w:r>
          </w:p>
        </w:tc>
        <w:tc>
          <w:tcPr>
            <w:tcW w:w="901" w:type="dxa"/>
            <w:tcBorders>
              <w:left w:val="nil"/>
            </w:tcBorders>
            <w:shd w:val="clear" w:color="auto" w:fill="auto"/>
          </w:tcPr>
          <w:p w:rsidR="00851DB0" w:rsidRPr="00203C54" w:rsidRDefault="00851DB0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ST</w:t>
            </w:r>
            <w:r w:rsidR="006A1533">
              <w:rPr>
                <w:sz w:val="20"/>
              </w:rPr>
              <w:t>-T</w:t>
            </w:r>
          </w:p>
        </w:tc>
        <w:tc>
          <w:tcPr>
            <w:tcW w:w="2173" w:type="dxa"/>
            <w:shd w:val="clear" w:color="auto" w:fill="FFFFFF"/>
          </w:tcPr>
          <w:p w:rsidR="00851DB0" w:rsidRPr="00203C54" w:rsidRDefault="00851DB0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no change</w:t>
            </w:r>
          </w:p>
        </w:tc>
        <w:tc>
          <w:tcPr>
            <w:tcW w:w="2173" w:type="dxa"/>
            <w:shd w:val="clear" w:color="auto" w:fill="FFFFFF"/>
          </w:tcPr>
          <w:p w:rsidR="00851DB0" w:rsidRPr="00203C54" w:rsidRDefault="00851DB0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no change</w:t>
            </w:r>
          </w:p>
        </w:tc>
        <w:tc>
          <w:tcPr>
            <w:tcW w:w="2174" w:type="dxa"/>
            <w:shd w:val="clear" w:color="auto" w:fill="auto"/>
          </w:tcPr>
          <w:p w:rsidR="00851DB0" w:rsidRPr="00203C54" w:rsidRDefault="00851DB0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changed to ST</w:t>
            </w:r>
            <w:r w:rsidR="006A1533">
              <w:rPr>
                <w:sz w:val="20"/>
              </w:rPr>
              <w:t>-T</w:t>
            </w:r>
          </w:p>
        </w:tc>
      </w:tr>
      <w:tr w:rsidR="00851DB0" w:rsidRPr="00203C54" w:rsidTr="00E81FAA">
        <w:trPr>
          <w:jc w:val="center"/>
        </w:trPr>
        <w:tc>
          <w:tcPr>
            <w:tcW w:w="1084" w:type="dxa"/>
            <w:vMerge/>
            <w:tcBorders>
              <w:right w:val="nil"/>
            </w:tcBorders>
            <w:shd w:val="clear" w:color="auto" w:fill="auto"/>
          </w:tcPr>
          <w:p w:rsidR="00851DB0" w:rsidRPr="00203C54" w:rsidRDefault="00851DB0" w:rsidP="00203C54">
            <w:pPr>
              <w:rPr>
                <w:sz w:val="20"/>
              </w:rPr>
            </w:pPr>
          </w:p>
        </w:tc>
        <w:tc>
          <w:tcPr>
            <w:tcW w:w="901" w:type="dxa"/>
            <w:tcBorders>
              <w:left w:val="nil"/>
            </w:tcBorders>
            <w:shd w:val="clear" w:color="auto" w:fill="auto"/>
          </w:tcPr>
          <w:p w:rsidR="00851DB0" w:rsidRPr="00203C54" w:rsidRDefault="00851DB0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LT</w:t>
            </w:r>
            <w:r w:rsidR="006A1533">
              <w:rPr>
                <w:sz w:val="20"/>
              </w:rPr>
              <w:t>-T</w:t>
            </w:r>
          </w:p>
        </w:tc>
        <w:tc>
          <w:tcPr>
            <w:tcW w:w="2173" w:type="dxa"/>
            <w:shd w:val="clear" w:color="auto" w:fill="FFFFFF"/>
          </w:tcPr>
          <w:p w:rsidR="00851DB0" w:rsidRPr="00203C54" w:rsidRDefault="00851DB0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no change</w:t>
            </w:r>
          </w:p>
        </w:tc>
        <w:tc>
          <w:tcPr>
            <w:tcW w:w="2173" w:type="dxa"/>
            <w:shd w:val="clear" w:color="auto" w:fill="FFFFFF"/>
          </w:tcPr>
          <w:p w:rsidR="00851DB0" w:rsidRPr="00203C54" w:rsidRDefault="00851DB0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no change</w:t>
            </w:r>
          </w:p>
        </w:tc>
        <w:tc>
          <w:tcPr>
            <w:tcW w:w="2174" w:type="dxa"/>
            <w:shd w:val="clear" w:color="auto" w:fill="FFFFFF"/>
          </w:tcPr>
          <w:p w:rsidR="00851DB0" w:rsidRPr="00203C54" w:rsidRDefault="00285135" w:rsidP="00203C54">
            <w:pPr>
              <w:rPr>
                <w:sz w:val="20"/>
              </w:rPr>
            </w:pPr>
            <w:r>
              <w:rPr>
                <w:sz w:val="20"/>
              </w:rPr>
              <w:t>changed to ST-T</w:t>
            </w:r>
          </w:p>
        </w:tc>
      </w:tr>
      <w:tr w:rsidR="00851DB0" w:rsidRPr="00203C54" w:rsidTr="0037326A">
        <w:trPr>
          <w:jc w:val="center"/>
        </w:trPr>
        <w:tc>
          <w:tcPr>
            <w:tcW w:w="1084" w:type="dxa"/>
            <w:vMerge/>
            <w:tcBorders>
              <w:right w:val="nil"/>
            </w:tcBorders>
            <w:shd w:val="clear" w:color="auto" w:fill="auto"/>
          </w:tcPr>
          <w:p w:rsidR="00851DB0" w:rsidRPr="00203C54" w:rsidRDefault="00851DB0" w:rsidP="00203C54">
            <w:pPr>
              <w:rPr>
                <w:sz w:val="20"/>
              </w:rPr>
            </w:pPr>
          </w:p>
        </w:tc>
        <w:tc>
          <w:tcPr>
            <w:tcW w:w="901" w:type="dxa"/>
            <w:tcBorders>
              <w:left w:val="nil"/>
            </w:tcBorders>
            <w:shd w:val="clear" w:color="auto" w:fill="auto"/>
          </w:tcPr>
          <w:p w:rsidR="00851DB0" w:rsidRPr="00203C54" w:rsidRDefault="00851DB0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LT-IV</w:t>
            </w:r>
          </w:p>
        </w:tc>
        <w:tc>
          <w:tcPr>
            <w:tcW w:w="2173" w:type="dxa"/>
            <w:shd w:val="clear" w:color="auto" w:fill="92D050"/>
          </w:tcPr>
          <w:p w:rsidR="00851DB0" w:rsidRPr="00203C54" w:rsidRDefault="00851DB0" w:rsidP="00851DB0">
            <w:pPr>
              <w:rPr>
                <w:sz w:val="20"/>
              </w:rPr>
            </w:pPr>
            <w:r w:rsidRPr="00203C54">
              <w:rPr>
                <w:sz w:val="20"/>
              </w:rPr>
              <w:t>changed to LT-IV</w:t>
            </w:r>
          </w:p>
        </w:tc>
        <w:tc>
          <w:tcPr>
            <w:tcW w:w="2173" w:type="dxa"/>
            <w:shd w:val="clear" w:color="auto" w:fill="92D050"/>
          </w:tcPr>
          <w:p w:rsidR="00851DB0" w:rsidRPr="00203C54" w:rsidRDefault="00851DB0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change to LT-IV</w:t>
            </w:r>
          </w:p>
        </w:tc>
        <w:tc>
          <w:tcPr>
            <w:tcW w:w="2174" w:type="dxa"/>
            <w:shd w:val="clear" w:color="auto" w:fill="auto"/>
          </w:tcPr>
          <w:p w:rsidR="00851DB0" w:rsidRPr="00203C54" w:rsidRDefault="00851DB0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no change</w:t>
            </w:r>
          </w:p>
        </w:tc>
      </w:tr>
    </w:tbl>
    <w:p w:rsidR="00285135" w:rsidRDefault="00285135" w:rsidP="00442464">
      <w:r>
        <w:t>Thus, the alternative reference index approach is applied to match temporal and inter-view prediction. Note that</w:t>
      </w:r>
      <w:r w:rsidR="00B539ED">
        <w:t>,</w:t>
      </w:r>
      <w:r>
        <w:t xml:space="preserve"> in the case </w:t>
      </w:r>
      <w:r w:rsidR="00B539ED">
        <w:t>that the current picture is a LT-IV reference picture and the collocated reference picture is a LT-T picture, changing the current reference picture to a ST-T reference picture has actually no effect, since TMVP would still be disabled. However, this change allows a simplified logic in the specification.</w:t>
      </w:r>
    </w:p>
    <w:p w:rsidR="00B539ED" w:rsidRDefault="00B539ED" w:rsidP="00442464">
      <w:r>
        <w:t xml:space="preserve">To resolve issue </w:t>
      </w:r>
      <w:r>
        <w:fldChar w:fldCharType="begin"/>
      </w:r>
      <w:r>
        <w:instrText xml:space="preserve"> REF _Ref409780218 \r \h </w:instrText>
      </w:r>
      <w:r>
        <w:fldChar w:fldCharType="separate"/>
      </w:r>
      <w:r w:rsidR="008507A5">
        <w:t>2.2.2</w:t>
      </w:r>
      <w:r>
        <w:fldChar w:fldCharType="end"/>
      </w:r>
      <w:r w:rsidR="00F77F9C">
        <w:t xml:space="preserve"> </w:t>
      </w:r>
      <w:r>
        <w:t>it is proposed to disable view id based MV scaling when the current reference picture is a LT-IV reference picture and the collocated reference picture is a LT-T reference picture, or vice versa</w:t>
      </w:r>
      <w:r w:rsidR="00F77F9C">
        <w:t xml:space="preserve">, as depicted in </w:t>
      </w:r>
      <w:r w:rsidR="00F77F9C">
        <w:fldChar w:fldCharType="begin"/>
      </w:r>
      <w:r w:rsidR="00F77F9C">
        <w:instrText xml:space="preserve"> REF _Ref409779558 \h </w:instrText>
      </w:r>
      <w:r w:rsidR="00F77F9C">
        <w:fldChar w:fldCharType="separate"/>
      </w:r>
      <w:r w:rsidR="008507A5">
        <w:t xml:space="preserve">Table </w:t>
      </w:r>
      <w:r w:rsidR="008507A5">
        <w:rPr>
          <w:noProof/>
        </w:rPr>
        <w:t>4</w:t>
      </w:r>
      <w:r w:rsidR="00F77F9C">
        <w:fldChar w:fldCharType="end"/>
      </w:r>
      <w:r w:rsidR="00F77F9C">
        <w:t>.</w:t>
      </w:r>
    </w:p>
    <w:p w:rsidR="00285135" w:rsidRDefault="00285135" w:rsidP="00285135">
      <w:pPr>
        <w:pStyle w:val="Caption"/>
        <w:keepNext/>
        <w:jc w:val="center"/>
      </w:pPr>
      <w:bookmarkStart w:id="8" w:name="_Ref409779558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8507A5">
        <w:rPr>
          <w:noProof/>
        </w:rPr>
        <w:t>4</w:t>
      </w:r>
      <w:r>
        <w:fldChar w:fldCharType="end"/>
      </w:r>
      <w:bookmarkEnd w:id="8"/>
      <w:r>
        <w:t>: Motion vector scaling and TMVP availability, proposal</w:t>
      </w: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4"/>
        <w:gridCol w:w="901"/>
        <w:gridCol w:w="2173"/>
        <w:gridCol w:w="2173"/>
        <w:gridCol w:w="2174"/>
      </w:tblGrid>
      <w:tr w:rsidR="00442464" w:rsidRPr="00203C54" w:rsidTr="0037326A">
        <w:trPr>
          <w:jc w:val="center"/>
        </w:trPr>
        <w:tc>
          <w:tcPr>
            <w:tcW w:w="1985" w:type="dxa"/>
            <w:gridSpan w:val="2"/>
            <w:vMerge w:val="restart"/>
            <w:shd w:val="clear" w:color="auto" w:fill="auto"/>
          </w:tcPr>
          <w:p w:rsidR="00442464" w:rsidRPr="00203C54" w:rsidRDefault="00442464" w:rsidP="00203C54">
            <w:pPr>
              <w:jc w:val="center"/>
              <w:rPr>
                <w:sz w:val="20"/>
              </w:rPr>
            </w:pPr>
          </w:p>
        </w:tc>
        <w:tc>
          <w:tcPr>
            <w:tcW w:w="652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442464" w:rsidRPr="00203C54" w:rsidRDefault="00442464" w:rsidP="00203C54">
            <w:pPr>
              <w:jc w:val="center"/>
              <w:rPr>
                <w:sz w:val="20"/>
              </w:rPr>
            </w:pPr>
            <w:r w:rsidRPr="00203C54">
              <w:rPr>
                <w:sz w:val="20"/>
              </w:rPr>
              <w:t>Current reference picture type</w:t>
            </w:r>
          </w:p>
        </w:tc>
      </w:tr>
      <w:tr w:rsidR="00442464" w:rsidRPr="00203C54" w:rsidTr="0037326A">
        <w:trPr>
          <w:jc w:val="center"/>
        </w:trPr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442464" w:rsidRPr="00203C54" w:rsidRDefault="00442464" w:rsidP="00203C54">
            <w:pPr>
              <w:rPr>
                <w:sz w:val="20"/>
              </w:rPr>
            </w:pPr>
          </w:p>
        </w:tc>
        <w:tc>
          <w:tcPr>
            <w:tcW w:w="2173" w:type="dxa"/>
            <w:tcBorders>
              <w:top w:val="nil"/>
            </w:tcBorders>
            <w:shd w:val="clear" w:color="auto" w:fill="auto"/>
          </w:tcPr>
          <w:p w:rsidR="00442464" w:rsidRPr="00203C54" w:rsidRDefault="00442464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ST</w:t>
            </w:r>
            <w:r w:rsidR="006A1533">
              <w:rPr>
                <w:sz w:val="20"/>
              </w:rPr>
              <w:t>-T</w:t>
            </w:r>
          </w:p>
        </w:tc>
        <w:tc>
          <w:tcPr>
            <w:tcW w:w="2173" w:type="dxa"/>
            <w:tcBorders>
              <w:top w:val="nil"/>
            </w:tcBorders>
            <w:shd w:val="clear" w:color="auto" w:fill="auto"/>
          </w:tcPr>
          <w:p w:rsidR="00442464" w:rsidRPr="00203C54" w:rsidRDefault="00442464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LT</w:t>
            </w:r>
            <w:r w:rsidR="006A1533">
              <w:rPr>
                <w:sz w:val="20"/>
              </w:rPr>
              <w:t>-T</w:t>
            </w:r>
          </w:p>
        </w:tc>
        <w:tc>
          <w:tcPr>
            <w:tcW w:w="2174" w:type="dxa"/>
            <w:tcBorders>
              <w:top w:val="nil"/>
            </w:tcBorders>
            <w:shd w:val="clear" w:color="auto" w:fill="auto"/>
          </w:tcPr>
          <w:p w:rsidR="00442464" w:rsidRPr="00203C54" w:rsidRDefault="00442464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LT-IV</w:t>
            </w:r>
          </w:p>
        </w:tc>
      </w:tr>
      <w:tr w:rsidR="00442464" w:rsidRPr="00203C54" w:rsidTr="0037326A">
        <w:trPr>
          <w:jc w:val="center"/>
        </w:trPr>
        <w:tc>
          <w:tcPr>
            <w:tcW w:w="1084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442464" w:rsidRPr="00203C54" w:rsidRDefault="00442464" w:rsidP="00203C54">
            <w:pPr>
              <w:jc w:val="center"/>
              <w:rPr>
                <w:sz w:val="20"/>
              </w:rPr>
            </w:pPr>
            <w:r w:rsidRPr="00203C54">
              <w:rPr>
                <w:sz w:val="20"/>
              </w:rPr>
              <w:t>Collocated reference picture type</w:t>
            </w:r>
          </w:p>
        </w:tc>
        <w:tc>
          <w:tcPr>
            <w:tcW w:w="901" w:type="dxa"/>
            <w:tcBorders>
              <w:left w:val="nil"/>
            </w:tcBorders>
            <w:shd w:val="clear" w:color="auto" w:fill="auto"/>
          </w:tcPr>
          <w:p w:rsidR="00442464" w:rsidRPr="00203C54" w:rsidRDefault="00442464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ST</w:t>
            </w:r>
            <w:r w:rsidR="006A1533">
              <w:rPr>
                <w:sz w:val="20"/>
              </w:rPr>
              <w:t>-T</w:t>
            </w:r>
          </w:p>
        </w:tc>
        <w:tc>
          <w:tcPr>
            <w:tcW w:w="2173" w:type="dxa"/>
            <w:shd w:val="clear" w:color="auto" w:fill="auto"/>
          </w:tcPr>
          <w:p w:rsidR="00442464" w:rsidRPr="00203C54" w:rsidRDefault="00442464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temporal scaling</w:t>
            </w:r>
          </w:p>
        </w:tc>
        <w:tc>
          <w:tcPr>
            <w:tcW w:w="2173" w:type="dxa"/>
            <w:shd w:val="clear" w:color="auto" w:fill="auto"/>
          </w:tcPr>
          <w:p w:rsidR="00442464" w:rsidRPr="00203C54" w:rsidRDefault="00442464" w:rsidP="00B60ACD">
            <w:pPr>
              <w:rPr>
                <w:sz w:val="20"/>
              </w:rPr>
            </w:pPr>
            <w:r w:rsidRPr="00203C54">
              <w:rPr>
                <w:sz w:val="20"/>
              </w:rPr>
              <w:t>not available</w:t>
            </w:r>
          </w:p>
        </w:tc>
        <w:tc>
          <w:tcPr>
            <w:tcW w:w="2174" w:type="dxa"/>
            <w:shd w:val="clear" w:color="auto" w:fill="auto"/>
          </w:tcPr>
          <w:p w:rsidR="00442464" w:rsidRPr="00203C54" w:rsidRDefault="00442464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not available</w:t>
            </w:r>
          </w:p>
        </w:tc>
      </w:tr>
      <w:tr w:rsidR="00442464" w:rsidRPr="00203C54" w:rsidTr="0037326A">
        <w:trPr>
          <w:jc w:val="center"/>
        </w:trPr>
        <w:tc>
          <w:tcPr>
            <w:tcW w:w="1084" w:type="dxa"/>
            <w:vMerge/>
            <w:tcBorders>
              <w:right w:val="nil"/>
            </w:tcBorders>
            <w:shd w:val="clear" w:color="auto" w:fill="auto"/>
          </w:tcPr>
          <w:p w:rsidR="00442464" w:rsidRPr="00203C54" w:rsidRDefault="00442464" w:rsidP="00203C54">
            <w:pPr>
              <w:rPr>
                <w:sz w:val="20"/>
              </w:rPr>
            </w:pPr>
          </w:p>
        </w:tc>
        <w:tc>
          <w:tcPr>
            <w:tcW w:w="901" w:type="dxa"/>
            <w:tcBorders>
              <w:left w:val="nil"/>
            </w:tcBorders>
            <w:shd w:val="clear" w:color="auto" w:fill="auto"/>
          </w:tcPr>
          <w:p w:rsidR="00442464" w:rsidRPr="00203C54" w:rsidRDefault="00442464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LT</w:t>
            </w:r>
            <w:r w:rsidR="006A1533">
              <w:rPr>
                <w:sz w:val="20"/>
              </w:rPr>
              <w:t>-T</w:t>
            </w:r>
          </w:p>
        </w:tc>
        <w:tc>
          <w:tcPr>
            <w:tcW w:w="2173" w:type="dxa"/>
            <w:shd w:val="clear" w:color="auto" w:fill="auto"/>
          </w:tcPr>
          <w:p w:rsidR="00442464" w:rsidRPr="00203C54" w:rsidRDefault="00442464" w:rsidP="00B60ACD">
            <w:pPr>
              <w:rPr>
                <w:sz w:val="20"/>
              </w:rPr>
            </w:pPr>
            <w:r w:rsidRPr="00203C54">
              <w:rPr>
                <w:sz w:val="20"/>
              </w:rPr>
              <w:t>not available</w:t>
            </w:r>
          </w:p>
        </w:tc>
        <w:tc>
          <w:tcPr>
            <w:tcW w:w="2173" w:type="dxa"/>
            <w:shd w:val="clear" w:color="auto" w:fill="FFFFFF"/>
          </w:tcPr>
          <w:p w:rsidR="00442464" w:rsidRPr="00203C54" w:rsidRDefault="00442464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no scaling</w:t>
            </w:r>
          </w:p>
        </w:tc>
        <w:tc>
          <w:tcPr>
            <w:tcW w:w="2174" w:type="dxa"/>
            <w:shd w:val="clear" w:color="auto" w:fill="92D050"/>
          </w:tcPr>
          <w:p w:rsidR="00442464" w:rsidRPr="00203C54" w:rsidRDefault="00442464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not available</w:t>
            </w:r>
          </w:p>
        </w:tc>
      </w:tr>
      <w:tr w:rsidR="00442464" w:rsidRPr="00203C54" w:rsidTr="0037326A">
        <w:trPr>
          <w:jc w:val="center"/>
        </w:trPr>
        <w:tc>
          <w:tcPr>
            <w:tcW w:w="1084" w:type="dxa"/>
            <w:vMerge/>
            <w:tcBorders>
              <w:right w:val="nil"/>
            </w:tcBorders>
            <w:shd w:val="clear" w:color="auto" w:fill="auto"/>
          </w:tcPr>
          <w:p w:rsidR="00442464" w:rsidRPr="00203C54" w:rsidRDefault="00442464" w:rsidP="00203C54">
            <w:pPr>
              <w:rPr>
                <w:sz w:val="20"/>
              </w:rPr>
            </w:pPr>
          </w:p>
        </w:tc>
        <w:tc>
          <w:tcPr>
            <w:tcW w:w="901" w:type="dxa"/>
            <w:tcBorders>
              <w:left w:val="nil"/>
            </w:tcBorders>
            <w:shd w:val="clear" w:color="auto" w:fill="auto"/>
          </w:tcPr>
          <w:p w:rsidR="00442464" w:rsidRPr="00203C54" w:rsidRDefault="00442464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LT-IV</w:t>
            </w:r>
          </w:p>
        </w:tc>
        <w:tc>
          <w:tcPr>
            <w:tcW w:w="2173" w:type="dxa"/>
            <w:shd w:val="clear" w:color="auto" w:fill="auto"/>
          </w:tcPr>
          <w:p w:rsidR="00442464" w:rsidRPr="00203C54" w:rsidRDefault="00442464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not available</w:t>
            </w:r>
          </w:p>
        </w:tc>
        <w:tc>
          <w:tcPr>
            <w:tcW w:w="2173" w:type="dxa"/>
            <w:shd w:val="clear" w:color="auto" w:fill="92D050"/>
          </w:tcPr>
          <w:p w:rsidR="00442464" w:rsidRPr="00203C54" w:rsidRDefault="00442464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not available</w:t>
            </w:r>
          </w:p>
        </w:tc>
        <w:tc>
          <w:tcPr>
            <w:tcW w:w="2174" w:type="dxa"/>
            <w:shd w:val="clear" w:color="auto" w:fill="auto"/>
          </w:tcPr>
          <w:p w:rsidR="00442464" w:rsidRPr="00203C54" w:rsidRDefault="00442464" w:rsidP="00203C54">
            <w:pPr>
              <w:rPr>
                <w:sz w:val="20"/>
              </w:rPr>
            </w:pPr>
            <w:r w:rsidRPr="00203C54">
              <w:rPr>
                <w:sz w:val="20"/>
              </w:rPr>
              <w:t>view id based scaling</w:t>
            </w:r>
          </w:p>
        </w:tc>
      </w:tr>
    </w:tbl>
    <w:p w:rsidR="00FD0493" w:rsidRDefault="00FD0493" w:rsidP="00FD0493">
      <w:pPr>
        <w:pStyle w:val="Heading3"/>
      </w:pPr>
      <w:r>
        <w:t>Specification changes</w:t>
      </w:r>
    </w:p>
    <w:p w:rsidR="007E49DF" w:rsidRPr="007E49DF" w:rsidRDefault="007E49DF" w:rsidP="007E49DF">
      <w:pPr>
        <w:keepNext/>
        <w:keepLines/>
        <w:numPr>
          <w:ilvl w:val="3"/>
          <w:numId w:val="0"/>
        </w:numPr>
        <w:tabs>
          <w:tab w:val="clear" w:pos="360"/>
          <w:tab w:val="clear" w:pos="720"/>
          <w:tab w:val="clear" w:pos="1440"/>
          <w:tab w:val="left" w:pos="879"/>
          <w:tab w:val="num" w:pos="1361"/>
        </w:tabs>
        <w:overflowPunct/>
        <w:autoSpaceDE/>
        <w:autoSpaceDN/>
        <w:adjustRightInd/>
        <w:spacing w:before="181"/>
        <w:textAlignment w:val="auto"/>
        <w:outlineLvl w:val="3"/>
        <w:rPr>
          <w:rFonts w:ascii="Times New Roman Bold" w:eastAsia="Malgun Gothic" w:hAnsi="Times New Roman Bold"/>
          <w:b/>
          <w:sz w:val="20"/>
        </w:rPr>
      </w:pPr>
      <w:bookmarkStart w:id="9" w:name="_Ref349574377"/>
      <w:bookmarkStart w:id="10" w:name="_Toc404938306"/>
      <w:proofErr w:type="spellStart"/>
      <w:r>
        <w:rPr>
          <w:rFonts w:ascii="Times New Roman Bold" w:eastAsia="Malgun Gothic" w:hAnsi="Times New Roman Bold"/>
          <w:b/>
          <w:sz w:val="20"/>
        </w:rPr>
        <w:t>I.8.3.7</w:t>
      </w:r>
      <w:proofErr w:type="spellEnd"/>
      <w:r>
        <w:rPr>
          <w:rFonts w:ascii="Times New Roman Bold" w:eastAsia="Malgun Gothic" w:hAnsi="Times New Roman Bold"/>
          <w:b/>
          <w:sz w:val="20"/>
        </w:rPr>
        <w:t xml:space="preserve"> </w:t>
      </w:r>
      <w:r w:rsidRPr="007E49DF">
        <w:rPr>
          <w:rFonts w:ascii="Times New Roman Bold" w:eastAsia="Malgun Gothic" w:hAnsi="Times New Roman Bold"/>
          <w:b/>
          <w:sz w:val="20"/>
        </w:rPr>
        <w:t>Derivation process for the alternative target reference index for TMVP in merge mode</w:t>
      </w:r>
      <w:bookmarkEnd w:id="9"/>
      <w:bookmarkEnd w:id="10"/>
      <w:r w:rsidRPr="007E49DF">
        <w:rPr>
          <w:rFonts w:ascii="Times New Roman Bold" w:eastAsia="Malgun Gothic" w:hAnsi="Times New Roman Bold"/>
          <w:b/>
          <w:sz w:val="20"/>
        </w:rPr>
        <w:t xml:space="preserve"> </w:t>
      </w:r>
    </w:p>
    <w:p w:rsidR="007E49DF" w:rsidRPr="007E49DF" w:rsidRDefault="007E49DF" w:rsidP="007E49D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rPr>
          <w:rFonts w:eastAsia="Malgun Gothic"/>
          <w:sz w:val="20"/>
        </w:rPr>
      </w:pPr>
      <w:r w:rsidRPr="007E49DF">
        <w:rPr>
          <w:rFonts w:eastAsia="Malgun Gothic"/>
          <w:sz w:val="20"/>
        </w:rPr>
        <w:t>This process is invoked when the current slice is a P or B slice.</w:t>
      </w:r>
    </w:p>
    <w:p w:rsidR="007E49DF" w:rsidRPr="007E49DF" w:rsidRDefault="007E49DF" w:rsidP="007E49D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rPr>
          <w:rFonts w:eastAsia="Malgun Gothic"/>
          <w:sz w:val="20"/>
        </w:rPr>
      </w:pPr>
      <w:r w:rsidRPr="007E49DF">
        <w:rPr>
          <w:rFonts w:eastAsia="Malgun Gothic"/>
          <w:sz w:val="20"/>
        </w:rPr>
        <w:t>The variables AltRefIdxL0 and AltRefIdxL1 are set equal to −1 and the following applies for X in the range of 0 to 1, inclusive:</w:t>
      </w:r>
    </w:p>
    <w:p w:rsidR="007E49DF" w:rsidRPr="007A2A94" w:rsidRDefault="007E49DF" w:rsidP="007E49DF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rPr>
          <w:rFonts w:eastAsia="Malgun Gothic"/>
          <w:color w:val="FF0000"/>
          <w:sz w:val="20"/>
        </w:rPr>
      </w:pPr>
      <w:r w:rsidRPr="007A2A94">
        <w:rPr>
          <w:rFonts w:eastAsia="Malgun Gothic"/>
          <w:color w:val="FF0000"/>
          <w:sz w:val="20"/>
        </w:rPr>
        <w:t>Let currPic be the current picture.</w:t>
      </w:r>
    </w:p>
    <w:p w:rsidR="007E49DF" w:rsidRPr="007E49DF" w:rsidRDefault="007E49DF" w:rsidP="007E49DF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rPr>
          <w:rFonts w:eastAsia="Malgun Gothic"/>
          <w:sz w:val="20"/>
        </w:rPr>
      </w:pPr>
      <w:r w:rsidRPr="007E49DF">
        <w:rPr>
          <w:rFonts w:eastAsia="Malgun Gothic"/>
          <w:sz w:val="20"/>
        </w:rPr>
        <w:t>When X is equal to 0 or the current slice is a B slice the following applies:</w:t>
      </w:r>
    </w:p>
    <w:p w:rsidR="007E49DF" w:rsidRDefault="007E49DF" w:rsidP="007E49DF">
      <w:pPr>
        <w:widowControl w:val="0"/>
        <w:tabs>
          <w:tab w:val="left" w:pos="1786"/>
          <w:tab w:val="left" w:pos="2143"/>
          <w:tab w:val="left" w:pos="2500"/>
          <w:tab w:val="left" w:pos="2857"/>
          <w:tab w:val="right" w:pos="9729"/>
        </w:tabs>
        <w:spacing w:before="120" w:after="120"/>
        <w:jc w:val="left"/>
        <w:rPr>
          <w:rFonts w:eastAsia="Malgun Gothic"/>
          <w:bCs/>
          <w:sz w:val="20"/>
        </w:rPr>
      </w:pPr>
      <w:r w:rsidRPr="007A2A94">
        <w:rPr>
          <w:rFonts w:eastAsia="Malgun Gothic"/>
          <w:bCs/>
          <w:strike/>
          <w:color w:val="FF0000"/>
          <w:sz w:val="20"/>
        </w:rPr>
        <w:tab/>
      </w:r>
      <w:proofErr w:type="gramStart"/>
      <w:r w:rsidRPr="007A2A94">
        <w:rPr>
          <w:rFonts w:eastAsia="Malgun Gothic"/>
          <w:bCs/>
          <w:strike/>
          <w:color w:val="FF0000"/>
          <w:sz w:val="20"/>
        </w:rPr>
        <w:t>zeroIdxLtFlag</w:t>
      </w:r>
      <w:proofErr w:type="gramEnd"/>
      <w:r w:rsidRPr="007A2A94">
        <w:rPr>
          <w:rFonts w:eastAsia="Malgun Gothic"/>
          <w:bCs/>
          <w:strike/>
          <w:color w:val="FF0000"/>
          <w:sz w:val="20"/>
        </w:rPr>
        <w:t xml:space="preserve"> = RefPicListX[ 0 ] is a short-term reference picture ? 0 : 1</w:t>
      </w:r>
      <w:ins w:id="11" w:author="Camera parameters, alternative 1" w:date="2015-01-23T14:03:00Z">
        <w:r w:rsidR="007A2A94">
          <w:rPr>
            <w:rFonts w:eastAsia="Malgun Gothic"/>
            <w:bCs/>
            <w:strike/>
            <w:color w:val="FF0000"/>
            <w:sz w:val="20"/>
          </w:rPr>
          <w:br/>
        </w:r>
      </w:ins>
      <w:r w:rsidRPr="007A2A94">
        <w:rPr>
          <w:rFonts w:eastAsia="Malgun Gothic"/>
          <w:bCs/>
          <w:color w:val="FF0000"/>
          <w:sz w:val="20"/>
        </w:rPr>
        <w:tab/>
      </w:r>
      <w:proofErr w:type="spellStart"/>
      <w:r w:rsidRPr="007A2A94">
        <w:rPr>
          <w:rFonts w:eastAsia="Malgun Gothic"/>
          <w:bCs/>
          <w:color w:val="FF0000"/>
          <w:sz w:val="20"/>
        </w:rPr>
        <w:t>zeroIdx</w:t>
      </w:r>
      <w:r w:rsidR="003767E3">
        <w:rPr>
          <w:rFonts w:eastAsia="Malgun Gothic"/>
          <w:bCs/>
          <w:color w:val="FF0000"/>
          <w:sz w:val="20"/>
        </w:rPr>
        <w:t>Lt</w:t>
      </w:r>
      <w:r w:rsidRPr="007A2A94">
        <w:rPr>
          <w:rFonts w:eastAsia="Malgun Gothic"/>
          <w:bCs/>
          <w:color w:val="FF0000"/>
          <w:sz w:val="20"/>
        </w:rPr>
        <w:t>IvFlag</w:t>
      </w:r>
      <w:proofErr w:type="spellEnd"/>
      <w:r w:rsidRPr="007A2A94">
        <w:rPr>
          <w:rFonts w:eastAsia="Malgun Gothic"/>
          <w:bCs/>
          <w:color w:val="FF0000"/>
          <w:sz w:val="20"/>
        </w:rPr>
        <w:t xml:space="preserve"> = </w:t>
      </w:r>
      <w:r w:rsidR="007A2A94">
        <w:rPr>
          <w:rFonts w:eastAsia="Malgun Gothic"/>
          <w:bCs/>
          <w:color w:val="FF0000"/>
          <w:sz w:val="20"/>
        </w:rPr>
        <w:t xml:space="preserve">( </w:t>
      </w:r>
      <w:r w:rsidRPr="007A2A94">
        <w:rPr>
          <w:rFonts w:eastAsia="Malgun Gothic"/>
          <w:bCs/>
          <w:color w:val="FF0000"/>
          <w:sz w:val="20"/>
        </w:rPr>
        <w:t>DiffPicOrderCnt( currPic, RefPicListX[ 0 ]</w:t>
      </w:r>
      <w:r w:rsidR="007A2A94" w:rsidRPr="007A2A94">
        <w:rPr>
          <w:rFonts w:eastAsia="Malgun Gothic"/>
          <w:bCs/>
          <w:color w:val="FF0000"/>
          <w:sz w:val="20"/>
        </w:rPr>
        <w:t xml:space="preserve"> ) </w:t>
      </w:r>
      <w:r w:rsidR="006B1182" w:rsidRPr="007A2A94">
        <w:rPr>
          <w:rFonts w:eastAsia="Malgun Gothic"/>
          <w:bCs/>
          <w:color w:val="FF0000"/>
          <w:sz w:val="20"/>
        </w:rPr>
        <w:t xml:space="preserve"> = =  0 </w:t>
      </w:r>
      <w:r w:rsidRPr="007A2A94">
        <w:rPr>
          <w:rFonts w:eastAsia="Malgun Gothic"/>
          <w:bCs/>
          <w:color w:val="FF0000"/>
          <w:sz w:val="20"/>
        </w:rPr>
        <w:t>)</w:t>
      </w:r>
      <w:r w:rsidRPr="007E49DF">
        <w:rPr>
          <w:rFonts w:eastAsia="Malgun Gothic"/>
          <w:bCs/>
          <w:sz w:val="20"/>
        </w:rPr>
        <w:br/>
      </w:r>
      <w:r w:rsidRPr="007E49DF">
        <w:rPr>
          <w:rFonts w:eastAsia="Malgun Gothic"/>
          <w:bCs/>
          <w:sz w:val="20"/>
        </w:rPr>
        <w:tab/>
        <w:t>for( i = 1; i  &lt;=  num_ref_idx_lX_active_minus1  &amp;&amp;  AltRefIdxLX  = =  −1; i++ )</w:t>
      </w:r>
      <w:r w:rsidR="003B1C80" w:rsidRPr="007A2A94">
        <w:rPr>
          <w:rFonts w:eastAsia="Malgun Gothic"/>
          <w:bCs/>
          <w:color w:val="FF0000"/>
          <w:sz w:val="20"/>
        </w:rPr>
        <w:t> </w:t>
      </w:r>
      <w:r w:rsidR="003B1C80">
        <w:rPr>
          <w:rFonts w:eastAsia="Malgun Gothic"/>
          <w:bCs/>
          <w:color w:val="FF0000"/>
          <w:sz w:val="20"/>
        </w:rPr>
        <w:t>{</w:t>
      </w:r>
      <w:r w:rsidRPr="007E49DF">
        <w:rPr>
          <w:rFonts w:eastAsia="Malgun Gothic"/>
          <w:bCs/>
          <w:sz w:val="20"/>
        </w:rPr>
        <w:br/>
      </w:r>
      <w:r w:rsidRPr="007A2A94">
        <w:rPr>
          <w:rFonts w:eastAsia="Malgun Gothic"/>
          <w:bCs/>
          <w:strike/>
          <w:color w:val="FF0000"/>
          <w:sz w:val="20"/>
        </w:rPr>
        <w:tab/>
      </w:r>
      <w:r w:rsidRPr="007A2A94">
        <w:rPr>
          <w:rFonts w:eastAsia="Malgun Gothic"/>
          <w:bCs/>
          <w:strike/>
          <w:color w:val="FF0000"/>
          <w:sz w:val="20"/>
        </w:rPr>
        <w:tab/>
        <w:t>if( ( zeroIdxLtFlag  &amp;&amp;  RefPicListX[ i ] is a short-term reference picture )  | |</w:t>
      </w:r>
      <w:r w:rsidRPr="007A2A94">
        <w:rPr>
          <w:rFonts w:eastAsia="Malgun Gothic"/>
          <w:bCs/>
          <w:strike/>
          <w:color w:val="FF0000"/>
          <w:sz w:val="20"/>
        </w:rPr>
        <w:br/>
      </w:r>
      <w:r w:rsidRPr="007A2A94">
        <w:rPr>
          <w:rFonts w:eastAsia="Malgun Gothic"/>
          <w:bCs/>
          <w:strike/>
          <w:color w:val="FF0000"/>
          <w:sz w:val="20"/>
        </w:rPr>
        <w:tab/>
      </w:r>
      <w:r w:rsidRPr="007A2A94">
        <w:rPr>
          <w:rFonts w:eastAsia="Malgun Gothic"/>
          <w:bCs/>
          <w:strike/>
          <w:color w:val="FF0000"/>
          <w:sz w:val="20"/>
        </w:rPr>
        <w:tab/>
      </w:r>
      <w:r w:rsidRPr="007A2A94">
        <w:rPr>
          <w:rFonts w:eastAsia="Malgun Gothic"/>
          <w:bCs/>
          <w:strike/>
          <w:color w:val="FF0000"/>
          <w:sz w:val="20"/>
        </w:rPr>
        <w:tab/>
        <w:t xml:space="preserve">( !zeroIdxLtFlag  &amp;&amp;  RefPicListX[ i ] is a long-term reference picture ) ) </w:t>
      </w:r>
      <w:r w:rsidR="003B1C80">
        <w:rPr>
          <w:rFonts w:eastAsia="Malgun Gothic"/>
          <w:bCs/>
          <w:strike/>
          <w:color w:val="FF0000"/>
          <w:sz w:val="20"/>
        </w:rPr>
        <w:br/>
      </w:r>
      <w:r w:rsidR="003B1C80" w:rsidRPr="003B1C80">
        <w:rPr>
          <w:rFonts w:eastAsia="Malgun Gothic"/>
          <w:bCs/>
          <w:color w:val="FF0000"/>
          <w:sz w:val="20"/>
        </w:rPr>
        <w:tab/>
      </w:r>
      <w:r w:rsidR="003B1C80" w:rsidRPr="003B1C80">
        <w:rPr>
          <w:rFonts w:eastAsia="Malgun Gothic"/>
          <w:bCs/>
          <w:color w:val="FF0000"/>
          <w:sz w:val="20"/>
        </w:rPr>
        <w:tab/>
      </w:r>
      <w:proofErr w:type="spellStart"/>
      <w:r w:rsidR="003B1C80">
        <w:rPr>
          <w:rFonts w:eastAsia="Malgun Gothic"/>
          <w:bCs/>
          <w:color w:val="FF0000"/>
          <w:sz w:val="20"/>
        </w:rPr>
        <w:t>c</w:t>
      </w:r>
      <w:r w:rsidR="00221ADC">
        <w:rPr>
          <w:rFonts w:eastAsia="Malgun Gothic"/>
          <w:bCs/>
          <w:color w:val="FF0000"/>
          <w:sz w:val="20"/>
        </w:rPr>
        <w:t>and</w:t>
      </w:r>
      <w:r w:rsidR="003B1C80">
        <w:rPr>
          <w:rFonts w:eastAsia="Malgun Gothic"/>
          <w:bCs/>
          <w:color w:val="FF0000"/>
          <w:sz w:val="20"/>
        </w:rPr>
        <w:t>Idx</w:t>
      </w:r>
      <w:r w:rsidR="00495530">
        <w:rPr>
          <w:rFonts w:eastAsia="Malgun Gothic"/>
          <w:bCs/>
          <w:color w:val="FF0000"/>
          <w:sz w:val="20"/>
        </w:rPr>
        <w:t>Lt</w:t>
      </w:r>
      <w:r w:rsidR="003B1C80">
        <w:rPr>
          <w:rFonts w:eastAsia="Malgun Gothic"/>
          <w:bCs/>
          <w:color w:val="FF0000"/>
          <w:sz w:val="20"/>
        </w:rPr>
        <w:t>IvFlag</w:t>
      </w:r>
      <w:proofErr w:type="spellEnd"/>
      <w:r w:rsidR="003B1C80">
        <w:rPr>
          <w:rFonts w:eastAsia="Malgun Gothic"/>
          <w:bCs/>
          <w:color w:val="FF0000"/>
          <w:sz w:val="20"/>
        </w:rPr>
        <w:t xml:space="preserve"> = </w:t>
      </w:r>
      <w:r w:rsidR="006051F6">
        <w:rPr>
          <w:rFonts w:eastAsia="Malgun Gothic"/>
          <w:bCs/>
          <w:color w:val="FF0000"/>
          <w:sz w:val="20"/>
        </w:rPr>
        <w:t xml:space="preserve">( </w:t>
      </w:r>
      <w:r w:rsidR="006051F6" w:rsidRPr="007A2A94">
        <w:rPr>
          <w:rFonts w:eastAsia="Malgun Gothic"/>
          <w:bCs/>
          <w:color w:val="FF0000"/>
          <w:sz w:val="20"/>
        </w:rPr>
        <w:t>DiffPicOrderCnt( currPic, RefPicListX[ 0 ] )  = =  0 )</w:t>
      </w:r>
      <w:r w:rsidR="0049590D">
        <w:rPr>
          <w:rFonts w:eastAsia="Malgun Gothic"/>
          <w:bCs/>
          <w:color w:val="FF0000"/>
          <w:sz w:val="20"/>
        </w:rPr>
        <w:br/>
      </w:r>
      <w:r w:rsidR="0049590D">
        <w:rPr>
          <w:rFonts w:eastAsia="Malgun Gothic"/>
          <w:bCs/>
          <w:color w:val="FF0000"/>
          <w:sz w:val="20"/>
        </w:rPr>
        <w:tab/>
      </w:r>
      <w:r w:rsidR="0049590D">
        <w:rPr>
          <w:rFonts w:eastAsia="Malgun Gothic"/>
          <w:bCs/>
          <w:color w:val="FF0000"/>
          <w:sz w:val="20"/>
        </w:rPr>
        <w:tab/>
      </w:r>
      <w:proofErr w:type="spellStart"/>
      <w:r w:rsidR="00221ADC">
        <w:rPr>
          <w:rFonts w:eastAsia="Malgun Gothic"/>
          <w:bCs/>
          <w:color w:val="FF0000"/>
          <w:sz w:val="20"/>
        </w:rPr>
        <w:t>cand</w:t>
      </w:r>
      <w:r w:rsidR="0049590D">
        <w:rPr>
          <w:rFonts w:eastAsia="Malgun Gothic"/>
          <w:bCs/>
          <w:color w:val="FF0000"/>
          <w:sz w:val="20"/>
        </w:rPr>
        <w:t>Idx</w:t>
      </w:r>
      <w:r w:rsidR="00914CBF">
        <w:rPr>
          <w:rFonts w:eastAsia="Malgun Gothic"/>
          <w:bCs/>
          <w:color w:val="FF0000"/>
          <w:sz w:val="20"/>
        </w:rPr>
        <w:t>S</w:t>
      </w:r>
      <w:r w:rsidR="0049590D">
        <w:rPr>
          <w:rFonts w:eastAsia="Malgun Gothic"/>
          <w:bCs/>
          <w:color w:val="FF0000"/>
          <w:sz w:val="20"/>
        </w:rPr>
        <w:t>tFlag</w:t>
      </w:r>
      <w:proofErr w:type="spellEnd"/>
      <w:r w:rsidR="0049590D">
        <w:rPr>
          <w:rFonts w:eastAsia="Malgun Gothic"/>
          <w:bCs/>
          <w:color w:val="FF0000"/>
          <w:sz w:val="20"/>
        </w:rPr>
        <w:t xml:space="preserve"> = ( RefPicListX[ i ] is a </w:t>
      </w:r>
      <w:r w:rsidR="00A84D94">
        <w:rPr>
          <w:rFonts w:eastAsia="Malgun Gothic"/>
          <w:bCs/>
          <w:color w:val="FF0000"/>
          <w:sz w:val="20"/>
        </w:rPr>
        <w:t>short</w:t>
      </w:r>
      <w:r w:rsidR="0049590D">
        <w:rPr>
          <w:rFonts w:eastAsia="Malgun Gothic"/>
          <w:bCs/>
          <w:color w:val="FF0000"/>
          <w:sz w:val="20"/>
        </w:rPr>
        <w:t>-term reference picture ) ? 1 : 0</w:t>
      </w:r>
      <w:r w:rsidR="0022511E">
        <w:rPr>
          <w:rFonts w:eastAsia="Malgun Gothic"/>
          <w:bCs/>
          <w:color w:val="FF0000"/>
          <w:sz w:val="20"/>
        </w:rPr>
        <w:br/>
      </w:r>
      <w:r w:rsidR="003B1C80">
        <w:rPr>
          <w:rFonts w:eastAsia="Malgun Gothic"/>
          <w:bCs/>
          <w:color w:val="FF0000"/>
          <w:sz w:val="20"/>
        </w:rPr>
        <w:tab/>
      </w:r>
      <w:r w:rsidR="003B1C80">
        <w:rPr>
          <w:rFonts w:eastAsia="Malgun Gothic"/>
          <w:bCs/>
          <w:color w:val="FF0000"/>
          <w:sz w:val="20"/>
        </w:rPr>
        <w:tab/>
      </w:r>
      <w:r w:rsidRPr="007A2A94">
        <w:rPr>
          <w:rFonts w:eastAsia="Malgun Gothic"/>
          <w:bCs/>
          <w:color w:val="FF0000"/>
          <w:sz w:val="20"/>
        </w:rPr>
        <w:t xml:space="preserve">if( ( </w:t>
      </w:r>
      <w:proofErr w:type="spellStart"/>
      <w:r w:rsidRPr="007A2A94">
        <w:rPr>
          <w:rFonts w:eastAsia="Malgun Gothic"/>
          <w:bCs/>
          <w:color w:val="FF0000"/>
          <w:sz w:val="20"/>
        </w:rPr>
        <w:t>zeroIdx</w:t>
      </w:r>
      <w:r w:rsidR="00823CCA">
        <w:rPr>
          <w:rFonts w:eastAsia="Malgun Gothic"/>
          <w:bCs/>
          <w:color w:val="FF0000"/>
          <w:sz w:val="20"/>
        </w:rPr>
        <w:t>Lt</w:t>
      </w:r>
      <w:r w:rsidRPr="007A2A94">
        <w:rPr>
          <w:rFonts w:eastAsia="Malgun Gothic"/>
          <w:bCs/>
          <w:color w:val="FF0000"/>
          <w:sz w:val="20"/>
        </w:rPr>
        <w:t>IvFlag</w:t>
      </w:r>
      <w:proofErr w:type="spellEnd"/>
      <w:r w:rsidRPr="007A2A94">
        <w:rPr>
          <w:rFonts w:eastAsia="Malgun Gothic"/>
          <w:bCs/>
          <w:color w:val="FF0000"/>
          <w:sz w:val="20"/>
        </w:rPr>
        <w:t xml:space="preserve">  &amp;&amp;  </w:t>
      </w:r>
      <w:proofErr w:type="spellStart"/>
      <w:r w:rsidR="007E4725">
        <w:rPr>
          <w:rFonts w:eastAsia="Malgun Gothic"/>
          <w:bCs/>
          <w:color w:val="FF0000"/>
          <w:sz w:val="20"/>
        </w:rPr>
        <w:t>c</w:t>
      </w:r>
      <w:r w:rsidR="00FF33A8">
        <w:rPr>
          <w:rFonts w:eastAsia="Malgun Gothic"/>
          <w:bCs/>
          <w:color w:val="FF0000"/>
          <w:sz w:val="20"/>
        </w:rPr>
        <w:t>and</w:t>
      </w:r>
      <w:r w:rsidR="007E4725">
        <w:rPr>
          <w:rFonts w:eastAsia="Malgun Gothic"/>
          <w:bCs/>
          <w:color w:val="FF0000"/>
          <w:sz w:val="20"/>
        </w:rPr>
        <w:t>Idx</w:t>
      </w:r>
      <w:r w:rsidR="002F0A26">
        <w:rPr>
          <w:rFonts w:eastAsia="Malgun Gothic"/>
          <w:bCs/>
          <w:color w:val="FF0000"/>
          <w:sz w:val="20"/>
        </w:rPr>
        <w:t>S</w:t>
      </w:r>
      <w:r w:rsidR="0049590D">
        <w:rPr>
          <w:rFonts w:eastAsia="Malgun Gothic"/>
          <w:bCs/>
          <w:color w:val="FF0000"/>
          <w:sz w:val="20"/>
        </w:rPr>
        <w:t>t</w:t>
      </w:r>
      <w:r w:rsidR="007E4725">
        <w:rPr>
          <w:rFonts w:eastAsia="Malgun Gothic"/>
          <w:bCs/>
          <w:color w:val="FF0000"/>
          <w:sz w:val="20"/>
        </w:rPr>
        <w:t>Flag</w:t>
      </w:r>
      <w:proofErr w:type="spellEnd"/>
      <w:r w:rsidR="007A2A94" w:rsidRPr="007A2A94">
        <w:rPr>
          <w:rFonts w:eastAsia="Malgun Gothic"/>
          <w:bCs/>
          <w:color w:val="FF0000"/>
          <w:sz w:val="20"/>
        </w:rPr>
        <w:t xml:space="preserve"> </w:t>
      </w:r>
      <w:r w:rsidRPr="007A2A94">
        <w:rPr>
          <w:rFonts w:eastAsia="Malgun Gothic"/>
          <w:bCs/>
          <w:color w:val="FF0000"/>
          <w:sz w:val="20"/>
        </w:rPr>
        <w:t xml:space="preserve">) </w:t>
      </w:r>
      <w:r w:rsidR="003B1C80">
        <w:rPr>
          <w:rFonts w:eastAsia="Malgun Gothic"/>
          <w:bCs/>
          <w:color w:val="FF0000"/>
          <w:sz w:val="20"/>
        </w:rPr>
        <w:t xml:space="preserve"> </w:t>
      </w:r>
      <w:r w:rsidRPr="007A2A94">
        <w:rPr>
          <w:rFonts w:eastAsia="Malgun Gothic"/>
          <w:bCs/>
          <w:color w:val="FF0000"/>
          <w:sz w:val="20"/>
        </w:rPr>
        <w:t>| |</w:t>
      </w:r>
      <w:r w:rsidR="007E4725">
        <w:rPr>
          <w:rFonts w:eastAsia="Malgun Gothic"/>
          <w:bCs/>
          <w:color w:val="FF0000"/>
          <w:sz w:val="20"/>
        </w:rPr>
        <w:t xml:space="preserve">  </w:t>
      </w:r>
      <w:r w:rsidR="007E4725" w:rsidRPr="007A2A94">
        <w:rPr>
          <w:rFonts w:eastAsia="Malgun Gothic"/>
          <w:bCs/>
          <w:color w:val="FF0000"/>
          <w:sz w:val="20"/>
        </w:rPr>
        <w:t xml:space="preserve">( </w:t>
      </w:r>
      <w:r w:rsidR="0049590D">
        <w:rPr>
          <w:rFonts w:eastAsia="Malgun Gothic"/>
          <w:bCs/>
          <w:color w:val="FF0000"/>
          <w:sz w:val="20"/>
        </w:rPr>
        <w:t>!</w:t>
      </w:r>
      <w:proofErr w:type="spellStart"/>
      <w:r w:rsidR="007E4725" w:rsidRPr="007A2A94">
        <w:rPr>
          <w:rFonts w:eastAsia="Malgun Gothic"/>
          <w:bCs/>
          <w:color w:val="FF0000"/>
          <w:sz w:val="20"/>
        </w:rPr>
        <w:t>zeroIdx</w:t>
      </w:r>
      <w:r w:rsidR="005125E3">
        <w:rPr>
          <w:rFonts w:eastAsia="Malgun Gothic"/>
          <w:bCs/>
          <w:color w:val="FF0000"/>
          <w:sz w:val="20"/>
        </w:rPr>
        <w:t>Lt</w:t>
      </w:r>
      <w:r w:rsidR="007E4725" w:rsidRPr="007A2A94">
        <w:rPr>
          <w:rFonts w:eastAsia="Malgun Gothic"/>
          <w:bCs/>
          <w:color w:val="FF0000"/>
          <w:sz w:val="20"/>
        </w:rPr>
        <w:t>IvFlag</w:t>
      </w:r>
      <w:proofErr w:type="spellEnd"/>
      <w:r w:rsidR="007E4725" w:rsidRPr="007A2A94">
        <w:rPr>
          <w:rFonts w:eastAsia="Malgun Gothic"/>
          <w:bCs/>
          <w:color w:val="FF0000"/>
          <w:sz w:val="20"/>
        </w:rPr>
        <w:t xml:space="preserve">  &amp;&amp;  </w:t>
      </w:r>
      <w:proofErr w:type="spellStart"/>
      <w:r w:rsidR="00FF33A8">
        <w:rPr>
          <w:rFonts w:eastAsia="Malgun Gothic"/>
          <w:bCs/>
          <w:color w:val="FF0000"/>
          <w:sz w:val="20"/>
        </w:rPr>
        <w:t>cand</w:t>
      </w:r>
      <w:r w:rsidR="00291E04">
        <w:rPr>
          <w:rFonts w:eastAsia="Malgun Gothic"/>
          <w:bCs/>
          <w:color w:val="FF0000"/>
          <w:sz w:val="20"/>
        </w:rPr>
        <w:t>IdxLtIvFlag</w:t>
      </w:r>
      <w:proofErr w:type="spellEnd"/>
      <w:r w:rsidR="007E4725" w:rsidRPr="007A2A94">
        <w:rPr>
          <w:rFonts w:eastAsia="Malgun Gothic"/>
          <w:bCs/>
          <w:color w:val="FF0000"/>
          <w:sz w:val="20"/>
        </w:rPr>
        <w:t xml:space="preserve"> )</w:t>
      </w:r>
      <w:r w:rsidR="007E4725">
        <w:rPr>
          <w:rFonts w:eastAsia="Malgun Gothic"/>
          <w:bCs/>
          <w:color w:val="FF0000"/>
          <w:sz w:val="20"/>
        </w:rPr>
        <w:t xml:space="preserve"> )</w:t>
      </w:r>
      <w:r w:rsidRPr="007A2A94">
        <w:rPr>
          <w:rFonts w:eastAsia="Malgun Gothic"/>
          <w:bCs/>
          <w:color w:val="FF0000"/>
          <w:sz w:val="20"/>
        </w:rPr>
        <w:br/>
      </w:r>
      <w:r w:rsidR="003B1C80">
        <w:rPr>
          <w:rFonts w:eastAsia="Malgun Gothic"/>
          <w:bCs/>
          <w:sz w:val="20"/>
        </w:rPr>
        <w:tab/>
      </w:r>
      <w:r w:rsidR="003B1C80">
        <w:rPr>
          <w:rFonts w:eastAsia="Malgun Gothic"/>
          <w:bCs/>
          <w:sz w:val="20"/>
        </w:rPr>
        <w:tab/>
      </w:r>
      <w:r w:rsidRPr="007E49DF">
        <w:rPr>
          <w:rFonts w:eastAsia="Malgun Gothic"/>
          <w:bCs/>
          <w:sz w:val="20"/>
        </w:rPr>
        <w:tab/>
        <w:t xml:space="preserve">AltRefIdxLX = i </w:t>
      </w:r>
    </w:p>
    <w:p w:rsidR="00086B56" w:rsidRPr="007F3EEE" w:rsidRDefault="00086B56" w:rsidP="00086B56">
      <w:pPr>
        <w:pStyle w:val="3H4"/>
        <w:numPr>
          <w:ilvl w:val="0"/>
          <w:numId w:val="0"/>
        </w:numPr>
        <w:rPr>
          <w:lang w:val="en-CA"/>
        </w:rPr>
      </w:pPr>
      <w:bookmarkStart w:id="12" w:name="_Ref342330774"/>
      <w:bookmarkStart w:id="13" w:name="_Ref366024842"/>
      <w:proofErr w:type="spellStart"/>
      <w:r>
        <w:rPr>
          <w:lang w:val="en-CA"/>
        </w:rPr>
        <w:t>I.8.5.3.2.9</w:t>
      </w:r>
      <w:proofErr w:type="spellEnd"/>
      <w:r>
        <w:rPr>
          <w:lang w:val="en-CA"/>
        </w:rPr>
        <w:t xml:space="preserve"> </w:t>
      </w:r>
      <w:r w:rsidRPr="007F3EEE">
        <w:rPr>
          <w:lang w:val="en-CA"/>
        </w:rPr>
        <w:t>Derivation process for collocated motion vectors</w:t>
      </w:r>
      <w:bookmarkEnd w:id="12"/>
      <w:bookmarkEnd w:id="13"/>
      <w:r>
        <w:rPr>
          <w:lang w:val="en-CA"/>
        </w:rPr>
        <w:t xml:space="preserve"> in merge mode</w:t>
      </w:r>
    </w:p>
    <w:p w:rsidR="00086B56" w:rsidRDefault="00086B56" w:rsidP="00086B56">
      <w:pPr>
        <w:pStyle w:val="3DEdNote"/>
        <w:rPr>
          <w:lang w:val="en-CA"/>
        </w:rPr>
      </w:pPr>
      <w:r w:rsidRPr="007F3EEE">
        <w:rPr>
          <w:lang w:val="en-CA"/>
        </w:rPr>
        <w:t>NOTE – </w:t>
      </w:r>
      <w:r>
        <w:rPr>
          <w:lang w:val="en-CA"/>
        </w:rPr>
        <w:t>This process is only invoked if merge_flag of the current PU is equal to 1. Otherwise, (merge_flag of the current PU is equal to 0), the d</w:t>
      </w:r>
      <w:r w:rsidRPr="007F3EEE">
        <w:rPr>
          <w:lang w:val="en-CA"/>
        </w:rPr>
        <w:t>erivation process for collocated motion vectors</w:t>
      </w:r>
      <w:r>
        <w:rPr>
          <w:lang w:val="en-CA"/>
        </w:rPr>
        <w:t xml:space="preserve"> as specified in clause</w:t>
      </w:r>
      <w:r w:rsidRPr="007F3EEE">
        <w:rPr>
          <w:lang w:val="en-CA"/>
        </w:rPr>
        <w:t> 8.5.3.2.9</w:t>
      </w:r>
      <w:r>
        <w:rPr>
          <w:lang w:val="en-CA"/>
        </w:rPr>
        <w:t xml:space="preserve"> might be invoked. </w:t>
      </w:r>
    </w:p>
    <w:p w:rsidR="00086B56" w:rsidRPr="007F3EEE" w:rsidRDefault="00086B56" w:rsidP="00086B56">
      <w:pPr>
        <w:pStyle w:val="3N0"/>
        <w:rPr>
          <w:lang w:val="en-CA" w:eastAsia="ko-KR"/>
        </w:rPr>
      </w:pPr>
      <w:r w:rsidRPr="007F3EEE">
        <w:rPr>
          <w:lang w:val="en-CA" w:eastAsia="ko-KR"/>
        </w:rPr>
        <w:t>Inputs to this process are:</w:t>
      </w:r>
    </w:p>
    <w:p w:rsidR="00086B56" w:rsidRPr="007F3EEE" w:rsidRDefault="00086B56" w:rsidP="00086B56">
      <w:pPr>
        <w:pStyle w:val="3D0"/>
        <w:rPr>
          <w:lang w:val="en-CA" w:eastAsia="ko-KR"/>
        </w:rPr>
      </w:pPr>
      <w:r w:rsidRPr="007F3EEE">
        <w:rPr>
          <w:lang w:val="en-CA" w:eastAsia="ko-KR"/>
        </w:rPr>
        <w:t>a variable currPb specifying the current prediction block,</w:t>
      </w:r>
    </w:p>
    <w:p w:rsidR="00086B56" w:rsidRPr="007F3EEE" w:rsidRDefault="00086B56" w:rsidP="00086B56">
      <w:pPr>
        <w:pStyle w:val="3D0"/>
        <w:rPr>
          <w:lang w:val="en-CA" w:eastAsia="ko-KR"/>
        </w:rPr>
      </w:pPr>
      <w:r w:rsidRPr="007F3EEE">
        <w:rPr>
          <w:lang w:val="en-CA" w:eastAsia="ko-KR"/>
        </w:rPr>
        <w:t>a variable colPb specifying the collocated prediction block inside the collocated picture specified by ColPic,</w:t>
      </w:r>
    </w:p>
    <w:p w:rsidR="00086B56" w:rsidRPr="007F3EEE" w:rsidRDefault="00086B56" w:rsidP="00086B56">
      <w:pPr>
        <w:pStyle w:val="3D0"/>
        <w:rPr>
          <w:lang w:val="en-CA" w:eastAsia="ko-KR"/>
        </w:rPr>
      </w:pPr>
      <w:r w:rsidRPr="007F3EEE">
        <w:rPr>
          <w:lang w:val="en-CA" w:eastAsia="ko-KR"/>
        </w:rPr>
        <w:lastRenderedPageBreak/>
        <w:t>a luma location ( xColPb, yColPb ) specifying the top-left sample of the collocated luma prediction block specified by colPb relative to the top-left luma sample of the collocated picture specified by ColPic,</w:t>
      </w:r>
    </w:p>
    <w:p w:rsidR="00086B56" w:rsidRPr="007F3EEE" w:rsidRDefault="00086B56" w:rsidP="00086B56">
      <w:pPr>
        <w:pStyle w:val="3D0"/>
        <w:rPr>
          <w:lang w:val="en-CA" w:eastAsia="ko-KR"/>
        </w:rPr>
      </w:pPr>
      <w:proofErr w:type="gramStart"/>
      <w:r w:rsidRPr="007F3EEE">
        <w:rPr>
          <w:lang w:val="en-CA" w:eastAsia="ko-KR"/>
        </w:rPr>
        <w:t>a</w:t>
      </w:r>
      <w:proofErr w:type="gramEnd"/>
      <w:r w:rsidRPr="007F3EEE">
        <w:rPr>
          <w:lang w:val="en-CA" w:eastAsia="ko-KR"/>
        </w:rPr>
        <w:t xml:space="preserve"> reference index refIdxLX, with X being 0 or 1.</w:t>
      </w:r>
    </w:p>
    <w:p w:rsidR="00086B56" w:rsidRPr="007F3EEE" w:rsidRDefault="00086B56" w:rsidP="00086B56">
      <w:pPr>
        <w:pStyle w:val="3N0"/>
        <w:rPr>
          <w:lang w:val="en-CA" w:eastAsia="ko-KR"/>
        </w:rPr>
      </w:pPr>
      <w:r w:rsidRPr="007F3EEE">
        <w:rPr>
          <w:lang w:val="en-CA" w:eastAsia="ko-KR"/>
        </w:rPr>
        <w:t>Outputs of this process are:</w:t>
      </w:r>
    </w:p>
    <w:p w:rsidR="00086B56" w:rsidRPr="007F3EEE" w:rsidRDefault="00086B56" w:rsidP="00086B56">
      <w:pPr>
        <w:pStyle w:val="3D0"/>
        <w:rPr>
          <w:lang w:val="en-CA" w:eastAsia="ko-KR"/>
        </w:rPr>
      </w:pPr>
      <w:r w:rsidRPr="007F3EEE">
        <w:rPr>
          <w:lang w:val="en-CA" w:eastAsia="ko-KR"/>
        </w:rPr>
        <w:t>the motion vector prediction mvLXCol,</w:t>
      </w:r>
    </w:p>
    <w:p w:rsidR="00086B56" w:rsidRPr="007F3EEE" w:rsidRDefault="00086B56" w:rsidP="00086B56">
      <w:pPr>
        <w:pStyle w:val="3D0"/>
        <w:rPr>
          <w:lang w:val="en-CA" w:eastAsia="ko-KR"/>
        </w:rPr>
      </w:pPr>
      <w:proofErr w:type="gramStart"/>
      <w:r w:rsidRPr="007F3EEE">
        <w:rPr>
          <w:lang w:val="en-CA" w:eastAsia="ko-KR"/>
        </w:rPr>
        <w:t>the</w:t>
      </w:r>
      <w:proofErr w:type="gramEnd"/>
      <w:r w:rsidRPr="007F3EEE">
        <w:rPr>
          <w:lang w:val="en-CA" w:eastAsia="ko-KR"/>
        </w:rPr>
        <w:t xml:space="preserve"> availability flag availableFlagLXCol.</w:t>
      </w:r>
    </w:p>
    <w:p w:rsidR="00086B56" w:rsidRPr="007F3EEE" w:rsidRDefault="00086B56" w:rsidP="00086B56">
      <w:pPr>
        <w:pStyle w:val="3N0"/>
        <w:rPr>
          <w:lang w:val="en-CA" w:eastAsia="ko-KR"/>
        </w:rPr>
      </w:pPr>
      <w:r w:rsidRPr="007F3EEE">
        <w:rPr>
          <w:lang w:val="en-CA" w:eastAsia="ko-KR"/>
        </w:rPr>
        <w:t>The variable currPic specifies the current picture.</w:t>
      </w:r>
    </w:p>
    <w:p w:rsidR="00086B56" w:rsidRPr="007F3EEE" w:rsidRDefault="00086B56" w:rsidP="00086B56">
      <w:pPr>
        <w:pStyle w:val="3N0"/>
        <w:rPr>
          <w:lang w:val="en-CA" w:eastAsia="ko-KR"/>
        </w:rPr>
      </w:pPr>
      <w:r w:rsidRPr="007F3EEE">
        <w:rPr>
          <w:lang w:val="en-CA" w:eastAsia="ko-KR"/>
        </w:rPr>
        <w:t xml:space="preserve">The arrays </w:t>
      </w:r>
      <w:r w:rsidRPr="007F3EEE">
        <w:rPr>
          <w:lang w:val="en-CA"/>
        </w:rPr>
        <w:t xml:space="preserve">predFlagL0Col[ x ][ y ], mvL0Col[ x ][ y ], and refIdxL0Col[ x ][ y ] are set equal to PredFlagL0[ x ][ y ], MvL0[ x ][ y ], and RefIdxL0[ x ][ y ], </w:t>
      </w:r>
      <w:r w:rsidRPr="007F3EEE">
        <w:rPr>
          <w:lang w:val="en-CA" w:eastAsia="ko-KR"/>
        </w:rPr>
        <w:t xml:space="preserve">respectively, of </w:t>
      </w:r>
      <w:r w:rsidRPr="007F3EEE">
        <w:rPr>
          <w:lang w:val="en-CA"/>
        </w:rPr>
        <w:t>the collocated picture specified by ColPic, and t</w:t>
      </w:r>
      <w:r w:rsidRPr="007F3EEE">
        <w:rPr>
          <w:lang w:val="en-CA" w:eastAsia="ko-KR"/>
        </w:rPr>
        <w:t>he arrays p</w:t>
      </w:r>
      <w:r w:rsidRPr="007F3EEE">
        <w:rPr>
          <w:lang w:val="en-CA"/>
        </w:rPr>
        <w:t xml:space="preserve">redFlagL1Col[ x ][ y ], mvL1Col[ x ][ y ], and refIdxL1Col[ x ][ y ] are set equal to PredFlagL1[ x ][ y ], MvL1[ x ][ y ], and RefIdxL1[ x ][ y ], </w:t>
      </w:r>
      <w:r w:rsidRPr="007F3EEE">
        <w:rPr>
          <w:lang w:val="en-CA" w:eastAsia="ko-KR"/>
        </w:rPr>
        <w:t>respectively, of collocated the picture specified by ColPic.</w:t>
      </w:r>
    </w:p>
    <w:p w:rsidR="00086B56" w:rsidRPr="007F3EEE" w:rsidRDefault="00086B56" w:rsidP="00086B56">
      <w:pPr>
        <w:pStyle w:val="3N0"/>
        <w:rPr>
          <w:lang w:val="en-CA" w:eastAsia="ko-KR"/>
        </w:rPr>
      </w:pPr>
      <w:r w:rsidRPr="007F3EEE">
        <w:rPr>
          <w:lang w:val="en-CA" w:eastAsia="ko-KR"/>
        </w:rPr>
        <w:t>The variables mvLXCol and availableFlagLXCol are derived as follows:</w:t>
      </w:r>
    </w:p>
    <w:p w:rsidR="00086B56" w:rsidRPr="007F3EEE" w:rsidRDefault="00086B56" w:rsidP="00086B56">
      <w:pPr>
        <w:pStyle w:val="3D0"/>
        <w:rPr>
          <w:lang w:val="en-CA" w:eastAsia="ko-KR"/>
        </w:rPr>
      </w:pPr>
      <w:r w:rsidRPr="007F3EEE">
        <w:rPr>
          <w:lang w:val="en-CA" w:eastAsia="ko-KR"/>
        </w:rPr>
        <w:t xml:space="preserve">If colPb is coded in an intra prediction mode, both components of </w:t>
      </w:r>
      <w:r w:rsidRPr="007F3EEE">
        <w:rPr>
          <w:lang w:val="en-CA"/>
        </w:rPr>
        <w:t>mvLX</w:t>
      </w:r>
      <w:r w:rsidRPr="007F3EEE">
        <w:rPr>
          <w:lang w:val="en-CA" w:eastAsia="ko-KR"/>
        </w:rPr>
        <w:t>Col are set equal to 0 and availableFlagLXCol is set equal to 0.</w:t>
      </w:r>
    </w:p>
    <w:p w:rsidR="00086B56" w:rsidRPr="007F3EEE" w:rsidRDefault="00086B56" w:rsidP="00086B56">
      <w:pPr>
        <w:pStyle w:val="3D0"/>
        <w:rPr>
          <w:lang w:val="en-CA" w:eastAsia="ko-KR"/>
        </w:rPr>
      </w:pPr>
      <w:r w:rsidRPr="007F3EEE">
        <w:rPr>
          <w:lang w:val="en-CA" w:eastAsia="ko-KR"/>
        </w:rPr>
        <w:t>Otherwise, the</w:t>
      </w:r>
      <w:r w:rsidRPr="007F3EEE">
        <w:rPr>
          <w:lang w:val="en-CA"/>
        </w:rPr>
        <w:t xml:space="preserve"> </w:t>
      </w:r>
      <w:r w:rsidRPr="007F3EEE">
        <w:rPr>
          <w:lang w:val="en-CA" w:eastAsia="ko-KR"/>
        </w:rPr>
        <w:t>motion vector mvCol, the reference index refIdxCol, and the reference list identifier listCol are derived as follows:</w:t>
      </w:r>
    </w:p>
    <w:p w:rsidR="00086B56" w:rsidRPr="007F3EEE" w:rsidRDefault="00086B56" w:rsidP="00086B56">
      <w:pPr>
        <w:pStyle w:val="3D1"/>
        <w:rPr>
          <w:lang w:val="en-CA"/>
        </w:rPr>
      </w:pPr>
      <w:r w:rsidRPr="007F3EEE">
        <w:rPr>
          <w:lang w:val="en-CA"/>
        </w:rPr>
        <w:t>If predFlagL0Col[ xColPb ][ yColPb ] is equal to 0, mvCol, refIdxCol, and listCol are set equal to mvL1Col[ xColPb ][ yColPb ], refIdxL1Col[ xColPb ][ yColPb ], and L1, respectively.</w:t>
      </w:r>
    </w:p>
    <w:p w:rsidR="00086B56" w:rsidRPr="007F3EEE" w:rsidRDefault="00086B56" w:rsidP="00086B56">
      <w:pPr>
        <w:pStyle w:val="3D1"/>
        <w:rPr>
          <w:lang w:val="en-CA" w:eastAsia="ko-KR"/>
        </w:rPr>
      </w:pPr>
      <w:r w:rsidRPr="007F3EEE">
        <w:rPr>
          <w:lang w:val="en-CA"/>
        </w:rPr>
        <w:t xml:space="preserve">Otherwise, if predFlagL0Col[ xColPb ][ yColPb ] is equal to 1 and </w:t>
      </w:r>
      <w:r w:rsidRPr="007F3EEE">
        <w:rPr>
          <w:lang w:val="en-CA" w:eastAsia="ko-KR"/>
        </w:rPr>
        <w:t>predFlagL1Col[ xColPb ][ yColPb ] is equal to 0, mvCol, refIdxCol, and listCol are set equal to mvL0Col[ xColPb ][ yColPb ], refIdxL0Col[ xColPb ][ yColPb ], and L0, respectively.</w:t>
      </w:r>
    </w:p>
    <w:p w:rsidR="00086B56" w:rsidRPr="007F3EEE" w:rsidRDefault="00086B56" w:rsidP="00086B56">
      <w:pPr>
        <w:pStyle w:val="3D1"/>
        <w:rPr>
          <w:lang w:val="en-CA" w:eastAsia="ko-KR"/>
        </w:rPr>
      </w:pPr>
      <w:r w:rsidRPr="007F3EEE">
        <w:rPr>
          <w:lang w:val="en-CA" w:eastAsia="ko-KR"/>
        </w:rPr>
        <w:t>Otherwise (</w:t>
      </w:r>
      <w:r w:rsidRPr="007F3EEE">
        <w:rPr>
          <w:lang w:val="en-CA"/>
        </w:rPr>
        <w:t xml:space="preserve">predFlagL0Col[ xColPb ][ yColPb ] is equal to 1 and </w:t>
      </w:r>
      <w:r w:rsidRPr="007F3EEE">
        <w:rPr>
          <w:lang w:val="en-CA" w:eastAsia="ko-KR"/>
        </w:rPr>
        <w:t>predFlagL1Col[ xColPb ][ yColPb ] is equal to 1), the following assignments are made:</w:t>
      </w:r>
    </w:p>
    <w:p w:rsidR="00086B56" w:rsidRPr="007F3EEE" w:rsidRDefault="00086B56" w:rsidP="00086B56">
      <w:pPr>
        <w:pStyle w:val="3D2"/>
        <w:rPr>
          <w:lang w:val="en-CA" w:eastAsia="ko-KR"/>
        </w:rPr>
      </w:pPr>
      <w:r w:rsidRPr="007F3EEE">
        <w:rPr>
          <w:lang w:val="en-CA" w:eastAsia="ko-KR"/>
        </w:rPr>
        <w:t>If NoBackwardPredFlag is equal to 1, mvCol, refIdxCol, and listCol are set equal to mvLXCol[ xColPb ][ yColPb ], refIdxLXCol[ xColPb ][ yColPb ], and LX, respectively.</w:t>
      </w:r>
    </w:p>
    <w:p w:rsidR="00086B56" w:rsidRPr="007F3EEE" w:rsidRDefault="00086B56" w:rsidP="00086B56">
      <w:pPr>
        <w:pStyle w:val="3D2"/>
        <w:rPr>
          <w:lang w:val="en-CA" w:eastAsia="ko-KR"/>
        </w:rPr>
      </w:pPr>
      <w:r w:rsidRPr="007F3EEE">
        <w:rPr>
          <w:lang w:val="en-CA" w:eastAsia="ko-KR"/>
        </w:rPr>
        <w:t>Otherwise, mvCol, refIdxCol, and listCol are set equal to mvLNCol[ xColPb ][ yColPb ], refIdxLNCol[ xColPb ][ yColPb ], and LN, respectively, with N being the value of collocated_from_l0_flag.</w:t>
      </w:r>
    </w:p>
    <w:p w:rsidR="00086B56" w:rsidRDefault="00086B56" w:rsidP="00086B56">
      <w:pPr>
        <w:pStyle w:val="3N1"/>
        <w:rPr>
          <w:lang w:val="en-CA"/>
        </w:rPr>
      </w:pPr>
      <w:proofErr w:type="gramStart"/>
      <w:r w:rsidRPr="007F3EEE">
        <w:rPr>
          <w:lang w:val="en-CA"/>
        </w:rPr>
        <w:t>and</w:t>
      </w:r>
      <w:proofErr w:type="gramEnd"/>
      <w:r w:rsidRPr="007F3EEE">
        <w:rPr>
          <w:lang w:val="en-CA"/>
        </w:rPr>
        <w:t xml:space="preserve"> mvLXCol and availableFlagLXCol are derived as follows:</w:t>
      </w:r>
    </w:p>
    <w:p w:rsidR="00086B56" w:rsidRPr="005760A1" w:rsidRDefault="00086B56" w:rsidP="00086B56">
      <w:pPr>
        <w:pStyle w:val="3D1"/>
        <w:rPr>
          <w:lang w:val="en-CA"/>
        </w:rPr>
      </w:pPr>
      <w:r w:rsidRPr="005760A1">
        <w:rPr>
          <w:lang w:val="en-CA"/>
        </w:rPr>
        <w:t xml:space="preserve">The variables </w:t>
      </w:r>
      <w:proofErr w:type="spellStart"/>
      <w:r w:rsidRPr="005760A1">
        <w:rPr>
          <w:lang w:val="en-CA"/>
        </w:rPr>
        <w:t>cur</w:t>
      </w:r>
      <w:r w:rsidR="00B36A3B" w:rsidRPr="009D30A1">
        <w:rPr>
          <w:color w:val="FF0000"/>
          <w:lang w:val="en-CA"/>
        </w:rPr>
        <w:t>S</w:t>
      </w:r>
      <w:r w:rsidR="00B60ACD" w:rsidRPr="009D30A1">
        <w:rPr>
          <w:color w:val="FF0000"/>
          <w:lang w:val="en-CA"/>
        </w:rPr>
        <w:t>t</w:t>
      </w:r>
      <w:r w:rsidRPr="009D30A1">
        <w:rPr>
          <w:strike/>
          <w:color w:val="FF0000"/>
          <w:lang w:val="en-CA"/>
        </w:rPr>
        <w:t>Iv</w:t>
      </w:r>
      <w:r w:rsidRPr="005760A1">
        <w:rPr>
          <w:lang w:val="en-CA"/>
        </w:rPr>
        <w:t>Flag</w:t>
      </w:r>
      <w:proofErr w:type="spellEnd"/>
      <w:r w:rsidRPr="005760A1">
        <w:rPr>
          <w:lang w:val="en-CA"/>
        </w:rPr>
        <w:t xml:space="preserve"> and </w:t>
      </w:r>
      <w:proofErr w:type="spellStart"/>
      <w:r w:rsidRPr="005760A1">
        <w:rPr>
          <w:lang w:val="en-CA"/>
        </w:rPr>
        <w:t>col</w:t>
      </w:r>
      <w:r w:rsidR="00B36A3B" w:rsidRPr="009D30A1">
        <w:rPr>
          <w:color w:val="FF0000"/>
          <w:lang w:val="en-CA"/>
        </w:rPr>
        <w:t>S</w:t>
      </w:r>
      <w:r w:rsidR="00B60ACD" w:rsidRPr="009D30A1">
        <w:rPr>
          <w:color w:val="FF0000"/>
          <w:lang w:val="en-CA"/>
        </w:rPr>
        <w:t>t</w:t>
      </w:r>
      <w:r w:rsidRPr="009D30A1">
        <w:rPr>
          <w:strike/>
          <w:color w:val="FF0000"/>
          <w:lang w:val="en-CA"/>
        </w:rPr>
        <w:t>Iv</w:t>
      </w:r>
      <w:r w:rsidRPr="005760A1">
        <w:rPr>
          <w:lang w:val="en-CA"/>
        </w:rPr>
        <w:t>Flag</w:t>
      </w:r>
      <w:proofErr w:type="spellEnd"/>
      <w:r w:rsidRPr="005760A1">
        <w:rPr>
          <w:lang w:val="en-CA"/>
        </w:rPr>
        <w:t xml:space="preserve">, specifying whether </w:t>
      </w:r>
      <w:r w:rsidR="00B36A3B" w:rsidRPr="009D30A1">
        <w:rPr>
          <w:color w:val="FF0000"/>
          <w:lang w:val="en-CA"/>
        </w:rPr>
        <w:t xml:space="preserve">the reference pictures of the </w:t>
      </w:r>
      <w:r w:rsidRPr="009D30A1">
        <w:rPr>
          <w:strike/>
          <w:color w:val="FF0000"/>
          <w:lang w:val="en-CA"/>
        </w:rPr>
        <w:t xml:space="preserve">inter-view prediction is utilized for the </w:t>
      </w:r>
      <w:r w:rsidRPr="005760A1">
        <w:rPr>
          <w:lang w:val="en-CA"/>
        </w:rPr>
        <w:t xml:space="preserve">current and collocated PU are </w:t>
      </w:r>
      <w:r w:rsidR="00B36A3B" w:rsidRPr="009D30A1">
        <w:rPr>
          <w:color w:val="FF0000"/>
          <w:lang w:val="en-CA"/>
        </w:rPr>
        <w:t xml:space="preserve">short-term reference pictures </w:t>
      </w:r>
      <w:r w:rsidRPr="005760A1">
        <w:rPr>
          <w:lang w:val="en-CA"/>
        </w:rPr>
        <w:t xml:space="preserve">derived as: </w:t>
      </w:r>
    </w:p>
    <w:p w:rsidR="00086B56" w:rsidRPr="005760A1" w:rsidRDefault="00086B56" w:rsidP="00086B56">
      <w:pPr>
        <w:pStyle w:val="3E3"/>
        <w:rPr>
          <w:lang w:val="en-CA"/>
        </w:rPr>
      </w:pPr>
      <w:proofErr w:type="spellStart"/>
      <w:r w:rsidRPr="005760A1">
        <w:rPr>
          <w:lang w:val="en-CA" w:eastAsia="ko-KR"/>
        </w:rPr>
        <w:t>cur</w:t>
      </w:r>
      <w:r w:rsidR="00765A8F" w:rsidRPr="009D30A1">
        <w:rPr>
          <w:color w:val="FF0000"/>
          <w:lang w:val="en-CA" w:eastAsia="ko-KR"/>
        </w:rPr>
        <w:t>S</w:t>
      </w:r>
      <w:r w:rsidR="00B60ACD" w:rsidRPr="009D30A1">
        <w:rPr>
          <w:color w:val="FF0000"/>
          <w:lang w:val="en-CA" w:eastAsia="ko-KR"/>
        </w:rPr>
        <w:t>t</w:t>
      </w:r>
      <w:r w:rsidRPr="009D30A1">
        <w:rPr>
          <w:strike/>
          <w:color w:val="FF0000"/>
          <w:lang w:val="en-CA" w:eastAsia="ko-KR"/>
        </w:rPr>
        <w:t>Iv</w:t>
      </w:r>
      <w:r w:rsidRPr="005760A1">
        <w:rPr>
          <w:lang w:val="en-CA" w:eastAsia="ko-KR"/>
        </w:rPr>
        <w:t>Flag</w:t>
      </w:r>
      <w:proofErr w:type="spellEnd"/>
      <w:r w:rsidRPr="005760A1">
        <w:rPr>
          <w:lang w:val="en-CA" w:eastAsia="ko-KR"/>
        </w:rPr>
        <w:t xml:space="preserve"> = </w:t>
      </w:r>
      <w:r w:rsidR="00765A8F" w:rsidRPr="009D30A1">
        <w:rPr>
          <w:color w:val="FF0000"/>
          <w:lang w:val="en-CA" w:eastAsia="ko-KR"/>
        </w:rPr>
        <w:t>!</w:t>
      </w:r>
      <w:r w:rsidRPr="005760A1">
        <w:rPr>
          <w:lang w:val="en-CA" w:eastAsia="ko-KR"/>
        </w:rPr>
        <w:t>LongTermRefPic( currPic, currPb, refIdxLX, LX )</w:t>
      </w:r>
      <w:r w:rsidRPr="005760A1">
        <w:rPr>
          <w:lang w:val="en-CA" w:eastAsia="ko-KR"/>
        </w:rPr>
        <w:tab/>
        <w:t>(I−</w:t>
      </w:r>
      <w:r w:rsidRPr="005760A1">
        <w:rPr>
          <w:noProof/>
          <w:lang w:val="en-CA" w:eastAsia="ko-KR"/>
        </w:rPr>
        <w:t>128</w:t>
      </w:r>
      <w:r w:rsidRPr="005760A1">
        <w:rPr>
          <w:lang w:val="en-CA" w:eastAsia="ko-KR"/>
        </w:rPr>
        <w:t>)</w:t>
      </w:r>
    </w:p>
    <w:p w:rsidR="00086B56" w:rsidRPr="005760A1" w:rsidRDefault="00086B56" w:rsidP="00086B56">
      <w:pPr>
        <w:pStyle w:val="3E3"/>
        <w:rPr>
          <w:lang w:val="en-CA" w:eastAsia="ko-KR"/>
        </w:rPr>
      </w:pPr>
      <w:proofErr w:type="spellStart"/>
      <w:r w:rsidRPr="005760A1">
        <w:rPr>
          <w:lang w:val="en-CA"/>
        </w:rPr>
        <w:t>col</w:t>
      </w:r>
      <w:r w:rsidR="00765A8F" w:rsidRPr="009D30A1">
        <w:rPr>
          <w:color w:val="FF0000"/>
          <w:lang w:val="en-CA"/>
        </w:rPr>
        <w:t>S</w:t>
      </w:r>
      <w:r w:rsidR="00B60ACD" w:rsidRPr="009D30A1">
        <w:rPr>
          <w:color w:val="FF0000"/>
          <w:lang w:val="en-CA"/>
        </w:rPr>
        <w:t>t</w:t>
      </w:r>
      <w:r w:rsidRPr="009D30A1">
        <w:rPr>
          <w:strike/>
          <w:color w:val="FF0000"/>
          <w:lang w:val="en-CA"/>
        </w:rPr>
        <w:t>Iv</w:t>
      </w:r>
      <w:r w:rsidRPr="005760A1">
        <w:rPr>
          <w:lang w:val="en-CA"/>
        </w:rPr>
        <w:t>Flag</w:t>
      </w:r>
      <w:proofErr w:type="spellEnd"/>
      <w:r w:rsidRPr="005760A1">
        <w:rPr>
          <w:lang w:val="en-CA"/>
        </w:rPr>
        <w:t xml:space="preserve"> = </w:t>
      </w:r>
      <w:r w:rsidR="00765A8F" w:rsidRPr="009D30A1">
        <w:rPr>
          <w:color w:val="FF0000"/>
          <w:lang w:val="en-CA"/>
        </w:rPr>
        <w:t>!</w:t>
      </w:r>
      <w:r w:rsidRPr="005760A1">
        <w:rPr>
          <w:lang w:val="en-CA" w:eastAsia="ko-KR"/>
        </w:rPr>
        <w:t>LongTermRefPic( ColPic, colPb, refIdxCol, listCol )</w:t>
      </w:r>
      <w:r w:rsidRPr="005760A1">
        <w:rPr>
          <w:lang w:val="en-CA" w:eastAsia="ko-KR"/>
        </w:rPr>
        <w:tab/>
        <w:t>(I−</w:t>
      </w:r>
      <w:r w:rsidRPr="005760A1">
        <w:rPr>
          <w:noProof/>
          <w:lang w:val="en-CA" w:eastAsia="ko-KR"/>
        </w:rPr>
        <w:t>129</w:t>
      </w:r>
      <w:r w:rsidRPr="005760A1">
        <w:rPr>
          <w:lang w:val="en-CA" w:eastAsia="ko-KR"/>
        </w:rPr>
        <w:t>)</w:t>
      </w:r>
    </w:p>
    <w:p w:rsidR="007870EC" w:rsidRPr="007870EC" w:rsidRDefault="007870EC" w:rsidP="00086B56">
      <w:pPr>
        <w:pStyle w:val="3D1"/>
        <w:rPr>
          <w:color w:val="FF0000"/>
          <w:lang w:val="en-CA"/>
        </w:rPr>
      </w:pPr>
      <w:r>
        <w:rPr>
          <w:color w:val="FF0000"/>
          <w:lang w:val="en-CA" w:eastAsia="ko-KR"/>
        </w:rPr>
        <w:t xml:space="preserve">The variable </w:t>
      </w:r>
      <w:proofErr w:type="gramStart"/>
      <w:r w:rsidRPr="007870EC">
        <w:rPr>
          <w:color w:val="FF0000"/>
          <w:lang w:val="en-CA" w:eastAsia="ko-KR"/>
        </w:rPr>
        <w:t>refPicListCol[</w:t>
      </w:r>
      <w:proofErr w:type="gramEnd"/>
      <w:r w:rsidRPr="007870EC">
        <w:rPr>
          <w:color w:val="FF0000"/>
          <w:lang w:val="en-CA" w:eastAsia="ko-KR"/>
        </w:rPr>
        <w:t> refIdxCol ] is set to be the picture with reference index refIdxCol in the reference picture list listCol of the slice containing prediction block currPb in the collocated picture specified by ColPic</w:t>
      </w:r>
      <w:r>
        <w:rPr>
          <w:color w:val="FF0000"/>
          <w:lang w:val="en-CA" w:eastAsia="ko-KR"/>
        </w:rPr>
        <w:t>.</w:t>
      </w:r>
    </w:p>
    <w:p w:rsidR="00086B56" w:rsidRPr="009D30A1" w:rsidRDefault="00086B56" w:rsidP="00086B56">
      <w:pPr>
        <w:pStyle w:val="3D1"/>
        <w:rPr>
          <w:color w:val="FF0000"/>
          <w:lang w:val="en-CA"/>
        </w:rPr>
      </w:pPr>
      <w:r w:rsidRPr="009D30A1">
        <w:rPr>
          <w:color w:val="FF0000"/>
          <w:lang w:val="en-CA"/>
        </w:rPr>
        <w:t xml:space="preserve">The variables </w:t>
      </w:r>
      <w:proofErr w:type="spellStart"/>
      <w:r w:rsidRPr="009D30A1">
        <w:rPr>
          <w:color w:val="FF0000"/>
          <w:lang w:val="en-CA"/>
        </w:rPr>
        <w:t>curLtIvFlag</w:t>
      </w:r>
      <w:proofErr w:type="spellEnd"/>
      <w:r w:rsidRPr="009D30A1">
        <w:rPr>
          <w:color w:val="FF0000"/>
          <w:lang w:val="en-CA"/>
        </w:rPr>
        <w:t xml:space="preserve"> and </w:t>
      </w:r>
      <w:proofErr w:type="spellStart"/>
      <w:r w:rsidRPr="009D30A1">
        <w:rPr>
          <w:color w:val="FF0000"/>
          <w:lang w:val="en-CA"/>
        </w:rPr>
        <w:t>colLtIvFlag</w:t>
      </w:r>
      <w:proofErr w:type="spellEnd"/>
      <w:r w:rsidRPr="009D30A1">
        <w:rPr>
          <w:color w:val="FF0000"/>
          <w:lang w:val="en-CA"/>
        </w:rPr>
        <w:t>, specifying whether inter</w:t>
      </w:r>
      <w:r w:rsidR="00006621">
        <w:rPr>
          <w:color w:val="FF0000"/>
          <w:lang w:val="en-CA"/>
        </w:rPr>
        <w:t>−</w:t>
      </w:r>
      <w:r w:rsidRPr="009D30A1">
        <w:rPr>
          <w:color w:val="FF0000"/>
          <w:lang w:val="en-CA"/>
        </w:rPr>
        <w:t xml:space="preserve">view prediction is utilized for the current and collocated PU are derived as: </w:t>
      </w:r>
    </w:p>
    <w:p w:rsidR="00086B56" w:rsidRPr="009D30A1" w:rsidRDefault="00086B56" w:rsidP="00086B56">
      <w:pPr>
        <w:pStyle w:val="3E3"/>
        <w:rPr>
          <w:color w:val="FF0000"/>
          <w:lang w:val="en-CA"/>
        </w:rPr>
      </w:pPr>
      <w:proofErr w:type="spellStart"/>
      <w:r w:rsidRPr="009D30A1">
        <w:rPr>
          <w:color w:val="FF0000"/>
          <w:lang w:val="en-CA" w:eastAsia="ko-KR"/>
        </w:rPr>
        <w:t>curLtIvFlag</w:t>
      </w:r>
      <w:proofErr w:type="spellEnd"/>
      <w:r w:rsidRPr="009D30A1">
        <w:rPr>
          <w:color w:val="FF0000"/>
          <w:lang w:val="en-CA" w:eastAsia="ko-KR"/>
        </w:rPr>
        <w:t xml:space="preserve"> = </w:t>
      </w:r>
      <w:r w:rsidR="00210016" w:rsidRPr="009D30A1">
        <w:rPr>
          <w:color w:val="FF0000"/>
          <w:lang w:val="en-CA" w:eastAsia="ko-KR"/>
        </w:rPr>
        <w:t>( </w:t>
      </w:r>
      <w:r w:rsidR="00906382" w:rsidRPr="009D30A1">
        <w:rPr>
          <w:color w:val="FF0000"/>
          <w:lang w:val="en-CA" w:eastAsia="ko-KR"/>
        </w:rPr>
        <w:t>DiffPicOrderCnt( currPic, RefPicListX[ refIdxLX ] )</w:t>
      </w:r>
      <w:r w:rsidR="00210016" w:rsidRPr="009D30A1">
        <w:rPr>
          <w:color w:val="FF0000"/>
          <w:lang w:val="en-CA" w:eastAsia="ko-KR"/>
        </w:rPr>
        <w:t xml:space="preserve">  = = 0 )</w:t>
      </w:r>
      <w:r w:rsidRPr="009D30A1">
        <w:rPr>
          <w:color w:val="FF0000"/>
          <w:lang w:val="en-CA" w:eastAsia="ko-KR"/>
        </w:rPr>
        <w:tab/>
        <w:t>(I−</w:t>
      </w:r>
      <w:r w:rsidRPr="009D30A1">
        <w:rPr>
          <w:noProof/>
          <w:color w:val="FF0000"/>
          <w:lang w:val="en-CA" w:eastAsia="ko-KR"/>
        </w:rPr>
        <w:t>128</w:t>
      </w:r>
      <w:r w:rsidRPr="009D30A1">
        <w:rPr>
          <w:color w:val="FF0000"/>
          <w:lang w:val="en-CA" w:eastAsia="ko-KR"/>
        </w:rPr>
        <w:t>)</w:t>
      </w:r>
    </w:p>
    <w:p w:rsidR="00086B56" w:rsidRPr="009D30A1" w:rsidRDefault="00086B56" w:rsidP="00086B56">
      <w:pPr>
        <w:pStyle w:val="3E3"/>
        <w:rPr>
          <w:color w:val="FF0000"/>
          <w:lang w:val="en-CA" w:eastAsia="ko-KR"/>
        </w:rPr>
      </w:pPr>
      <w:proofErr w:type="spellStart"/>
      <w:r w:rsidRPr="009D30A1">
        <w:rPr>
          <w:color w:val="FF0000"/>
          <w:lang w:val="en-CA"/>
        </w:rPr>
        <w:t>colLtIvFlag</w:t>
      </w:r>
      <w:proofErr w:type="spellEnd"/>
      <w:r w:rsidRPr="009D30A1">
        <w:rPr>
          <w:color w:val="FF0000"/>
          <w:lang w:val="en-CA"/>
        </w:rPr>
        <w:t xml:space="preserve"> = </w:t>
      </w:r>
      <w:r w:rsidR="00210016" w:rsidRPr="009D30A1">
        <w:rPr>
          <w:color w:val="FF0000"/>
          <w:lang w:val="en-CA"/>
        </w:rPr>
        <w:t>( </w:t>
      </w:r>
      <w:r w:rsidR="00906382" w:rsidRPr="009D30A1">
        <w:rPr>
          <w:color w:val="FF0000"/>
          <w:lang w:val="en-CA"/>
        </w:rPr>
        <w:t>DiffPicOrderCnt( ColPic, </w:t>
      </w:r>
      <w:r w:rsidR="00906382" w:rsidRPr="009D30A1">
        <w:rPr>
          <w:color w:val="FF0000"/>
          <w:lang w:val="en-CA" w:eastAsia="ko-KR"/>
        </w:rPr>
        <w:t>refPicListCol[ refIdxCol ] )</w:t>
      </w:r>
      <w:r w:rsidR="00210016" w:rsidRPr="009D30A1">
        <w:rPr>
          <w:color w:val="FF0000"/>
          <w:lang w:val="en-CA" w:eastAsia="ko-KR"/>
        </w:rPr>
        <w:t xml:space="preserve">  = = 0 )</w:t>
      </w:r>
      <w:r w:rsidRPr="009D30A1">
        <w:rPr>
          <w:color w:val="FF0000"/>
          <w:lang w:val="en-CA" w:eastAsia="ko-KR"/>
        </w:rPr>
        <w:tab/>
        <w:t>(I−</w:t>
      </w:r>
      <w:r w:rsidRPr="009D30A1">
        <w:rPr>
          <w:noProof/>
          <w:color w:val="FF0000"/>
          <w:lang w:val="en-CA" w:eastAsia="ko-KR"/>
        </w:rPr>
        <w:t>129</w:t>
      </w:r>
      <w:r w:rsidRPr="009D30A1">
        <w:rPr>
          <w:color w:val="FF0000"/>
          <w:lang w:val="en-CA" w:eastAsia="ko-KR"/>
        </w:rPr>
        <w:t>)</w:t>
      </w:r>
    </w:p>
    <w:p w:rsidR="00086B56" w:rsidRPr="005760A1" w:rsidRDefault="00086B56" w:rsidP="00086B56">
      <w:pPr>
        <w:pStyle w:val="3D1"/>
        <w:rPr>
          <w:lang w:val="en-CA" w:eastAsia="ko-KR"/>
        </w:rPr>
      </w:pPr>
      <w:r w:rsidRPr="005760A1">
        <w:rPr>
          <w:lang w:val="en-CA" w:eastAsia="ko-KR"/>
        </w:rPr>
        <w:t xml:space="preserve">When </w:t>
      </w:r>
      <w:proofErr w:type="spellStart"/>
      <w:r w:rsidRPr="005760A1">
        <w:rPr>
          <w:lang w:val="en-CA" w:eastAsia="ko-KR"/>
        </w:rPr>
        <w:t>cur</w:t>
      </w:r>
      <w:r w:rsidR="005760A1" w:rsidRPr="009D30A1">
        <w:rPr>
          <w:color w:val="FF0000"/>
          <w:lang w:val="en-CA" w:eastAsia="ko-KR"/>
        </w:rPr>
        <w:t>Lt</w:t>
      </w:r>
      <w:r w:rsidRPr="005760A1">
        <w:rPr>
          <w:lang w:val="en-CA" w:eastAsia="ko-KR"/>
        </w:rPr>
        <w:t>IvFlag</w:t>
      </w:r>
      <w:proofErr w:type="spellEnd"/>
      <w:r w:rsidRPr="005760A1">
        <w:rPr>
          <w:lang w:val="en-CA" w:eastAsia="ko-KR"/>
        </w:rPr>
        <w:t xml:space="preserve"> is not equal to </w:t>
      </w:r>
      <w:proofErr w:type="spellStart"/>
      <w:r w:rsidRPr="005760A1">
        <w:rPr>
          <w:lang w:val="en-CA" w:eastAsia="ko-KR"/>
        </w:rPr>
        <w:t>col</w:t>
      </w:r>
      <w:r w:rsidR="005760A1" w:rsidRPr="009D30A1">
        <w:rPr>
          <w:color w:val="FF0000"/>
          <w:lang w:val="en-CA" w:eastAsia="ko-KR"/>
        </w:rPr>
        <w:t>Lt</w:t>
      </w:r>
      <w:r w:rsidRPr="005760A1">
        <w:rPr>
          <w:lang w:val="en-CA" w:eastAsia="ko-KR"/>
        </w:rPr>
        <w:t>IvFlag</w:t>
      </w:r>
      <w:proofErr w:type="spellEnd"/>
      <w:r w:rsidRPr="005760A1">
        <w:rPr>
          <w:lang w:val="en-CA" w:eastAsia="ko-KR"/>
        </w:rPr>
        <w:t xml:space="preserve">, and AltRefIdxLX is not equal to −1, the variables, </w:t>
      </w:r>
      <w:proofErr w:type="spellStart"/>
      <w:r w:rsidRPr="005760A1">
        <w:rPr>
          <w:lang w:val="en-CA" w:eastAsia="ko-KR"/>
        </w:rPr>
        <w:t>AltRefFlagLX</w:t>
      </w:r>
      <w:proofErr w:type="spellEnd"/>
      <w:r w:rsidRPr="005760A1">
        <w:rPr>
          <w:lang w:val="en-CA" w:eastAsia="ko-KR"/>
        </w:rPr>
        <w:t xml:space="preserve">, refIdxLX and curIvFlag are modified as follows: </w:t>
      </w:r>
    </w:p>
    <w:p w:rsidR="00086B56" w:rsidRPr="005760A1" w:rsidRDefault="00086B56" w:rsidP="00086B56">
      <w:pPr>
        <w:pStyle w:val="3E3"/>
        <w:rPr>
          <w:lang w:val="en-CA" w:eastAsia="ko-KR"/>
        </w:rPr>
      </w:pPr>
      <w:proofErr w:type="spellStart"/>
      <w:r w:rsidRPr="005760A1">
        <w:rPr>
          <w:lang w:val="en-CA"/>
        </w:rPr>
        <w:t>AltRefFlagLX</w:t>
      </w:r>
      <w:proofErr w:type="spellEnd"/>
      <w:r w:rsidRPr="005760A1">
        <w:rPr>
          <w:lang w:val="en-CA"/>
        </w:rPr>
        <w:t xml:space="preserve"> = 1</w:t>
      </w:r>
      <w:r w:rsidRPr="005760A1">
        <w:rPr>
          <w:lang w:val="en-CA"/>
        </w:rPr>
        <w:tab/>
      </w:r>
      <w:r w:rsidRPr="005760A1">
        <w:rPr>
          <w:lang w:val="en-CA"/>
        </w:rPr>
        <w:tab/>
      </w:r>
      <w:r w:rsidRPr="005760A1">
        <w:rPr>
          <w:lang w:val="en-CA" w:eastAsia="ko-KR"/>
        </w:rPr>
        <w:t>(I−</w:t>
      </w:r>
      <w:r w:rsidRPr="005760A1">
        <w:rPr>
          <w:noProof/>
          <w:lang w:val="en-CA" w:eastAsia="ko-KR"/>
        </w:rPr>
        <w:t>130</w:t>
      </w:r>
      <w:r w:rsidRPr="005760A1">
        <w:rPr>
          <w:lang w:val="en-CA" w:eastAsia="ko-KR"/>
        </w:rPr>
        <w:t>)</w:t>
      </w:r>
    </w:p>
    <w:p w:rsidR="00086B56" w:rsidRPr="005760A1" w:rsidRDefault="00086B56" w:rsidP="00086B56">
      <w:pPr>
        <w:pStyle w:val="3E3"/>
        <w:rPr>
          <w:lang w:val="en-CA" w:eastAsia="ko-KR"/>
        </w:rPr>
      </w:pPr>
      <w:r w:rsidRPr="005760A1">
        <w:rPr>
          <w:lang w:val="en-CA" w:eastAsia="ko-KR"/>
        </w:rPr>
        <w:t xml:space="preserve">refIdxLX = </w:t>
      </w:r>
      <w:r w:rsidRPr="005760A1">
        <w:rPr>
          <w:lang w:val="en-CA"/>
        </w:rPr>
        <w:t>AltRefIdxLX</w:t>
      </w:r>
      <w:r w:rsidRPr="005760A1">
        <w:rPr>
          <w:lang w:val="en-CA"/>
        </w:rPr>
        <w:tab/>
      </w:r>
      <w:r w:rsidRPr="005760A1">
        <w:rPr>
          <w:lang w:val="en-CA"/>
        </w:rPr>
        <w:tab/>
      </w:r>
      <w:r w:rsidRPr="005760A1">
        <w:rPr>
          <w:lang w:val="en-CA" w:eastAsia="ko-KR"/>
        </w:rPr>
        <w:t>(I−</w:t>
      </w:r>
      <w:r w:rsidRPr="005760A1">
        <w:rPr>
          <w:noProof/>
          <w:lang w:val="en-CA" w:eastAsia="ko-KR"/>
        </w:rPr>
        <w:t>130</w:t>
      </w:r>
      <w:r w:rsidRPr="005760A1">
        <w:rPr>
          <w:lang w:val="en-CA" w:eastAsia="ko-KR"/>
        </w:rPr>
        <w:t>)</w:t>
      </w:r>
    </w:p>
    <w:p w:rsidR="009D30A1" w:rsidRPr="009D30A1" w:rsidRDefault="00086B56" w:rsidP="00086B56">
      <w:pPr>
        <w:pStyle w:val="3E3"/>
        <w:rPr>
          <w:lang w:val="en-CA" w:eastAsia="ko-KR"/>
        </w:rPr>
      </w:pPr>
      <w:r w:rsidRPr="009D30A1">
        <w:rPr>
          <w:strike/>
          <w:color w:val="FF0000"/>
          <w:lang w:val="en-CA" w:eastAsia="ko-KR"/>
        </w:rPr>
        <w:lastRenderedPageBreak/>
        <w:t>curIvFlag = LongTermRefPic( currPic, currPb, refIdxLX, LX )</w:t>
      </w:r>
      <w:r w:rsidRPr="009D30A1">
        <w:rPr>
          <w:strike/>
          <w:color w:val="FF0000"/>
          <w:lang w:val="en-CA" w:eastAsia="ko-KR"/>
        </w:rPr>
        <w:tab/>
        <w:t>(I−</w:t>
      </w:r>
      <w:r w:rsidRPr="009D30A1">
        <w:rPr>
          <w:strike/>
          <w:noProof/>
          <w:color w:val="FF0000"/>
          <w:lang w:val="en-CA" w:eastAsia="ko-KR"/>
        </w:rPr>
        <w:t>131</w:t>
      </w:r>
      <w:r w:rsidRPr="009D30A1">
        <w:rPr>
          <w:strike/>
          <w:color w:val="FF0000"/>
          <w:lang w:val="en-CA" w:eastAsia="ko-KR"/>
        </w:rPr>
        <w:t>)</w:t>
      </w:r>
    </w:p>
    <w:p w:rsidR="005A2CC6" w:rsidRPr="009D30A1" w:rsidRDefault="005A2CC6" w:rsidP="00086B56">
      <w:pPr>
        <w:pStyle w:val="3E3"/>
        <w:rPr>
          <w:lang w:val="en-CA" w:eastAsia="ko-KR"/>
        </w:rPr>
      </w:pPr>
      <w:proofErr w:type="spellStart"/>
      <w:r w:rsidRPr="009D30A1">
        <w:rPr>
          <w:color w:val="FF0000"/>
          <w:lang w:val="en-CA" w:eastAsia="ko-KR"/>
        </w:rPr>
        <w:t>curLtIvFlag</w:t>
      </w:r>
      <w:proofErr w:type="spellEnd"/>
      <w:r w:rsidRPr="009D30A1">
        <w:rPr>
          <w:color w:val="FF0000"/>
          <w:lang w:val="en-CA" w:eastAsia="ko-KR"/>
        </w:rPr>
        <w:t xml:space="preserve"> = ( DiffPicOrderCnt( currPic, RefPicListX[ refIdxLX ] )  = = </w:t>
      </w:r>
      <w:r w:rsidR="00DB15FF" w:rsidRPr="009D30A1">
        <w:rPr>
          <w:color w:val="FF0000"/>
          <w:lang w:val="en-CA" w:eastAsia="ko-KR"/>
        </w:rPr>
        <w:t xml:space="preserve"> </w:t>
      </w:r>
      <w:r w:rsidRPr="009D30A1">
        <w:rPr>
          <w:color w:val="FF0000"/>
          <w:lang w:val="en-CA" w:eastAsia="ko-KR"/>
        </w:rPr>
        <w:t>0 )</w:t>
      </w:r>
      <w:r w:rsidRPr="009D30A1">
        <w:rPr>
          <w:color w:val="FF0000"/>
          <w:lang w:val="en-CA" w:eastAsia="ko-KR"/>
        </w:rPr>
        <w:tab/>
        <w:t>(</w:t>
      </w:r>
      <w:r w:rsidR="009D30A1" w:rsidRPr="005760A1">
        <w:rPr>
          <w:lang w:val="en-CA" w:eastAsia="ko-KR"/>
        </w:rPr>
        <w:t>I</w:t>
      </w:r>
      <w:r w:rsidRPr="008B6157">
        <w:rPr>
          <w:color w:val="FF0000"/>
          <w:lang w:val="en-CA" w:eastAsia="ko-KR"/>
        </w:rPr>
        <w:t>−</w:t>
      </w:r>
      <w:r w:rsidRPr="008B6157">
        <w:rPr>
          <w:noProof/>
          <w:color w:val="FF0000"/>
          <w:lang w:val="en-CA" w:eastAsia="ko-KR"/>
        </w:rPr>
        <w:t>131</w:t>
      </w:r>
      <w:r w:rsidRPr="008B6157">
        <w:rPr>
          <w:color w:val="FF0000"/>
          <w:lang w:val="en-CA" w:eastAsia="ko-KR"/>
        </w:rPr>
        <w:t>)</w:t>
      </w:r>
    </w:p>
    <w:p w:rsidR="00086B56" w:rsidRPr="005760A1" w:rsidRDefault="00086B56" w:rsidP="00086B56">
      <w:pPr>
        <w:pStyle w:val="3D1"/>
        <w:rPr>
          <w:lang w:val="en-CA"/>
        </w:rPr>
      </w:pPr>
      <w:r w:rsidRPr="005760A1">
        <w:rPr>
          <w:lang w:val="en-CA"/>
        </w:rPr>
        <w:t>The motion vector mvLXCol is modified as follows:</w:t>
      </w:r>
    </w:p>
    <w:p w:rsidR="00086B56" w:rsidRPr="005760A1" w:rsidRDefault="00086B56" w:rsidP="00086B56">
      <w:pPr>
        <w:pStyle w:val="3D2"/>
        <w:rPr>
          <w:lang w:val="en-CA"/>
        </w:rPr>
      </w:pPr>
      <w:r w:rsidRPr="005760A1">
        <w:rPr>
          <w:lang w:val="en-CA"/>
        </w:rPr>
        <w:t xml:space="preserve">If </w:t>
      </w:r>
      <w:proofErr w:type="spellStart"/>
      <w:r w:rsidRPr="005760A1">
        <w:rPr>
          <w:lang w:val="en-CA" w:eastAsia="ko-KR"/>
        </w:rPr>
        <w:t>cur</w:t>
      </w:r>
      <w:r w:rsidR="00A67088" w:rsidRPr="009D30A1">
        <w:rPr>
          <w:color w:val="FF0000"/>
          <w:lang w:val="en-CA" w:eastAsia="ko-KR"/>
        </w:rPr>
        <w:t>Lt</w:t>
      </w:r>
      <w:r w:rsidRPr="005760A1">
        <w:rPr>
          <w:lang w:val="en-CA" w:eastAsia="ko-KR"/>
        </w:rPr>
        <w:t>IvFlag</w:t>
      </w:r>
      <w:proofErr w:type="spellEnd"/>
      <w:r w:rsidRPr="005760A1">
        <w:rPr>
          <w:lang w:val="en-CA" w:eastAsia="ko-KR"/>
        </w:rPr>
        <w:t xml:space="preserve"> is not equal to </w:t>
      </w:r>
      <w:proofErr w:type="spellStart"/>
      <w:proofErr w:type="gramStart"/>
      <w:r w:rsidRPr="005760A1">
        <w:rPr>
          <w:lang w:val="en-CA" w:eastAsia="ko-KR"/>
        </w:rPr>
        <w:t>col</w:t>
      </w:r>
      <w:r w:rsidR="00A67088" w:rsidRPr="009D30A1">
        <w:rPr>
          <w:color w:val="FF0000"/>
          <w:lang w:val="en-CA" w:eastAsia="ko-KR"/>
        </w:rPr>
        <w:t>Lt</w:t>
      </w:r>
      <w:r w:rsidRPr="005760A1">
        <w:rPr>
          <w:lang w:val="en-CA" w:eastAsia="ko-KR"/>
        </w:rPr>
        <w:t>IvFlag</w:t>
      </w:r>
      <w:proofErr w:type="spellEnd"/>
      <w:r w:rsidRPr="005760A1">
        <w:rPr>
          <w:lang w:val="en-CA"/>
        </w:rPr>
        <w:t>,</w:t>
      </w:r>
      <w:proofErr w:type="gramEnd"/>
      <w:r w:rsidR="00A67088" w:rsidRPr="009D30A1">
        <w:rPr>
          <w:color w:val="FF0000"/>
          <w:lang w:val="en-CA"/>
        </w:rPr>
        <w:t xml:space="preserve"> or </w:t>
      </w:r>
      <w:proofErr w:type="spellStart"/>
      <w:r w:rsidR="00A67088" w:rsidRPr="009D30A1">
        <w:rPr>
          <w:color w:val="FF0000"/>
          <w:lang w:val="en-CA"/>
        </w:rPr>
        <w:t>curStFlag</w:t>
      </w:r>
      <w:proofErr w:type="spellEnd"/>
      <w:r w:rsidR="00A67088" w:rsidRPr="009D30A1">
        <w:rPr>
          <w:color w:val="FF0000"/>
          <w:lang w:val="en-CA"/>
        </w:rPr>
        <w:t xml:space="preserve"> is not equal to </w:t>
      </w:r>
      <w:proofErr w:type="spellStart"/>
      <w:r w:rsidR="00A67088" w:rsidRPr="009D30A1">
        <w:rPr>
          <w:color w:val="FF0000"/>
          <w:lang w:val="en-CA"/>
        </w:rPr>
        <w:t>colStFlag</w:t>
      </w:r>
      <w:proofErr w:type="spellEnd"/>
      <w:r w:rsidR="00A67088" w:rsidRPr="009D30A1">
        <w:rPr>
          <w:color w:val="FF0000"/>
          <w:lang w:val="en-CA"/>
        </w:rPr>
        <w:t>,</w:t>
      </w:r>
      <w:r w:rsidRPr="005760A1">
        <w:rPr>
          <w:lang w:val="en-CA"/>
        </w:rPr>
        <w:t xml:space="preserve"> </w:t>
      </w:r>
      <w:r w:rsidRPr="005760A1">
        <w:rPr>
          <w:lang w:val="en-CA" w:eastAsia="ko-KR"/>
        </w:rPr>
        <w:t xml:space="preserve">both components of mvLXCol are set equal to 0 and </w:t>
      </w:r>
      <w:r w:rsidRPr="005760A1">
        <w:rPr>
          <w:lang w:val="en-CA"/>
        </w:rPr>
        <w:t>availableFlagLXCol is set equal to 0.</w:t>
      </w:r>
    </w:p>
    <w:p w:rsidR="00086B56" w:rsidRPr="005760A1" w:rsidRDefault="00086B56" w:rsidP="00086B56">
      <w:pPr>
        <w:pStyle w:val="3D2"/>
        <w:rPr>
          <w:lang w:val="en-CA" w:eastAsia="ko-KR"/>
        </w:rPr>
      </w:pPr>
      <w:r w:rsidRPr="005760A1">
        <w:rPr>
          <w:lang w:val="en-CA"/>
        </w:rPr>
        <w:t xml:space="preserve">Otherwise, </w:t>
      </w:r>
      <w:r w:rsidRPr="005760A1">
        <w:rPr>
          <w:lang w:val="en-CA" w:eastAsia="ko-KR"/>
        </w:rPr>
        <w:t>the variable</w:t>
      </w:r>
      <w:r w:rsidRPr="005760A1">
        <w:rPr>
          <w:lang w:val="en-CA"/>
        </w:rPr>
        <w:t xml:space="preserve"> availableFlagLXCol is set equal to 1</w:t>
      </w:r>
      <w:r w:rsidRPr="005760A1">
        <w:rPr>
          <w:lang w:val="en-CA" w:eastAsia="ko-KR"/>
        </w:rPr>
        <w:t xml:space="preserve">, </w:t>
      </w:r>
      <w:r w:rsidRPr="007870EC">
        <w:rPr>
          <w:strike/>
          <w:color w:val="FF0000"/>
          <w:lang w:val="en-CA" w:eastAsia="ko-KR"/>
        </w:rPr>
        <w:t>refPicListCol[ refIdxCol ] is set to be the picture with reference index refIdxCol in the reference picture list listCol of the slice containing prediction block currPb in the collocated picture specified by ColPic,</w:t>
      </w:r>
      <w:r w:rsidRPr="005760A1">
        <w:rPr>
          <w:lang w:val="en-CA"/>
        </w:rPr>
        <w:t xml:space="preserve"> and the following applies</w:t>
      </w:r>
      <w:r w:rsidRPr="005760A1">
        <w:rPr>
          <w:lang w:val="en-CA" w:eastAsia="ko-KR"/>
        </w:rPr>
        <w:t>:</w:t>
      </w:r>
    </w:p>
    <w:p w:rsidR="00086B56" w:rsidRPr="005760A1" w:rsidRDefault="00086B56" w:rsidP="00086B56">
      <w:pPr>
        <w:pStyle w:val="3D4"/>
        <w:rPr>
          <w:lang w:val="en-CA"/>
        </w:rPr>
      </w:pPr>
      <w:r w:rsidRPr="005760A1">
        <w:rPr>
          <w:lang w:val="en-CA"/>
        </w:rPr>
        <w:t xml:space="preserve">The variables colDiff and currDiff specifying a POC or ViewId difference are </w:t>
      </w:r>
      <w:r w:rsidRPr="009D30A1">
        <w:rPr>
          <w:strike/>
          <w:color w:val="FF0000"/>
          <w:lang w:val="en-CA"/>
        </w:rPr>
        <w:t xml:space="preserve">derived </w:t>
      </w:r>
      <w:r w:rsidRPr="005760A1">
        <w:rPr>
          <w:lang w:val="en-CA"/>
        </w:rPr>
        <w:t>as follows:</w:t>
      </w:r>
    </w:p>
    <w:p w:rsidR="007870EC" w:rsidRPr="007870EC" w:rsidRDefault="007870EC" w:rsidP="00086B56">
      <w:pPr>
        <w:pStyle w:val="3D5"/>
        <w:rPr>
          <w:strike/>
          <w:color w:val="FF0000"/>
          <w:lang w:val="en-CA"/>
        </w:rPr>
      </w:pPr>
      <w:r w:rsidRPr="007870EC">
        <w:rPr>
          <w:strike/>
          <w:color w:val="FF0000"/>
          <w:lang w:val="en-CA"/>
        </w:rPr>
        <w:t>If curIvFlag is equal to 0 or ( ( ViewIdx  !=  0 )  &amp;&amp;  IvMvScalingFlag ) is equal to 0, the following applies:</w:t>
      </w:r>
    </w:p>
    <w:p w:rsidR="00086B56" w:rsidRPr="007870EC" w:rsidRDefault="00086B56" w:rsidP="00086B56">
      <w:pPr>
        <w:pStyle w:val="3D5"/>
        <w:rPr>
          <w:color w:val="FF0000"/>
          <w:lang w:val="en-CA"/>
        </w:rPr>
      </w:pPr>
      <w:r w:rsidRPr="007870EC">
        <w:rPr>
          <w:color w:val="FF0000"/>
          <w:lang w:val="en-CA"/>
        </w:rPr>
        <w:t xml:space="preserve">If </w:t>
      </w:r>
      <w:proofErr w:type="spellStart"/>
      <w:r w:rsidRPr="007870EC">
        <w:rPr>
          <w:color w:val="FF0000"/>
          <w:lang w:val="en-CA"/>
        </w:rPr>
        <w:t>cur</w:t>
      </w:r>
      <w:r w:rsidR="001968FC" w:rsidRPr="007870EC">
        <w:rPr>
          <w:color w:val="FF0000"/>
          <w:lang w:val="en-CA"/>
        </w:rPr>
        <w:t>St</w:t>
      </w:r>
      <w:r w:rsidRPr="007870EC">
        <w:rPr>
          <w:color w:val="FF0000"/>
          <w:lang w:val="en-CA"/>
        </w:rPr>
        <w:t>Flag</w:t>
      </w:r>
      <w:proofErr w:type="spellEnd"/>
      <w:r w:rsidRPr="007870EC">
        <w:rPr>
          <w:color w:val="FF0000"/>
          <w:lang w:val="en-CA"/>
        </w:rPr>
        <w:t xml:space="preserve"> is equal to </w:t>
      </w:r>
      <w:r w:rsidR="001968FC" w:rsidRPr="007870EC">
        <w:rPr>
          <w:color w:val="FF0000"/>
          <w:lang w:val="en-CA"/>
        </w:rPr>
        <w:t>1</w:t>
      </w:r>
      <w:r w:rsidRPr="007870EC">
        <w:rPr>
          <w:color w:val="FF0000"/>
          <w:lang w:val="en-CA"/>
        </w:rPr>
        <w:t>, the following applies:</w:t>
      </w:r>
    </w:p>
    <w:p w:rsidR="00086B56" w:rsidRPr="005760A1" w:rsidRDefault="00086B56" w:rsidP="00086B56">
      <w:pPr>
        <w:pStyle w:val="3E7"/>
        <w:rPr>
          <w:lang w:val="en-CA" w:eastAsia="ko-KR"/>
        </w:rPr>
      </w:pPr>
      <w:r w:rsidRPr="005760A1">
        <w:rPr>
          <w:lang w:val="en-CA"/>
        </w:rPr>
        <w:t>colDiff = DiffPicOrderCnt( ColPic, </w:t>
      </w:r>
      <w:r w:rsidRPr="005760A1">
        <w:rPr>
          <w:lang w:val="en-CA" w:eastAsia="ko-KR"/>
        </w:rPr>
        <w:t>refPicListCol[ refIdxCol ] )</w:t>
      </w:r>
      <w:r w:rsidRPr="005760A1">
        <w:rPr>
          <w:lang w:val="en-CA" w:eastAsia="ko-KR"/>
        </w:rPr>
        <w:tab/>
        <w:t>(I−</w:t>
      </w:r>
      <w:r w:rsidRPr="005760A1">
        <w:rPr>
          <w:noProof/>
          <w:lang w:val="en-CA" w:eastAsia="ko-KR"/>
        </w:rPr>
        <w:t>132</w:t>
      </w:r>
      <w:r w:rsidRPr="005760A1">
        <w:rPr>
          <w:lang w:val="en-CA" w:eastAsia="ko-KR"/>
        </w:rPr>
        <w:t>)</w:t>
      </w:r>
    </w:p>
    <w:p w:rsidR="00086B56" w:rsidRPr="005760A1" w:rsidRDefault="00086B56" w:rsidP="00086B56">
      <w:pPr>
        <w:pStyle w:val="3E7"/>
        <w:rPr>
          <w:lang w:val="en-CA"/>
        </w:rPr>
      </w:pPr>
      <w:r w:rsidRPr="005760A1">
        <w:rPr>
          <w:lang w:val="en-CA" w:eastAsia="ko-KR"/>
        </w:rPr>
        <w:t>currDiff = DiffPicOrderCnt( currPic, RefPicListX[ refIdxLX ] )</w:t>
      </w:r>
      <w:r w:rsidRPr="005760A1">
        <w:rPr>
          <w:lang w:val="en-CA" w:eastAsia="ko-KR"/>
        </w:rPr>
        <w:tab/>
        <w:t>(I−</w:t>
      </w:r>
      <w:r w:rsidRPr="005760A1">
        <w:rPr>
          <w:noProof/>
          <w:lang w:val="en-CA" w:eastAsia="ko-KR"/>
        </w:rPr>
        <w:t>133</w:t>
      </w:r>
      <w:r w:rsidRPr="005760A1">
        <w:rPr>
          <w:lang w:val="en-CA" w:eastAsia="ko-KR"/>
        </w:rPr>
        <w:t>)</w:t>
      </w:r>
    </w:p>
    <w:p w:rsidR="007870EC" w:rsidRPr="007870EC" w:rsidRDefault="007870EC" w:rsidP="007870EC">
      <w:pPr>
        <w:pStyle w:val="3D5"/>
        <w:rPr>
          <w:strike/>
          <w:color w:val="FF0000"/>
        </w:rPr>
      </w:pPr>
      <w:r w:rsidRPr="007870EC">
        <w:rPr>
          <w:strike/>
          <w:color w:val="FF0000"/>
          <w:lang w:val="en-CA"/>
        </w:rPr>
        <w:t xml:space="preserve">Otherwise, </w:t>
      </w:r>
      <w:r w:rsidRPr="007870EC">
        <w:rPr>
          <w:strike/>
          <w:color w:val="FF0000"/>
        </w:rPr>
        <w:t xml:space="preserve"> (curIvFlag is equal to 1 and ( ( ViewIdx  !=  0  )  &amp;&amp;   IvMvScalingFlag ) </w:t>
      </w:r>
      <w:proofErr w:type="spellStart"/>
      <w:r w:rsidRPr="007870EC">
        <w:rPr>
          <w:strike/>
          <w:color w:val="FF0000"/>
        </w:rPr>
        <w:t>ise</w:t>
      </w:r>
      <w:proofErr w:type="spellEnd"/>
      <w:r w:rsidRPr="007870EC">
        <w:rPr>
          <w:strike/>
          <w:color w:val="FF0000"/>
        </w:rPr>
        <w:t xml:space="preserve"> equal to 1), the following applies:</w:t>
      </w:r>
    </w:p>
    <w:p w:rsidR="00086B56" w:rsidRPr="007870EC" w:rsidRDefault="00086B56" w:rsidP="00B27EEB">
      <w:pPr>
        <w:pStyle w:val="3D5"/>
        <w:rPr>
          <w:color w:val="FF0000"/>
        </w:rPr>
      </w:pPr>
      <w:r w:rsidRPr="007870EC">
        <w:rPr>
          <w:color w:val="FF0000"/>
          <w:lang w:val="en-CA"/>
        </w:rPr>
        <w:t>Otherwise</w:t>
      </w:r>
      <w:r w:rsidR="004279DF" w:rsidRPr="007870EC">
        <w:rPr>
          <w:color w:val="FF0000"/>
          <w:lang w:val="en-CA"/>
        </w:rPr>
        <w:t>, if</w:t>
      </w:r>
      <w:r w:rsidR="007870EC" w:rsidRPr="007870EC">
        <w:rPr>
          <w:color w:val="FF0000"/>
          <w:lang w:val="en-CA"/>
        </w:rPr>
        <w:t xml:space="preserve"> </w:t>
      </w:r>
      <w:proofErr w:type="spellStart"/>
      <w:r w:rsidRPr="007870EC">
        <w:rPr>
          <w:color w:val="FF0000"/>
        </w:rPr>
        <w:t>cur</w:t>
      </w:r>
      <w:r w:rsidR="004279DF" w:rsidRPr="007870EC">
        <w:rPr>
          <w:color w:val="FF0000"/>
        </w:rPr>
        <w:t>LtIv</w:t>
      </w:r>
      <w:r w:rsidRPr="007870EC">
        <w:rPr>
          <w:color w:val="FF0000"/>
        </w:rPr>
        <w:t>Flag</w:t>
      </w:r>
      <w:proofErr w:type="spellEnd"/>
      <w:r w:rsidR="004279DF" w:rsidRPr="007870EC">
        <w:rPr>
          <w:color w:val="FF0000"/>
        </w:rPr>
        <w:t>,</w:t>
      </w:r>
      <w:r w:rsidRPr="007870EC">
        <w:rPr>
          <w:color w:val="FF0000"/>
        </w:rPr>
        <w:t xml:space="preserve"> ( ViewIdx  !=  0  ) </w:t>
      </w:r>
      <w:r w:rsidR="004279DF" w:rsidRPr="007870EC">
        <w:rPr>
          <w:color w:val="FF0000"/>
        </w:rPr>
        <w:t xml:space="preserve">, and </w:t>
      </w:r>
      <w:r w:rsidRPr="007870EC">
        <w:rPr>
          <w:color w:val="FF0000"/>
        </w:rPr>
        <w:t>IvMvScalingFlag</w:t>
      </w:r>
      <w:r w:rsidR="007870EC" w:rsidRPr="007870EC">
        <w:rPr>
          <w:color w:val="FF0000"/>
        </w:rPr>
        <w:t xml:space="preserve"> </w:t>
      </w:r>
      <w:r w:rsidR="004279DF" w:rsidRPr="007870EC">
        <w:rPr>
          <w:color w:val="FF0000"/>
        </w:rPr>
        <w:t xml:space="preserve">are </w:t>
      </w:r>
      <w:r w:rsidRPr="007870EC">
        <w:rPr>
          <w:color w:val="FF0000"/>
        </w:rPr>
        <w:t>equal to 1, the following applies:</w:t>
      </w:r>
    </w:p>
    <w:p w:rsidR="00086B56" w:rsidRPr="005760A1" w:rsidRDefault="00086B56" w:rsidP="00086B56">
      <w:pPr>
        <w:pStyle w:val="3E7"/>
        <w:rPr>
          <w:lang w:val="en-CA" w:eastAsia="ko-KR"/>
        </w:rPr>
      </w:pPr>
      <w:r w:rsidRPr="005760A1">
        <w:rPr>
          <w:lang w:val="en-CA"/>
        </w:rPr>
        <w:t>colDiff = DiffViewId( ColPic, </w:t>
      </w:r>
      <w:r w:rsidRPr="005760A1">
        <w:rPr>
          <w:lang w:val="en-CA" w:eastAsia="ko-KR"/>
        </w:rPr>
        <w:t>refPicListCol[ refIdxCol ] )</w:t>
      </w:r>
      <w:r w:rsidRPr="005760A1">
        <w:rPr>
          <w:lang w:val="en-CA" w:eastAsia="ko-KR"/>
        </w:rPr>
        <w:tab/>
        <w:t>(I−</w:t>
      </w:r>
      <w:r w:rsidRPr="005760A1">
        <w:rPr>
          <w:noProof/>
          <w:lang w:val="en-CA" w:eastAsia="ko-KR"/>
        </w:rPr>
        <w:t>134</w:t>
      </w:r>
      <w:r w:rsidRPr="005760A1">
        <w:rPr>
          <w:lang w:val="en-CA" w:eastAsia="ko-KR"/>
        </w:rPr>
        <w:t>)</w:t>
      </w:r>
    </w:p>
    <w:p w:rsidR="00086B56" w:rsidRPr="009D30A1" w:rsidRDefault="00086B56" w:rsidP="00086B56">
      <w:pPr>
        <w:pStyle w:val="3E7"/>
        <w:rPr>
          <w:color w:val="FF0000"/>
          <w:lang w:val="en-CA"/>
        </w:rPr>
      </w:pPr>
      <w:r w:rsidRPr="005760A1">
        <w:rPr>
          <w:lang w:val="en-CA" w:eastAsia="ko-KR"/>
        </w:rPr>
        <w:t>currDiff = DiffViewId( currPic, RefPicListX[ refIdxLX ] )</w:t>
      </w:r>
      <w:r w:rsidRPr="005760A1">
        <w:rPr>
          <w:lang w:val="en-CA" w:eastAsia="ko-KR"/>
        </w:rPr>
        <w:tab/>
        <w:t>(I−</w:t>
      </w:r>
      <w:r w:rsidRPr="005760A1">
        <w:rPr>
          <w:noProof/>
          <w:lang w:val="en-CA" w:eastAsia="ko-KR"/>
        </w:rPr>
        <w:t>135</w:t>
      </w:r>
      <w:r w:rsidRPr="005760A1">
        <w:rPr>
          <w:lang w:val="en-CA" w:eastAsia="ko-KR"/>
        </w:rPr>
        <w:t>)</w:t>
      </w:r>
    </w:p>
    <w:p w:rsidR="00F62BB4" w:rsidRPr="005760A1" w:rsidRDefault="00F62BB4" w:rsidP="007870EC">
      <w:pPr>
        <w:pStyle w:val="3D5"/>
        <w:rPr>
          <w:lang w:val="en-CA"/>
        </w:rPr>
      </w:pPr>
      <w:r w:rsidRPr="009D30A1">
        <w:rPr>
          <w:color w:val="FF0000"/>
          <w:lang w:val="en-CA"/>
        </w:rPr>
        <w:t>Otherwise</w:t>
      </w:r>
      <w:r w:rsidRPr="009D30A1">
        <w:rPr>
          <w:color w:val="FF0000"/>
          <w:lang w:val="en-CA" w:eastAsia="ko-KR"/>
        </w:rPr>
        <w:t>, colDiff and currDiff are set equal to 0.</w:t>
      </w:r>
    </w:p>
    <w:p w:rsidR="00086B56" w:rsidRPr="005760A1" w:rsidRDefault="00086B56" w:rsidP="00086B56">
      <w:pPr>
        <w:pStyle w:val="3D4"/>
        <w:rPr>
          <w:lang w:val="en-CA"/>
        </w:rPr>
      </w:pPr>
      <w:r w:rsidRPr="005760A1">
        <w:rPr>
          <w:lang w:val="en-CA"/>
        </w:rPr>
        <w:t xml:space="preserve">If colDiff is equal to </w:t>
      </w:r>
      <w:r w:rsidRPr="005760A1">
        <w:rPr>
          <w:lang w:val="en-CA" w:eastAsia="ko-KR"/>
        </w:rPr>
        <w:t>currDiff</w:t>
      </w:r>
      <w:r w:rsidRPr="005760A1">
        <w:rPr>
          <w:lang w:val="en-CA"/>
        </w:rPr>
        <w:t>, mvLXCol is derived as follows:</w:t>
      </w:r>
    </w:p>
    <w:p w:rsidR="00086B56" w:rsidRPr="005760A1" w:rsidRDefault="00086B56" w:rsidP="00086B56">
      <w:pPr>
        <w:pStyle w:val="3E6"/>
        <w:rPr>
          <w:lang w:val="en-CA"/>
        </w:rPr>
      </w:pPr>
      <w:r w:rsidRPr="005760A1">
        <w:rPr>
          <w:lang w:val="en-CA"/>
        </w:rPr>
        <w:t>mvLXCol</w:t>
      </w:r>
      <w:r w:rsidRPr="005760A1">
        <w:rPr>
          <w:lang w:val="en-CA" w:eastAsia="ko-KR"/>
        </w:rPr>
        <w:t> = </w:t>
      </w:r>
      <w:r w:rsidRPr="005760A1">
        <w:rPr>
          <w:lang w:val="en-CA"/>
        </w:rPr>
        <w:t>mvCol</w:t>
      </w:r>
      <w:r w:rsidRPr="005760A1">
        <w:rPr>
          <w:lang w:val="en-CA" w:eastAsia="ko-KR"/>
        </w:rPr>
        <w:tab/>
      </w:r>
      <w:r w:rsidRPr="005760A1">
        <w:rPr>
          <w:lang w:val="en-CA" w:eastAsia="ko-KR"/>
        </w:rPr>
        <w:tab/>
        <w:t>(I−</w:t>
      </w:r>
      <w:r w:rsidRPr="005760A1">
        <w:rPr>
          <w:noProof/>
          <w:lang w:val="en-CA" w:eastAsia="ko-KR"/>
        </w:rPr>
        <w:t>136</w:t>
      </w:r>
      <w:r w:rsidRPr="005760A1">
        <w:rPr>
          <w:lang w:val="en-CA" w:eastAsia="ko-KR"/>
        </w:rPr>
        <w:t>)</w:t>
      </w:r>
    </w:p>
    <w:p w:rsidR="00086B56" w:rsidRPr="005760A1" w:rsidRDefault="00086B56" w:rsidP="00086B56">
      <w:pPr>
        <w:pStyle w:val="3D4"/>
        <w:rPr>
          <w:lang w:val="en-CA"/>
        </w:rPr>
      </w:pPr>
      <w:r w:rsidRPr="005760A1">
        <w:rPr>
          <w:lang w:val="en-CA"/>
        </w:rPr>
        <w:t>Otherwise, mvLXCol is derived as a scaled version of the motion vector mvCol as follows:</w:t>
      </w:r>
    </w:p>
    <w:p w:rsidR="00086B56" w:rsidRPr="005760A1" w:rsidRDefault="00086B56" w:rsidP="00086B56">
      <w:pPr>
        <w:pStyle w:val="3E6"/>
        <w:rPr>
          <w:lang w:val="en-CA" w:eastAsia="ko-KR"/>
        </w:rPr>
      </w:pPr>
      <w:r w:rsidRPr="005760A1">
        <w:rPr>
          <w:lang w:val="en-CA" w:eastAsia="ko-KR"/>
        </w:rPr>
        <w:t>tx = ( 16384 + ( Abs( td )  &gt;&gt;  1 ) ) / td</w:t>
      </w:r>
      <w:r w:rsidRPr="005760A1">
        <w:rPr>
          <w:lang w:val="en-CA" w:eastAsia="ko-KR"/>
        </w:rPr>
        <w:tab/>
        <w:t>(I−</w:t>
      </w:r>
      <w:r w:rsidRPr="005760A1">
        <w:rPr>
          <w:noProof/>
          <w:lang w:val="en-CA" w:eastAsia="ko-KR"/>
        </w:rPr>
        <w:t>137</w:t>
      </w:r>
      <w:r w:rsidRPr="005760A1">
        <w:rPr>
          <w:lang w:val="en-CA" w:eastAsia="ko-KR"/>
        </w:rPr>
        <w:t>)</w:t>
      </w:r>
    </w:p>
    <w:p w:rsidR="00086B56" w:rsidRPr="005760A1" w:rsidRDefault="00086B56" w:rsidP="00086B56">
      <w:pPr>
        <w:pStyle w:val="3E6"/>
        <w:rPr>
          <w:lang w:val="en-CA"/>
        </w:rPr>
      </w:pPr>
      <w:r w:rsidRPr="005760A1">
        <w:rPr>
          <w:lang w:val="en-CA"/>
        </w:rPr>
        <w:t>distScaleFactor = Clip3( −4096, 4095, ( tb * tx + 32 )  &gt;&gt;  6 )</w:t>
      </w:r>
      <w:r w:rsidRPr="005760A1">
        <w:rPr>
          <w:lang w:val="en-CA"/>
        </w:rPr>
        <w:tab/>
      </w:r>
      <w:r w:rsidRPr="005760A1">
        <w:rPr>
          <w:lang w:val="en-CA" w:eastAsia="ko-KR"/>
        </w:rPr>
        <w:t>(I−</w:t>
      </w:r>
      <w:r w:rsidRPr="005760A1">
        <w:rPr>
          <w:noProof/>
          <w:lang w:val="en-CA" w:eastAsia="ko-KR"/>
        </w:rPr>
        <w:t>138</w:t>
      </w:r>
      <w:r w:rsidRPr="005760A1">
        <w:rPr>
          <w:lang w:val="en-CA" w:eastAsia="ko-KR"/>
        </w:rPr>
        <w:t>)</w:t>
      </w:r>
    </w:p>
    <w:p w:rsidR="00086B56" w:rsidRPr="005760A1" w:rsidRDefault="00086B56" w:rsidP="00086B56">
      <w:pPr>
        <w:pStyle w:val="3E6"/>
        <w:rPr>
          <w:lang w:val="en-CA" w:eastAsia="ko-KR"/>
        </w:rPr>
      </w:pPr>
      <w:r w:rsidRPr="005760A1">
        <w:rPr>
          <w:lang w:val="en-CA" w:eastAsia="ko-KR"/>
        </w:rPr>
        <w:t>mvLXCol = Clip3(</w:t>
      </w:r>
      <w:r w:rsidRPr="005760A1">
        <w:rPr>
          <w:rFonts w:eastAsia="MS Mincho"/>
          <w:lang w:val="en-CA" w:eastAsia="ja-JP"/>
        </w:rPr>
        <w:t> </w:t>
      </w:r>
      <w:r w:rsidRPr="005760A1">
        <w:rPr>
          <w:lang w:val="en-CA" w:eastAsia="ko-KR"/>
        </w:rPr>
        <w:t>−32768, 32767, Sign( distScaleFactor * mvCol ) * </w:t>
      </w:r>
      <w:r w:rsidRPr="005760A1">
        <w:rPr>
          <w:lang w:val="en-CA" w:eastAsia="ko-KR"/>
        </w:rPr>
        <w:br/>
      </w:r>
      <w:r w:rsidRPr="005760A1">
        <w:rPr>
          <w:lang w:val="en-CA" w:eastAsia="ko-KR"/>
        </w:rPr>
        <w:tab/>
        <w:t>( ( Abs( distScaleFactor * mvCol ) + 127 )  &gt;&gt;  8 ) )</w:t>
      </w:r>
      <w:r w:rsidRPr="005760A1">
        <w:rPr>
          <w:lang w:val="en-CA" w:eastAsia="ko-KR"/>
        </w:rPr>
        <w:tab/>
        <w:t>(I−</w:t>
      </w:r>
      <w:r w:rsidRPr="005760A1">
        <w:rPr>
          <w:noProof/>
          <w:lang w:val="en-CA" w:eastAsia="ko-KR"/>
        </w:rPr>
        <w:t>139</w:t>
      </w:r>
      <w:r w:rsidRPr="005760A1">
        <w:rPr>
          <w:lang w:val="en-CA" w:eastAsia="ko-KR"/>
        </w:rPr>
        <w:t>)</w:t>
      </w:r>
    </w:p>
    <w:p w:rsidR="00086B56" w:rsidRPr="005760A1" w:rsidRDefault="00086B56" w:rsidP="00086B56">
      <w:pPr>
        <w:pStyle w:val="3N5"/>
        <w:rPr>
          <w:lang w:val="en-CA"/>
        </w:rPr>
      </w:pPr>
      <w:proofErr w:type="gramStart"/>
      <w:r w:rsidRPr="005760A1">
        <w:rPr>
          <w:lang w:val="en-CA"/>
        </w:rPr>
        <w:t>where</w:t>
      </w:r>
      <w:proofErr w:type="gramEnd"/>
      <w:r w:rsidRPr="005760A1">
        <w:rPr>
          <w:lang w:val="en-CA"/>
        </w:rPr>
        <w:t xml:space="preserve"> td and tb are derived as follows:</w:t>
      </w:r>
    </w:p>
    <w:p w:rsidR="00086B56" w:rsidRPr="005760A1" w:rsidRDefault="00086B56" w:rsidP="00086B56">
      <w:pPr>
        <w:pStyle w:val="3E6"/>
        <w:rPr>
          <w:lang w:val="en-CA" w:eastAsia="ko-KR"/>
        </w:rPr>
      </w:pPr>
      <w:r w:rsidRPr="005760A1">
        <w:rPr>
          <w:lang w:val="en-CA" w:eastAsia="ko-KR"/>
        </w:rPr>
        <w:t>td = Clip3( −128, 127, colDiff )</w:t>
      </w:r>
      <w:r w:rsidRPr="005760A1">
        <w:rPr>
          <w:lang w:val="en-CA" w:eastAsia="ko-KR"/>
        </w:rPr>
        <w:tab/>
      </w:r>
      <w:r w:rsidRPr="005760A1">
        <w:rPr>
          <w:lang w:val="en-CA" w:eastAsia="ko-KR"/>
        </w:rPr>
        <w:tab/>
        <w:t>(I−</w:t>
      </w:r>
      <w:r w:rsidRPr="005760A1">
        <w:rPr>
          <w:noProof/>
          <w:lang w:val="en-CA" w:eastAsia="ko-KR"/>
        </w:rPr>
        <w:t>140</w:t>
      </w:r>
      <w:r w:rsidRPr="005760A1">
        <w:rPr>
          <w:lang w:val="en-CA" w:eastAsia="ko-KR"/>
        </w:rPr>
        <w:t>)</w:t>
      </w:r>
    </w:p>
    <w:p w:rsidR="00086B56" w:rsidRPr="005760A1" w:rsidRDefault="00086B56" w:rsidP="00086B56">
      <w:pPr>
        <w:pStyle w:val="3E6"/>
        <w:rPr>
          <w:lang w:val="en-CA" w:eastAsia="ko-KR"/>
        </w:rPr>
      </w:pPr>
      <w:r w:rsidRPr="005760A1">
        <w:rPr>
          <w:lang w:val="en-CA" w:eastAsia="ko-KR"/>
        </w:rPr>
        <w:t>tb = Clip3( −128, 127, currDiff )</w:t>
      </w:r>
      <w:r w:rsidRPr="005760A1">
        <w:rPr>
          <w:lang w:val="en-CA" w:eastAsia="ko-KR"/>
        </w:rPr>
        <w:tab/>
      </w:r>
      <w:r w:rsidRPr="005760A1">
        <w:rPr>
          <w:lang w:val="en-CA" w:eastAsia="ko-KR"/>
        </w:rPr>
        <w:tab/>
        <w:t>(I−</w:t>
      </w:r>
      <w:r w:rsidRPr="005760A1">
        <w:rPr>
          <w:noProof/>
          <w:lang w:val="en-CA" w:eastAsia="ko-KR"/>
        </w:rPr>
        <w:t>141</w:t>
      </w:r>
      <w:r w:rsidRPr="005760A1">
        <w:rPr>
          <w:lang w:val="en-CA" w:eastAsia="ko-KR"/>
        </w:rPr>
        <w:t>)</w:t>
      </w:r>
    </w:p>
    <w:p w:rsidR="000D297F" w:rsidRDefault="000D297F" w:rsidP="000D297F">
      <w:pPr>
        <w:pStyle w:val="Heading1"/>
      </w:pPr>
      <w:r>
        <w:t>CU extension</w:t>
      </w:r>
    </w:p>
    <w:p w:rsidR="000D297F" w:rsidRDefault="000D297F" w:rsidP="000D297F">
      <w:pPr>
        <w:pStyle w:val="Heading2"/>
      </w:pPr>
      <w:r>
        <w:t>Current design</w:t>
      </w:r>
    </w:p>
    <w:p w:rsidR="000D297F" w:rsidRPr="001053AC" w:rsidRDefault="000D297F" w:rsidP="000D297F">
      <w:r>
        <w:t>Currently dbbp_flag and sdc_flag are signaled in CU syntax structure following the part_mode syntax element. To avoid the number of places where the CU syntax is modified, other 3D-HEVC CU syntax elements are collectively signalled in the CU extension (if possible).</w:t>
      </w:r>
    </w:p>
    <w:p w:rsidR="000D297F" w:rsidRDefault="000D297F" w:rsidP="000D297F">
      <w:pPr>
        <w:pStyle w:val="Heading2"/>
      </w:pPr>
      <w:r>
        <w:t>Problem statement</w:t>
      </w:r>
    </w:p>
    <w:p w:rsidR="000D297F" w:rsidRPr="001053AC" w:rsidRDefault="000D297F" w:rsidP="000D297F">
      <w:r>
        <w:t>The dbbp_flag and sdc_flag are currently not signalled in the CU extension, although possible.</w:t>
      </w:r>
    </w:p>
    <w:p w:rsidR="000D297F" w:rsidRDefault="000D297F" w:rsidP="000D297F">
      <w:pPr>
        <w:pStyle w:val="Heading2"/>
      </w:pPr>
      <w:r w:rsidRPr="008C340E">
        <w:lastRenderedPageBreak/>
        <w:t>Proposed solution</w:t>
      </w:r>
    </w:p>
    <w:p w:rsidR="000D297F" w:rsidRDefault="000D297F" w:rsidP="000D297F">
      <w:r>
        <w:t>It is proposed to clean up the syntax and move dbbp_flag and sdc_flag syntax elements to the CU extension.</w:t>
      </w:r>
    </w:p>
    <w:p w:rsidR="000D297F" w:rsidRDefault="000D297F" w:rsidP="000D297F">
      <w:pPr>
        <w:pStyle w:val="Heading3"/>
      </w:pPr>
      <w:r>
        <w:lastRenderedPageBreak/>
        <w:t>Syntax changes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>coding_unit( x0, y0, log2CbSize </w:t>
            </w:r>
            <w:r w:rsidRPr="008B1255">
              <w:rPr>
                <w:rFonts w:ascii="Times" w:eastAsia="Malgun Gothic" w:hAnsi="Times"/>
                <w:sz w:val="20"/>
                <w:highlight w:val="cyan"/>
              </w:rPr>
              <w:t>, ctDepth</w:t>
            </w:r>
            <w:r w:rsidRPr="008B1255">
              <w:rPr>
                <w:rFonts w:eastAsia="Malgun Gothic"/>
                <w:sz w:val="20"/>
              </w:rPr>
              <w:t>) {</w:t>
            </w:r>
          </w:p>
        </w:tc>
        <w:tc>
          <w:tcPr>
            <w:tcW w:w="1152" w:type="dxa"/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b/>
                <w:bCs/>
                <w:sz w:val="20"/>
              </w:rPr>
            </w:pPr>
            <w:r w:rsidRPr="008B1255">
              <w:rPr>
                <w:rFonts w:eastAsia="Malgun Gothic"/>
                <w:b/>
                <w:bCs/>
                <w:sz w:val="20"/>
              </w:rPr>
              <w:t>Descriptor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>
              <w:rPr>
                <w:rFonts w:eastAsia="Malgun Gothic"/>
                <w:sz w:val="20"/>
              </w:rPr>
              <w:t>...</w:t>
            </w:r>
          </w:p>
        </w:tc>
        <w:tc>
          <w:tcPr>
            <w:tcW w:w="1152" w:type="dxa"/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b/>
                <w:bCs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  <w:highlight w:val="cyan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  <w:highlight w:val="cyan"/>
              </w:rPr>
              <w:t>if( !cu_skip_flag[ x0 ][ y0 ]  &amp;&amp;  !</w:t>
            </w:r>
            <w:proofErr w:type="spellStart"/>
            <w:r w:rsidRPr="008B1255">
              <w:rPr>
                <w:rFonts w:eastAsia="Malgun Gothic"/>
                <w:sz w:val="20"/>
                <w:highlight w:val="cyan"/>
              </w:rPr>
              <w:t>single_sample_mode_flag</w:t>
            </w:r>
            <w:proofErr w:type="spellEnd"/>
            <w:r w:rsidRPr="008B1255">
              <w:rPr>
                <w:rFonts w:eastAsia="Malgun Gothic"/>
                <w:sz w:val="20"/>
                <w:highlight w:val="cyan"/>
              </w:rPr>
              <w:t>[ x0 ][ y0 ] ) {</w:t>
            </w:r>
            <w:bookmarkStart w:id="14" w:name="GoHere2"/>
            <w:bookmarkEnd w:id="14"/>
          </w:p>
        </w:tc>
        <w:tc>
          <w:tcPr>
            <w:tcW w:w="1152" w:type="dxa"/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if( slice_type  !=  I )</w:t>
            </w:r>
          </w:p>
        </w:tc>
        <w:tc>
          <w:tcPr>
            <w:tcW w:w="1152" w:type="dxa"/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  <w:lang w:eastAsia="ko-KR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b/>
                <w:sz w:val="20"/>
              </w:rPr>
              <w:t>pred_mode_flag</w:t>
            </w:r>
          </w:p>
        </w:tc>
        <w:tc>
          <w:tcPr>
            <w:tcW w:w="1152" w:type="dxa"/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  <w:lang w:eastAsia="ko-KR"/>
              </w:rPr>
            </w:pPr>
            <w:r w:rsidRPr="008B1255">
              <w:rPr>
                <w:rFonts w:eastAsia="Malgun Gothic"/>
                <w:sz w:val="20"/>
                <w:lang w:eastAsia="ko-KR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if</w:t>
            </w:r>
            <w:r w:rsidRPr="008B1255">
              <w:rPr>
                <w:rFonts w:eastAsia="Malgun Gothic"/>
                <w:sz w:val="20"/>
                <w:highlight w:val="cyan"/>
              </w:rPr>
              <w:t>(</w:t>
            </w:r>
            <w:r w:rsidRPr="008B1255">
              <w:rPr>
                <w:rFonts w:eastAsia="Malgun Gothic"/>
                <w:sz w:val="20"/>
              </w:rPr>
              <w:t xml:space="preserve"> ( CuPredMode[ x0 ][ y0 ]  !=  MODE_INTRA  | |  </w:t>
            </w:r>
            <w:r w:rsidRPr="008B1255">
              <w:rPr>
                <w:rFonts w:eastAsia="Malgun Gothic"/>
                <w:sz w:val="20"/>
              </w:rPr>
              <w:br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 xml:space="preserve">log2CbSize  = =  MinCbLog2SizeY )  </w:t>
            </w:r>
            <w:r w:rsidRPr="008B1255">
              <w:rPr>
                <w:rFonts w:ascii="Times" w:eastAsia="Malgun Gothic" w:hAnsi="Times"/>
                <w:sz w:val="20"/>
                <w:highlight w:val="cyan"/>
              </w:rPr>
              <w:t>&amp;&amp;  !predPartModeFlag )</w:t>
            </w:r>
          </w:p>
        </w:tc>
        <w:tc>
          <w:tcPr>
            <w:tcW w:w="1152" w:type="dxa"/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b/>
                <w:sz w:val="20"/>
              </w:rPr>
              <w:t>part_mode</w:t>
            </w:r>
          </w:p>
        </w:tc>
        <w:tc>
          <w:tcPr>
            <w:tcW w:w="1152" w:type="dxa"/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  <w:lang w:eastAsia="ko-KR"/>
              </w:rPr>
            </w:pPr>
            <w:r w:rsidRPr="008B1255">
              <w:rPr>
                <w:rFonts w:eastAsia="Malgun Gothic"/>
                <w:sz w:val="20"/>
                <w:lang w:eastAsia="ko-KR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  <w:highlight w:val="cyan"/>
              </w:rPr>
            </w:pP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  <w:highlight w:val="cyan"/>
              </w:rPr>
              <w:t>if( DepthBasedBlkPartFlag  &amp;&amp;  DispAvailFlag  &amp;&amp;  ( log2CbSize &gt; 3 )  &amp;&amp;</w:t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br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  <w:highlight w:val="cyan"/>
              </w:rPr>
              <w:t>( PartMode  = =</w:t>
            </w:r>
            <w:r w:rsidRPr="008B1255">
              <w:rPr>
                <w:rFonts w:ascii="Times" w:eastAsia="Malgun Gothic" w:hAnsi="Times"/>
                <w:strike/>
                <w:color w:val="FF0000"/>
                <w:sz w:val="20"/>
                <w:highlight w:val="cyan"/>
              </w:rPr>
              <w:t xml:space="preserve">  </w:t>
            </w:r>
            <w:r w:rsidRPr="008B1255">
              <w:rPr>
                <w:rFonts w:eastAsia="Malgun Gothic"/>
                <w:strike/>
                <w:color w:val="FF0000"/>
                <w:sz w:val="20"/>
                <w:highlight w:val="cyan"/>
              </w:rPr>
              <w:t>PART_2NxN  | |  PartMode  = =  PART_Nx2N ) )</w:t>
            </w:r>
          </w:p>
        </w:tc>
        <w:tc>
          <w:tcPr>
            <w:tcW w:w="1152" w:type="dxa"/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  <w:lang w:eastAsia="ko-KR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  <w:highlight w:val="cyan"/>
              </w:rPr>
            </w:pP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b/>
                <w:strike/>
                <w:color w:val="FF0000"/>
                <w:sz w:val="20"/>
                <w:highlight w:val="cyan"/>
              </w:rPr>
              <w:t>dbbp_flag</w:t>
            </w:r>
            <w:r w:rsidRPr="008B1255">
              <w:rPr>
                <w:rFonts w:eastAsia="Malgun Gothic"/>
                <w:strike/>
                <w:color w:val="FF0000"/>
                <w:sz w:val="20"/>
                <w:highlight w:val="cyan"/>
              </w:rPr>
              <w:t>[ x0 ][ y0 ]</w:t>
            </w:r>
          </w:p>
        </w:tc>
        <w:tc>
          <w:tcPr>
            <w:tcW w:w="1152" w:type="dxa"/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  <w:highlight w:val="cyan"/>
                <w:lang w:eastAsia="ko-KR"/>
              </w:rPr>
            </w:pPr>
            <w:r w:rsidRPr="008B1255">
              <w:rPr>
                <w:rFonts w:eastAsia="Malgun Gothic"/>
                <w:strike/>
                <w:color w:val="FF0000"/>
                <w:sz w:val="20"/>
                <w:highlight w:val="cyan"/>
                <w:lang w:eastAsia="ko-KR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  <w:highlight w:val="cyan"/>
              </w:rPr>
            </w:pP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  <w:highlight w:val="cyan"/>
              </w:rPr>
              <w:t>if( sdcEnableFlag )</w:t>
            </w:r>
          </w:p>
        </w:tc>
        <w:tc>
          <w:tcPr>
            <w:tcW w:w="1152" w:type="dxa"/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  <w:lang w:eastAsia="ko-KR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  <w:highlight w:val="cyan"/>
              </w:rPr>
            </w:pP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b/>
                <w:strike/>
                <w:color w:val="FF0000"/>
                <w:sz w:val="20"/>
                <w:highlight w:val="cyan"/>
              </w:rPr>
              <w:t>sdc_flag</w:t>
            </w:r>
            <w:r w:rsidRPr="008B1255">
              <w:rPr>
                <w:rFonts w:eastAsia="Malgun Gothic"/>
                <w:strike/>
                <w:color w:val="FF0000"/>
                <w:sz w:val="20"/>
                <w:highlight w:val="cyan"/>
              </w:rPr>
              <w:t>[ x0 ][ y0 ]</w:t>
            </w:r>
          </w:p>
        </w:tc>
        <w:tc>
          <w:tcPr>
            <w:tcW w:w="1152" w:type="dxa"/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  <w:highlight w:val="cyan"/>
                <w:lang w:eastAsia="ko-KR"/>
              </w:rPr>
            </w:pPr>
            <w:r w:rsidRPr="008B1255">
              <w:rPr>
                <w:rFonts w:eastAsia="Malgun Gothic"/>
                <w:strike/>
                <w:color w:val="FF0000"/>
                <w:sz w:val="20"/>
                <w:highlight w:val="cyan"/>
                <w:lang w:eastAsia="ko-KR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if( CuPredMode[ x0 ][ y0 ]  = = 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 xml:space="preserve">if( PartMode  = =  PART_2Nx2N  &amp;&amp;  pcm_enabled_flag  &amp;&amp;  </w:t>
            </w:r>
            <w:r w:rsidRPr="008B1255">
              <w:rPr>
                <w:rFonts w:eastAsia="Malgun Gothic"/>
                <w:sz w:val="20"/>
              </w:rPr>
              <w:br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 xml:space="preserve">log2CbSize  &gt;=  Log2MinIpcmCbSizeY  &amp;&amp;  </w:t>
            </w:r>
          </w:p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log2CbSize  &lt;=  Log2MaxIpcmCbSizeY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b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b/>
                <w:sz w:val="20"/>
              </w:rPr>
              <w:t>pcm_flag</w:t>
            </w:r>
            <w:r w:rsidRPr="008B1255">
              <w:rPr>
                <w:rFonts w:eastAsia="Malgun Gothic"/>
                <w:sz w:val="20"/>
                <w:lang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if( pcm_flag</w:t>
            </w:r>
            <w:r w:rsidRPr="008B1255">
              <w:rPr>
                <w:rFonts w:eastAsia="Malgun Gothic"/>
                <w:sz w:val="20"/>
                <w:lang w:eastAsia="ko-KR"/>
              </w:rPr>
              <w:t>[ x0 ][ y0 ]</w:t>
            </w:r>
            <w:r w:rsidRPr="008B1255">
              <w:rPr>
                <w:rFonts w:eastAsia="Malgun Gothic"/>
                <w:sz w:val="20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b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b/>
                <w:sz w:val="20"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>f(1)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pcm_sample( x0, y0, log2CbSize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proofErr w:type="gramStart"/>
            <w:r w:rsidRPr="008B1255">
              <w:rPr>
                <w:rFonts w:eastAsia="Malgun Gothic"/>
                <w:sz w:val="20"/>
              </w:rPr>
              <w:t>pbOffset</w:t>
            </w:r>
            <w:proofErr w:type="gramEnd"/>
            <w:r w:rsidRPr="008B1255">
              <w:rPr>
                <w:rFonts w:eastAsia="Malgun Gothic"/>
                <w:sz w:val="20"/>
              </w:rPr>
              <w:t xml:space="preserve"> = ( PartMode  = =  PART_NxN ) ? ( nCbS / 2 ) : nCbS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  <w:highlight w:val="cyan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  <w:highlight w:val="cyan"/>
              </w:rPr>
              <w:t xml:space="preserve">log2PbSize = log2CbSize </w:t>
            </w:r>
            <w:r w:rsidRPr="008B1255">
              <w:rPr>
                <w:rFonts w:ascii="Times" w:eastAsia="Malgun Gothic" w:hAnsi="Times"/>
                <w:sz w:val="20"/>
                <w:highlight w:val="cyan"/>
                <w:lang w:eastAsia="ko-KR"/>
              </w:rPr>
              <w:t>–</w:t>
            </w:r>
            <w:r w:rsidRPr="008B1255">
              <w:rPr>
                <w:rFonts w:eastAsia="Malgun Gothic"/>
                <w:sz w:val="20"/>
                <w:highlight w:val="cyan"/>
              </w:rPr>
              <w:t xml:space="preserve"> ( ( PartMode  = =  PART_NxN ) ? 1 :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 xml:space="preserve">for( i = 0; i &lt; nCbS; i = i + pbOffset ) </w:t>
            </w:r>
            <w:r w:rsidRPr="008B1255">
              <w:rPr>
                <w:rFonts w:eastAsia="Malgun Gothic"/>
                <w:sz w:val="20"/>
                <w:highlight w:val="cyan"/>
              </w:rPr>
              <w:t>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  <w:highlight w:val="cyan"/>
                <w:lang w:eastAsia="ko-KR"/>
              </w:rPr>
            </w:pP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highlight w:val="cyan"/>
                <w:lang w:eastAsia="ko-KR"/>
              </w:rPr>
              <w:t>if( </w:t>
            </w:r>
            <w:proofErr w:type="spellStart"/>
            <w:r w:rsidRPr="008B1255">
              <w:rPr>
                <w:rFonts w:eastAsia="Malgun Gothic"/>
                <w:sz w:val="20"/>
                <w:highlight w:val="cyan"/>
                <w:lang w:eastAsia="ko-KR"/>
              </w:rPr>
              <w:t>IntraSdcWedgeFlag</w:t>
            </w:r>
            <w:proofErr w:type="spellEnd"/>
            <w:r w:rsidRPr="008B1255">
              <w:rPr>
                <w:rFonts w:eastAsia="Malgun Gothic"/>
                <w:sz w:val="20"/>
                <w:highlight w:val="cyan"/>
                <w:lang w:eastAsia="ko-KR"/>
              </w:rPr>
              <w:t xml:space="preserve">  | | </w:t>
            </w:r>
            <w:r w:rsidRPr="008B1255">
              <w:rPr>
                <w:rFonts w:eastAsia="Malgun Gothic"/>
                <w:sz w:val="20"/>
                <w:lang w:eastAsia="ko-KR"/>
              </w:rPr>
              <w:t> </w:t>
            </w:r>
            <w:proofErr w:type="spellStart"/>
            <w:r w:rsidRPr="008B1255">
              <w:rPr>
                <w:rFonts w:eastAsia="Malgun Gothic"/>
                <w:sz w:val="20"/>
                <w:highlight w:val="cyan"/>
                <w:lang w:eastAsia="ko-KR"/>
              </w:rPr>
              <w:t>IntraContourFlag</w:t>
            </w:r>
            <w:proofErr w:type="spellEnd"/>
            <w:r w:rsidRPr="008B1255">
              <w:rPr>
                <w:rFonts w:eastAsia="Malgun Gothic"/>
                <w:sz w:val="20"/>
                <w:highlight w:val="cyan"/>
                <w:lang w:eastAsia="ko-KR"/>
              </w:rPr>
              <w:t xml:space="preserve"> )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  <w:highlight w:val="cyan"/>
                <w:lang w:eastAsia="ko-KR"/>
              </w:rPr>
            </w:pP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highlight w:val="cyan"/>
                <w:lang w:eastAsia="ko-KR"/>
              </w:rPr>
              <w:t>intra_mode_ext( x0 + i ,  y0+ j , log2PbSize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  <w:highlight w:val="cyan"/>
                <w:lang w:eastAsia="ko-KR"/>
              </w:rPr>
            </w:pP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highlight w:val="cyan"/>
                <w:lang w:eastAsia="ko-KR"/>
              </w:rPr>
              <w:t>if( dim_not_present_flag[ x0 + i ][ y0 + j ]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b/>
                <w:sz w:val="20"/>
              </w:rPr>
              <w:t>prev_intra_luma_pred_flag</w:t>
            </w:r>
            <w:r w:rsidRPr="008B1255">
              <w:rPr>
                <w:rFonts w:eastAsia="Malgun Gothic"/>
                <w:sz w:val="20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  <w:highlight w:val="cyan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  <w:highlight w:val="cyan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  <w:highlight w:val="cyan"/>
                <w:lang w:eastAsia="ko-KR"/>
              </w:rPr>
            </w:pP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highlight w:val="cyan"/>
                <w:lang w:eastAsia="ko-KR"/>
              </w:rPr>
              <w:t>if( dim_not_present_flag[ x0 + i ][ y0 + j ] 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if( prev_intra_luma_pred_flag[ x0 + i ][ y0 +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b/>
                <w:sz w:val="20"/>
              </w:rPr>
              <w:t>mpm_idx</w:t>
            </w:r>
            <w:r w:rsidRPr="008B1255">
              <w:rPr>
                <w:rFonts w:eastAsia="Malgun Gothic"/>
                <w:sz w:val="20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b/>
                <w:sz w:val="20"/>
              </w:rPr>
              <w:t>rem_intra_luma_pred_mode</w:t>
            </w:r>
            <w:r w:rsidRPr="008B1255">
              <w:rPr>
                <w:rFonts w:eastAsia="Malgun Gothic"/>
                <w:sz w:val="20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  <w:highlight w:val="cyan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  <w:highlight w:val="cyan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trike/>
                <w:color w:val="FF0000"/>
                <w:sz w:val="20"/>
                <w:highlight w:val="yellow"/>
              </w:rPr>
            </w:pP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proofErr w:type="gramStart"/>
            <w:r w:rsidRPr="008B1255">
              <w:rPr>
                <w:rFonts w:eastAsia="Malgun Gothic"/>
                <w:strike/>
                <w:color w:val="FF0000"/>
                <w:sz w:val="20"/>
                <w:highlight w:val="cyan"/>
              </w:rPr>
              <w:t>if(</w:t>
            </w:r>
            <w:proofErr w:type="gramEnd"/>
            <w:r w:rsidRPr="008B1255">
              <w:rPr>
                <w:rFonts w:eastAsia="Malgun Gothic"/>
                <w:strike/>
                <w:color w:val="FF0000"/>
                <w:sz w:val="20"/>
                <w:highlight w:val="cyan"/>
              </w:rPr>
              <w:t xml:space="preserve"> !sdc_flag[ x0 ][ y0 ] )</w:t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 xml:space="preserve"> {</w:t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br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  <w:highlight w:val="yellow"/>
              </w:rPr>
              <w:t xml:space="preserve">[Ed. (GT) This aligns spec with current SW. However, since ChromaArrayType </w:t>
            </w:r>
          </w:p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r w:rsidRPr="008B1255">
              <w:rPr>
                <w:rFonts w:eastAsia="Malgun Gothic"/>
                <w:strike/>
                <w:color w:val="FF0000"/>
                <w:sz w:val="20"/>
              </w:rPr>
              <w:tab/>
            </w:r>
            <w:proofErr w:type="gramStart"/>
            <w:r w:rsidRPr="008B1255">
              <w:rPr>
                <w:rFonts w:eastAsia="Malgun Gothic"/>
                <w:strike/>
                <w:color w:val="FF0000"/>
                <w:sz w:val="20"/>
                <w:highlight w:val="yellow"/>
              </w:rPr>
              <w:t>can</w:t>
            </w:r>
            <w:proofErr w:type="gramEnd"/>
            <w:r w:rsidRPr="008B1255">
              <w:rPr>
                <w:rFonts w:eastAsia="Malgun Gothic"/>
                <w:strike/>
                <w:color w:val="FF0000"/>
                <w:sz w:val="20"/>
                <w:highlight w:val="yellow"/>
              </w:rPr>
              <w:t xml:space="preserve"> only be 0 for depth maps, this is purely editorial.]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if( ChromaArrayType  = =  3 )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b/>
                <w:sz w:val="20"/>
              </w:rPr>
              <w:t>intra_chroma_pred_mode</w:t>
            </w:r>
            <w:r w:rsidRPr="008B1255">
              <w:rPr>
                <w:rFonts w:eastAsia="Malgun Gothic"/>
                <w:sz w:val="20"/>
              </w:rPr>
              <w:t>[ x0 + 1 ][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  <w:t>else if( ChromaArrayType  != 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sz w:val="20"/>
              </w:rPr>
            </w:pPr>
            <w:r>
              <w:rPr>
                <w:rFonts w:eastAsia="Malgun Gothic"/>
                <w:sz w:val="20"/>
              </w:rPr>
              <w:lastRenderedPageBreak/>
              <w:t>...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>ae(v)</w:t>
            </w:r>
          </w:p>
        </w:tc>
      </w:tr>
    </w:tbl>
    <w:p w:rsidR="000D297F" w:rsidRDefault="000D297F" w:rsidP="000D297F"/>
    <w:p w:rsidR="000D297F" w:rsidRPr="008B1255" w:rsidRDefault="000D297F" w:rsidP="000D297F">
      <w:pPr>
        <w:keepNext/>
        <w:keepLines/>
        <w:numPr>
          <w:ilvl w:val="5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794"/>
          <w:tab w:val="left" w:pos="1140"/>
          <w:tab w:val="left" w:pos="1361"/>
        </w:tabs>
        <w:overflowPunct/>
        <w:autoSpaceDE/>
        <w:autoSpaceDN/>
        <w:adjustRightInd/>
        <w:spacing w:before="181"/>
        <w:textAlignment w:val="auto"/>
        <w:outlineLvl w:val="5"/>
        <w:rPr>
          <w:rFonts w:ascii="Times New Roman Bold" w:eastAsia="Malgun Gothic" w:hAnsi="Times New Roman Bold"/>
          <w:b/>
          <w:sz w:val="20"/>
        </w:rPr>
      </w:pPr>
      <w:r w:rsidRPr="008B1255">
        <w:rPr>
          <w:rFonts w:ascii="Times New Roman Bold" w:eastAsia="Malgun Gothic" w:hAnsi="Times New Roman Bold"/>
          <w:b/>
          <w:sz w:val="20"/>
        </w:rPr>
        <w:t>Coding unit extension syntax</w:t>
      </w:r>
    </w:p>
    <w:p w:rsidR="000D297F" w:rsidRPr="008B1255" w:rsidRDefault="000D297F" w:rsidP="000D297F">
      <w:pPr>
        <w:keepNext/>
        <w:keepLines/>
        <w:tabs>
          <w:tab w:val="clear" w:pos="360"/>
          <w:tab w:val="clear" w:pos="720"/>
          <w:tab w:val="clear" w:pos="1080"/>
          <w:tab w:val="clear" w:pos="1440"/>
        </w:tabs>
        <w:rPr>
          <w:rFonts w:eastAsia="Malgun Gothic"/>
          <w:sz w:val="20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9"/>
        <w:gridCol w:w="1152"/>
      </w:tblGrid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rFonts w:eastAsia="Malgun Gothic"/>
                <w:sz w:val="20"/>
                <w:lang w:eastAsia="ko-KR"/>
              </w:rPr>
            </w:pPr>
            <w:r w:rsidRPr="008B1255">
              <w:rPr>
                <w:rFonts w:eastAsia="Malgun Gothic"/>
                <w:sz w:val="20"/>
                <w:lang w:eastAsia="ko-KR"/>
              </w:rPr>
              <w:t>cu_extension( x0 , y0 </w:t>
            </w:r>
            <w:r w:rsidRPr="008B1255">
              <w:rPr>
                <w:rFonts w:eastAsia="Malgun Gothic"/>
                <w:color w:val="000000"/>
                <w:sz w:val="20"/>
                <w:lang w:eastAsia="ko-KR"/>
              </w:rPr>
              <w:t xml:space="preserve">, log2CbSize </w:t>
            </w:r>
            <w:r w:rsidRPr="008B1255">
              <w:rPr>
                <w:rFonts w:eastAsia="Malgun Gothic"/>
                <w:sz w:val="20"/>
                <w:lang w:eastAsia="ko-KR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rFonts w:eastAsia="Malgun Gothic"/>
                <w:b/>
                <w:sz w:val="20"/>
                <w:lang w:eastAsia="ko-KR"/>
              </w:rPr>
            </w:pPr>
            <w:r w:rsidRPr="008B1255">
              <w:rPr>
                <w:rFonts w:eastAsia="Malgun Gothic"/>
                <w:b/>
                <w:sz w:val="20"/>
                <w:lang w:eastAsia="ko-KR"/>
              </w:rPr>
              <w:t>Descriptor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  <w:t xml:space="preserve">if( </w:t>
            </w:r>
            <w:proofErr w:type="spellStart"/>
            <w:r w:rsidRPr="008B1255">
              <w:rPr>
                <w:rFonts w:eastAsia="Malgun Gothic"/>
                <w:sz w:val="20"/>
              </w:rPr>
              <w:t>single_sample_mode_flag</w:t>
            </w:r>
            <w:proofErr w:type="spellEnd"/>
            <w:r w:rsidRPr="008B1255">
              <w:rPr>
                <w:rFonts w:eastAsia="Malgun Gothic"/>
                <w:sz w:val="20"/>
              </w:rPr>
              <w:t>[ x0 ][ y0 ] )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sz w:val="20"/>
              </w:rPr>
              <w:tab/>
            </w:r>
            <w:r w:rsidRPr="008B1255">
              <w:rPr>
                <w:rFonts w:eastAsia="Malgun Gothic"/>
                <w:b/>
                <w:sz w:val="20"/>
              </w:rPr>
              <w:t>single_sample_flag</w:t>
            </w:r>
            <w:r w:rsidRPr="008B1255">
              <w:rPr>
                <w:rFonts w:eastAsia="Malgun Gothic"/>
                <w:sz w:val="20"/>
              </w:rPr>
              <w:t>[ x0 ][ y0 ]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jc w:val="center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jc w:val="left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ab/>
              <w:t>else {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DB78D1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jc w:val="left"/>
              <w:rPr>
                <w:rFonts w:eastAsia="Malgun Gothic"/>
                <w:color w:val="FF0000"/>
                <w:sz w:val="20"/>
              </w:rPr>
            </w:pP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  <w:t>if( !cu_skip_flag[ x0 ][ y0 ] {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DB78D1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color w:val="FF0000"/>
                <w:sz w:val="20"/>
              </w:rPr>
            </w:pP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  <w:t>if( DepthBasedBlkPartFlag  &amp;&amp;  DispAvailFlag  &amp;&amp;  ( log2CbSize &gt; 3 )  &amp;&amp;</w:t>
            </w:r>
            <w:r w:rsidRPr="00DB78D1">
              <w:rPr>
                <w:rFonts w:eastAsia="Malgun Gothic"/>
                <w:color w:val="FF0000"/>
                <w:sz w:val="20"/>
              </w:rPr>
              <w:br/>
            </w: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  <w:t>( PartMode  = =</w:t>
            </w:r>
            <w:r w:rsidRPr="00DB78D1">
              <w:rPr>
                <w:rFonts w:ascii="Times" w:eastAsia="Malgun Gothic" w:hAnsi="Times"/>
                <w:color w:val="FF0000"/>
                <w:sz w:val="20"/>
              </w:rPr>
              <w:t xml:space="preserve">  </w:t>
            </w:r>
            <w:r w:rsidRPr="00DB78D1">
              <w:rPr>
                <w:rFonts w:eastAsia="Malgun Gothic"/>
                <w:color w:val="FF0000"/>
                <w:sz w:val="20"/>
              </w:rPr>
              <w:t>PART_2NxN  | |  PartMode  = =  PART_Nx2N ) )</w:t>
            </w:r>
          </w:p>
        </w:tc>
        <w:tc>
          <w:tcPr>
            <w:tcW w:w="1152" w:type="dxa"/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  <w:lang w:eastAsia="ko-KR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DB78D1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color w:val="FF0000"/>
                <w:sz w:val="20"/>
              </w:rPr>
            </w:pP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b/>
                <w:color w:val="FF0000"/>
                <w:sz w:val="20"/>
              </w:rPr>
              <w:t>dbbp_flag</w:t>
            </w:r>
            <w:r w:rsidRPr="00DB78D1">
              <w:rPr>
                <w:rFonts w:eastAsia="Malgun Gothic"/>
                <w:color w:val="FF0000"/>
                <w:sz w:val="20"/>
              </w:rPr>
              <w:t>[ x0 ][ y0 ]</w:t>
            </w:r>
          </w:p>
        </w:tc>
        <w:tc>
          <w:tcPr>
            <w:tcW w:w="1152" w:type="dxa"/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  <w:lang w:eastAsia="ko-KR"/>
              </w:rPr>
            </w:pPr>
            <w:r w:rsidRPr="008B1255">
              <w:rPr>
                <w:rFonts w:eastAsia="Malgun Gothic"/>
                <w:color w:val="FF0000"/>
                <w:sz w:val="20"/>
                <w:lang w:eastAsia="ko-KR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DB78D1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color w:val="FF0000"/>
                <w:sz w:val="20"/>
              </w:rPr>
            </w:pP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  <w:t>if( sdcEnableFlag )</w:t>
            </w:r>
          </w:p>
        </w:tc>
        <w:tc>
          <w:tcPr>
            <w:tcW w:w="1152" w:type="dxa"/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  <w:lang w:eastAsia="ko-KR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DB78D1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contextualSpacing/>
              <w:jc w:val="left"/>
              <w:rPr>
                <w:rFonts w:eastAsia="Malgun Gothic"/>
                <w:color w:val="FF0000"/>
                <w:sz w:val="20"/>
              </w:rPr>
            </w:pP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b/>
                <w:color w:val="FF0000"/>
                <w:sz w:val="20"/>
              </w:rPr>
              <w:t>sdc_flag</w:t>
            </w:r>
            <w:r w:rsidRPr="00DB78D1">
              <w:rPr>
                <w:rFonts w:eastAsia="Malgun Gothic"/>
                <w:color w:val="FF0000"/>
                <w:sz w:val="20"/>
              </w:rPr>
              <w:t>[ x0 ][ y0 ]</w:t>
            </w:r>
          </w:p>
        </w:tc>
        <w:tc>
          <w:tcPr>
            <w:tcW w:w="1152" w:type="dxa"/>
            <w:vAlign w:val="center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contextualSpacing/>
              <w:jc w:val="center"/>
              <w:rPr>
                <w:rFonts w:eastAsia="Malgun Gothic"/>
                <w:sz w:val="20"/>
                <w:lang w:eastAsia="ko-KR"/>
              </w:rPr>
            </w:pPr>
            <w:r w:rsidRPr="008B1255">
              <w:rPr>
                <w:rFonts w:eastAsia="Malgun Gothic"/>
                <w:color w:val="FF0000"/>
                <w:sz w:val="20"/>
                <w:lang w:eastAsia="ko-KR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DB78D1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jc w:val="left"/>
              <w:rPr>
                <w:rFonts w:eastAsia="Malgun Gothic"/>
                <w:color w:val="FF0000"/>
                <w:sz w:val="20"/>
              </w:rPr>
            </w:pPr>
            <w:r w:rsidRPr="00DB78D1">
              <w:rPr>
                <w:rFonts w:eastAsia="Malgun Gothic"/>
                <w:color w:val="FF0000"/>
                <w:sz w:val="20"/>
              </w:rPr>
              <w:tab/>
            </w:r>
            <w:r w:rsidRPr="00DB78D1">
              <w:rPr>
                <w:rFonts w:eastAsia="Malgun Gothic"/>
                <w:color w:val="FF0000"/>
                <w:sz w:val="20"/>
              </w:rPr>
              <w:tab/>
              <w:t>}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rFonts w:eastAsia="Malgun Gothic"/>
                <w:sz w:val="20"/>
                <w:lang w:eastAsia="ko-KR"/>
              </w:rPr>
            </w:pP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  <w:t>if ( rpEnableFlag )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rFonts w:eastAsia="Malgun Gothic"/>
                <w:b/>
                <w:sz w:val="20"/>
                <w:lang w:eastAsia="ko-KR"/>
              </w:rPr>
            </w:pP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b/>
                <w:sz w:val="20"/>
                <w:lang w:eastAsia="ko-KR"/>
              </w:rPr>
              <w:t>iv_res_pred_weight_idx</w:t>
            </w:r>
            <w:r w:rsidRPr="008B1255">
              <w:rPr>
                <w:rFonts w:eastAsia="Malgun Gothic"/>
                <w:sz w:val="20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20" w:after="40"/>
              <w:jc w:val="center"/>
              <w:rPr>
                <w:rFonts w:eastAsia="Malgun Gothic"/>
                <w:sz w:val="20"/>
              </w:rPr>
            </w:pPr>
            <w:r w:rsidRPr="008B1255">
              <w:rPr>
                <w:rFonts w:eastAsia="Malgun Gothic"/>
                <w:sz w:val="20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rFonts w:eastAsia="Malgun Gothic"/>
                <w:sz w:val="20"/>
                <w:lang w:eastAsia="ko-KR"/>
              </w:rPr>
            </w:pP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  <w:t xml:space="preserve">if ( icEnableFlag  &amp;&amp;  iv_res_pred_weight_idx[ x0 ][ y0 ]  = =  0 ) 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rFonts w:eastAsia="Malgun Gothic"/>
                <w:b/>
                <w:sz w:val="20"/>
                <w:lang w:eastAsia="ko-KR"/>
              </w:rPr>
            </w:pP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sz w:val="20"/>
                <w:lang w:eastAsia="ko-KR"/>
              </w:rPr>
              <w:tab/>
            </w:r>
            <w:r w:rsidRPr="008B1255">
              <w:rPr>
                <w:rFonts w:eastAsia="Malgun Gothic"/>
                <w:b/>
                <w:sz w:val="20"/>
                <w:lang w:eastAsia="ko-KR"/>
              </w:rPr>
              <w:t>ic_flag</w:t>
            </w:r>
            <w:r w:rsidRPr="008B1255">
              <w:rPr>
                <w:rFonts w:eastAsia="Malgun Gothic"/>
                <w:sz w:val="20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rFonts w:eastAsia="Malgun Gothic"/>
                <w:sz w:val="20"/>
                <w:lang w:eastAsia="ko-KR"/>
              </w:rPr>
            </w:pPr>
            <w:r w:rsidRPr="008B1255">
              <w:rPr>
                <w:rFonts w:eastAsia="Malgun Gothic"/>
                <w:sz w:val="20"/>
                <w:lang w:eastAsia="ko-KR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  <w:t xml:space="preserve">if( </w:t>
            </w:r>
            <w:r w:rsidRPr="008B1255">
              <w:rPr>
                <w:rFonts w:eastAsia="Malgun Gothic"/>
                <w:sz w:val="20"/>
                <w:lang w:eastAsia="ko-KR"/>
              </w:rPr>
              <w:t>cuDepthDcPresentFlag</w:t>
            </w:r>
            <w:r w:rsidRPr="008B1255">
              <w:rPr>
                <w:sz w:val="20"/>
                <w:lang w:eastAsia="zh-CN"/>
              </w:rPr>
              <w:t xml:space="preserve"> ) {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sz w:val="20"/>
                <w:lang w:eastAsia="zh-CN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  <w:t xml:space="preserve">pbOffset = ( PartMode   = =  PART_NxN  &amp;&amp;  </w:t>
            </w:r>
            <w:r w:rsidRPr="008B1255">
              <w:rPr>
                <w:sz w:val="20"/>
                <w:lang w:eastAsia="zh-CN"/>
              </w:rPr>
              <w:br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  <w:t>CuPredMode[ x0 ][ y0 ]  = =  MODE_INTRA ) ? ( nCbS / 2 ) : nCbS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sz w:val="20"/>
                <w:lang w:eastAsia="zh-CN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  <w:t>for( j = 0; j &lt; nCbS; j = j + pbOffset )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sz w:val="20"/>
                <w:lang w:eastAsia="zh-CN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  <w:t>for( k = 0; k &lt; nCbS; k = k + pbOffset )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sz w:val="20"/>
                <w:lang w:eastAsia="zh-CN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  <w:t>if( DmmFlag[ x0 + k ][ y0 + j ]  | |  sdc_flag[ x0 ][ y0 ] ) {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sz w:val="20"/>
                <w:lang w:eastAsia="zh-CN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  <w:t>if( CuPredMode[ x0 ][ y0 ]  = =  MODE_INTRA  &amp;&amp;  sdc_flag[ x0 ][ y0 ] )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sz w:val="20"/>
                <w:lang w:eastAsia="zh-CN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b/>
                <w:sz w:val="20"/>
                <w:lang w:eastAsia="zh-CN"/>
              </w:rPr>
              <w:t>depth_dc_flag</w:t>
            </w:r>
            <w:r w:rsidRPr="008B1255">
              <w:rPr>
                <w:sz w:val="20"/>
                <w:lang w:eastAsia="zh-CN"/>
              </w:rPr>
              <w:t>[ x0 + k ][ y0 + j ]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proofErr w:type="gramStart"/>
            <w:r w:rsidRPr="008B1255">
              <w:rPr>
                <w:sz w:val="20"/>
                <w:lang w:eastAsia="zh-CN"/>
              </w:rPr>
              <w:t>dcNumSeg</w:t>
            </w:r>
            <w:proofErr w:type="gramEnd"/>
            <w:r w:rsidRPr="008B1255">
              <w:rPr>
                <w:sz w:val="20"/>
                <w:lang w:eastAsia="zh-CN"/>
              </w:rPr>
              <w:t xml:space="preserve"> = DmmFlag[ x0 + k ][ y0 + j ] ? 2 : 1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sz w:val="20"/>
                <w:lang w:eastAsia="zh-CN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  <w:t>if( depth_dc_flag[ x0 + k ][ y0 + j ] )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sz w:val="20"/>
                <w:lang w:eastAsia="zh-CN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  <w:t>for( i = 0; i &lt; dcNumSeg; i++ ) {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sz w:val="20"/>
                <w:lang w:eastAsia="zh-CN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b/>
                <w:sz w:val="20"/>
                <w:lang w:eastAsia="zh-CN"/>
              </w:rPr>
              <w:t>depth_dc_abs</w:t>
            </w:r>
            <w:r w:rsidRPr="008B1255">
              <w:rPr>
                <w:sz w:val="20"/>
                <w:lang w:eastAsia="zh-CN"/>
              </w:rPr>
              <w:t>[ x0 + k ][ y0 + j ][ i ]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  <w:t>if( ( depth_dc_abs[ x0 + k ][ y0 + j ][ i ] − dcNumSeg + 2 ) &gt; 0 )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sz w:val="20"/>
                <w:lang w:eastAsia="zh-CN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b/>
                <w:sz w:val="20"/>
                <w:lang w:eastAsia="zh-CN"/>
              </w:rPr>
              <w:t>depth_dc_sign_flag</w:t>
            </w:r>
            <w:r w:rsidRPr="008B1255">
              <w:rPr>
                <w:sz w:val="20"/>
                <w:lang w:eastAsia="zh-CN"/>
              </w:rPr>
              <w:t>[ x0 + k ][ y0 + j ][ i ]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>ae(v)</w:t>
            </w: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  <w:t>}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sz w:val="20"/>
                <w:lang w:eastAsia="zh-CN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  <w:t>}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center"/>
              <w:rPr>
                <w:sz w:val="20"/>
                <w:lang w:eastAsia="zh-CN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</w:r>
            <w:r w:rsidRPr="008B1255">
              <w:rPr>
                <w:sz w:val="20"/>
                <w:lang w:eastAsia="zh-CN"/>
              </w:rPr>
              <w:tab/>
              <w:t>}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ab/>
              <w:t>}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jc w:val="center"/>
              <w:rPr>
                <w:rFonts w:eastAsia="Malgun Gothic"/>
                <w:sz w:val="20"/>
              </w:rPr>
            </w:pPr>
          </w:p>
        </w:tc>
      </w:tr>
      <w:tr w:rsidR="000D297F" w:rsidRPr="008B1255" w:rsidTr="00A10853">
        <w:trPr>
          <w:cantSplit/>
          <w:trHeight w:val="289"/>
          <w:jc w:val="center"/>
        </w:trPr>
        <w:tc>
          <w:tcPr>
            <w:tcW w:w="7919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20" w:after="40"/>
              <w:jc w:val="left"/>
              <w:rPr>
                <w:sz w:val="20"/>
                <w:lang w:eastAsia="zh-CN"/>
              </w:rPr>
            </w:pPr>
            <w:r w:rsidRPr="008B1255">
              <w:rPr>
                <w:sz w:val="20"/>
                <w:lang w:eastAsia="zh-CN"/>
              </w:rPr>
              <w:t>}</w:t>
            </w:r>
          </w:p>
        </w:tc>
        <w:tc>
          <w:tcPr>
            <w:tcW w:w="1152" w:type="dxa"/>
          </w:tcPr>
          <w:p w:rsidR="000D297F" w:rsidRPr="008B1255" w:rsidRDefault="000D297F" w:rsidP="00A1085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jc w:val="center"/>
              <w:rPr>
                <w:rFonts w:eastAsia="Malgun Gothic"/>
                <w:sz w:val="20"/>
              </w:rPr>
            </w:pPr>
          </w:p>
        </w:tc>
      </w:tr>
    </w:tbl>
    <w:p w:rsidR="00006621" w:rsidRDefault="00006621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textAlignment w:val="auto"/>
        <w:rPr>
          <w:rFonts w:cs="Arial"/>
          <w:b/>
          <w:bCs/>
          <w:kern w:val="32"/>
          <w:sz w:val="32"/>
          <w:szCs w:val="32"/>
        </w:rPr>
      </w:pPr>
    </w:p>
    <w:p w:rsidR="000D297F" w:rsidRPr="005B217D" w:rsidRDefault="000D297F" w:rsidP="000D297F">
      <w:pPr>
        <w:pStyle w:val="Heading1"/>
      </w:pPr>
      <w:r w:rsidRPr="005B217D">
        <w:t>Patent rights declaration(s)</w:t>
      </w:r>
    </w:p>
    <w:p w:rsidR="000D297F" w:rsidRPr="005B217D" w:rsidRDefault="000D297F" w:rsidP="000D297F">
      <w:r w:rsidRPr="00E84864">
        <w:t>Fraunhofer-</w:t>
      </w:r>
      <w:proofErr w:type="spellStart"/>
      <w:r w:rsidRPr="00E84864">
        <w:t>Gesellschaft</w:t>
      </w:r>
      <w:proofErr w:type="spellEnd"/>
      <w:r w:rsidRPr="00E84864">
        <w:t xml:space="preserve"> </w:t>
      </w:r>
      <w:proofErr w:type="spellStart"/>
      <w:r w:rsidRPr="00E84864">
        <w:t>zur</w:t>
      </w:r>
      <w:proofErr w:type="spellEnd"/>
      <w:r w:rsidRPr="00E84864">
        <w:t xml:space="preserve"> </w:t>
      </w:r>
      <w:proofErr w:type="spellStart"/>
      <w:r w:rsidRPr="00E84864">
        <w:t>Förderung</w:t>
      </w:r>
      <w:proofErr w:type="spellEnd"/>
      <w:r w:rsidRPr="00E84864">
        <w:t xml:space="preserve"> der </w:t>
      </w:r>
      <w:proofErr w:type="spellStart"/>
      <w:r w:rsidRPr="00E84864">
        <w:t>angewandten</w:t>
      </w:r>
      <w:proofErr w:type="spellEnd"/>
      <w:r w:rsidRPr="00E84864">
        <w:t xml:space="preserve"> </w:t>
      </w:r>
      <w:proofErr w:type="spellStart"/>
      <w:r w:rsidRPr="00E84864">
        <w:t>Forschung</w:t>
      </w:r>
      <w:proofErr w:type="spellEnd"/>
      <w:r w:rsidRPr="00E84864">
        <w:t xml:space="preserve"> </w:t>
      </w:r>
      <w:proofErr w:type="spellStart"/>
      <w:r w:rsidRPr="00E84864">
        <w:t>e.V</w:t>
      </w:r>
      <w:proofErr w:type="spellEnd"/>
      <w:r w:rsidRPr="00E84864">
        <w:t>.</w:t>
      </w:r>
      <w:r w:rsidRPr="005B217D"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0D297F" w:rsidRPr="005B217D" w:rsidRDefault="000D297F" w:rsidP="000D297F"/>
    <w:p w:rsidR="000D297F" w:rsidRDefault="000D297F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textAlignment w:val="auto"/>
        <w:rPr>
          <w:rFonts w:cs="Arial"/>
          <w:b/>
          <w:bCs/>
          <w:kern w:val="32"/>
          <w:sz w:val="32"/>
          <w:szCs w:val="32"/>
        </w:rPr>
      </w:pPr>
    </w:p>
    <w:sectPr w:rsidR="000D297F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27A" w:rsidRDefault="00FB027A" w:rsidP="00012616">
      <w:r>
        <w:separator/>
      </w:r>
    </w:p>
  </w:endnote>
  <w:endnote w:type="continuationSeparator" w:id="0">
    <w:p w:rsidR="00FB027A" w:rsidRDefault="00FB027A" w:rsidP="0001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4C" w:rsidRDefault="003D1B4C" w:rsidP="00012616">
    <w:pPr>
      <w:pStyle w:val="Footer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0016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280A07">
      <w:rPr>
        <w:rStyle w:val="PageNumber"/>
        <w:noProof/>
      </w:rPr>
      <w:t>2015-02-05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27A" w:rsidRDefault="00FB027A" w:rsidP="00012616">
      <w:r>
        <w:separator/>
      </w:r>
    </w:p>
  </w:footnote>
  <w:footnote w:type="continuationSeparator" w:id="0">
    <w:p w:rsidR="00FB027A" w:rsidRDefault="00FB027A" w:rsidP="00012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550E4"/>
    <w:multiLevelType w:val="hybridMultilevel"/>
    <w:tmpl w:val="0B10BD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85EB7"/>
    <w:multiLevelType w:val="hybridMultilevel"/>
    <w:tmpl w:val="E2706C2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415358"/>
    <w:multiLevelType w:val="hybridMultilevel"/>
    <w:tmpl w:val="2AD0F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83ED4"/>
    <w:multiLevelType w:val="hybridMultilevel"/>
    <w:tmpl w:val="099E67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12477"/>
    <w:multiLevelType w:val="hybridMultilevel"/>
    <w:tmpl w:val="481E1A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7005E"/>
    <w:multiLevelType w:val="multilevel"/>
    <w:tmpl w:val="FA1832A2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vanish/>
        <w:color w:val="BFBFBF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1">
    <w:nsid w:val="2F6E5C14"/>
    <w:multiLevelType w:val="hybridMultilevel"/>
    <w:tmpl w:val="8BD86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894C44"/>
    <w:multiLevelType w:val="hybridMultilevel"/>
    <w:tmpl w:val="0E74CB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4A2E57"/>
    <w:multiLevelType w:val="hybridMultilevel"/>
    <w:tmpl w:val="D81EAD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FD582C"/>
    <w:multiLevelType w:val="multilevel"/>
    <w:tmpl w:val="3A82E334"/>
    <w:numStyleLink w:val="3DEquation"/>
  </w:abstractNum>
  <w:abstractNum w:abstractNumId="17">
    <w:nsid w:val="40BD4D57"/>
    <w:multiLevelType w:val="hybridMultilevel"/>
    <w:tmpl w:val="B91284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D57538"/>
    <w:multiLevelType w:val="hybridMultilevel"/>
    <w:tmpl w:val="5DEED36C"/>
    <w:lvl w:ilvl="0" w:tplc="9FB8E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0">
    <w:nsid w:val="44675B4F"/>
    <w:multiLevelType w:val="hybridMultilevel"/>
    <w:tmpl w:val="623897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C82FFA"/>
    <w:multiLevelType w:val="hybridMultilevel"/>
    <w:tmpl w:val="8838351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4A4DFE"/>
    <w:multiLevelType w:val="hybridMultilevel"/>
    <w:tmpl w:val="BB043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E15C08"/>
    <w:multiLevelType w:val="hybridMultilevel"/>
    <w:tmpl w:val="BB30D6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30F0BC8"/>
    <w:multiLevelType w:val="hybridMultilevel"/>
    <w:tmpl w:val="32322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8013F7"/>
    <w:multiLevelType w:val="hybridMultilevel"/>
    <w:tmpl w:val="1C485B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CD7BAD"/>
    <w:multiLevelType w:val="hybridMultilevel"/>
    <w:tmpl w:val="D7EAABA6"/>
    <w:lvl w:ilvl="0" w:tplc="9FB8E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2">
    <w:nsid w:val="6F3C1570"/>
    <w:multiLevelType w:val="hybridMultilevel"/>
    <w:tmpl w:val="1AF0D2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2B2410"/>
    <w:multiLevelType w:val="hybridMultilevel"/>
    <w:tmpl w:val="85E63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1"/>
  </w:num>
  <w:num w:numId="3">
    <w:abstractNumId w:val="25"/>
  </w:num>
  <w:num w:numId="4">
    <w:abstractNumId w:val="22"/>
  </w:num>
  <w:num w:numId="5">
    <w:abstractNumId w:val="23"/>
  </w:num>
  <w:num w:numId="6">
    <w:abstractNumId w:val="6"/>
  </w:num>
  <w:num w:numId="7">
    <w:abstractNumId w:val="14"/>
  </w:num>
  <w:num w:numId="8">
    <w:abstractNumId w:val="6"/>
  </w:num>
  <w:num w:numId="9">
    <w:abstractNumId w:val="1"/>
  </w:num>
  <w:num w:numId="10">
    <w:abstractNumId w:val="4"/>
  </w:num>
  <w:num w:numId="11">
    <w:abstractNumId w:val="2"/>
  </w:num>
  <w:num w:numId="12">
    <w:abstractNumId w:val="6"/>
  </w:num>
  <w:num w:numId="13">
    <w:abstractNumId w:val="6"/>
  </w:num>
  <w:num w:numId="14">
    <w:abstractNumId w:val="24"/>
  </w:num>
  <w:num w:numId="15">
    <w:abstractNumId w:val="30"/>
  </w:num>
  <w:num w:numId="16">
    <w:abstractNumId w:val="18"/>
  </w:num>
  <w:num w:numId="17">
    <w:abstractNumId w:val="26"/>
  </w:num>
  <w:num w:numId="18">
    <w:abstractNumId w:val="19"/>
  </w:num>
  <w:num w:numId="19">
    <w:abstractNumId w:val="13"/>
  </w:num>
  <w:num w:numId="20">
    <w:abstractNumId w:val="16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1">
    <w:abstractNumId w:val="10"/>
  </w:num>
  <w:num w:numId="22">
    <w:abstractNumId w:val="17"/>
  </w:num>
  <w:num w:numId="23">
    <w:abstractNumId w:val="29"/>
  </w:num>
  <w:num w:numId="24">
    <w:abstractNumId w:val="8"/>
  </w:num>
  <w:num w:numId="25">
    <w:abstractNumId w:val="28"/>
  </w:num>
  <w:num w:numId="26">
    <w:abstractNumId w:val="6"/>
  </w:num>
  <w:num w:numId="27">
    <w:abstractNumId w:val="9"/>
  </w:num>
  <w:num w:numId="28">
    <w:abstractNumId w:val="32"/>
  </w:num>
  <w:num w:numId="29">
    <w:abstractNumId w:val="5"/>
  </w:num>
  <w:num w:numId="30">
    <w:abstractNumId w:val="33"/>
  </w:num>
  <w:num w:numId="31">
    <w:abstractNumId w:val="7"/>
  </w:num>
  <w:num w:numId="32">
    <w:abstractNumId w:val="21"/>
  </w:num>
  <w:num w:numId="33">
    <w:abstractNumId w:val="6"/>
  </w:num>
  <w:num w:numId="34">
    <w:abstractNumId w:val="19"/>
  </w:num>
  <w:num w:numId="35">
    <w:abstractNumId w:val="19"/>
  </w:num>
  <w:num w:numId="36">
    <w:abstractNumId w:val="16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7">
    <w:abstractNumId w:val="3"/>
  </w:num>
  <w:num w:numId="38">
    <w:abstractNumId w:val="12"/>
  </w:num>
  <w:num w:numId="39">
    <w:abstractNumId w:val="20"/>
  </w:num>
  <w:num w:numId="40">
    <w:abstractNumId w:val="6"/>
  </w:num>
  <w:num w:numId="41">
    <w:abstractNumId w:val="15"/>
  </w:num>
  <w:num w:numId="42">
    <w:abstractNumId w:val="19"/>
  </w:num>
  <w:num w:numId="43">
    <w:abstractNumId w:val="19"/>
  </w:num>
  <w:num w:numId="44">
    <w:abstractNumId w:val="6"/>
  </w:num>
  <w:num w:numId="45">
    <w:abstractNumId w:val="11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0EC"/>
    <w:rsid w:val="00003434"/>
    <w:rsid w:val="00005FD5"/>
    <w:rsid w:val="00006621"/>
    <w:rsid w:val="00012086"/>
    <w:rsid w:val="00012616"/>
    <w:rsid w:val="0001565F"/>
    <w:rsid w:val="00021E72"/>
    <w:rsid w:val="0002759E"/>
    <w:rsid w:val="000317F8"/>
    <w:rsid w:val="00036440"/>
    <w:rsid w:val="000438BB"/>
    <w:rsid w:val="00043C1A"/>
    <w:rsid w:val="00043F4F"/>
    <w:rsid w:val="000458BC"/>
    <w:rsid w:val="00045C41"/>
    <w:rsid w:val="00046C03"/>
    <w:rsid w:val="00052624"/>
    <w:rsid w:val="0006429A"/>
    <w:rsid w:val="00067DD1"/>
    <w:rsid w:val="0007614F"/>
    <w:rsid w:val="00082CF7"/>
    <w:rsid w:val="00082F70"/>
    <w:rsid w:val="00085877"/>
    <w:rsid w:val="00086444"/>
    <w:rsid w:val="00086B56"/>
    <w:rsid w:val="0008769A"/>
    <w:rsid w:val="00087DDA"/>
    <w:rsid w:val="000A32AD"/>
    <w:rsid w:val="000B1819"/>
    <w:rsid w:val="000B1C6B"/>
    <w:rsid w:val="000B3429"/>
    <w:rsid w:val="000B4B83"/>
    <w:rsid w:val="000B4FF9"/>
    <w:rsid w:val="000C09AC"/>
    <w:rsid w:val="000C3773"/>
    <w:rsid w:val="000C4CDD"/>
    <w:rsid w:val="000D14F3"/>
    <w:rsid w:val="000D297F"/>
    <w:rsid w:val="000D4943"/>
    <w:rsid w:val="000D7CD9"/>
    <w:rsid w:val="000E00F3"/>
    <w:rsid w:val="000E5335"/>
    <w:rsid w:val="000F158C"/>
    <w:rsid w:val="00101BCE"/>
    <w:rsid w:val="00102F3D"/>
    <w:rsid w:val="00103B14"/>
    <w:rsid w:val="001053AC"/>
    <w:rsid w:val="0010643D"/>
    <w:rsid w:val="00110C83"/>
    <w:rsid w:val="00111AC8"/>
    <w:rsid w:val="00114948"/>
    <w:rsid w:val="00124E38"/>
    <w:rsid w:val="0012580B"/>
    <w:rsid w:val="00131F90"/>
    <w:rsid w:val="0013526E"/>
    <w:rsid w:val="00141BF4"/>
    <w:rsid w:val="00150997"/>
    <w:rsid w:val="00156465"/>
    <w:rsid w:val="00157B70"/>
    <w:rsid w:val="00157E37"/>
    <w:rsid w:val="0017011B"/>
    <w:rsid w:val="00171371"/>
    <w:rsid w:val="00172C3F"/>
    <w:rsid w:val="00175A24"/>
    <w:rsid w:val="00185637"/>
    <w:rsid w:val="00185A98"/>
    <w:rsid w:val="00187DEE"/>
    <w:rsid w:val="00187E58"/>
    <w:rsid w:val="00190501"/>
    <w:rsid w:val="00191EC7"/>
    <w:rsid w:val="001968FC"/>
    <w:rsid w:val="001974F6"/>
    <w:rsid w:val="001A297E"/>
    <w:rsid w:val="001A368E"/>
    <w:rsid w:val="001A7329"/>
    <w:rsid w:val="001B24C2"/>
    <w:rsid w:val="001B4E28"/>
    <w:rsid w:val="001C3525"/>
    <w:rsid w:val="001D0DC5"/>
    <w:rsid w:val="001D116D"/>
    <w:rsid w:val="001D1BD2"/>
    <w:rsid w:val="001D33C0"/>
    <w:rsid w:val="001D4411"/>
    <w:rsid w:val="001D5449"/>
    <w:rsid w:val="001E02BE"/>
    <w:rsid w:val="001E3AC8"/>
    <w:rsid w:val="001E3B37"/>
    <w:rsid w:val="001E4B3F"/>
    <w:rsid w:val="001F2594"/>
    <w:rsid w:val="001F7A60"/>
    <w:rsid w:val="0020371C"/>
    <w:rsid w:val="00203C54"/>
    <w:rsid w:val="002055A6"/>
    <w:rsid w:val="00206460"/>
    <w:rsid w:val="00206656"/>
    <w:rsid w:val="002069B4"/>
    <w:rsid w:val="00210016"/>
    <w:rsid w:val="00215DFC"/>
    <w:rsid w:val="002212DF"/>
    <w:rsid w:val="00221ADC"/>
    <w:rsid w:val="00224CB4"/>
    <w:rsid w:val="0022511E"/>
    <w:rsid w:val="00226DE9"/>
    <w:rsid w:val="00227BA7"/>
    <w:rsid w:val="002534A3"/>
    <w:rsid w:val="00263398"/>
    <w:rsid w:val="00266164"/>
    <w:rsid w:val="002731AE"/>
    <w:rsid w:val="00275BCF"/>
    <w:rsid w:val="00275D89"/>
    <w:rsid w:val="00280A07"/>
    <w:rsid w:val="00285135"/>
    <w:rsid w:val="00291E04"/>
    <w:rsid w:val="00292257"/>
    <w:rsid w:val="002A14A0"/>
    <w:rsid w:val="002A1BA9"/>
    <w:rsid w:val="002A54E0"/>
    <w:rsid w:val="002A56FB"/>
    <w:rsid w:val="002B1595"/>
    <w:rsid w:val="002B191D"/>
    <w:rsid w:val="002B1CCB"/>
    <w:rsid w:val="002B1F75"/>
    <w:rsid w:val="002B2170"/>
    <w:rsid w:val="002B35C0"/>
    <w:rsid w:val="002B78DB"/>
    <w:rsid w:val="002C47C4"/>
    <w:rsid w:val="002D0AF6"/>
    <w:rsid w:val="002D1AD6"/>
    <w:rsid w:val="002D3E02"/>
    <w:rsid w:val="002E1BA6"/>
    <w:rsid w:val="002E2E84"/>
    <w:rsid w:val="002F0516"/>
    <w:rsid w:val="002F0A26"/>
    <w:rsid w:val="002F164D"/>
    <w:rsid w:val="00303CD0"/>
    <w:rsid w:val="00306206"/>
    <w:rsid w:val="00316270"/>
    <w:rsid w:val="00317D85"/>
    <w:rsid w:val="00326E64"/>
    <w:rsid w:val="00327C56"/>
    <w:rsid w:val="003315A1"/>
    <w:rsid w:val="003373EC"/>
    <w:rsid w:val="00340188"/>
    <w:rsid w:val="00340B1B"/>
    <w:rsid w:val="00342FF4"/>
    <w:rsid w:val="00343AC7"/>
    <w:rsid w:val="00360905"/>
    <w:rsid w:val="0036172C"/>
    <w:rsid w:val="003706CC"/>
    <w:rsid w:val="0037326A"/>
    <w:rsid w:val="00374C13"/>
    <w:rsid w:val="003766E0"/>
    <w:rsid w:val="003767E3"/>
    <w:rsid w:val="00377710"/>
    <w:rsid w:val="00394C39"/>
    <w:rsid w:val="00394D6F"/>
    <w:rsid w:val="003A0CF6"/>
    <w:rsid w:val="003A2D8E"/>
    <w:rsid w:val="003A50B3"/>
    <w:rsid w:val="003A6EE1"/>
    <w:rsid w:val="003B11CD"/>
    <w:rsid w:val="003B1C80"/>
    <w:rsid w:val="003B78A9"/>
    <w:rsid w:val="003C20E4"/>
    <w:rsid w:val="003C21A2"/>
    <w:rsid w:val="003C33E2"/>
    <w:rsid w:val="003D16F6"/>
    <w:rsid w:val="003D1B4C"/>
    <w:rsid w:val="003E1E5A"/>
    <w:rsid w:val="003E6F90"/>
    <w:rsid w:val="003F070E"/>
    <w:rsid w:val="003F3965"/>
    <w:rsid w:val="003F4B66"/>
    <w:rsid w:val="003F5D0F"/>
    <w:rsid w:val="003F70A9"/>
    <w:rsid w:val="003F72F4"/>
    <w:rsid w:val="0040014E"/>
    <w:rsid w:val="00412A3B"/>
    <w:rsid w:val="00414101"/>
    <w:rsid w:val="00421463"/>
    <w:rsid w:val="00425761"/>
    <w:rsid w:val="004279DF"/>
    <w:rsid w:val="00430AF2"/>
    <w:rsid w:val="00433DDB"/>
    <w:rsid w:val="00437619"/>
    <w:rsid w:val="00440A2B"/>
    <w:rsid w:val="00442464"/>
    <w:rsid w:val="00452DB8"/>
    <w:rsid w:val="00453A83"/>
    <w:rsid w:val="004576A7"/>
    <w:rsid w:val="00464DF3"/>
    <w:rsid w:val="00464EF2"/>
    <w:rsid w:val="004708A8"/>
    <w:rsid w:val="004733B9"/>
    <w:rsid w:val="004734C8"/>
    <w:rsid w:val="0047708A"/>
    <w:rsid w:val="00482604"/>
    <w:rsid w:val="00495530"/>
    <w:rsid w:val="0049590D"/>
    <w:rsid w:val="004A025C"/>
    <w:rsid w:val="004A2A63"/>
    <w:rsid w:val="004A681A"/>
    <w:rsid w:val="004B210C"/>
    <w:rsid w:val="004B2EC9"/>
    <w:rsid w:val="004C68EC"/>
    <w:rsid w:val="004D3886"/>
    <w:rsid w:val="004D405F"/>
    <w:rsid w:val="004E0B3B"/>
    <w:rsid w:val="004E4F4F"/>
    <w:rsid w:val="004E5AC2"/>
    <w:rsid w:val="004E66ED"/>
    <w:rsid w:val="004E6789"/>
    <w:rsid w:val="004F59D0"/>
    <w:rsid w:val="004F61E3"/>
    <w:rsid w:val="004F7782"/>
    <w:rsid w:val="0050532E"/>
    <w:rsid w:val="0051015C"/>
    <w:rsid w:val="0051084E"/>
    <w:rsid w:val="00511D59"/>
    <w:rsid w:val="005125E3"/>
    <w:rsid w:val="00514CC5"/>
    <w:rsid w:val="00515B99"/>
    <w:rsid w:val="00515D7B"/>
    <w:rsid w:val="00516CF1"/>
    <w:rsid w:val="00516EEB"/>
    <w:rsid w:val="005268B0"/>
    <w:rsid w:val="00531AE9"/>
    <w:rsid w:val="005349D8"/>
    <w:rsid w:val="00544786"/>
    <w:rsid w:val="00550A66"/>
    <w:rsid w:val="005524A1"/>
    <w:rsid w:val="0055780B"/>
    <w:rsid w:val="005664A0"/>
    <w:rsid w:val="00567EC7"/>
    <w:rsid w:val="00570013"/>
    <w:rsid w:val="005760A1"/>
    <w:rsid w:val="00577F42"/>
    <w:rsid w:val="005801A2"/>
    <w:rsid w:val="005952A5"/>
    <w:rsid w:val="00597177"/>
    <w:rsid w:val="005A2CC6"/>
    <w:rsid w:val="005A33A1"/>
    <w:rsid w:val="005A5B8E"/>
    <w:rsid w:val="005B1ECB"/>
    <w:rsid w:val="005B217D"/>
    <w:rsid w:val="005B6F73"/>
    <w:rsid w:val="005C385F"/>
    <w:rsid w:val="005D1DE7"/>
    <w:rsid w:val="005D360E"/>
    <w:rsid w:val="005E1AC6"/>
    <w:rsid w:val="005F6F1B"/>
    <w:rsid w:val="006051F6"/>
    <w:rsid w:val="00606F02"/>
    <w:rsid w:val="00610D43"/>
    <w:rsid w:val="006158A7"/>
    <w:rsid w:val="006172D7"/>
    <w:rsid w:val="006205D9"/>
    <w:rsid w:val="00624B33"/>
    <w:rsid w:val="00625202"/>
    <w:rsid w:val="00627343"/>
    <w:rsid w:val="00630AA2"/>
    <w:rsid w:val="00640E08"/>
    <w:rsid w:val="00642C26"/>
    <w:rsid w:val="00646707"/>
    <w:rsid w:val="006477EC"/>
    <w:rsid w:val="00661537"/>
    <w:rsid w:val="006622D8"/>
    <w:rsid w:val="00662E58"/>
    <w:rsid w:val="00664DCF"/>
    <w:rsid w:val="0068474D"/>
    <w:rsid w:val="006875F0"/>
    <w:rsid w:val="00687A95"/>
    <w:rsid w:val="00695E28"/>
    <w:rsid w:val="006A1533"/>
    <w:rsid w:val="006A1BE9"/>
    <w:rsid w:val="006A50DD"/>
    <w:rsid w:val="006A5932"/>
    <w:rsid w:val="006B05C6"/>
    <w:rsid w:val="006B1182"/>
    <w:rsid w:val="006B1724"/>
    <w:rsid w:val="006B5756"/>
    <w:rsid w:val="006C16C3"/>
    <w:rsid w:val="006C5D39"/>
    <w:rsid w:val="006D0E78"/>
    <w:rsid w:val="006D3EC4"/>
    <w:rsid w:val="006E2810"/>
    <w:rsid w:val="006E5417"/>
    <w:rsid w:val="006F49A6"/>
    <w:rsid w:val="00700163"/>
    <w:rsid w:val="00705EE1"/>
    <w:rsid w:val="00707FC4"/>
    <w:rsid w:val="00712F60"/>
    <w:rsid w:val="00720E3B"/>
    <w:rsid w:val="00721589"/>
    <w:rsid w:val="007227A0"/>
    <w:rsid w:val="00727AC4"/>
    <w:rsid w:val="007351FB"/>
    <w:rsid w:val="00742E83"/>
    <w:rsid w:val="00745F6B"/>
    <w:rsid w:val="00747E34"/>
    <w:rsid w:val="0075072A"/>
    <w:rsid w:val="0075585E"/>
    <w:rsid w:val="00765A8F"/>
    <w:rsid w:val="00770571"/>
    <w:rsid w:val="00772037"/>
    <w:rsid w:val="0077551E"/>
    <w:rsid w:val="007768FF"/>
    <w:rsid w:val="00781317"/>
    <w:rsid w:val="007824D3"/>
    <w:rsid w:val="007853B6"/>
    <w:rsid w:val="007870EC"/>
    <w:rsid w:val="00787A65"/>
    <w:rsid w:val="007932F0"/>
    <w:rsid w:val="007954C1"/>
    <w:rsid w:val="00796EE3"/>
    <w:rsid w:val="007A2A94"/>
    <w:rsid w:val="007A5CBD"/>
    <w:rsid w:val="007A7D29"/>
    <w:rsid w:val="007B065D"/>
    <w:rsid w:val="007B3F31"/>
    <w:rsid w:val="007B4AB8"/>
    <w:rsid w:val="007B4DFD"/>
    <w:rsid w:val="007B7297"/>
    <w:rsid w:val="007C49B5"/>
    <w:rsid w:val="007D4361"/>
    <w:rsid w:val="007D6114"/>
    <w:rsid w:val="007D6F8A"/>
    <w:rsid w:val="007D7F3F"/>
    <w:rsid w:val="007E11B3"/>
    <w:rsid w:val="007E17AE"/>
    <w:rsid w:val="007E2126"/>
    <w:rsid w:val="007E4725"/>
    <w:rsid w:val="007E49DF"/>
    <w:rsid w:val="007F01B0"/>
    <w:rsid w:val="007F143A"/>
    <w:rsid w:val="007F1F8B"/>
    <w:rsid w:val="007F3E6B"/>
    <w:rsid w:val="007F51D3"/>
    <w:rsid w:val="007F67A1"/>
    <w:rsid w:val="00802CC0"/>
    <w:rsid w:val="00805720"/>
    <w:rsid w:val="0081257C"/>
    <w:rsid w:val="00816324"/>
    <w:rsid w:val="008206C8"/>
    <w:rsid w:val="008215E9"/>
    <w:rsid w:val="00823CCA"/>
    <w:rsid w:val="00824F09"/>
    <w:rsid w:val="008267AF"/>
    <w:rsid w:val="00832328"/>
    <w:rsid w:val="00834009"/>
    <w:rsid w:val="008413D1"/>
    <w:rsid w:val="0084587B"/>
    <w:rsid w:val="008507A5"/>
    <w:rsid w:val="00851DB0"/>
    <w:rsid w:val="00856811"/>
    <w:rsid w:val="00867473"/>
    <w:rsid w:val="00874A6C"/>
    <w:rsid w:val="008759E8"/>
    <w:rsid w:val="00876C65"/>
    <w:rsid w:val="0087790D"/>
    <w:rsid w:val="00885233"/>
    <w:rsid w:val="00890611"/>
    <w:rsid w:val="00897A6B"/>
    <w:rsid w:val="008A1679"/>
    <w:rsid w:val="008A4B4C"/>
    <w:rsid w:val="008A6344"/>
    <w:rsid w:val="008A76F0"/>
    <w:rsid w:val="008B1255"/>
    <w:rsid w:val="008B5F80"/>
    <w:rsid w:val="008B6157"/>
    <w:rsid w:val="008B617C"/>
    <w:rsid w:val="008C239F"/>
    <w:rsid w:val="008C340E"/>
    <w:rsid w:val="008C6354"/>
    <w:rsid w:val="008D14A1"/>
    <w:rsid w:val="008D3A4B"/>
    <w:rsid w:val="008E1168"/>
    <w:rsid w:val="008E3EB9"/>
    <w:rsid w:val="008E480C"/>
    <w:rsid w:val="008F7978"/>
    <w:rsid w:val="0090625E"/>
    <w:rsid w:val="00906382"/>
    <w:rsid w:val="00907757"/>
    <w:rsid w:val="00913722"/>
    <w:rsid w:val="00914CBF"/>
    <w:rsid w:val="0091758D"/>
    <w:rsid w:val="009212B0"/>
    <w:rsid w:val="009234A5"/>
    <w:rsid w:val="00924115"/>
    <w:rsid w:val="009336F7"/>
    <w:rsid w:val="00933FD5"/>
    <w:rsid w:val="00934382"/>
    <w:rsid w:val="009374A7"/>
    <w:rsid w:val="00951A11"/>
    <w:rsid w:val="00954996"/>
    <w:rsid w:val="00957870"/>
    <w:rsid w:val="00960FB9"/>
    <w:rsid w:val="00961149"/>
    <w:rsid w:val="0096202B"/>
    <w:rsid w:val="009650C6"/>
    <w:rsid w:val="00965363"/>
    <w:rsid w:val="009719C3"/>
    <w:rsid w:val="00973695"/>
    <w:rsid w:val="0098551D"/>
    <w:rsid w:val="0099518F"/>
    <w:rsid w:val="009966BA"/>
    <w:rsid w:val="00997E21"/>
    <w:rsid w:val="009A16C2"/>
    <w:rsid w:val="009A523D"/>
    <w:rsid w:val="009B07A5"/>
    <w:rsid w:val="009B2FBD"/>
    <w:rsid w:val="009D30A1"/>
    <w:rsid w:val="009D5755"/>
    <w:rsid w:val="009F2C43"/>
    <w:rsid w:val="009F496B"/>
    <w:rsid w:val="009F7338"/>
    <w:rsid w:val="00A0126B"/>
    <w:rsid w:val="00A01439"/>
    <w:rsid w:val="00A02E61"/>
    <w:rsid w:val="00A04F5E"/>
    <w:rsid w:val="00A05CFF"/>
    <w:rsid w:val="00A079C7"/>
    <w:rsid w:val="00A12EB0"/>
    <w:rsid w:val="00A224F1"/>
    <w:rsid w:val="00A2758E"/>
    <w:rsid w:val="00A27E4F"/>
    <w:rsid w:val="00A31229"/>
    <w:rsid w:val="00A31465"/>
    <w:rsid w:val="00A31CF6"/>
    <w:rsid w:val="00A3286C"/>
    <w:rsid w:val="00A56B97"/>
    <w:rsid w:val="00A6093D"/>
    <w:rsid w:val="00A67088"/>
    <w:rsid w:val="00A76A6D"/>
    <w:rsid w:val="00A8315E"/>
    <w:rsid w:val="00A83253"/>
    <w:rsid w:val="00A84D94"/>
    <w:rsid w:val="00A859D3"/>
    <w:rsid w:val="00A95EC5"/>
    <w:rsid w:val="00AA6E84"/>
    <w:rsid w:val="00AA7EBB"/>
    <w:rsid w:val="00AB1A5C"/>
    <w:rsid w:val="00AB2494"/>
    <w:rsid w:val="00AB2513"/>
    <w:rsid w:val="00AB366E"/>
    <w:rsid w:val="00AC144A"/>
    <w:rsid w:val="00AD38BD"/>
    <w:rsid w:val="00AD406C"/>
    <w:rsid w:val="00AD508E"/>
    <w:rsid w:val="00AD78ED"/>
    <w:rsid w:val="00AE341B"/>
    <w:rsid w:val="00AE3B24"/>
    <w:rsid w:val="00AE536D"/>
    <w:rsid w:val="00AE71B6"/>
    <w:rsid w:val="00B015C7"/>
    <w:rsid w:val="00B0332C"/>
    <w:rsid w:val="00B07CA7"/>
    <w:rsid w:val="00B1279A"/>
    <w:rsid w:val="00B2073F"/>
    <w:rsid w:val="00B27EEB"/>
    <w:rsid w:val="00B32EC0"/>
    <w:rsid w:val="00B33BBC"/>
    <w:rsid w:val="00B35B50"/>
    <w:rsid w:val="00B36A3B"/>
    <w:rsid w:val="00B442A0"/>
    <w:rsid w:val="00B45856"/>
    <w:rsid w:val="00B5222E"/>
    <w:rsid w:val="00B539ED"/>
    <w:rsid w:val="00B57E69"/>
    <w:rsid w:val="00B60ACD"/>
    <w:rsid w:val="00B61C96"/>
    <w:rsid w:val="00B628C1"/>
    <w:rsid w:val="00B73A2A"/>
    <w:rsid w:val="00B74ABA"/>
    <w:rsid w:val="00B779E5"/>
    <w:rsid w:val="00B855ED"/>
    <w:rsid w:val="00B94B06"/>
    <w:rsid w:val="00B94C28"/>
    <w:rsid w:val="00BA551F"/>
    <w:rsid w:val="00BA650A"/>
    <w:rsid w:val="00BC10BA"/>
    <w:rsid w:val="00BC5AE3"/>
    <w:rsid w:val="00BC5AFD"/>
    <w:rsid w:val="00BD47EE"/>
    <w:rsid w:val="00BE10AE"/>
    <w:rsid w:val="00BE5371"/>
    <w:rsid w:val="00BF02C0"/>
    <w:rsid w:val="00BF1AF0"/>
    <w:rsid w:val="00C00693"/>
    <w:rsid w:val="00C04F43"/>
    <w:rsid w:val="00C0609D"/>
    <w:rsid w:val="00C115AB"/>
    <w:rsid w:val="00C12E23"/>
    <w:rsid w:val="00C14D60"/>
    <w:rsid w:val="00C17561"/>
    <w:rsid w:val="00C210EB"/>
    <w:rsid w:val="00C2436E"/>
    <w:rsid w:val="00C272FD"/>
    <w:rsid w:val="00C30249"/>
    <w:rsid w:val="00C30892"/>
    <w:rsid w:val="00C356B2"/>
    <w:rsid w:val="00C3723B"/>
    <w:rsid w:val="00C5425C"/>
    <w:rsid w:val="00C606C9"/>
    <w:rsid w:val="00C64250"/>
    <w:rsid w:val="00C657D3"/>
    <w:rsid w:val="00C66039"/>
    <w:rsid w:val="00C80288"/>
    <w:rsid w:val="00C84003"/>
    <w:rsid w:val="00C85706"/>
    <w:rsid w:val="00C870BC"/>
    <w:rsid w:val="00C90650"/>
    <w:rsid w:val="00C950F3"/>
    <w:rsid w:val="00C97322"/>
    <w:rsid w:val="00C97D78"/>
    <w:rsid w:val="00CB6AC0"/>
    <w:rsid w:val="00CC2AAE"/>
    <w:rsid w:val="00CC5A42"/>
    <w:rsid w:val="00CD0017"/>
    <w:rsid w:val="00CD0CB7"/>
    <w:rsid w:val="00CD0EAB"/>
    <w:rsid w:val="00CD380B"/>
    <w:rsid w:val="00CE0A4C"/>
    <w:rsid w:val="00CE5A10"/>
    <w:rsid w:val="00CF0BB4"/>
    <w:rsid w:val="00CF34DB"/>
    <w:rsid w:val="00CF43CD"/>
    <w:rsid w:val="00CF558F"/>
    <w:rsid w:val="00CF5E2C"/>
    <w:rsid w:val="00D069E7"/>
    <w:rsid w:val="00D073E2"/>
    <w:rsid w:val="00D07AD8"/>
    <w:rsid w:val="00D202A7"/>
    <w:rsid w:val="00D23A30"/>
    <w:rsid w:val="00D302AC"/>
    <w:rsid w:val="00D35667"/>
    <w:rsid w:val="00D446EC"/>
    <w:rsid w:val="00D47FB8"/>
    <w:rsid w:val="00D51BF0"/>
    <w:rsid w:val="00D55942"/>
    <w:rsid w:val="00D619CF"/>
    <w:rsid w:val="00D6548F"/>
    <w:rsid w:val="00D75E51"/>
    <w:rsid w:val="00D773E3"/>
    <w:rsid w:val="00D80182"/>
    <w:rsid w:val="00D807BF"/>
    <w:rsid w:val="00D813DF"/>
    <w:rsid w:val="00D87EBD"/>
    <w:rsid w:val="00D919C5"/>
    <w:rsid w:val="00D972CC"/>
    <w:rsid w:val="00DA07A0"/>
    <w:rsid w:val="00DA73E5"/>
    <w:rsid w:val="00DA7887"/>
    <w:rsid w:val="00DB15FF"/>
    <w:rsid w:val="00DB24F1"/>
    <w:rsid w:val="00DB2C26"/>
    <w:rsid w:val="00DB2CDB"/>
    <w:rsid w:val="00DB78D1"/>
    <w:rsid w:val="00DC559D"/>
    <w:rsid w:val="00DC582A"/>
    <w:rsid w:val="00DD2CC6"/>
    <w:rsid w:val="00DE2E38"/>
    <w:rsid w:val="00DE6B43"/>
    <w:rsid w:val="00DF2882"/>
    <w:rsid w:val="00E00E65"/>
    <w:rsid w:val="00E013FD"/>
    <w:rsid w:val="00E030AF"/>
    <w:rsid w:val="00E039BD"/>
    <w:rsid w:val="00E04A3F"/>
    <w:rsid w:val="00E05C20"/>
    <w:rsid w:val="00E10690"/>
    <w:rsid w:val="00E11923"/>
    <w:rsid w:val="00E12556"/>
    <w:rsid w:val="00E132A2"/>
    <w:rsid w:val="00E15328"/>
    <w:rsid w:val="00E158F3"/>
    <w:rsid w:val="00E21F20"/>
    <w:rsid w:val="00E262D4"/>
    <w:rsid w:val="00E308BF"/>
    <w:rsid w:val="00E314D9"/>
    <w:rsid w:val="00E36250"/>
    <w:rsid w:val="00E463CF"/>
    <w:rsid w:val="00E5108E"/>
    <w:rsid w:val="00E53B10"/>
    <w:rsid w:val="00E54511"/>
    <w:rsid w:val="00E61DAC"/>
    <w:rsid w:val="00E643E1"/>
    <w:rsid w:val="00E708D6"/>
    <w:rsid w:val="00E70A1F"/>
    <w:rsid w:val="00E71784"/>
    <w:rsid w:val="00E72B80"/>
    <w:rsid w:val="00E75FE3"/>
    <w:rsid w:val="00E81FAA"/>
    <w:rsid w:val="00E846E6"/>
    <w:rsid w:val="00E84864"/>
    <w:rsid w:val="00E86C4C"/>
    <w:rsid w:val="00E87099"/>
    <w:rsid w:val="00E91685"/>
    <w:rsid w:val="00E92536"/>
    <w:rsid w:val="00E9374A"/>
    <w:rsid w:val="00E95097"/>
    <w:rsid w:val="00EA2352"/>
    <w:rsid w:val="00EA6089"/>
    <w:rsid w:val="00EB0EB8"/>
    <w:rsid w:val="00EB7AB1"/>
    <w:rsid w:val="00ED5EDC"/>
    <w:rsid w:val="00ED72E6"/>
    <w:rsid w:val="00EE3C15"/>
    <w:rsid w:val="00EE5872"/>
    <w:rsid w:val="00EF07B6"/>
    <w:rsid w:val="00EF35A5"/>
    <w:rsid w:val="00EF48CC"/>
    <w:rsid w:val="00EF5791"/>
    <w:rsid w:val="00EF5E39"/>
    <w:rsid w:val="00F10FEE"/>
    <w:rsid w:val="00F202A9"/>
    <w:rsid w:val="00F2220F"/>
    <w:rsid w:val="00F263EE"/>
    <w:rsid w:val="00F301A4"/>
    <w:rsid w:val="00F37BEA"/>
    <w:rsid w:val="00F46E0C"/>
    <w:rsid w:val="00F57115"/>
    <w:rsid w:val="00F57F44"/>
    <w:rsid w:val="00F62BB4"/>
    <w:rsid w:val="00F73032"/>
    <w:rsid w:val="00F73072"/>
    <w:rsid w:val="00F77F9C"/>
    <w:rsid w:val="00F848FC"/>
    <w:rsid w:val="00F9282A"/>
    <w:rsid w:val="00F96BAD"/>
    <w:rsid w:val="00FA3AC5"/>
    <w:rsid w:val="00FA458E"/>
    <w:rsid w:val="00FB027A"/>
    <w:rsid w:val="00FB094F"/>
    <w:rsid w:val="00FB0E84"/>
    <w:rsid w:val="00FB1436"/>
    <w:rsid w:val="00FB2DC9"/>
    <w:rsid w:val="00FB36E9"/>
    <w:rsid w:val="00FB6A4E"/>
    <w:rsid w:val="00FC08E6"/>
    <w:rsid w:val="00FC2CA9"/>
    <w:rsid w:val="00FC389D"/>
    <w:rsid w:val="00FC491F"/>
    <w:rsid w:val="00FD01C2"/>
    <w:rsid w:val="00FD0493"/>
    <w:rsid w:val="00FD5DA8"/>
    <w:rsid w:val="00FE50B5"/>
    <w:rsid w:val="00FF0CE3"/>
    <w:rsid w:val="00FF33A8"/>
    <w:rsid w:val="00FF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261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CA"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en-CA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en-CA" w:eastAsia="en-US"/>
    </w:rPr>
  </w:style>
  <w:style w:type="character" w:customStyle="1" w:styleId="Heading4Char">
    <w:name w:val="Heading 4 Char"/>
    <w:link w:val="Heading4"/>
    <w:rsid w:val="00AB366E"/>
    <w:rPr>
      <w:b/>
      <w:bCs/>
      <w:sz w:val="24"/>
      <w:szCs w:val="28"/>
    </w:rPr>
  </w:style>
  <w:style w:type="character" w:customStyle="1" w:styleId="Heading5Char">
    <w:name w:val="Heading 5 Char"/>
    <w:link w:val="Heading5"/>
    <w:rsid w:val="00C657D3"/>
    <w:rPr>
      <w:b/>
      <w:bCs/>
      <w:i/>
      <w:iCs/>
      <w:sz w:val="22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917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H0">
    <w:name w:val="3H0"/>
    <w:next w:val="3N0"/>
    <w:qFormat/>
    <w:rsid w:val="00CE5A10"/>
    <w:pPr>
      <w:keepNext/>
      <w:keepLines/>
      <w:numPr>
        <w:ilvl w:val="1"/>
        <w:numId w:val="21"/>
      </w:numPr>
      <w:tabs>
        <w:tab w:val="left" w:pos="499"/>
        <w:tab w:val="left" w:pos="720"/>
      </w:tabs>
      <w:spacing w:before="313"/>
      <w:jc w:val="both"/>
      <w:outlineLvl w:val="1"/>
    </w:pPr>
    <w:rPr>
      <w:rFonts w:ascii="Times New Roman Bold" w:eastAsia="Malgun Gothic" w:hAnsi="Times New Roman Bold"/>
      <w:b/>
      <w:sz w:val="24"/>
      <w:lang w:val="en-GB" w:eastAsia="en-US"/>
    </w:rPr>
  </w:style>
  <w:style w:type="paragraph" w:customStyle="1" w:styleId="3N0">
    <w:name w:val="3N0"/>
    <w:basedOn w:val="Normal"/>
    <w:link w:val="3N0Char"/>
    <w:qFormat/>
    <w:rsid w:val="00CE5A10"/>
    <w:pPr>
      <w:widowControl w:val="0"/>
      <w:tabs>
        <w:tab w:val="clear" w:pos="360"/>
        <w:tab w:val="clear" w:pos="720"/>
        <w:tab w:val="clear" w:pos="1080"/>
        <w:tab w:val="clear" w:pos="1440"/>
      </w:tabs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CE5A10"/>
    <w:pPr>
      <w:numPr>
        <w:ilvl w:val="2"/>
      </w:numPr>
      <w:tabs>
        <w:tab w:val="clear" w:pos="499"/>
        <w:tab w:val="clear" w:pos="720"/>
        <w:tab w:val="left" w:pos="641"/>
        <w:tab w:val="left" w:pos="879"/>
      </w:tabs>
      <w:spacing w:before="181"/>
      <w:outlineLvl w:val="2"/>
    </w:pPr>
    <w:rPr>
      <w:sz w:val="22"/>
    </w:rPr>
  </w:style>
  <w:style w:type="character" w:customStyle="1" w:styleId="3N0Char">
    <w:name w:val="3N0 Char"/>
    <w:link w:val="3N0"/>
    <w:rsid w:val="00CE5A10"/>
    <w:rPr>
      <w:rFonts w:eastAsia="Malgun Gothic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CE5A10"/>
    <w:pPr>
      <w:numPr>
        <w:ilvl w:val="3"/>
      </w:numPr>
      <w:tabs>
        <w:tab w:val="clear" w:pos="641"/>
        <w:tab w:val="left" w:pos="1060"/>
      </w:tabs>
      <w:outlineLvl w:val="3"/>
    </w:pPr>
    <w:rPr>
      <w:sz w:val="20"/>
    </w:rPr>
  </w:style>
  <w:style w:type="paragraph" w:customStyle="1" w:styleId="3H3">
    <w:name w:val="3H3"/>
    <w:basedOn w:val="3H2"/>
    <w:next w:val="3N0"/>
    <w:link w:val="3H3Char"/>
    <w:qFormat/>
    <w:rsid w:val="00CE5A10"/>
    <w:pPr>
      <w:numPr>
        <w:ilvl w:val="4"/>
      </w:numPr>
      <w:tabs>
        <w:tab w:val="clear" w:pos="879"/>
        <w:tab w:val="clear" w:pos="1060"/>
        <w:tab w:val="left" w:pos="1140"/>
        <w:tab w:val="left" w:pos="1361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CE5A10"/>
    <w:pPr>
      <w:numPr>
        <w:ilvl w:val="5"/>
      </w:numPr>
      <w:tabs>
        <w:tab w:val="clear" w:pos="794"/>
        <w:tab w:val="num" w:pos="360"/>
        <w:tab w:val="num" w:pos="4320"/>
      </w:tabs>
      <w:ind w:left="4320" w:hanging="180"/>
      <w:outlineLvl w:val="5"/>
    </w:pPr>
  </w:style>
  <w:style w:type="character" w:customStyle="1" w:styleId="3H3Char">
    <w:name w:val="3H3 Char"/>
    <w:link w:val="3H3"/>
    <w:rsid w:val="00CE5A10"/>
    <w:rPr>
      <w:rFonts w:ascii="Times New Roman Bold" w:eastAsia="Malgun Gothic" w:hAnsi="Times New Roman Bold"/>
      <w:b/>
      <w:lang w:val="en-GB" w:eastAsia="en-US"/>
    </w:rPr>
  </w:style>
  <w:style w:type="paragraph" w:customStyle="1" w:styleId="3H5">
    <w:name w:val="3H5"/>
    <w:basedOn w:val="3H4"/>
    <w:next w:val="3N0"/>
    <w:qFormat/>
    <w:rsid w:val="00CE5A10"/>
    <w:pPr>
      <w:numPr>
        <w:ilvl w:val="6"/>
      </w:numPr>
      <w:tabs>
        <w:tab w:val="clear" w:pos="794"/>
        <w:tab w:val="num" w:pos="360"/>
        <w:tab w:val="num" w:pos="5040"/>
      </w:tabs>
      <w:ind w:left="5040" w:hanging="360"/>
    </w:pPr>
  </w:style>
  <w:style w:type="paragraph" w:customStyle="1" w:styleId="3H6">
    <w:name w:val="3H6"/>
    <w:basedOn w:val="Normal"/>
    <w:rsid w:val="00CE5A10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CE5A10"/>
    <w:pPr>
      <w:numPr>
        <w:ilvl w:val="8"/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D0">
    <w:name w:val="3D0"/>
    <w:basedOn w:val="3N0"/>
    <w:link w:val="3D0Char"/>
    <w:qFormat/>
    <w:rsid w:val="00CE5A10"/>
    <w:pPr>
      <w:numPr>
        <w:numId w:val="18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CE5A10"/>
    <w:pPr>
      <w:numPr>
        <w:ilvl w:val="1"/>
      </w:numPr>
    </w:pPr>
  </w:style>
  <w:style w:type="character" w:customStyle="1" w:styleId="3D0Char">
    <w:name w:val="3D0 Char"/>
    <w:link w:val="3D0"/>
    <w:rsid w:val="00CE5A10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CE5A10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CE5A10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CE5A10"/>
    <w:pPr>
      <w:numPr>
        <w:ilvl w:val="3"/>
      </w:numPr>
      <w:tabs>
        <w:tab w:val="clear" w:pos="1072"/>
        <w:tab w:val="clear" w:pos="1191"/>
      </w:tabs>
    </w:pPr>
  </w:style>
  <w:style w:type="character" w:customStyle="1" w:styleId="3D2Char">
    <w:name w:val="3D2 Char"/>
    <w:link w:val="3D2"/>
    <w:rsid w:val="00CE5A10"/>
    <w:rPr>
      <w:rFonts w:eastAsia="Malgun Gothic"/>
      <w:lang w:val="en-GB" w:eastAsia="en-US"/>
    </w:rPr>
  </w:style>
  <w:style w:type="paragraph" w:customStyle="1" w:styleId="3D4">
    <w:name w:val="3D4"/>
    <w:basedOn w:val="3D3"/>
    <w:link w:val="3D4Char"/>
    <w:qFormat/>
    <w:rsid w:val="00CE5A10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link w:val="3D3"/>
    <w:rsid w:val="00CE5A10"/>
    <w:rPr>
      <w:rFonts w:eastAsia="Malgun Gothic"/>
      <w:lang w:val="en-GB" w:eastAsia="en-US"/>
    </w:rPr>
  </w:style>
  <w:style w:type="paragraph" w:customStyle="1" w:styleId="3D5">
    <w:name w:val="3D5"/>
    <w:basedOn w:val="3D4"/>
    <w:link w:val="3D5Char"/>
    <w:qFormat/>
    <w:rsid w:val="00CE5A10"/>
    <w:pPr>
      <w:numPr>
        <w:ilvl w:val="5"/>
      </w:numPr>
      <w:tabs>
        <w:tab w:val="clear" w:pos="1985"/>
      </w:tabs>
    </w:pPr>
  </w:style>
  <w:style w:type="character" w:customStyle="1" w:styleId="3D4Char">
    <w:name w:val="3D4 Char"/>
    <w:link w:val="3D4"/>
    <w:rsid w:val="00CE5A10"/>
    <w:rPr>
      <w:rFonts w:eastAsia="Malgun Gothic"/>
      <w:lang w:val="en-GB" w:eastAsia="en-US"/>
    </w:rPr>
  </w:style>
  <w:style w:type="paragraph" w:customStyle="1" w:styleId="3D6">
    <w:name w:val="3D6"/>
    <w:basedOn w:val="3D5"/>
    <w:qFormat/>
    <w:rsid w:val="00CE5A10"/>
    <w:pPr>
      <w:numPr>
        <w:ilvl w:val="6"/>
      </w:numPr>
      <w:tabs>
        <w:tab w:val="clear" w:pos="2381"/>
        <w:tab w:val="clear" w:pos="2482"/>
        <w:tab w:val="num" w:pos="360"/>
      </w:tabs>
      <w:ind w:left="360" w:hanging="360"/>
    </w:pPr>
  </w:style>
  <w:style w:type="paragraph" w:customStyle="1" w:styleId="3D7">
    <w:name w:val="3D7"/>
    <w:basedOn w:val="Normal"/>
    <w:rsid w:val="00CE5A10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CE5A10"/>
    <w:pPr>
      <w:numPr>
        <w:ilvl w:val="8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CE5A10"/>
    <w:pPr>
      <w:numPr>
        <w:numId w:val="20"/>
      </w:numPr>
      <w:tabs>
        <w:tab w:val="num" w:pos="360"/>
        <w:tab w:val="num" w:pos="720"/>
        <w:tab w:val="center" w:pos="4865"/>
        <w:tab w:val="right" w:pos="9730"/>
      </w:tabs>
      <w:ind w:left="720" w:hanging="360"/>
      <w:jc w:val="left"/>
    </w:pPr>
  </w:style>
  <w:style w:type="paragraph" w:customStyle="1" w:styleId="3E1">
    <w:name w:val="3E1"/>
    <w:basedOn w:val="3E0"/>
    <w:qFormat/>
    <w:rsid w:val="00CE5A10"/>
    <w:pPr>
      <w:numPr>
        <w:ilvl w:val="1"/>
      </w:numPr>
      <w:tabs>
        <w:tab w:val="num" w:pos="360"/>
        <w:tab w:val="num" w:pos="720"/>
        <w:tab w:val="num" w:pos="1440"/>
      </w:tabs>
      <w:ind w:left="1440" w:hanging="360"/>
    </w:pPr>
  </w:style>
  <w:style w:type="paragraph" w:customStyle="1" w:styleId="3E2">
    <w:name w:val="3E2"/>
    <w:basedOn w:val="3E1"/>
    <w:qFormat/>
    <w:rsid w:val="00CE5A10"/>
    <w:pPr>
      <w:numPr>
        <w:ilvl w:val="2"/>
      </w:numPr>
      <w:tabs>
        <w:tab w:val="num" w:pos="360"/>
        <w:tab w:val="num" w:pos="720"/>
        <w:tab w:val="num" w:pos="2160"/>
      </w:tabs>
      <w:ind w:left="2160" w:hanging="180"/>
    </w:pPr>
  </w:style>
  <w:style w:type="paragraph" w:customStyle="1" w:styleId="3E3">
    <w:name w:val="3E3"/>
    <w:basedOn w:val="Normal"/>
    <w:qFormat/>
    <w:rsid w:val="00CE5A10"/>
    <w:pPr>
      <w:numPr>
        <w:ilvl w:val="3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CE5A10"/>
    <w:pPr>
      <w:numPr>
        <w:ilvl w:val="4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CE5A10"/>
    <w:pPr>
      <w:numPr>
        <w:ilvl w:val="5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CE5A10"/>
    <w:pPr>
      <w:numPr>
        <w:ilvl w:val="6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CE5A10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CE5A10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CE5A10"/>
    <w:pPr>
      <w:numPr>
        <w:numId w:val="19"/>
      </w:numPr>
    </w:pPr>
  </w:style>
  <w:style w:type="paragraph" w:customStyle="1" w:styleId="3HAnnex">
    <w:name w:val="3HAnnex"/>
    <w:basedOn w:val="Normal"/>
    <w:qFormat/>
    <w:rsid w:val="00CE5A10"/>
    <w:pPr>
      <w:keepNext/>
      <w:keepLines/>
      <w:numPr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Caption">
    <w:name w:val="caption"/>
    <w:basedOn w:val="Normal"/>
    <w:next w:val="Normal"/>
    <w:unhideWhenUsed/>
    <w:qFormat/>
    <w:rsid w:val="004733B9"/>
    <w:rPr>
      <w:b/>
      <w:bCs/>
      <w:sz w:val="20"/>
    </w:rPr>
  </w:style>
  <w:style w:type="character" w:customStyle="1" w:styleId="3H2Char">
    <w:name w:val="3H2 Char"/>
    <w:link w:val="3H2"/>
    <w:rsid w:val="00AC144A"/>
    <w:rPr>
      <w:rFonts w:ascii="Times New Roman Bold" w:eastAsia="Malgun Gothic" w:hAnsi="Times New Roman Bold"/>
      <w:b/>
      <w:lang w:val="en-GB" w:eastAsia="en-US"/>
    </w:rPr>
  </w:style>
  <w:style w:type="paragraph" w:customStyle="1" w:styleId="tablesyntax">
    <w:name w:val="table syntax"/>
    <w:basedOn w:val="Normal"/>
    <w:link w:val="tablesyntaxChar"/>
    <w:rsid w:val="0005262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052624"/>
    <w:rPr>
      <w:rFonts w:ascii="Times" w:eastAsia="Malgun Gothic" w:hAnsi="Times"/>
      <w:lang w:val="en-GB" w:eastAsia="en-US"/>
    </w:rPr>
  </w:style>
  <w:style w:type="paragraph" w:customStyle="1" w:styleId="tablecell">
    <w:name w:val="table cell"/>
    <w:basedOn w:val="Normal"/>
    <w:rsid w:val="0005262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</w:pPr>
    <w:rPr>
      <w:rFonts w:eastAsia="Malgun Gothic"/>
      <w:sz w:val="20"/>
      <w:lang w:val="en-GB"/>
    </w:rPr>
  </w:style>
  <w:style w:type="character" w:customStyle="1" w:styleId="3H4Char">
    <w:name w:val="3H4 Char"/>
    <w:link w:val="3H4"/>
    <w:rsid w:val="00086B56"/>
    <w:rPr>
      <w:rFonts w:ascii="Times New Roman Bold" w:eastAsia="Malgun Gothic" w:hAnsi="Times New Roman Bold"/>
      <w:b/>
      <w:lang w:val="en-GB" w:eastAsia="en-US"/>
    </w:rPr>
  </w:style>
  <w:style w:type="character" w:customStyle="1" w:styleId="3D5Char">
    <w:name w:val="3D5 Char"/>
    <w:link w:val="3D5"/>
    <w:rsid w:val="00086B56"/>
    <w:rPr>
      <w:rFonts w:eastAsia="Malgun Gothic"/>
      <w:lang w:val="en-GB" w:eastAsia="en-US"/>
    </w:rPr>
  </w:style>
  <w:style w:type="paragraph" w:customStyle="1" w:styleId="3N3">
    <w:name w:val="3N3"/>
    <w:basedOn w:val="Normal"/>
    <w:link w:val="3N3Char"/>
    <w:qFormat/>
    <w:rsid w:val="00086B56"/>
    <w:pPr>
      <w:widowControl w:val="0"/>
      <w:tabs>
        <w:tab w:val="clear" w:pos="360"/>
        <w:tab w:val="clear" w:pos="720"/>
        <w:tab w:val="clear" w:pos="1080"/>
        <w:tab w:val="clear" w:pos="1440"/>
      </w:tabs>
      <w:ind w:left="1072"/>
    </w:pPr>
    <w:rPr>
      <w:rFonts w:eastAsia="Malgun Gothic"/>
      <w:sz w:val="20"/>
      <w:lang w:val="en-GB"/>
    </w:rPr>
  </w:style>
  <w:style w:type="paragraph" w:customStyle="1" w:styleId="3N1">
    <w:name w:val="3N1"/>
    <w:basedOn w:val="3N0"/>
    <w:link w:val="3N1Char"/>
    <w:qFormat/>
    <w:rsid w:val="00086B56"/>
    <w:pPr>
      <w:ind w:left="357"/>
    </w:pPr>
    <w:rPr>
      <w:lang w:eastAsia="ko-KR"/>
    </w:rPr>
  </w:style>
  <w:style w:type="character" w:customStyle="1" w:styleId="3N3Char">
    <w:name w:val="3N3 Char"/>
    <w:link w:val="3N3"/>
    <w:rsid w:val="00086B56"/>
    <w:rPr>
      <w:rFonts w:eastAsia="Malgun Gothic"/>
      <w:lang w:val="en-GB" w:eastAsia="en-US"/>
    </w:rPr>
  </w:style>
  <w:style w:type="character" w:customStyle="1" w:styleId="3N1Char">
    <w:name w:val="3N1 Char"/>
    <w:link w:val="3N1"/>
    <w:rsid w:val="00086B56"/>
    <w:rPr>
      <w:rFonts w:eastAsia="Malgun Gothic"/>
      <w:lang w:val="en-GB" w:eastAsia="ko-KR"/>
    </w:rPr>
  </w:style>
  <w:style w:type="paragraph" w:customStyle="1" w:styleId="3N5">
    <w:name w:val="3N5"/>
    <w:basedOn w:val="Normal"/>
    <w:link w:val="3N5Char"/>
    <w:qFormat/>
    <w:rsid w:val="00086B56"/>
    <w:pPr>
      <w:widowControl w:val="0"/>
      <w:tabs>
        <w:tab w:val="clear" w:pos="360"/>
        <w:tab w:val="clear" w:pos="720"/>
        <w:tab w:val="clear" w:pos="1080"/>
        <w:tab w:val="clear" w:pos="1440"/>
      </w:tabs>
      <w:ind w:left="1786"/>
    </w:pPr>
    <w:rPr>
      <w:rFonts w:eastAsia="Malgun Gothic"/>
      <w:sz w:val="20"/>
      <w:lang w:val="en-GB"/>
    </w:rPr>
  </w:style>
  <w:style w:type="character" w:customStyle="1" w:styleId="3N5Char">
    <w:name w:val="3N5 Char"/>
    <w:link w:val="3N5"/>
    <w:rsid w:val="00086B56"/>
    <w:rPr>
      <w:rFonts w:eastAsia="Malgun Gothic"/>
      <w:lang w:val="en-GB" w:eastAsia="en-US"/>
    </w:rPr>
  </w:style>
  <w:style w:type="paragraph" w:customStyle="1" w:styleId="3DEdNote">
    <w:name w:val="3D Ed. Note"/>
    <w:basedOn w:val="Normal"/>
    <w:link w:val="3DEdNoteChar"/>
    <w:qFormat/>
    <w:rsid w:val="00086B56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</w:pPr>
    <w:rPr>
      <w:rFonts w:eastAsia="Malgun Gothic"/>
      <w:sz w:val="18"/>
      <w:szCs w:val="18"/>
      <w:lang w:val="en-GB"/>
    </w:rPr>
  </w:style>
  <w:style w:type="character" w:customStyle="1" w:styleId="3DEdNoteChar">
    <w:name w:val="3D Ed. Note Char"/>
    <w:link w:val="3DEdNote"/>
    <w:rsid w:val="00086B56"/>
    <w:rPr>
      <w:rFonts w:eastAsia="Malgun Gothic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AE71B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0D297F"/>
    <w:rPr>
      <w:rFonts w:cs="Arial"/>
      <w:b/>
      <w:bCs/>
      <w:kern w:val="32"/>
      <w:sz w:val="32"/>
      <w:szCs w:val="32"/>
      <w:lang w:val="en-C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261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CA"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en-CA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en-CA" w:eastAsia="en-US"/>
    </w:rPr>
  </w:style>
  <w:style w:type="character" w:customStyle="1" w:styleId="Heading4Char">
    <w:name w:val="Heading 4 Char"/>
    <w:link w:val="Heading4"/>
    <w:rsid w:val="00AB366E"/>
    <w:rPr>
      <w:b/>
      <w:bCs/>
      <w:sz w:val="24"/>
      <w:szCs w:val="28"/>
    </w:rPr>
  </w:style>
  <w:style w:type="character" w:customStyle="1" w:styleId="Heading5Char">
    <w:name w:val="Heading 5 Char"/>
    <w:link w:val="Heading5"/>
    <w:rsid w:val="00C657D3"/>
    <w:rPr>
      <w:b/>
      <w:bCs/>
      <w:i/>
      <w:iCs/>
      <w:sz w:val="22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917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H0">
    <w:name w:val="3H0"/>
    <w:next w:val="3N0"/>
    <w:qFormat/>
    <w:rsid w:val="00CE5A10"/>
    <w:pPr>
      <w:keepNext/>
      <w:keepLines/>
      <w:numPr>
        <w:ilvl w:val="1"/>
        <w:numId w:val="21"/>
      </w:numPr>
      <w:tabs>
        <w:tab w:val="left" w:pos="499"/>
        <w:tab w:val="left" w:pos="720"/>
      </w:tabs>
      <w:spacing w:before="313"/>
      <w:jc w:val="both"/>
      <w:outlineLvl w:val="1"/>
    </w:pPr>
    <w:rPr>
      <w:rFonts w:ascii="Times New Roman Bold" w:eastAsia="Malgun Gothic" w:hAnsi="Times New Roman Bold"/>
      <w:b/>
      <w:sz w:val="24"/>
      <w:lang w:val="en-GB" w:eastAsia="en-US"/>
    </w:rPr>
  </w:style>
  <w:style w:type="paragraph" w:customStyle="1" w:styleId="3N0">
    <w:name w:val="3N0"/>
    <w:basedOn w:val="Normal"/>
    <w:link w:val="3N0Char"/>
    <w:qFormat/>
    <w:rsid w:val="00CE5A10"/>
    <w:pPr>
      <w:widowControl w:val="0"/>
      <w:tabs>
        <w:tab w:val="clear" w:pos="360"/>
        <w:tab w:val="clear" w:pos="720"/>
        <w:tab w:val="clear" w:pos="1080"/>
        <w:tab w:val="clear" w:pos="1440"/>
      </w:tabs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CE5A10"/>
    <w:pPr>
      <w:numPr>
        <w:ilvl w:val="2"/>
      </w:numPr>
      <w:tabs>
        <w:tab w:val="clear" w:pos="499"/>
        <w:tab w:val="clear" w:pos="720"/>
        <w:tab w:val="left" w:pos="641"/>
        <w:tab w:val="left" w:pos="879"/>
      </w:tabs>
      <w:spacing w:before="181"/>
      <w:outlineLvl w:val="2"/>
    </w:pPr>
    <w:rPr>
      <w:sz w:val="22"/>
    </w:rPr>
  </w:style>
  <w:style w:type="character" w:customStyle="1" w:styleId="3N0Char">
    <w:name w:val="3N0 Char"/>
    <w:link w:val="3N0"/>
    <w:rsid w:val="00CE5A10"/>
    <w:rPr>
      <w:rFonts w:eastAsia="Malgun Gothic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CE5A10"/>
    <w:pPr>
      <w:numPr>
        <w:ilvl w:val="3"/>
      </w:numPr>
      <w:tabs>
        <w:tab w:val="clear" w:pos="641"/>
        <w:tab w:val="left" w:pos="1060"/>
      </w:tabs>
      <w:outlineLvl w:val="3"/>
    </w:pPr>
    <w:rPr>
      <w:sz w:val="20"/>
    </w:rPr>
  </w:style>
  <w:style w:type="paragraph" w:customStyle="1" w:styleId="3H3">
    <w:name w:val="3H3"/>
    <w:basedOn w:val="3H2"/>
    <w:next w:val="3N0"/>
    <w:link w:val="3H3Char"/>
    <w:qFormat/>
    <w:rsid w:val="00CE5A10"/>
    <w:pPr>
      <w:numPr>
        <w:ilvl w:val="4"/>
      </w:numPr>
      <w:tabs>
        <w:tab w:val="clear" w:pos="879"/>
        <w:tab w:val="clear" w:pos="1060"/>
        <w:tab w:val="left" w:pos="1140"/>
        <w:tab w:val="left" w:pos="1361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CE5A10"/>
    <w:pPr>
      <w:numPr>
        <w:ilvl w:val="5"/>
      </w:numPr>
      <w:tabs>
        <w:tab w:val="clear" w:pos="794"/>
        <w:tab w:val="num" w:pos="360"/>
        <w:tab w:val="num" w:pos="4320"/>
      </w:tabs>
      <w:ind w:left="4320" w:hanging="180"/>
      <w:outlineLvl w:val="5"/>
    </w:pPr>
  </w:style>
  <w:style w:type="character" w:customStyle="1" w:styleId="3H3Char">
    <w:name w:val="3H3 Char"/>
    <w:link w:val="3H3"/>
    <w:rsid w:val="00CE5A10"/>
    <w:rPr>
      <w:rFonts w:ascii="Times New Roman Bold" w:eastAsia="Malgun Gothic" w:hAnsi="Times New Roman Bold"/>
      <w:b/>
      <w:lang w:val="en-GB" w:eastAsia="en-US"/>
    </w:rPr>
  </w:style>
  <w:style w:type="paragraph" w:customStyle="1" w:styleId="3H5">
    <w:name w:val="3H5"/>
    <w:basedOn w:val="3H4"/>
    <w:next w:val="3N0"/>
    <w:qFormat/>
    <w:rsid w:val="00CE5A10"/>
    <w:pPr>
      <w:numPr>
        <w:ilvl w:val="6"/>
      </w:numPr>
      <w:tabs>
        <w:tab w:val="clear" w:pos="794"/>
        <w:tab w:val="num" w:pos="360"/>
        <w:tab w:val="num" w:pos="5040"/>
      </w:tabs>
      <w:ind w:left="5040" w:hanging="360"/>
    </w:pPr>
  </w:style>
  <w:style w:type="paragraph" w:customStyle="1" w:styleId="3H6">
    <w:name w:val="3H6"/>
    <w:basedOn w:val="Normal"/>
    <w:rsid w:val="00CE5A10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CE5A10"/>
    <w:pPr>
      <w:numPr>
        <w:ilvl w:val="8"/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D0">
    <w:name w:val="3D0"/>
    <w:basedOn w:val="3N0"/>
    <w:link w:val="3D0Char"/>
    <w:qFormat/>
    <w:rsid w:val="00CE5A10"/>
    <w:pPr>
      <w:numPr>
        <w:numId w:val="18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CE5A10"/>
    <w:pPr>
      <w:numPr>
        <w:ilvl w:val="1"/>
      </w:numPr>
    </w:pPr>
  </w:style>
  <w:style w:type="character" w:customStyle="1" w:styleId="3D0Char">
    <w:name w:val="3D0 Char"/>
    <w:link w:val="3D0"/>
    <w:rsid w:val="00CE5A10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CE5A10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CE5A10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CE5A10"/>
    <w:pPr>
      <w:numPr>
        <w:ilvl w:val="3"/>
      </w:numPr>
      <w:tabs>
        <w:tab w:val="clear" w:pos="1072"/>
        <w:tab w:val="clear" w:pos="1191"/>
      </w:tabs>
    </w:pPr>
  </w:style>
  <w:style w:type="character" w:customStyle="1" w:styleId="3D2Char">
    <w:name w:val="3D2 Char"/>
    <w:link w:val="3D2"/>
    <w:rsid w:val="00CE5A10"/>
    <w:rPr>
      <w:rFonts w:eastAsia="Malgun Gothic"/>
      <w:lang w:val="en-GB" w:eastAsia="en-US"/>
    </w:rPr>
  </w:style>
  <w:style w:type="paragraph" w:customStyle="1" w:styleId="3D4">
    <w:name w:val="3D4"/>
    <w:basedOn w:val="3D3"/>
    <w:link w:val="3D4Char"/>
    <w:qFormat/>
    <w:rsid w:val="00CE5A10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link w:val="3D3"/>
    <w:rsid w:val="00CE5A10"/>
    <w:rPr>
      <w:rFonts w:eastAsia="Malgun Gothic"/>
      <w:lang w:val="en-GB" w:eastAsia="en-US"/>
    </w:rPr>
  </w:style>
  <w:style w:type="paragraph" w:customStyle="1" w:styleId="3D5">
    <w:name w:val="3D5"/>
    <w:basedOn w:val="3D4"/>
    <w:link w:val="3D5Char"/>
    <w:qFormat/>
    <w:rsid w:val="00CE5A10"/>
    <w:pPr>
      <w:numPr>
        <w:ilvl w:val="5"/>
      </w:numPr>
      <w:tabs>
        <w:tab w:val="clear" w:pos="1985"/>
      </w:tabs>
    </w:pPr>
  </w:style>
  <w:style w:type="character" w:customStyle="1" w:styleId="3D4Char">
    <w:name w:val="3D4 Char"/>
    <w:link w:val="3D4"/>
    <w:rsid w:val="00CE5A10"/>
    <w:rPr>
      <w:rFonts w:eastAsia="Malgun Gothic"/>
      <w:lang w:val="en-GB" w:eastAsia="en-US"/>
    </w:rPr>
  </w:style>
  <w:style w:type="paragraph" w:customStyle="1" w:styleId="3D6">
    <w:name w:val="3D6"/>
    <w:basedOn w:val="3D5"/>
    <w:qFormat/>
    <w:rsid w:val="00CE5A10"/>
    <w:pPr>
      <w:numPr>
        <w:ilvl w:val="6"/>
      </w:numPr>
      <w:tabs>
        <w:tab w:val="clear" w:pos="2381"/>
        <w:tab w:val="clear" w:pos="2482"/>
        <w:tab w:val="num" w:pos="360"/>
      </w:tabs>
      <w:ind w:left="360" w:hanging="360"/>
    </w:pPr>
  </w:style>
  <w:style w:type="paragraph" w:customStyle="1" w:styleId="3D7">
    <w:name w:val="3D7"/>
    <w:basedOn w:val="Normal"/>
    <w:rsid w:val="00CE5A10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CE5A10"/>
    <w:pPr>
      <w:numPr>
        <w:ilvl w:val="8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CE5A10"/>
    <w:pPr>
      <w:numPr>
        <w:numId w:val="20"/>
      </w:numPr>
      <w:tabs>
        <w:tab w:val="num" w:pos="360"/>
        <w:tab w:val="num" w:pos="720"/>
        <w:tab w:val="center" w:pos="4865"/>
        <w:tab w:val="right" w:pos="9730"/>
      </w:tabs>
      <w:ind w:left="720" w:hanging="360"/>
      <w:jc w:val="left"/>
    </w:pPr>
  </w:style>
  <w:style w:type="paragraph" w:customStyle="1" w:styleId="3E1">
    <w:name w:val="3E1"/>
    <w:basedOn w:val="3E0"/>
    <w:qFormat/>
    <w:rsid w:val="00CE5A10"/>
    <w:pPr>
      <w:numPr>
        <w:ilvl w:val="1"/>
      </w:numPr>
      <w:tabs>
        <w:tab w:val="num" w:pos="360"/>
        <w:tab w:val="num" w:pos="720"/>
        <w:tab w:val="num" w:pos="1440"/>
      </w:tabs>
      <w:ind w:left="1440" w:hanging="360"/>
    </w:pPr>
  </w:style>
  <w:style w:type="paragraph" w:customStyle="1" w:styleId="3E2">
    <w:name w:val="3E2"/>
    <w:basedOn w:val="3E1"/>
    <w:qFormat/>
    <w:rsid w:val="00CE5A10"/>
    <w:pPr>
      <w:numPr>
        <w:ilvl w:val="2"/>
      </w:numPr>
      <w:tabs>
        <w:tab w:val="num" w:pos="360"/>
        <w:tab w:val="num" w:pos="720"/>
        <w:tab w:val="num" w:pos="2160"/>
      </w:tabs>
      <w:ind w:left="2160" w:hanging="180"/>
    </w:pPr>
  </w:style>
  <w:style w:type="paragraph" w:customStyle="1" w:styleId="3E3">
    <w:name w:val="3E3"/>
    <w:basedOn w:val="Normal"/>
    <w:qFormat/>
    <w:rsid w:val="00CE5A10"/>
    <w:pPr>
      <w:numPr>
        <w:ilvl w:val="3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CE5A10"/>
    <w:pPr>
      <w:numPr>
        <w:ilvl w:val="4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CE5A10"/>
    <w:pPr>
      <w:numPr>
        <w:ilvl w:val="5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CE5A10"/>
    <w:pPr>
      <w:numPr>
        <w:ilvl w:val="6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CE5A10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CE5A10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CE5A10"/>
    <w:pPr>
      <w:numPr>
        <w:numId w:val="19"/>
      </w:numPr>
    </w:pPr>
  </w:style>
  <w:style w:type="paragraph" w:customStyle="1" w:styleId="3HAnnex">
    <w:name w:val="3HAnnex"/>
    <w:basedOn w:val="Normal"/>
    <w:qFormat/>
    <w:rsid w:val="00CE5A10"/>
    <w:pPr>
      <w:keepNext/>
      <w:keepLines/>
      <w:numPr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Caption">
    <w:name w:val="caption"/>
    <w:basedOn w:val="Normal"/>
    <w:next w:val="Normal"/>
    <w:unhideWhenUsed/>
    <w:qFormat/>
    <w:rsid w:val="004733B9"/>
    <w:rPr>
      <w:b/>
      <w:bCs/>
      <w:sz w:val="20"/>
    </w:rPr>
  </w:style>
  <w:style w:type="character" w:customStyle="1" w:styleId="3H2Char">
    <w:name w:val="3H2 Char"/>
    <w:link w:val="3H2"/>
    <w:rsid w:val="00AC144A"/>
    <w:rPr>
      <w:rFonts w:ascii="Times New Roman Bold" w:eastAsia="Malgun Gothic" w:hAnsi="Times New Roman Bold"/>
      <w:b/>
      <w:lang w:val="en-GB" w:eastAsia="en-US"/>
    </w:rPr>
  </w:style>
  <w:style w:type="paragraph" w:customStyle="1" w:styleId="tablesyntax">
    <w:name w:val="table syntax"/>
    <w:basedOn w:val="Normal"/>
    <w:link w:val="tablesyntaxChar"/>
    <w:rsid w:val="0005262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052624"/>
    <w:rPr>
      <w:rFonts w:ascii="Times" w:eastAsia="Malgun Gothic" w:hAnsi="Times"/>
      <w:lang w:val="en-GB" w:eastAsia="en-US"/>
    </w:rPr>
  </w:style>
  <w:style w:type="paragraph" w:customStyle="1" w:styleId="tablecell">
    <w:name w:val="table cell"/>
    <w:basedOn w:val="Normal"/>
    <w:rsid w:val="0005262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</w:pPr>
    <w:rPr>
      <w:rFonts w:eastAsia="Malgun Gothic"/>
      <w:sz w:val="20"/>
      <w:lang w:val="en-GB"/>
    </w:rPr>
  </w:style>
  <w:style w:type="character" w:customStyle="1" w:styleId="3H4Char">
    <w:name w:val="3H4 Char"/>
    <w:link w:val="3H4"/>
    <w:rsid w:val="00086B56"/>
    <w:rPr>
      <w:rFonts w:ascii="Times New Roman Bold" w:eastAsia="Malgun Gothic" w:hAnsi="Times New Roman Bold"/>
      <w:b/>
      <w:lang w:val="en-GB" w:eastAsia="en-US"/>
    </w:rPr>
  </w:style>
  <w:style w:type="character" w:customStyle="1" w:styleId="3D5Char">
    <w:name w:val="3D5 Char"/>
    <w:link w:val="3D5"/>
    <w:rsid w:val="00086B56"/>
    <w:rPr>
      <w:rFonts w:eastAsia="Malgun Gothic"/>
      <w:lang w:val="en-GB" w:eastAsia="en-US"/>
    </w:rPr>
  </w:style>
  <w:style w:type="paragraph" w:customStyle="1" w:styleId="3N3">
    <w:name w:val="3N3"/>
    <w:basedOn w:val="Normal"/>
    <w:link w:val="3N3Char"/>
    <w:qFormat/>
    <w:rsid w:val="00086B56"/>
    <w:pPr>
      <w:widowControl w:val="0"/>
      <w:tabs>
        <w:tab w:val="clear" w:pos="360"/>
        <w:tab w:val="clear" w:pos="720"/>
        <w:tab w:val="clear" w:pos="1080"/>
        <w:tab w:val="clear" w:pos="1440"/>
      </w:tabs>
      <w:ind w:left="1072"/>
    </w:pPr>
    <w:rPr>
      <w:rFonts w:eastAsia="Malgun Gothic"/>
      <w:sz w:val="20"/>
      <w:lang w:val="en-GB"/>
    </w:rPr>
  </w:style>
  <w:style w:type="paragraph" w:customStyle="1" w:styleId="3N1">
    <w:name w:val="3N1"/>
    <w:basedOn w:val="3N0"/>
    <w:link w:val="3N1Char"/>
    <w:qFormat/>
    <w:rsid w:val="00086B56"/>
    <w:pPr>
      <w:ind w:left="357"/>
    </w:pPr>
    <w:rPr>
      <w:lang w:eastAsia="ko-KR"/>
    </w:rPr>
  </w:style>
  <w:style w:type="character" w:customStyle="1" w:styleId="3N3Char">
    <w:name w:val="3N3 Char"/>
    <w:link w:val="3N3"/>
    <w:rsid w:val="00086B56"/>
    <w:rPr>
      <w:rFonts w:eastAsia="Malgun Gothic"/>
      <w:lang w:val="en-GB" w:eastAsia="en-US"/>
    </w:rPr>
  </w:style>
  <w:style w:type="character" w:customStyle="1" w:styleId="3N1Char">
    <w:name w:val="3N1 Char"/>
    <w:link w:val="3N1"/>
    <w:rsid w:val="00086B56"/>
    <w:rPr>
      <w:rFonts w:eastAsia="Malgun Gothic"/>
      <w:lang w:val="en-GB" w:eastAsia="ko-KR"/>
    </w:rPr>
  </w:style>
  <w:style w:type="paragraph" w:customStyle="1" w:styleId="3N5">
    <w:name w:val="3N5"/>
    <w:basedOn w:val="Normal"/>
    <w:link w:val="3N5Char"/>
    <w:qFormat/>
    <w:rsid w:val="00086B56"/>
    <w:pPr>
      <w:widowControl w:val="0"/>
      <w:tabs>
        <w:tab w:val="clear" w:pos="360"/>
        <w:tab w:val="clear" w:pos="720"/>
        <w:tab w:val="clear" w:pos="1080"/>
        <w:tab w:val="clear" w:pos="1440"/>
      </w:tabs>
      <w:ind w:left="1786"/>
    </w:pPr>
    <w:rPr>
      <w:rFonts w:eastAsia="Malgun Gothic"/>
      <w:sz w:val="20"/>
      <w:lang w:val="en-GB"/>
    </w:rPr>
  </w:style>
  <w:style w:type="character" w:customStyle="1" w:styleId="3N5Char">
    <w:name w:val="3N5 Char"/>
    <w:link w:val="3N5"/>
    <w:rsid w:val="00086B56"/>
    <w:rPr>
      <w:rFonts w:eastAsia="Malgun Gothic"/>
      <w:lang w:val="en-GB" w:eastAsia="en-US"/>
    </w:rPr>
  </w:style>
  <w:style w:type="paragraph" w:customStyle="1" w:styleId="3DEdNote">
    <w:name w:val="3D Ed. Note"/>
    <w:basedOn w:val="Normal"/>
    <w:link w:val="3DEdNoteChar"/>
    <w:qFormat/>
    <w:rsid w:val="00086B56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</w:pPr>
    <w:rPr>
      <w:rFonts w:eastAsia="Malgun Gothic"/>
      <w:sz w:val="18"/>
      <w:szCs w:val="18"/>
      <w:lang w:val="en-GB"/>
    </w:rPr>
  </w:style>
  <w:style w:type="character" w:customStyle="1" w:styleId="3DEdNoteChar">
    <w:name w:val="3D Ed. Note Char"/>
    <w:link w:val="3DEdNote"/>
    <w:rsid w:val="00086B56"/>
    <w:rPr>
      <w:rFonts w:eastAsia="Malgun Gothic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AE71B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0D297F"/>
    <w:rPr>
      <w:rFonts w:cs="Arial"/>
      <w:b/>
      <w:bCs/>
      <w:kern w:val="32"/>
      <w:sz w:val="32"/>
      <w:szCs w:val="32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2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BA326-6A34-4AAC-B779-66D08AA72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2471</Words>
  <Characters>15570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3D Video (JCT-3V) Contribution</vt:lpstr>
      <vt:lpstr>Joint Collaborative Team on 3D Video (JCT-3V) Contribution</vt:lpstr>
    </vt:vector>
  </TitlesOfParts>
  <Company>JCT-3V</Company>
  <LinksUpToDate>false</LinksUpToDate>
  <CharactersWithSpaces>18005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creator>Gary J. Sullivan &amp; Jens-Rainer Ohm</dc:creator>
  <cp:keywords>JCT-3V, MPEG, VCEG</cp:keywords>
  <cp:lastModifiedBy>(V2)</cp:lastModifiedBy>
  <cp:revision>3</cp:revision>
  <cp:lastPrinted>2015-01-26T14:53:00Z</cp:lastPrinted>
  <dcterms:created xsi:type="dcterms:W3CDTF">2015-02-16T10:06:00Z</dcterms:created>
  <dcterms:modified xsi:type="dcterms:W3CDTF">2015-02-16T10:09:00Z</dcterms:modified>
</cp:coreProperties>
</file>