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25390" w:rsidTr="00150997">
        <w:tblPrEx>
          <w:tblCellMar>
            <w:top w:w="0" w:type="dxa"/>
            <w:bottom w:w="0" w:type="dxa"/>
          </w:tblCellMar>
        </w:tblPrEx>
        <w:tc>
          <w:tcPr>
            <w:tcW w:w="6408" w:type="dxa"/>
          </w:tcPr>
          <w:p w:rsidR="006C5D39" w:rsidRPr="00125390" w:rsidRDefault="007F1F8B" w:rsidP="00C97D78">
            <w:pPr>
              <w:tabs>
                <w:tab w:val="left" w:pos="7200"/>
              </w:tabs>
              <w:spacing w:before="0"/>
              <w:rPr>
                <w:b/>
                <w:szCs w:val="22"/>
                <w:lang w:val="en-CA"/>
              </w:rPr>
            </w:pPr>
            <w:r w:rsidRPr="00125390">
              <w:rPr>
                <w:b/>
                <w:szCs w:val="22"/>
                <w:lang w:val="en-CA"/>
              </w:rPr>
              <w:pict>
                <v:group id="_x0000_s1026" style="position:absolute;margin-left:-4.35pt;margin-top:-27.5pt;width:23.3pt;height:24.6pt;z-index:3"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125390">
              <w:rPr>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5">
                  <v:imagedata r:id="rId8" o:title=""/>
                </v:shape>
              </w:pict>
            </w:r>
            <w:r w:rsidRPr="00125390">
              <w:rPr>
                <w:b/>
                <w:szCs w:val="22"/>
                <w:lang w:val="en-CA"/>
              </w:rPr>
              <w:pict>
                <v:shape id="_x0000_s1050" type="#_x0000_t75" style="position:absolute;margin-left:21.15pt;margin-top:-25.1pt;width:23.2pt;height:21.05pt;z-index:4">
                  <v:imagedata r:id="rId9" o:title=""/>
                </v:shape>
              </w:pict>
            </w:r>
            <w:r w:rsidR="00E61DAC" w:rsidRPr="00125390">
              <w:rPr>
                <w:b/>
                <w:szCs w:val="22"/>
                <w:lang w:val="en-CA"/>
              </w:rPr>
              <w:t xml:space="preserve">Joint </w:t>
            </w:r>
            <w:r w:rsidR="006C5D39" w:rsidRPr="00125390">
              <w:rPr>
                <w:b/>
                <w:szCs w:val="22"/>
                <w:lang w:val="en-CA"/>
              </w:rPr>
              <w:t>Collaborative</w:t>
            </w:r>
            <w:r w:rsidR="00E61DAC" w:rsidRPr="00125390">
              <w:rPr>
                <w:b/>
                <w:szCs w:val="22"/>
                <w:lang w:val="en-CA"/>
              </w:rPr>
              <w:t xml:space="preserve"> Team </w:t>
            </w:r>
            <w:r w:rsidR="006C5D39" w:rsidRPr="00125390">
              <w:rPr>
                <w:b/>
                <w:szCs w:val="22"/>
                <w:lang w:val="en-CA"/>
              </w:rPr>
              <w:t xml:space="preserve">on </w:t>
            </w:r>
            <w:r w:rsidR="00150997" w:rsidRPr="00125390">
              <w:rPr>
                <w:b/>
                <w:szCs w:val="22"/>
                <w:lang w:val="en-CA"/>
              </w:rPr>
              <w:t>3D Video Coding Extensions</w:t>
            </w:r>
          </w:p>
          <w:p w:rsidR="00E61DAC" w:rsidRPr="00125390" w:rsidRDefault="00E54511" w:rsidP="00C97D78">
            <w:pPr>
              <w:tabs>
                <w:tab w:val="left" w:pos="7200"/>
              </w:tabs>
              <w:spacing w:before="0"/>
              <w:rPr>
                <w:b/>
                <w:szCs w:val="22"/>
                <w:lang w:val="en-CA"/>
              </w:rPr>
            </w:pPr>
            <w:r w:rsidRPr="00125390">
              <w:rPr>
                <w:b/>
                <w:szCs w:val="22"/>
                <w:lang w:val="en-CA"/>
              </w:rPr>
              <w:t xml:space="preserve">of </w:t>
            </w:r>
            <w:r w:rsidR="007F1F8B" w:rsidRPr="00125390">
              <w:rPr>
                <w:b/>
                <w:szCs w:val="22"/>
                <w:lang w:val="en-CA"/>
              </w:rPr>
              <w:t>ITU-T SG</w:t>
            </w:r>
            <w:r w:rsidR="005E1AC6" w:rsidRPr="00125390">
              <w:rPr>
                <w:b/>
                <w:szCs w:val="22"/>
                <w:lang w:val="en-CA"/>
              </w:rPr>
              <w:t> </w:t>
            </w:r>
            <w:r w:rsidR="007F1F8B" w:rsidRPr="00125390">
              <w:rPr>
                <w:b/>
                <w:szCs w:val="22"/>
                <w:lang w:val="en-CA"/>
              </w:rPr>
              <w:t>16 WP</w:t>
            </w:r>
            <w:r w:rsidR="005E1AC6" w:rsidRPr="00125390">
              <w:rPr>
                <w:b/>
                <w:szCs w:val="22"/>
                <w:lang w:val="en-CA"/>
              </w:rPr>
              <w:t> </w:t>
            </w:r>
            <w:r w:rsidR="007F1F8B" w:rsidRPr="00125390">
              <w:rPr>
                <w:b/>
                <w:szCs w:val="22"/>
                <w:lang w:val="en-CA"/>
              </w:rPr>
              <w:t>3 and ISO/IEC JTC</w:t>
            </w:r>
            <w:r w:rsidR="005E1AC6" w:rsidRPr="00125390">
              <w:rPr>
                <w:b/>
                <w:szCs w:val="22"/>
                <w:lang w:val="en-CA"/>
              </w:rPr>
              <w:t> </w:t>
            </w:r>
            <w:r w:rsidR="007F1F8B" w:rsidRPr="00125390">
              <w:rPr>
                <w:b/>
                <w:szCs w:val="22"/>
                <w:lang w:val="en-CA"/>
              </w:rPr>
              <w:t>1/SC</w:t>
            </w:r>
            <w:r w:rsidR="005E1AC6" w:rsidRPr="00125390">
              <w:rPr>
                <w:b/>
                <w:szCs w:val="22"/>
                <w:lang w:val="en-CA"/>
              </w:rPr>
              <w:t> </w:t>
            </w:r>
            <w:r w:rsidR="007F1F8B" w:rsidRPr="00125390">
              <w:rPr>
                <w:b/>
                <w:szCs w:val="22"/>
                <w:lang w:val="en-CA"/>
              </w:rPr>
              <w:t>29/WG</w:t>
            </w:r>
            <w:r w:rsidR="005E1AC6" w:rsidRPr="00125390">
              <w:rPr>
                <w:b/>
                <w:szCs w:val="22"/>
                <w:lang w:val="en-CA"/>
              </w:rPr>
              <w:t> </w:t>
            </w:r>
            <w:r w:rsidR="007F1F8B" w:rsidRPr="00125390">
              <w:rPr>
                <w:b/>
                <w:szCs w:val="22"/>
                <w:lang w:val="en-CA"/>
              </w:rPr>
              <w:t>11</w:t>
            </w:r>
          </w:p>
          <w:p w:rsidR="00E61DAC" w:rsidRPr="00125390" w:rsidRDefault="003E62B1" w:rsidP="002D729B">
            <w:pPr>
              <w:tabs>
                <w:tab w:val="left" w:pos="7200"/>
              </w:tabs>
              <w:spacing w:before="0"/>
              <w:rPr>
                <w:b/>
                <w:szCs w:val="22"/>
                <w:lang w:val="en-CA"/>
              </w:rPr>
            </w:pPr>
            <w:r w:rsidRPr="00125390">
              <w:rPr>
                <w:szCs w:val="22"/>
                <w:lang w:val="en-CA"/>
              </w:rPr>
              <w:t>1</w:t>
            </w:r>
            <w:r w:rsidR="00A12D25" w:rsidRPr="00125390">
              <w:rPr>
                <w:szCs w:val="22"/>
                <w:lang w:val="en-CA"/>
              </w:rPr>
              <w:t>1</w:t>
            </w:r>
            <w:r w:rsidR="00D919C5" w:rsidRPr="00125390">
              <w:rPr>
                <w:szCs w:val="22"/>
                <w:lang w:val="en-CA"/>
              </w:rPr>
              <w:t xml:space="preserve">th Meeting: </w:t>
            </w:r>
            <w:r w:rsidR="00A12D25" w:rsidRPr="00125390">
              <w:rPr>
                <w:szCs w:val="22"/>
                <w:lang w:val="en-CA"/>
              </w:rPr>
              <w:t>Geneva</w:t>
            </w:r>
            <w:r w:rsidR="00D919C5" w:rsidRPr="00125390">
              <w:rPr>
                <w:szCs w:val="22"/>
                <w:lang w:val="en-CA"/>
              </w:rPr>
              <w:t xml:space="preserve">, </w:t>
            </w:r>
            <w:r w:rsidR="00A12D25" w:rsidRPr="00125390">
              <w:rPr>
                <w:szCs w:val="22"/>
                <w:lang w:val="en-CA"/>
              </w:rPr>
              <w:t>CH</w:t>
            </w:r>
            <w:r w:rsidR="00D919C5" w:rsidRPr="00125390">
              <w:rPr>
                <w:szCs w:val="22"/>
                <w:lang w:val="en-CA"/>
              </w:rPr>
              <w:t xml:space="preserve">, </w:t>
            </w:r>
            <w:r w:rsidRPr="00125390">
              <w:rPr>
                <w:szCs w:val="22"/>
                <w:lang w:val="en-CA"/>
              </w:rPr>
              <w:t>1</w:t>
            </w:r>
            <w:r w:rsidR="00A12D25" w:rsidRPr="00125390">
              <w:rPr>
                <w:szCs w:val="22"/>
                <w:lang w:val="en-CA"/>
              </w:rPr>
              <w:t>2</w:t>
            </w:r>
            <w:r w:rsidR="0099153B" w:rsidRPr="00125390">
              <w:rPr>
                <w:szCs w:val="22"/>
                <w:lang w:val="en-CA"/>
              </w:rPr>
              <w:t>–</w:t>
            </w:r>
            <w:r w:rsidR="00A12D25" w:rsidRPr="00125390">
              <w:rPr>
                <w:szCs w:val="22"/>
                <w:lang w:val="en-CA"/>
              </w:rPr>
              <w:t>18</w:t>
            </w:r>
            <w:r w:rsidR="00D919C5" w:rsidRPr="00125390">
              <w:rPr>
                <w:szCs w:val="22"/>
                <w:lang w:val="en-CA"/>
              </w:rPr>
              <w:t xml:space="preserve"> </w:t>
            </w:r>
            <w:r w:rsidR="002D729B" w:rsidRPr="00125390">
              <w:rPr>
                <w:szCs w:val="22"/>
                <w:lang w:val="en-CA"/>
              </w:rPr>
              <w:t>Feb</w:t>
            </w:r>
            <w:r w:rsidR="000F0858" w:rsidRPr="00125390">
              <w:rPr>
                <w:szCs w:val="22"/>
                <w:lang w:val="en-CA"/>
              </w:rPr>
              <w:t>.</w:t>
            </w:r>
            <w:r w:rsidR="00D919C5" w:rsidRPr="00125390">
              <w:rPr>
                <w:szCs w:val="22"/>
                <w:lang w:val="en-CA"/>
              </w:rPr>
              <w:t xml:space="preserve"> 201</w:t>
            </w:r>
            <w:r w:rsidR="00A12D25" w:rsidRPr="00125390">
              <w:rPr>
                <w:szCs w:val="22"/>
                <w:lang w:val="en-CA"/>
              </w:rPr>
              <w:t>5</w:t>
            </w:r>
          </w:p>
        </w:tc>
        <w:tc>
          <w:tcPr>
            <w:tcW w:w="3168" w:type="dxa"/>
          </w:tcPr>
          <w:p w:rsidR="008A4B4C" w:rsidRPr="00125390" w:rsidRDefault="00E61DAC" w:rsidP="00C714C8">
            <w:pPr>
              <w:tabs>
                <w:tab w:val="left" w:pos="7200"/>
              </w:tabs>
              <w:rPr>
                <w:u w:val="single"/>
                <w:lang w:val="en-CA"/>
              </w:rPr>
            </w:pPr>
            <w:r w:rsidRPr="00125390">
              <w:rPr>
                <w:lang w:val="en-CA"/>
              </w:rPr>
              <w:t>Document</w:t>
            </w:r>
            <w:r w:rsidR="006C5D39" w:rsidRPr="00125390">
              <w:rPr>
                <w:lang w:val="en-CA"/>
              </w:rPr>
              <w:t>: JC</w:t>
            </w:r>
            <w:r w:rsidRPr="00125390">
              <w:rPr>
                <w:lang w:val="en-CA"/>
              </w:rPr>
              <w:t>T</w:t>
            </w:r>
            <w:r w:rsidR="00B74ABA" w:rsidRPr="00125390">
              <w:rPr>
                <w:lang w:val="en-CA"/>
              </w:rPr>
              <w:t>3V</w:t>
            </w:r>
            <w:r w:rsidRPr="00125390">
              <w:rPr>
                <w:lang w:val="en-CA"/>
              </w:rPr>
              <w:t>-</w:t>
            </w:r>
            <w:r w:rsidR="00A12D25" w:rsidRPr="00125390">
              <w:rPr>
                <w:lang w:val="en-CA"/>
              </w:rPr>
              <w:t>K</w:t>
            </w:r>
            <w:r w:rsidR="00C714C8">
              <w:rPr>
                <w:u w:val="single"/>
                <w:lang w:val="en-CA"/>
              </w:rPr>
              <w:t>0039</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125390">
        <w:tblPrEx>
          <w:tblCellMar>
            <w:top w:w="0" w:type="dxa"/>
            <w:bottom w:w="0" w:type="dxa"/>
          </w:tblCellMar>
        </w:tblPrEx>
        <w:tc>
          <w:tcPr>
            <w:tcW w:w="1458" w:type="dxa"/>
          </w:tcPr>
          <w:p w:rsidR="00E61DAC" w:rsidRPr="00125390" w:rsidRDefault="00E61DAC">
            <w:pPr>
              <w:spacing w:before="60" w:after="60"/>
              <w:rPr>
                <w:i/>
                <w:szCs w:val="22"/>
                <w:lang w:val="en-CA"/>
              </w:rPr>
            </w:pPr>
            <w:r w:rsidRPr="00125390">
              <w:rPr>
                <w:i/>
                <w:szCs w:val="22"/>
                <w:lang w:val="en-CA"/>
              </w:rPr>
              <w:t>Title:</w:t>
            </w:r>
          </w:p>
        </w:tc>
        <w:tc>
          <w:tcPr>
            <w:tcW w:w="8118" w:type="dxa"/>
            <w:gridSpan w:val="3"/>
          </w:tcPr>
          <w:p w:rsidR="00E61DAC" w:rsidRPr="00125390" w:rsidRDefault="00653F9D" w:rsidP="00BB708D">
            <w:pPr>
              <w:spacing w:before="60" w:after="60"/>
              <w:rPr>
                <w:b/>
                <w:szCs w:val="22"/>
                <w:lang w:val="en-CA"/>
              </w:rPr>
            </w:pPr>
            <w:r>
              <w:rPr>
                <w:b/>
                <w:szCs w:val="22"/>
                <w:lang w:val="en-CA"/>
              </w:rPr>
              <w:t>TDVP scaling process for AMVP in 3D-HEVC</w:t>
            </w:r>
          </w:p>
        </w:tc>
      </w:tr>
      <w:tr w:rsidR="00E61DAC" w:rsidRPr="00125390">
        <w:tblPrEx>
          <w:tblCellMar>
            <w:top w:w="0" w:type="dxa"/>
            <w:bottom w:w="0" w:type="dxa"/>
          </w:tblCellMar>
        </w:tblPrEx>
        <w:tc>
          <w:tcPr>
            <w:tcW w:w="1458" w:type="dxa"/>
          </w:tcPr>
          <w:p w:rsidR="00E61DAC" w:rsidRPr="00125390" w:rsidRDefault="00E61DAC">
            <w:pPr>
              <w:spacing w:before="60" w:after="60"/>
              <w:rPr>
                <w:i/>
                <w:szCs w:val="22"/>
                <w:lang w:val="en-CA"/>
              </w:rPr>
            </w:pPr>
            <w:r w:rsidRPr="00125390">
              <w:rPr>
                <w:i/>
                <w:szCs w:val="22"/>
                <w:lang w:val="en-CA"/>
              </w:rPr>
              <w:t>Status:</w:t>
            </w:r>
          </w:p>
        </w:tc>
        <w:tc>
          <w:tcPr>
            <w:tcW w:w="8118" w:type="dxa"/>
            <w:gridSpan w:val="3"/>
          </w:tcPr>
          <w:p w:rsidR="00E61DAC" w:rsidRPr="00125390" w:rsidRDefault="00E61DAC" w:rsidP="008E430B">
            <w:pPr>
              <w:spacing w:before="60" w:after="60"/>
              <w:rPr>
                <w:szCs w:val="22"/>
                <w:lang w:val="en-CA"/>
              </w:rPr>
            </w:pPr>
            <w:r w:rsidRPr="00125390">
              <w:rPr>
                <w:szCs w:val="22"/>
                <w:lang w:val="en-CA"/>
              </w:rPr>
              <w:t>Input Document</w:t>
            </w:r>
          </w:p>
        </w:tc>
      </w:tr>
      <w:tr w:rsidR="00E61DAC" w:rsidRPr="00125390">
        <w:tblPrEx>
          <w:tblCellMar>
            <w:top w:w="0" w:type="dxa"/>
            <w:bottom w:w="0" w:type="dxa"/>
          </w:tblCellMar>
        </w:tblPrEx>
        <w:tc>
          <w:tcPr>
            <w:tcW w:w="1458" w:type="dxa"/>
          </w:tcPr>
          <w:p w:rsidR="00E61DAC" w:rsidRPr="00125390" w:rsidRDefault="00E61DAC">
            <w:pPr>
              <w:spacing w:before="60" w:after="60"/>
              <w:rPr>
                <w:i/>
                <w:szCs w:val="22"/>
                <w:lang w:val="en-CA"/>
              </w:rPr>
            </w:pPr>
            <w:r w:rsidRPr="00125390">
              <w:rPr>
                <w:i/>
                <w:szCs w:val="22"/>
                <w:lang w:val="en-CA"/>
              </w:rPr>
              <w:t>Purpose:</w:t>
            </w:r>
          </w:p>
        </w:tc>
        <w:tc>
          <w:tcPr>
            <w:tcW w:w="8118" w:type="dxa"/>
            <w:gridSpan w:val="3"/>
          </w:tcPr>
          <w:p w:rsidR="00E61DAC" w:rsidRPr="00125390" w:rsidRDefault="008E430B" w:rsidP="005E1AC6">
            <w:pPr>
              <w:spacing w:before="60" w:after="60"/>
              <w:rPr>
                <w:szCs w:val="22"/>
                <w:lang w:val="en-CA"/>
              </w:rPr>
            </w:pPr>
            <w:r w:rsidRPr="00125390">
              <w:rPr>
                <w:szCs w:val="22"/>
                <w:lang w:val="en-CA"/>
              </w:rPr>
              <w:t>Proposal</w:t>
            </w:r>
          </w:p>
        </w:tc>
      </w:tr>
      <w:tr w:rsidR="00E61DAC" w:rsidRPr="00125390">
        <w:tblPrEx>
          <w:tblCellMar>
            <w:top w:w="0" w:type="dxa"/>
            <w:bottom w:w="0" w:type="dxa"/>
          </w:tblCellMar>
        </w:tblPrEx>
        <w:tc>
          <w:tcPr>
            <w:tcW w:w="1458" w:type="dxa"/>
          </w:tcPr>
          <w:p w:rsidR="00E61DAC" w:rsidRPr="00125390" w:rsidRDefault="00E61DAC">
            <w:pPr>
              <w:spacing w:before="60" w:after="60"/>
              <w:rPr>
                <w:i/>
                <w:szCs w:val="22"/>
                <w:lang w:val="en-CA"/>
              </w:rPr>
            </w:pPr>
            <w:r w:rsidRPr="00125390">
              <w:rPr>
                <w:i/>
                <w:szCs w:val="22"/>
                <w:lang w:val="en-CA"/>
              </w:rPr>
              <w:t>Author(s) or</w:t>
            </w:r>
            <w:r w:rsidRPr="00125390">
              <w:rPr>
                <w:i/>
                <w:szCs w:val="22"/>
                <w:lang w:val="en-CA"/>
              </w:rPr>
              <w:br/>
              <w:t>Contact(s):</w:t>
            </w:r>
          </w:p>
        </w:tc>
        <w:tc>
          <w:tcPr>
            <w:tcW w:w="4050" w:type="dxa"/>
          </w:tcPr>
          <w:p w:rsidR="00E61DAC" w:rsidRPr="00125390" w:rsidRDefault="008E430B" w:rsidP="008E430B">
            <w:pPr>
              <w:spacing w:before="60" w:after="60"/>
              <w:rPr>
                <w:szCs w:val="22"/>
                <w:lang w:val="en-CA"/>
              </w:rPr>
            </w:pPr>
            <w:r w:rsidRPr="00125390">
              <w:rPr>
                <w:szCs w:val="22"/>
                <w:lang w:val="en-CA"/>
              </w:rPr>
              <w:t>Sunmi Yoo</w:t>
            </w:r>
            <w:r w:rsidRPr="00125390">
              <w:rPr>
                <w:szCs w:val="22"/>
                <w:lang w:val="en-CA"/>
              </w:rPr>
              <w:br/>
              <w:t>Junghak Nam</w:t>
            </w:r>
            <w:r w:rsidRPr="00125390">
              <w:rPr>
                <w:szCs w:val="22"/>
                <w:lang w:val="en-CA"/>
              </w:rPr>
              <w:br/>
              <w:t>Sehoon Yea</w:t>
            </w:r>
            <w:r w:rsidRPr="00125390">
              <w:rPr>
                <w:szCs w:val="22"/>
                <w:lang w:val="en-CA"/>
              </w:rPr>
              <w:br/>
              <w:t>19, Yangjaedaero-11gil</w:t>
            </w:r>
            <w:r w:rsidRPr="00125390">
              <w:rPr>
                <w:szCs w:val="22"/>
                <w:lang w:val="en-CA"/>
              </w:rPr>
              <w:br/>
              <w:t>Seocho-gu, Seoul</w:t>
            </w:r>
            <w:r w:rsidRPr="00125390">
              <w:rPr>
                <w:szCs w:val="22"/>
                <w:lang w:val="en-CA"/>
              </w:rPr>
              <w:br/>
              <w:t>137-893</w:t>
            </w:r>
          </w:p>
        </w:tc>
        <w:tc>
          <w:tcPr>
            <w:tcW w:w="900" w:type="dxa"/>
          </w:tcPr>
          <w:p w:rsidR="00E61DAC" w:rsidRPr="00125390" w:rsidRDefault="00E61DAC">
            <w:pPr>
              <w:spacing w:before="60" w:after="60"/>
              <w:rPr>
                <w:szCs w:val="22"/>
                <w:lang w:val="en-CA"/>
              </w:rPr>
            </w:pPr>
            <w:r w:rsidRPr="00125390">
              <w:rPr>
                <w:szCs w:val="22"/>
                <w:lang w:val="en-CA"/>
              </w:rPr>
              <w:br/>
              <w:t>Tel:</w:t>
            </w:r>
            <w:r w:rsidRPr="00125390">
              <w:rPr>
                <w:szCs w:val="22"/>
                <w:lang w:val="en-CA"/>
              </w:rPr>
              <w:br/>
              <w:t>Email:</w:t>
            </w:r>
          </w:p>
        </w:tc>
        <w:tc>
          <w:tcPr>
            <w:tcW w:w="3168" w:type="dxa"/>
          </w:tcPr>
          <w:p w:rsidR="00E61DAC" w:rsidRPr="00125390" w:rsidRDefault="00E61DAC" w:rsidP="008E430B">
            <w:pPr>
              <w:spacing w:before="60" w:after="60"/>
              <w:rPr>
                <w:szCs w:val="22"/>
                <w:lang w:val="en-CA"/>
              </w:rPr>
            </w:pPr>
            <w:r w:rsidRPr="00125390">
              <w:rPr>
                <w:szCs w:val="22"/>
                <w:lang w:val="en-CA"/>
              </w:rPr>
              <w:br/>
            </w:r>
            <w:r w:rsidR="008E430B" w:rsidRPr="00125390">
              <w:rPr>
                <w:szCs w:val="22"/>
                <w:lang w:val="en-CA"/>
              </w:rPr>
              <w:t>+82-2-6912-6477</w:t>
            </w:r>
            <w:r w:rsidRPr="00125390">
              <w:rPr>
                <w:szCs w:val="22"/>
                <w:lang w:val="en-CA"/>
              </w:rPr>
              <w:br/>
            </w:r>
            <w:r w:rsidR="008E430B" w:rsidRPr="00125390">
              <w:rPr>
                <w:szCs w:val="22"/>
                <w:lang w:val="en-CA"/>
              </w:rPr>
              <w:t>sunmi.yoo@lge.com</w:t>
            </w:r>
            <w:r w:rsidR="008E430B" w:rsidRPr="00125390">
              <w:rPr>
                <w:szCs w:val="22"/>
                <w:lang w:val="en-CA"/>
              </w:rPr>
              <w:br/>
              <w:t>junghak.nam@lge.com</w:t>
            </w:r>
            <w:r w:rsidR="008E430B" w:rsidRPr="00125390">
              <w:rPr>
                <w:szCs w:val="22"/>
                <w:lang w:val="en-CA"/>
              </w:rPr>
              <w:br/>
              <w:t>sehoon.yea@lge.com</w:t>
            </w:r>
          </w:p>
        </w:tc>
      </w:tr>
      <w:tr w:rsidR="00E61DAC" w:rsidRPr="00125390">
        <w:tblPrEx>
          <w:tblCellMar>
            <w:top w:w="0" w:type="dxa"/>
            <w:bottom w:w="0" w:type="dxa"/>
          </w:tblCellMar>
        </w:tblPrEx>
        <w:tc>
          <w:tcPr>
            <w:tcW w:w="1458" w:type="dxa"/>
          </w:tcPr>
          <w:p w:rsidR="00E61DAC" w:rsidRPr="00125390" w:rsidRDefault="00E61DAC">
            <w:pPr>
              <w:spacing w:before="60" w:after="60"/>
              <w:rPr>
                <w:i/>
                <w:szCs w:val="22"/>
                <w:lang w:val="en-CA"/>
              </w:rPr>
            </w:pPr>
            <w:r w:rsidRPr="00125390">
              <w:rPr>
                <w:i/>
                <w:szCs w:val="22"/>
                <w:lang w:val="en-CA"/>
              </w:rPr>
              <w:t>Source:</w:t>
            </w:r>
          </w:p>
        </w:tc>
        <w:tc>
          <w:tcPr>
            <w:tcW w:w="8118" w:type="dxa"/>
            <w:gridSpan w:val="3"/>
          </w:tcPr>
          <w:p w:rsidR="00E61DAC" w:rsidRPr="00125390" w:rsidRDefault="008E430B">
            <w:pPr>
              <w:spacing w:before="60" w:after="60"/>
              <w:rPr>
                <w:szCs w:val="22"/>
                <w:lang w:val="en-CA"/>
              </w:rPr>
            </w:pPr>
            <w:r w:rsidRPr="00125390">
              <w:rPr>
                <w:szCs w:val="22"/>
                <w:lang w:val="en-CA"/>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rPr>
      </w:pPr>
      <w:r w:rsidRPr="005B217D">
        <w:rPr>
          <w:lang w:val="en-CA"/>
        </w:rPr>
        <w:t>Abstract</w:t>
      </w:r>
    </w:p>
    <w:p w:rsidR="0046049B" w:rsidRDefault="0046049B" w:rsidP="00501547">
      <w:pPr>
        <w:jc w:val="both"/>
        <w:rPr>
          <w:lang w:val="en-CA" w:eastAsia="ko-KR"/>
        </w:rPr>
      </w:pPr>
      <w:r>
        <w:rPr>
          <w:rFonts w:hint="eastAsia"/>
          <w:lang w:val="en-CA" w:eastAsia="ko-KR"/>
        </w:rPr>
        <w:t xml:space="preserve">In </w:t>
      </w:r>
      <w:r>
        <w:rPr>
          <w:lang w:val="en-CA" w:eastAsia="ko-KR"/>
        </w:rPr>
        <w:t>the current 3D-HEVC, TMVP (temporal motion vector pred</w:t>
      </w:r>
      <w:r w:rsidR="00501547">
        <w:rPr>
          <w:lang w:val="en-CA" w:eastAsia="ko-KR"/>
        </w:rPr>
        <w:t>ictor</w:t>
      </w:r>
      <w:r>
        <w:rPr>
          <w:lang w:val="en-CA" w:eastAsia="ko-KR"/>
        </w:rPr>
        <w:t xml:space="preserve">) </w:t>
      </w:r>
      <w:r w:rsidR="00501547">
        <w:rPr>
          <w:lang w:val="en-CA" w:eastAsia="ko-KR"/>
        </w:rPr>
        <w:t>can be found and used</w:t>
      </w:r>
      <w:r>
        <w:rPr>
          <w:lang w:val="en-CA" w:eastAsia="ko-KR"/>
        </w:rPr>
        <w:t xml:space="preserve"> </w:t>
      </w:r>
      <w:r w:rsidR="00501547">
        <w:rPr>
          <w:lang w:val="en-CA" w:eastAsia="ko-KR"/>
        </w:rPr>
        <w:t>both in Merge and AMVP</w:t>
      </w:r>
      <w:r w:rsidR="00F31547">
        <w:rPr>
          <w:lang w:val="en-CA" w:eastAsia="ko-KR"/>
        </w:rPr>
        <w:t xml:space="preserve"> modes</w:t>
      </w:r>
      <w:r w:rsidR="00501547">
        <w:rPr>
          <w:lang w:val="en-CA" w:eastAsia="ko-KR"/>
        </w:rPr>
        <w:t xml:space="preserve">. In Merge mode, when </w:t>
      </w:r>
      <w:r w:rsidR="00BC06A9">
        <w:rPr>
          <w:lang w:val="en-CA" w:eastAsia="ko-KR"/>
        </w:rPr>
        <w:t xml:space="preserve">both </w:t>
      </w:r>
      <w:r w:rsidR="00501547">
        <w:rPr>
          <w:lang w:val="en-CA" w:eastAsia="ko-KR"/>
        </w:rPr>
        <w:t xml:space="preserve">the reference picture of the current block and the reference picture of the collocated </w:t>
      </w:r>
      <w:r w:rsidR="00F31547">
        <w:rPr>
          <w:lang w:val="en-CA" w:eastAsia="ko-KR"/>
        </w:rPr>
        <w:t>block</w:t>
      </w:r>
      <w:r w:rsidR="00501547">
        <w:rPr>
          <w:lang w:val="en-CA" w:eastAsia="ko-KR"/>
        </w:rPr>
        <w:t xml:space="preserve"> are</w:t>
      </w:r>
      <w:r w:rsidR="00BC06A9">
        <w:rPr>
          <w:lang w:val="en-CA" w:eastAsia="ko-KR"/>
        </w:rPr>
        <w:t xml:space="preserve"> </w:t>
      </w:r>
      <w:r w:rsidR="00501547">
        <w:rPr>
          <w:lang w:val="en-CA" w:eastAsia="ko-KR"/>
        </w:rPr>
        <w:t xml:space="preserve">inter-view </w:t>
      </w:r>
      <w:r w:rsidR="003843F7">
        <w:rPr>
          <w:lang w:val="en-CA" w:eastAsia="ko-KR"/>
        </w:rPr>
        <w:t>pictures</w:t>
      </w:r>
      <w:r w:rsidR="00501547">
        <w:rPr>
          <w:lang w:val="en-CA" w:eastAsia="ko-KR"/>
        </w:rPr>
        <w:t>, the TDVP (temporal disparity vector predictor) can be scaled according to the view distance. On the other hand, AMVP only refers to the HEVC v1 specification, which means it does not</w:t>
      </w:r>
      <w:r w:rsidR="00517C2A">
        <w:rPr>
          <w:lang w:val="en-CA" w:eastAsia="ko-KR"/>
        </w:rPr>
        <w:t xml:space="preserve"> consider the view distance when the temporal disparity vector is derived</w:t>
      </w:r>
      <w:r w:rsidR="00501547">
        <w:rPr>
          <w:lang w:val="en-CA" w:eastAsia="ko-KR"/>
        </w:rPr>
        <w:t xml:space="preserve">. </w:t>
      </w:r>
      <w:r w:rsidR="00517C2A">
        <w:rPr>
          <w:lang w:val="en-CA" w:eastAsia="ko-KR"/>
        </w:rPr>
        <w:t>In order to</w:t>
      </w:r>
      <w:r w:rsidR="00501547">
        <w:rPr>
          <w:lang w:val="en-CA" w:eastAsia="ko-KR"/>
        </w:rPr>
        <w:t xml:space="preserve"> make both </w:t>
      </w:r>
      <w:r w:rsidR="00517C2A">
        <w:rPr>
          <w:lang w:val="en-CA" w:eastAsia="ko-KR"/>
        </w:rPr>
        <w:t xml:space="preserve">TDVP </w:t>
      </w:r>
      <w:r w:rsidR="00501547">
        <w:rPr>
          <w:lang w:val="en-CA" w:eastAsia="ko-KR"/>
        </w:rPr>
        <w:t>aligned, it is proposed for TDVP in AMVP to be scaled according to the view distance.</w:t>
      </w:r>
    </w:p>
    <w:p w:rsidR="0070427A" w:rsidRPr="0046049B" w:rsidRDefault="0070427A" w:rsidP="00501547">
      <w:pPr>
        <w:jc w:val="both"/>
        <w:rPr>
          <w:rFonts w:hint="eastAsia"/>
          <w:lang w:val="en-CA" w:eastAsia="ko-KR"/>
        </w:rPr>
      </w:pPr>
    </w:p>
    <w:p w:rsidR="00745F6B" w:rsidRDefault="00501547" w:rsidP="00E11923">
      <w:pPr>
        <w:pStyle w:val="1"/>
        <w:rPr>
          <w:lang w:val="en-CA"/>
        </w:rPr>
      </w:pPr>
      <w:r>
        <w:rPr>
          <w:lang w:val="en-CA"/>
        </w:rPr>
        <w:t>Introduction</w:t>
      </w:r>
    </w:p>
    <w:p w:rsidR="00501547" w:rsidRDefault="00CD2347" w:rsidP="00974FD4">
      <w:pPr>
        <w:jc w:val="both"/>
        <w:rPr>
          <w:lang w:val="en-CA" w:eastAsia="ko-KR"/>
        </w:rPr>
      </w:pPr>
      <w:r>
        <w:rPr>
          <w:rFonts w:hint="eastAsia"/>
          <w:lang w:val="en-CA" w:eastAsia="ko-KR"/>
        </w:rPr>
        <w:t xml:space="preserve">TMVP is used </w:t>
      </w:r>
      <w:r w:rsidR="00974FD4">
        <w:rPr>
          <w:lang w:val="en-CA" w:eastAsia="ko-KR"/>
        </w:rPr>
        <w:t xml:space="preserve">in 3D-HEVC </w:t>
      </w:r>
      <w:r>
        <w:rPr>
          <w:lang w:val="en-CA" w:eastAsia="ko-KR"/>
        </w:rPr>
        <w:t>for merge candidate list construction and motion vector p</w:t>
      </w:r>
      <w:r w:rsidR="00974FD4">
        <w:rPr>
          <w:lang w:val="en-CA" w:eastAsia="ko-KR"/>
        </w:rPr>
        <w:t xml:space="preserve">rediction process, like in HEVC v1. Especially, in 3D-HEVC, </w:t>
      </w:r>
      <w:r w:rsidR="00892E63">
        <w:rPr>
          <w:lang w:val="en-CA" w:eastAsia="ko-KR"/>
        </w:rPr>
        <w:t xml:space="preserve">the predictor derived from the collocated block can be either disparity vector or motion vector. If the predictor </w:t>
      </w:r>
      <w:r w:rsidR="00517C2A">
        <w:rPr>
          <w:lang w:val="en-CA" w:eastAsia="ko-KR"/>
        </w:rPr>
        <w:t xml:space="preserve">in the collocated block </w:t>
      </w:r>
      <w:r w:rsidR="00892E63">
        <w:rPr>
          <w:lang w:val="en-CA" w:eastAsia="ko-KR"/>
        </w:rPr>
        <w:t>is a motion vector, it may be scaled according to the temporal distance</w:t>
      </w:r>
      <w:r w:rsidR="00974FD4">
        <w:rPr>
          <w:lang w:val="en-CA" w:eastAsia="ko-KR"/>
        </w:rPr>
        <w:t xml:space="preserve"> (POC distance) when necessary. Otherw</w:t>
      </w:r>
      <w:r w:rsidR="00892E63">
        <w:rPr>
          <w:lang w:val="en-CA" w:eastAsia="ko-KR"/>
        </w:rPr>
        <w:t xml:space="preserve">ise, it is desirable that </w:t>
      </w:r>
      <w:r w:rsidR="00974FD4">
        <w:rPr>
          <w:lang w:val="en-CA" w:eastAsia="ko-KR"/>
        </w:rPr>
        <w:t xml:space="preserve">the disparity vector is also scaled using the view distance if needed. In fact, when the </w:t>
      </w:r>
      <w:r w:rsidR="00BC06A9">
        <w:rPr>
          <w:lang w:val="en-CA" w:eastAsia="ko-KR"/>
        </w:rPr>
        <w:t>TMVP</w:t>
      </w:r>
      <w:r w:rsidR="00974FD4">
        <w:rPr>
          <w:lang w:val="en-CA" w:eastAsia="ko-KR"/>
        </w:rPr>
        <w:t xml:space="preserve"> merge candidate is derived</w:t>
      </w:r>
      <w:r w:rsidR="00BC06A9">
        <w:rPr>
          <w:lang w:val="en-CA" w:eastAsia="ko-KR"/>
        </w:rPr>
        <w:t xml:space="preserve"> and it is a disparity vector (TDVP)</w:t>
      </w:r>
      <w:r w:rsidR="00974FD4">
        <w:rPr>
          <w:lang w:val="en-CA" w:eastAsia="ko-KR"/>
        </w:rPr>
        <w:t xml:space="preserve">, </w:t>
      </w:r>
      <w:r w:rsidR="00BC06A9">
        <w:rPr>
          <w:lang w:val="en-CA" w:eastAsia="ko-KR"/>
        </w:rPr>
        <w:t>it can be</w:t>
      </w:r>
      <w:r w:rsidR="00974FD4">
        <w:rPr>
          <w:lang w:val="en-CA" w:eastAsia="ko-KR"/>
        </w:rPr>
        <w:t xml:space="preserve"> scaled according to the view </w:t>
      </w:r>
      <w:r w:rsidR="00BC06A9">
        <w:rPr>
          <w:lang w:val="en-CA" w:eastAsia="ko-KR"/>
        </w:rPr>
        <w:t>information</w:t>
      </w:r>
      <w:r w:rsidR="00974FD4">
        <w:rPr>
          <w:lang w:val="en-CA" w:eastAsia="ko-KR"/>
        </w:rPr>
        <w:t>. However</w:t>
      </w:r>
      <w:r w:rsidR="009A1147">
        <w:rPr>
          <w:lang w:val="en-CA" w:eastAsia="ko-KR"/>
        </w:rPr>
        <w:t>,</w:t>
      </w:r>
      <w:r w:rsidR="00974FD4">
        <w:rPr>
          <w:lang w:val="en-CA" w:eastAsia="ko-KR"/>
        </w:rPr>
        <w:t xml:space="preserve"> </w:t>
      </w:r>
      <w:r w:rsidR="009A1147">
        <w:rPr>
          <w:lang w:val="en-CA" w:eastAsia="ko-KR"/>
        </w:rPr>
        <w:t xml:space="preserve">when </w:t>
      </w:r>
      <w:r w:rsidR="00974FD4">
        <w:rPr>
          <w:lang w:val="en-CA" w:eastAsia="ko-KR"/>
        </w:rPr>
        <w:t>the collocated motion vector is a disparity vector</w:t>
      </w:r>
      <w:r w:rsidR="009A1147">
        <w:rPr>
          <w:lang w:val="en-CA" w:eastAsia="ko-KR"/>
        </w:rPr>
        <w:t xml:space="preserve"> in AMVP process</w:t>
      </w:r>
      <w:r w:rsidR="00974FD4">
        <w:rPr>
          <w:lang w:val="en-CA" w:eastAsia="ko-KR"/>
        </w:rPr>
        <w:t>, it is not scaled and</w:t>
      </w:r>
      <w:r w:rsidR="009A1147">
        <w:rPr>
          <w:lang w:val="en-CA" w:eastAsia="ko-KR"/>
        </w:rPr>
        <w:t xml:space="preserve"> just</w:t>
      </w:r>
      <w:r w:rsidR="00974FD4">
        <w:rPr>
          <w:lang w:val="en-CA" w:eastAsia="ko-KR"/>
        </w:rPr>
        <w:t xml:space="preserve"> included as a TMVP candidate.</w:t>
      </w:r>
    </w:p>
    <w:p w:rsidR="001B3EB5" w:rsidRDefault="00070B04" w:rsidP="001B3EB5">
      <w:pPr>
        <w:keepNext/>
        <w:jc w:val="center"/>
      </w:pPr>
      <w:r w:rsidRPr="00070B04">
        <w:lastRenderedPageBreak/>
        <w:pict>
          <v:shape id="_x0000_i1026" type="#_x0000_t75" style="width:345.6pt;height:164.65pt">
            <v:imagedata r:id="rId10" o:title=""/>
          </v:shape>
        </w:pict>
      </w:r>
    </w:p>
    <w:p w:rsidR="001B3EB5" w:rsidRDefault="001B3EB5" w:rsidP="001B3EB5">
      <w:pPr>
        <w:pStyle w:val="ac"/>
        <w:jc w:val="center"/>
      </w:pPr>
      <w:r>
        <w:t xml:space="preserve">Figure </w:t>
      </w:r>
      <w:fldSimple w:instr=" SEQ Figure \* ARABIC ">
        <w:r w:rsidR="0082391C">
          <w:rPr>
            <w:noProof/>
          </w:rPr>
          <w:t>1</w:t>
        </w:r>
      </w:fldSimple>
      <w:r>
        <w:t xml:space="preserve"> Current TDVP derivation for AMVP</w:t>
      </w:r>
    </w:p>
    <w:p w:rsidR="0070427A" w:rsidRPr="0070427A" w:rsidRDefault="0070427A" w:rsidP="0070427A"/>
    <w:p w:rsidR="0082391C" w:rsidRDefault="0039633F" w:rsidP="0082391C">
      <w:pPr>
        <w:keepNext/>
        <w:jc w:val="center"/>
      </w:pPr>
      <w:r>
        <w:rPr>
          <w:noProof/>
          <w:lang w:eastAsia="ko-KR"/>
        </w:rPr>
      </w:r>
      <w:r>
        <w:pict>
          <v:shape id="_x0000_s1134" type="#_x0000_t75" style="width:440.8pt;height:300.95pt;mso-position-horizontal-relative:char;mso-position-vertical-relative:line">
            <v:imagedata r:id="rId11" o:title=""/>
            <w10:anchorlock/>
          </v:shape>
        </w:pict>
      </w:r>
    </w:p>
    <w:p w:rsidR="0082391C" w:rsidRDefault="0082391C" w:rsidP="0082391C">
      <w:pPr>
        <w:pStyle w:val="ac"/>
        <w:jc w:val="center"/>
      </w:pPr>
      <w:r>
        <w:t xml:space="preserve">Figure </w:t>
      </w:r>
      <w:fldSimple w:instr=" SEQ Figure \* ARABIC ">
        <w:r>
          <w:rPr>
            <w:noProof/>
          </w:rPr>
          <w:t>2</w:t>
        </w:r>
      </w:fldSimple>
      <w:r>
        <w:t xml:space="preserve"> Draft comparison for Merge and AMVP modes in HEVC v1 and 3D-HEVC</w:t>
      </w:r>
    </w:p>
    <w:p w:rsidR="0070427A" w:rsidRPr="0070427A" w:rsidRDefault="0070427A" w:rsidP="0070427A"/>
    <w:p w:rsidR="009C57C0" w:rsidRDefault="009C57C0" w:rsidP="009C57C0">
      <w:pPr>
        <w:pStyle w:val="1"/>
        <w:rPr>
          <w:lang w:val="en-CA" w:eastAsia="ko-KR"/>
        </w:rPr>
      </w:pPr>
      <w:r>
        <w:rPr>
          <w:rFonts w:hint="eastAsia"/>
          <w:lang w:val="en-CA" w:eastAsia="ko-KR"/>
        </w:rPr>
        <w:t xml:space="preserve">Proposed </w:t>
      </w:r>
      <w:r w:rsidR="00501547">
        <w:rPr>
          <w:lang w:val="en-CA" w:eastAsia="ko-KR"/>
        </w:rPr>
        <w:t>method</w:t>
      </w:r>
    </w:p>
    <w:p w:rsidR="00974FD4" w:rsidRDefault="00517C2A" w:rsidP="00BC06A9">
      <w:pPr>
        <w:jc w:val="both"/>
        <w:rPr>
          <w:lang w:val="en-CA" w:eastAsia="ko-KR"/>
        </w:rPr>
      </w:pPr>
      <w:r>
        <w:rPr>
          <w:rFonts w:hint="eastAsia"/>
          <w:lang w:val="en-CA" w:eastAsia="ko-KR"/>
        </w:rPr>
        <w:t xml:space="preserve">In this document, it is proposed </w:t>
      </w:r>
      <w:r>
        <w:rPr>
          <w:lang w:val="en-CA" w:eastAsia="ko-KR"/>
        </w:rPr>
        <w:t>for</w:t>
      </w:r>
      <w:r>
        <w:rPr>
          <w:rFonts w:hint="eastAsia"/>
          <w:lang w:val="en-CA" w:eastAsia="ko-KR"/>
        </w:rPr>
        <w:t xml:space="preserve"> the TDVP</w:t>
      </w:r>
      <w:r>
        <w:rPr>
          <w:lang w:val="en-CA" w:eastAsia="ko-KR"/>
        </w:rPr>
        <w:t xml:space="preserve"> in AMVP to be </w:t>
      </w:r>
      <w:r w:rsidR="00D10C87">
        <w:rPr>
          <w:lang w:val="en-CA" w:eastAsia="ko-KR"/>
        </w:rPr>
        <w:t>scaled in order to align the TDVP handling process in both motion coding mode. As the TDVP in merge is handled, the TDVP in AMVP can be scaled using the view distance between the current picture and the reference picture of the current picture and the distance of the reference picture of the collocated picture and the collocated picture.</w:t>
      </w:r>
    </w:p>
    <w:p w:rsidR="00F025D5" w:rsidRDefault="00070B04" w:rsidP="00F025D5">
      <w:pPr>
        <w:keepNext/>
        <w:jc w:val="center"/>
      </w:pPr>
      <w:r w:rsidRPr="00070B04">
        <w:lastRenderedPageBreak/>
        <w:pict>
          <v:shape id="_x0000_i1027" type="#_x0000_t75" style="width:375.05pt;height:176.55pt">
            <v:imagedata r:id="rId12" o:title=""/>
          </v:shape>
        </w:pict>
      </w:r>
    </w:p>
    <w:p w:rsidR="00F025D5" w:rsidRDefault="00F025D5" w:rsidP="00F025D5">
      <w:pPr>
        <w:pStyle w:val="ac"/>
        <w:jc w:val="center"/>
      </w:pPr>
      <w:r>
        <w:t xml:space="preserve">Figure </w:t>
      </w:r>
      <w:fldSimple w:instr=" SEQ Figure \* ARABIC ">
        <w:r w:rsidR="0082391C">
          <w:rPr>
            <w:noProof/>
          </w:rPr>
          <w:t>3</w:t>
        </w:r>
      </w:fldSimple>
      <w:r>
        <w:t xml:space="preserve"> Proposed TDVP scaling for AMVP</w:t>
      </w:r>
    </w:p>
    <w:p w:rsidR="00254929" w:rsidRPr="00254929" w:rsidRDefault="00254929" w:rsidP="00254929"/>
    <w:p w:rsidR="0082391C" w:rsidRDefault="00915938" w:rsidP="0082391C">
      <w:pPr>
        <w:keepNext/>
        <w:jc w:val="center"/>
      </w:pPr>
      <w:r>
        <w:rPr>
          <w:noProof/>
          <w:lang w:eastAsia="ko-KR"/>
        </w:rPr>
      </w:r>
      <w:r>
        <w:pict>
          <v:shape id="_x0000_s1204" type="#_x0000_t75" style="width:440.95pt;height:301.05pt;mso-position-horizontal-relative:char;mso-position-vertical-relative:line">
            <v:imagedata r:id="rId13" o:title=""/>
            <w10:anchorlock/>
          </v:shape>
        </w:pict>
      </w:r>
    </w:p>
    <w:p w:rsidR="0082391C" w:rsidRDefault="0082391C" w:rsidP="0082391C">
      <w:pPr>
        <w:pStyle w:val="ac"/>
        <w:jc w:val="center"/>
      </w:pPr>
      <w:r>
        <w:t xml:space="preserve">Figure </w:t>
      </w:r>
      <w:fldSimple w:instr=" SEQ Figure \* ARABIC ">
        <w:r>
          <w:rPr>
            <w:noProof/>
          </w:rPr>
          <w:t>4</w:t>
        </w:r>
      </w:fldSimple>
      <w:r>
        <w:t xml:space="preserve"> Proposed draft structure for Merge and AMVP</w:t>
      </w:r>
    </w:p>
    <w:p w:rsidR="0070427A" w:rsidRPr="0070427A" w:rsidRDefault="0070427A" w:rsidP="0070427A"/>
    <w:p w:rsidR="00104C11" w:rsidRDefault="00104C11" w:rsidP="00104C11">
      <w:pPr>
        <w:pStyle w:val="1"/>
        <w:rPr>
          <w:lang w:val="en-CA" w:eastAsia="ko-KR"/>
        </w:rPr>
      </w:pPr>
      <w:r>
        <w:rPr>
          <w:rFonts w:hint="eastAsia"/>
          <w:lang w:val="en-CA" w:eastAsia="ko-KR"/>
        </w:rPr>
        <w:t xml:space="preserve">Proposed </w:t>
      </w:r>
      <w:r>
        <w:rPr>
          <w:lang w:val="en-CA" w:eastAsia="ko-KR"/>
        </w:rPr>
        <w:t>draft</w:t>
      </w:r>
    </w:p>
    <w:p w:rsidR="00FF1A1C" w:rsidRPr="00854DBD" w:rsidRDefault="00FF1A1C" w:rsidP="00FF1A1C">
      <w:pPr>
        <w:rPr>
          <w:rFonts w:hint="eastAsia"/>
          <w:lang w:val="en-CA" w:eastAsia="ko-KR"/>
        </w:rPr>
      </w:pPr>
      <w:bookmarkStart w:id="0" w:name="_Ref332659105"/>
      <w:r w:rsidRPr="00DC7B92">
        <w:t>The</w:t>
      </w:r>
      <w:r w:rsidRPr="00DC7B92">
        <w:rPr>
          <w:rFonts w:hint="eastAsia"/>
        </w:rPr>
        <w:t xml:space="preserve"> newly added parts compared to working draft are highlighted in </w:t>
      </w:r>
      <w:r w:rsidRPr="00FF1A1C">
        <w:rPr>
          <w:highlight w:val="yellow"/>
        </w:rPr>
        <w:t>yellow</w:t>
      </w:r>
      <w:r>
        <w:t xml:space="preserve"> </w:t>
      </w:r>
      <w:r w:rsidRPr="00DC7B92">
        <w:rPr>
          <w:rFonts w:hint="eastAsia"/>
        </w:rPr>
        <w:t xml:space="preserve">and the removed parts are marked with </w:t>
      </w:r>
      <w:r w:rsidRPr="00DC7B92">
        <w:rPr>
          <w:rFonts w:hint="eastAsia"/>
          <w:strike/>
          <w:color w:val="FF0000"/>
        </w:rPr>
        <w:t>strikethrough</w:t>
      </w:r>
      <w:r>
        <w:t xml:space="preserve"> </w:t>
      </w:r>
      <w:r>
        <w:rPr>
          <w:rFonts w:hint="eastAsia"/>
          <w:lang w:eastAsia="ko-KR"/>
        </w:rPr>
        <w:t>for the proposed method.</w:t>
      </w:r>
    </w:p>
    <w:p w:rsidR="00104C11" w:rsidRPr="00F969B0" w:rsidRDefault="00104C11" w:rsidP="00104C11">
      <w:pPr>
        <w:pStyle w:val="3H4"/>
        <w:numPr>
          <w:ilvl w:val="0"/>
          <w:numId w:val="0"/>
        </w:numPr>
        <w:rPr>
          <w:lang w:val="en-CA"/>
        </w:rPr>
      </w:pPr>
      <w:r>
        <w:rPr>
          <w:lang w:val="en-CA"/>
        </w:rPr>
        <w:t>I.8.5.3.2.6</w:t>
      </w:r>
      <w:r>
        <w:rPr>
          <w:lang w:val="en-CA"/>
        </w:rPr>
        <w:tab/>
      </w:r>
      <w:r w:rsidRPr="00F969B0">
        <w:rPr>
          <w:lang w:val="en-CA"/>
        </w:rPr>
        <w:t>Derivation process for luma motion vector prediction</w:t>
      </w:r>
      <w:bookmarkEnd w:id="0"/>
    </w:p>
    <w:p w:rsidR="00104C11" w:rsidRPr="00FF1A1C" w:rsidRDefault="00104C11" w:rsidP="00104C11">
      <w:pPr>
        <w:pStyle w:val="3N0"/>
        <w:rPr>
          <w:highlight w:val="yellow"/>
          <w:lang w:val="en-CA"/>
        </w:rPr>
      </w:pPr>
      <w:r w:rsidRPr="00F969B0">
        <w:rPr>
          <w:lang w:val="en-CA"/>
        </w:rPr>
        <w:t>The specifications in clause 8.5.3.2.6 apply</w:t>
      </w:r>
      <w:ins w:id="1" w:author="Sunmi Yoo" w:date="2015-02-03T09:45:00Z">
        <w:r w:rsidRPr="00FF1A1C">
          <w:rPr>
            <w:highlight w:val="yellow"/>
            <w:lang w:val="en-CA"/>
          </w:rPr>
          <w:t>, with the following modifications:</w:t>
        </w:r>
      </w:ins>
      <w:del w:id="2" w:author="Sunmi Yoo" w:date="2015-02-03T09:45:00Z">
        <w:r w:rsidRPr="00FF1A1C" w:rsidDel="00104C11">
          <w:rPr>
            <w:lang w:val="en-CA"/>
          </w:rPr>
          <w:delText>.</w:delText>
        </w:r>
      </w:del>
    </w:p>
    <w:p w:rsidR="00104C11" w:rsidRPr="00104C11" w:rsidRDefault="00104C11" w:rsidP="0070427A">
      <w:pPr>
        <w:pStyle w:val="3N0"/>
        <w:rPr>
          <w:rFonts w:hint="eastAsia"/>
          <w:lang w:val="en-CA"/>
        </w:rPr>
      </w:pPr>
      <w:ins w:id="3" w:author="Sunmi Yoo" w:date="2015-02-03T09:45:00Z">
        <w:r w:rsidRPr="00FF1A1C">
          <w:rPr>
            <w:rFonts w:hint="eastAsia"/>
            <w:highlight w:val="yellow"/>
            <w:lang w:val="en-CA"/>
          </w:rPr>
          <w:t>All invocations of the process specified in clause 8.5.3.2.8 are replaced with invocations of the process specified in clause I.8.5.3.2.8.</w:t>
        </w:r>
      </w:ins>
    </w:p>
    <w:p w:rsidR="0082391C" w:rsidRPr="0082391C" w:rsidRDefault="0082391C" w:rsidP="0082391C"/>
    <w:p w:rsidR="001F2594" w:rsidRPr="005B217D" w:rsidRDefault="001F2594" w:rsidP="00E11923">
      <w:pPr>
        <w:pStyle w:val="1"/>
        <w:rPr>
          <w:lang w:val="en-CA"/>
        </w:rPr>
      </w:pPr>
      <w:r w:rsidRPr="005B217D">
        <w:rPr>
          <w:lang w:val="en-CA"/>
        </w:rPr>
        <w:t>Patent rights declaration</w:t>
      </w:r>
    </w:p>
    <w:p w:rsidR="00342FF4" w:rsidRPr="005E5BB0" w:rsidRDefault="005E5BB0" w:rsidP="009234A5">
      <w:pPr>
        <w:jc w:val="both"/>
        <w:rPr>
          <w:sz w:val="20"/>
          <w:lang w:val="en-CA"/>
        </w:rPr>
      </w:pPr>
      <w:r>
        <w:rPr>
          <w:b/>
          <w:sz w:val="20"/>
          <w:lang w:val="en-CA"/>
        </w:rPr>
        <w:t>LG Electronics</w:t>
      </w:r>
      <w:r w:rsidR="001F2594" w:rsidRPr="005E5BB0">
        <w:rPr>
          <w:b/>
          <w:sz w:val="20"/>
          <w:lang w:val="en-CA"/>
        </w:rPr>
        <w:t xml:space="preserve"> may have </w:t>
      </w:r>
      <w:r w:rsidR="0098551D" w:rsidRPr="005E5BB0">
        <w:rPr>
          <w:b/>
          <w:sz w:val="20"/>
          <w:lang w:val="en-CA"/>
        </w:rPr>
        <w:t>current or pending</w:t>
      </w:r>
      <w:r w:rsidR="001F2594" w:rsidRPr="005E5BB0">
        <w:rPr>
          <w:b/>
          <w:sz w:val="20"/>
          <w:lang w:val="en-CA"/>
        </w:rPr>
        <w:t xml:space="preserve"> </w:t>
      </w:r>
      <w:r w:rsidR="0098551D" w:rsidRPr="005E5BB0">
        <w:rPr>
          <w:b/>
          <w:sz w:val="20"/>
          <w:lang w:val="en-CA"/>
        </w:rPr>
        <w:t xml:space="preserve">patent rights </w:t>
      </w:r>
      <w:r w:rsidR="001F2594" w:rsidRPr="005E5BB0">
        <w:rPr>
          <w:b/>
          <w:sz w:val="20"/>
          <w:lang w:val="en-CA"/>
        </w:rPr>
        <w:t xml:space="preserve">relating to the technology described </w:t>
      </w:r>
      <w:r w:rsidR="002F164D" w:rsidRPr="005E5BB0">
        <w:rPr>
          <w:b/>
          <w:sz w:val="20"/>
          <w:lang w:val="en-CA"/>
        </w:rPr>
        <w:t xml:space="preserve">in </w:t>
      </w:r>
      <w:r w:rsidR="001F2594" w:rsidRPr="005E5BB0">
        <w:rPr>
          <w:b/>
          <w:sz w:val="20"/>
          <w:lang w:val="en-CA"/>
        </w:rPr>
        <w:t>this contribution and, conditioned on reciprocity, is prepared to grant licenses under reasonable and non-discriminatory terms as necessary for implementation of the resulting ITU-T Recommendation</w:t>
      </w:r>
      <w:r w:rsidR="002F164D" w:rsidRPr="005E5BB0">
        <w:rPr>
          <w:b/>
          <w:sz w:val="20"/>
          <w:lang w:val="en-CA"/>
        </w:rPr>
        <w:t xml:space="preserve"> | ISO/IEC </w:t>
      </w:r>
      <w:r w:rsidR="00A83253" w:rsidRPr="005E5BB0">
        <w:rPr>
          <w:b/>
          <w:sz w:val="20"/>
          <w:lang w:val="en-CA"/>
        </w:rPr>
        <w:t xml:space="preserve">International </w:t>
      </w:r>
      <w:r w:rsidR="002F164D" w:rsidRPr="005E5BB0">
        <w:rPr>
          <w:b/>
          <w:sz w:val="20"/>
          <w:lang w:val="en-CA"/>
        </w:rPr>
        <w:t>Standard</w:t>
      </w:r>
      <w:r w:rsidR="001F2594" w:rsidRPr="005E5BB0">
        <w:rPr>
          <w:b/>
          <w:sz w:val="20"/>
          <w:lang w:val="en-CA"/>
        </w:rPr>
        <w:t xml:space="preserve"> (per box 2 of the ITU-T/ITU-R/ISO/IEC patent statement and licensing declaration form).</w:t>
      </w:r>
    </w:p>
    <w:p w:rsidR="007F1F8B" w:rsidRPr="005E5BB0" w:rsidRDefault="007F1F8B" w:rsidP="009234A5">
      <w:pPr>
        <w:jc w:val="both"/>
        <w:rPr>
          <w:szCs w:val="22"/>
          <w:lang w:val="en-CA"/>
        </w:rPr>
      </w:pPr>
    </w:p>
    <w:sectPr w:rsidR="007F1F8B" w:rsidRPr="005E5BB0" w:rsidSect="00A01439">
      <w:footerReference w:type="default" r:id="rId14"/>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2FF" w:rsidRDefault="007312FF">
      <w:r>
        <w:separator/>
      </w:r>
    </w:p>
  </w:endnote>
  <w:endnote w:type="continuationSeparator" w:id="0">
    <w:p w:rsidR="007312FF" w:rsidRDefault="007312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굴림">
    <w:altName w:val="Gulim"/>
    <w:panose1 w:val="020B0600000101010101"/>
    <w:charset w:val="81"/>
    <w:family w:val="moder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7D6" w:rsidRDefault="007B57D6"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952266">
      <w:rPr>
        <w:rStyle w:val="a5"/>
        <w:noProof/>
      </w:rPr>
      <w:t>3</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952266">
      <w:rPr>
        <w:rStyle w:val="a5"/>
        <w:noProof/>
      </w:rPr>
      <w:t>2015-02-05</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2FF" w:rsidRDefault="007312FF">
      <w:r>
        <w:separator/>
      </w:r>
    </w:p>
  </w:footnote>
  <w:footnote w:type="continuationSeparator" w:id="0">
    <w:p w:rsidR="007312FF" w:rsidRDefault="007312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7E7005E"/>
    <w:multiLevelType w:val="multilevel"/>
    <w:tmpl w:val="FA1832A2"/>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4"/>
      </w:rPr>
    </w:lvl>
    <w:lvl w:ilvl="2">
      <w:start w:val="1"/>
      <w:numFmt w:val="decimal"/>
      <w:pStyle w:val="3H1"/>
      <w:lvlText w:val="%1.%2.%3"/>
      <w:lvlJc w:val="left"/>
      <w:pPr>
        <w:tabs>
          <w:tab w:val="num" w:pos="794"/>
        </w:tabs>
        <w:ind w:left="0" w:firstLine="0"/>
      </w:pPr>
      <w:rPr>
        <w:rFonts w:ascii="Times New Roman Bold" w:hAnsi="Times New Roman Bold" w:hint="default"/>
        <w:b/>
        <w:i w:val="0"/>
        <w:sz w:val="22"/>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1565F"/>
    <w:rsid w:val="000458BC"/>
    <w:rsid w:val="00045C41"/>
    <w:rsid w:val="00046C03"/>
    <w:rsid w:val="00052289"/>
    <w:rsid w:val="00070B04"/>
    <w:rsid w:val="0007614F"/>
    <w:rsid w:val="00085877"/>
    <w:rsid w:val="0008769A"/>
    <w:rsid w:val="000B1C6B"/>
    <w:rsid w:val="000B3429"/>
    <w:rsid w:val="000B4FF9"/>
    <w:rsid w:val="000C09AC"/>
    <w:rsid w:val="000D7CD9"/>
    <w:rsid w:val="000E00F3"/>
    <w:rsid w:val="000E5946"/>
    <w:rsid w:val="000F0858"/>
    <w:rsid w:val="000F158C"/>
    <w:rsid w:val="00102F3D"/>
    <w:rsid w:val="00104C11"/>
    <w:rsid w:val="0010643D"/>
    <w:rsid w:val="00124E38"/>
    <w:rsid w:val="00125390"/>
    <w:rsid w:val="0012580B"/>
    <w:rsid w:val="00131F90"/>
    <w:rsid w:val="0013526E"/>
    <w:rsid w:val="0014274D"/>
    <w:rsid w:val="00150997"/>
    <w:rsid w:val="00157E37"/>
    <w:rsid w:val="00171371"/>
    <w:rsid w:val="00175A24"/>
    <w:rsid w:val="00187E58"/>
    <w:rsid w:val="001A297E"/>
    <w:rsid w:val="001A368E"/>
    <w:rsid w:val="001A7329"/>
    <w:rsid w:val="001B3EB5"/>
    <w:rsid w:val="001B4E28"/>
    <w:rsid w:val="001C3525"/>
    <w:rsid w:val="001D1BD2"/>
    <w:rsid w:val="001E02BE"/>
    <w:rsid w:val="001E3B37"/>
    <w:rsid w:val="001E4B3F"/>
    <w:rsid w:val="001F2594"/>
    <w:rsid w:val="001F4C60"/>
    <w:rsid w:val="002055A6"/>
    <w:rsid w:val="00206460"/>
    <w:rsid w:val="002069B4"/>
    <w:rsid w:val="00215DFC"/>
    <w:rsid w:val="002212DF"/>
    <w:rsid w:val="00226DE9"/>
    <w:rsid w:val="00227BA7"/>
    <w:rsid w:val="00254929"/>
    <w:rsid w:val="00263398"/>
    <w:rsid w:val="00275BCF"/>
    <w:rsid w:val="00292257"/>
    <w:rsid w:val="002A54E0"/>
    <w:rsid w:val="002B1595"/>
    <w:rsid w:val="002B191D"/>
    <w:rsid w:val="002D0AF6"/>
    <w:rsid w:val="002D729B"/>
    <w:rsid w:val="002E6CC0"/>
    <w:rsid w:val="002F164D"/>
    <w:rsid w:val="0030124C"/>
    <w:rsid w:val="00306206"/>
    <w:rsid w:val="00317D85"/>
    <w:rsid w:val="003257C3"/>
    <w:rsid w:val="00326E64"/>
    <w:rsid w:val="00327C56"/>
    <w:rsid w:val="003315A1"/>
    <w:rsid w:val="0033308D"/>
    <w:rsid w:val="003373EC"/>
    <w:rsid w:val="00342FF4"/>
    <w:rsid w:val="003706CC"/>
    <w:rsid w:val="00377710"/>
    <w:rsid w:val="00382E42"/>
    <w:rsid w:val="003843F7"/>
    <w:rsid w:val="00394C39"/>
    <w:rsid w:val="0039633F"/>
    <w:rsid w:val="003A2D8E"/>
    <w:rsid w:val="003B78A9"/>
    <w:rsid w:val="003C20E4"/>
    <w:rsid w:val="003E62B1"/>
    <w:rsid w:val="003E6F90"/>
    <w:rsid w:val="003F070E"/>
    <w:rsid w:val="003F5D0F"/>
    <w:rsid w:val="00414101"/>
    <w:rsid w:val="00426550"/>
    <w:rsid w:val="00433DDB"/>
    <w:rsid w:val="00437619"/>
    <w:rsid w:val="0046049B"/>
    <w:rsid w:val="004A025C"/>
    <w:rsid w:val="004A2A63"/>
    <w:rsid w:val="004B210C"/>
    <w:rsid w:val="004C68EC"/>
    <w:rsid w:val="004D405F"/>
    <w:rsid w:val="004E4F4F"/>
    <w:rsid w:val="004E5D54"/>
    <w:rsid w:val="004E6789"/>
    <w:rsid w:val="004F61E3"/>
    <w:rsid w:val="00501547"/>
    <w:rsid w:val="0051015C"/>
    <w:rsid w:val="005135AF"/>
    <w:rsid w:val="00516CF1"/>
    <w:rsid w:val="00517C2A"/>
    <w:rsid w:val="005268B0"/>
    <w:rsid w:val="00531AE9"/>
    <w:rsid w:val="00550A66"/>
    <w:rsid w:val="00553070"/>
    <w:rsid w:val="00567EC7"/>
    <w:rsid w:val="00570013"/>
    <w:rsid w:val="005801A2"/>
    <w:rsid w:val="005952A5"/>
    <w:rsid w:val="005A33A1"/>
    <w:rsid w:val="005B217D"/>
    <w:rsid w:val="005C385F"/>
    <w:rsid w:val="005E1AC6"/>
    <w:rsid w:val="005E5BB0"/>
    <w:rsid w:val="005F6F1B"/>
    <w:rsid w:val="00610D43"/>
    <w:rsid w:val="006201A5"/>
    <w:rsid w:val="00624B33"/>
    <w:rsid w:val="006279CA"/>
    <w:rsid w:val="00630AA2"/>
    <w:rsid w:val="00642C26"/>
    <w:rsid w:val="00646707"/>
    <w:rsid w:val="006477EC"/>
    <w:rsid w:val="00653F9D"/>
    <w:rsid w:val="006622D8"/>
    <w:rsid w:val="00662E58"/>
    <w:rsid w:val="00664DCF"/>
    <w:rsid w:val="006C5D39"/>
    <w:rsid w:val="006E2810"/>
    <w:rsid w:val="006E5417"/>
    <w:rsid w:val="0070427A"/>
    <w:rsid w:val="00712F60"/>
    <w:rsid w:val="00720E3B"/>
    <w:rsid w:val="00727AC4"/>
    <w:rsid w:val="007312FF"/>
    <w:rsid w:val="00742E83"/>
    <w:rsid w:val="00745F6B"/>
    <w:rsid w:val="0075585E"/>
    <w:rsid w:val="0076517A"/>
    <w:rsid w:val="00770571"/>
    <w:rsid w:val="007768FF"/>
    <w:rsid w:val="00781317"/>
    <w:rsid w:val="007824D3"/>
    <w:rsid w:val="00786ECB"/>
    <w:rsid w:val="007954C1"/>
    <w:rsid w:val="00796EE3"/>
    <w:rsid w:val="007A7D29"/>
    <w:rsid w:val="007B4AB8"/>
    <w:rsid w:val="007B57D6"/>
    <w:rsid w:val="007D4361"/>
    <w:rsid w:val="007F1F8B"/>
    <w:rsid w:val="007F51D3"/>
    <w:rsid w:val="007F67A1"/>
    <w:rsid w:val="008206C8"/>
    <w:rsid w:val="0082391C"/>
    <w:rsid w:val="00833BC6"/>
    <w:rsid w:val="008413D1"/>
    <w:rsid w:val="00844BE6"/>
    <w:rsid w:val="008615D6"/>
    <w:rsid w:val="00874A6C"/>
    <w:rsid w:val="008759E8"/>
    <w:rsid w:val="00876C65"/>
    <w:rsid w:val="00892E63"/>
    <w:rsid w:val="008A4B4C"/>
    <w:rsid w:val="008A76F0"/>
    <w:rsid w:val="008B5F80"/>
    <w:rsid w:val="008C239F"/>
    <w:rsid w:val="008E430B"/>
    <w:rsid w:val="008E480C"/>
    <w:rsid w:val="00907757"/>
    <w:rsid w:val="00915938"/>
    <w:rsid w:val="009212B0"/>
    <w:rsid w:val="009234A5"/>
    <w:rsid w:val="009324B0"/>
    <w:rsid w:val="009336F7"/>
    <w:rsid w:val="009374A7"/>
    <w:rsid w:val="00952266"/>
    <w:rsid w:val="00961104"/>
    <w:rsid w:val="0097178F"/>
    <w:rsid w:val="00974FD4"/>
    <w:rsid w:val="0098551D"/>
    <w:rsid w:val="0099153B"/>
    <w:rsid w:val="0099518F"/>
    <w:rsid w:val="009A1147"/>
    <w:rsid w:val="009A523D"/>
    <w:rsid w:val="009C57C0"/>
    <w:rsid w:val="009D5755"/>
    <w:rsid w:val="009F496B"/>
    <w:rsid w:val="009F7338"/>
    <w:rsid w:val="00A01439"/>
    <w:rsid w:val="00A02E61"/>
    <w:rsid w:val="00A05CFF"/>
    <w:rsid w:val="00A12D25"/>
    <w:rsid w:val="00A2758E"/>
    <w:rsid w:val="00A3286C"/>
    <w:rsid w:val="00A37DD5"/>
    <w:rsid w:val="00A51FC2"/>
    <w:rsid w:val="00A56B97"/>
    <w:rsid w:val="00A6093D"/>
    <w:rsid w:val="00A76A6D"/>
    <w:rsid w:val="00A83253"/>
    <w:rsid w:val="00AA6E84"/>
    <w:rsid w:val="00AB2494"/>
    <w:rsid w:val="00AB366E"/>
    <w:rsid w:val="00AE341B"/>
    <w:rsid w:val="00B07CA7"/>
    <w:rsid w:val="00B1279A"/>
    <w:rsid w:val="00B5222E"/>
    <w:rsid w:val="00B61C96"/>
    <w:rsid w:val="00B628C1"/>
    <w:rsid w:val="00B73A2A"/>
    <w:rsid w:val="00B74ABA"/>
    <w:rsid w:val="00B94B06"/>
    <w:rsid w:val="00B94C28"/>
    <w:rsid w:val="00B9797E"/>
    <w:rsid w:val="00BB708D"/>
    <w:rsid w:val="00BC06A9"/>
    <w:rsid w:val="00BC10BA"/>
    <w:rsid w:val="00BC5AFD"/>
    <w:rsid w:val="00BF6A54"/>
    <w:rsid w:val="00C04F43"/>
    <w:rsid w:val="00C0609D"/>
    <w:rsid w:val="00C07276"/>
    <w:rsid w:val="00C115AB"/>
    <w:rsid w:val="00C272FD"/>
    <w:rsid w:val="00C30249"/>
    <w:rsid w:val="00C3723B"/>
    <w:rsid w:val="00C606C9"/>
    <w:rsid w:val="00C657D3"/>
    <w:rsid w:val="00C714C8"/>
    <w:rsid w:val="00C80288"/>
    <w:rsid w:val="00C84003"/>
    <w:rsid w:val="00C8536A"/>
    <w:rsid w:val="00C90650"/>
    <w:rsid w:val="00C92A96"/>
    <w:rsid w:val="00C950F3"/>
    <w:rsid w:val="00C97D78"/>
    <w:rsid w:val="00CC2AAE"/>
    <w:rsid w:val="00CC5A42"/>
    <w:rsid w:val="00CD0EAB"/>
    <w:rsid w:val="00CD13E0"/>
    <w:rsid w:val="00CD2347"/>
    <w:rsid w:val="00CE0A4C"/>
    <w:rsid w:val="00CF34DB"/>
    <w:rsid w:val="00CF558F"/>
    <w:rsid w:val="00D073E2"/>
    <w:rsid w:val="00D07AD8"/>
    <w:rsid w:val="00D10C87"/>
    <w:rsid w:val="00D446EC"/>
    <w:rsid w:val="00D51BF0"/>
    <w:rsid w:val="00D55942"/>
    <w:rsid w:val="00D807BF"/>
    <w:rsid w:val="00D919C5"/>
    <w:rsid w:val="00D91FD3"/>
    <w:rsid w:val="00DA7887"/>
    <w:rsid w:val="00DB24F1"/>
    <w:rsid w:val="00DB2C26"/>
    <w:rsid w:val="00DC559D"/>
    <w:rsid w:val="00DC71B7"/>
    <w:rsid w:val="00DD3582"/>
    <w:rsid w:val="00DE6B43"/>
    <w:rsid w:val="00DF2882"/>
    <w:rsid w:val="00E07736"/>
    <w:rsid w:val="00E07F0C"/>
    <w:rsid w:val="00E11923"/>
    <w:rsid w:val="00E15328"/>
    <w:rsid w:val="00E159ED"/>
    <w:rsid w:val="00E162E4"/>
    <w:rsid w:val="00E21F20"/>
    <w:rsid w:val="00E262D4"/>
    <w:rsid w:val="00E314D9"/>
    <w:rsid w:val="00E36250"/>
    <w:rsid w:val="00E463CF"/>
    <w:rsid w:val="00E54511"/>
    <w:rsid w:val="00E61DAC"/>
    <w:rsid w:val="00E72B80"/>
    <w:rsid w:val="00E75FE3"/>
    <w:rsid w:val="00E84247"/>
    <w:rsid w:val="00E86C4C"/>
    <w:rsid w:val="00E923F7"/>
    <w:rsid w:val="00EA4775"/>
    <w:rsid w:val="00EA6089"/>
    <w:rsid w:val="00EB0EB8"/>
    <w:rsid w:val="00EB7AB1"/>
    <w:rsid w:val="00ED5EDC"/>
    <w:rsid w:val="00ED72E6"/>
    <w:rsid w:val="00EF48CC"/>
    <w:rsid w:val="00F025D5"/>
    <w:rsid w:val="00F31547"/>
    <w:rsid w:val="00F73032"/>
    <w:rsid w:val="00F848FC"/>
    <w:rsid w:val="00F9282A"/>
    <w:rsid w:val="00F96BAD"/>
    <w:rsid w:val="00FB0E84"/>
    <w:rsid w:val="00FC08E6"/>
    <w:rsid w:val="00FC156F"/>
    <w:rsid w:val="00FC389D"/>
    <w:rsid w:val="00FC4253"/>
    <w:rsid w:val="00FD01C2"/>
    <w:rsid w:val="00FE15CD"/>
    <w:rsid w:val="00FF0CE3"/>
    <w:rsid w:val="00FF1A1C"/>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lang/>
    </w:rPr>
  </w:style>
  <w:style w:type="paragraph" w:styleId="4">
    <w:name w:val="heading 4"/>
    <w:basedOn w:val="a"/>
    <w:next w:val="a"/>
    <w:link w:val="4Char"/>
    <w:qFormat/>
    <w:rsid w:val="00AB366E"/>
    <w:pPr>
      <w:keepNext/>
      <w:numPr>
        <w:ilvl w:val="3"/>
        <w:numId w:val="6"/>
      </w:numPr>
      <w:spacing w:before="240" w:after="60"/>
      <w:ind w:left="1080" w:hanging="1080"/>
      <w:outlineLvl w:val="3"/>
    </w:pPr>
    <w:rPr>
      <w:b/>
      <w:bCs/>
      <w:sz w:val="24"/>
      <w:szCs w:val="28"/>
      <w:lang/>
    </w:rPr>
  </w:style>
  <w:style w:type="paragraph" w:styleId="5">
    <w:name w:val="heading 5"/>
    <w:basedOn w:val="a"/>
    <w:next w:val="a"/>
    <w:link w:val="5Char"/>
    <w:qFormat/>
    <w:rsid w:val="00C657D3"/>
    <w:pPr>
      <w:keepNext/>
      <w:numPr>
        <w:ilvl w:val="4"/>
        <w:numId w:val="6"/>
      </w:numPr>
      <w:spacing w:before="240" w:after="60"/>
      <w:ind w:left="1080" w:hanging="1080"/>
      <w:outlineLvl w:val="4"/>
    </w:pPr>
    <w:rPr>
      <w:b/>
      <w:bCs/>
      <w:i/>
      <w:iCs/>
      <w:szCs w:val="26"/>
      <w:lang/>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lang/>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lang/>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AB366E"/>
    <w:rPr>
      <w:b/>
      <w:bCs/>
      <w:sz w:val="24"/>
      <w:szCs w:val="28"/>
    </w:rPr>
  </w:style>
  <w:style w:type="character" w:customStyle="1" w:styleId="5Char">
    <w:name w:val="제목 5 Char"/>
    <w:link w:val="5"/>
    <w:rsid w:val="00C657D3"/>
    <w:rPr>
      <w:b/>
      <w:bCs/>
      <w:i/>
      <w:iCs/>
      <w:sz w:val="22"/>
      <w:szCs w:val="26"/>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lang/>
    </w:rPr>
  </w:style>
  <w:style w:type="character" w:customStyle="1" w:styleId="Char">
    <w:name w:val="문서 구조 Char"/>
    <w:link w:val="a9"/>
    <w:rsid w:val="00E11923"/>
    <w:rPr>
      <w:rFonts w:ascii="Tahoma" w:hAnsi="Tahoma" w:cs="Tahoma"/>
      <w:sz w:val="16"/>
      <w:szCs w:val="16"/>
      <w:lang w:eastAsia="en-US"/>
    </w:rPr>
  </w:style>
  <w:style w:type="paragraph" w:customStyle="1" w:styleId="3H0">
    <w:name w:val="3H0"/>
    <w:next w:val="a"/>
    <w:qFormat/>
    <w:rsid w:val="00FC156F"/>
    <w:pPr>
      <w:keepNext/>
      <w:keepLines/>
      <w:numPr>
        <w:ilvl w:val="1"/>
        <w:numId w:val="12"/>
      </w:numPr>
      <w:tabs>
        <w:tab w:val="left" w:pos="499"/>
        <w:tab w:val="left" w:pos="720"/>
      </w:tabs>
      <w:spacing w:before="313"/>
      <w:jc w:val="both"/>
      <w:outlineLvl w:val="1"/>
    </w:pPr>
    <w:rPr>
      <w:rFonts w:ascii="Times New Roman Bold" w:hAnsi="Times New Roman Bold"/>
      <w:b/>
      <w:sz w:val="24"/>
      <w:lang w:val="en-GB" w:eastAsia="en-US"/>
    </w:rPr>
  </w:style>
  <w:style w:type="paragraph" w:customStyle="1" w:styleId="3H1">
    <w:name w:val="3H1"/>
    <w:basedOn w:val="3H0"/>
    <w:next w:val="a"/>
    <w:qFormat/>
    <w:rsid w:val="00FC156F"/>
    <w:pPr>
      <w:numPr>
        <w:ilvl w:val="2"/>
      </w:numPr>
      <w:tabs>
        <w:tab w:val="clear" w:pos="499"/>
        <w:tab w:val="clear" w:pos="720"/>
        <w:tab w:val="left" w:pos="641"/>
        <w:tab w:val="left" w:pos="879"/>
      </w:tabs>
      <w:spacing w:before="181"/>
      <w:outlineLvl w:val="2"/>
    </w:pPr>
    <w:rPr>
      <w:sz w:val="22"/>
    </w:rPr>
  </w:style>
  <w:style w:type="paragraph" w:customStyle="1" w:styleId="3H2">
    <w:name w:val="3H2"/>
    <w:basedOn w:val="3H1"/>
    <w:next w:val="a"/>
    <w:qFormat/>
    <w:rsid w:val="00FC156F"/>
    <w:pPr>
      <w:numPr>
        <w:ilvl w:val="3"/>
      </w:numPr>
      <w:tabs>
        <w:tab w:val="clear" w:pos="641"/>
        <w:tab w:val="left" w:pos="1060"/>
      </w:tabs>
      <w:outlineLvl w:val="3"/>
    </w:pPr>
    <w:rPr>
      <w:sz w:val="20"/>
    </w:rPr>
  </w:style>
  <w:style w:type="paragraph" w:customStyle="1" w:styleId="3H3">
    <w:name w:val="3H3"/>
    <w:basedOn w:val="3H2"/>
    <w:next w:val="a"/>
    <w:qFormat/>
    <w:rsid w:val="00FC156F"/>
    <w:pPr>
      <w:numPr>
        <w:ilvl w:val="4"/>
      </w:numPr>
      <w:tabs>
        <w:tab w:val="clear" w:pos="879"/>
        <w:tab w:val="clear" w:pos="1060"/>
        <w:tab w:val="left" w:pos="1140"/>
        <w:tab w:val="left" w:pos="1361"/>
      </w:tabs>
      <w:outlineLvl w:val="4"/>
    </w:pPr>
  </w:style>
  <w:style w:type="paragraph" w:customStyle="1" w:styleId="3H4">
    <w:name w:val="3H4"/>
    <w:basedOn w:val="3H3"/>
    <w:next w:val="a"/>
    <w:link w:val="3H4Char"/>
    <w:qFormat/>
    <w:rsid w:val="00FC156F"/>
    <w:pPr>
      <w:numPr>
        <w:ilvl w:val="5"/>
      </w:numPr>
      <w:outlineLvl w:val="5"/>
    </w:pPr>
  </w:style>
  <w:style w:type="paragraph" w:customStyle="1" w:styleId="3H5">
    <w:name w:val="3H5"/>
    <w:basedOn w:val="3H4"/>
    <w:next w:val="a"/>
    <w:qFormat/>
    <w:rsid w:val="00FC156F"/>
    <w:pPr>
      <w:numPr>
        <w:ilvl w:val="6"/>
      </w:numPr>
      <w:tabs>
        <w:tab w:val="clear" w:pos="794"/>
        <w:tab w:val="num" w:pos="360"/>
      </w:tabs>
    </w:pPr>
  </w:style>
  <w:style w:type="character" w:customStyle="1" w:styleId="3H4Char">
    <w:name w:val="3H4 Char"/>
    <w:link w:val="3H4"/>
    <w:rsid w:val="00FC156F"/>
    <w:rPr>
      <w:rFonts w:ascii="Times New Roman Bold" w:eastAsia="맑은 고딕" w:hAnsi="Times New Roman Bold"/>
      <w:b/>
      <w:lang w:val="en-GB" w:eastAsia="en-US"/>
    </w:rPr>
  </w:style>
  <w:style w:type="paragraph" w:customStyle="1" w:styleId="3H6">
    <w:name w:val="3H6"/>
    <w:basedOn w:val="a"/>
    <w:rsid w:val="00FC156F"/>
    <w:pPr>
      <w:numPr>
        <w:ilvl w:val="7"/>
        <w:numId w:val="12"/>
      </w:numPr>
      <w:tabs>
        <w:tab w:val="clear" w:pos="360"/>
        <w:tab w:val="clear" w:pos="720"/>
        <w:tab w:val="clear" w:pos="1080"/>
        <w:tab w:val="clear" w:pos="1440"/>
        <w:tab w:val="left" w:pos="1191"/>
        <w:tab w:val="left" w:pos="1588"/>
        <w:tab w:val="left" w:pos="1985"/>
      </w:tabs>
      <w:jc w:val="both"/>
    </w:pPr>
    <w:rPr>
      <w:sz w:val="20"/>
      <w:lang w:val="en-GB"/>
    </w:rPr>
  </w:style>
  <w:style w:type="paragraph" w:customStyle="1" w:styleId="3H7">
    <w:name w:val="3H7"/>
    <w:basedOn w:val="a"/>
    <w:rsid w:val="00FC156F"/>
    <w:pPr>
      <w:numPr>
        <w:ilvl w:val="8"/>
        <w:numId w:val="12"/>
      </w:numPr>
      <w:tabs>
        <w:tab w:val="clear" w:pos="360"/>
        <w:tab w:val="clear" w:pos="720"/>
        <w:tab w:val="clear" w:pos="1080"/>
        <w:tab w:val="clear" w:pos="1440"/>
        <w:tab w:val="left" w:pos="1191"/>
        <w:tab w:val="left" w:pos="1588"/>
        <w:tab w:val="left" w:pos="1985"/>
      </w:tabs>
      <w:jc w:val="both"/>
    </w:pPr>
    <w:rPr>
      <w:sz w:val="20"/>
      <w:lang w:val="en-GB"/>
    </w:rPr>
  </w:style>
  <w:style w:type="paragraph" w:customStyle="1" w:styleId="3HAnnex">
    <w:name w:val="3HAnnex"/>
    <w:basedOn w:val="a"/>
    <w:qFormat/>
    <w:rsid w:val="00FC156F"/>
    <w:pPr>
      <w:keepNext/>
      <w:keepLines/>
      <w:numPr>
        <w:numId w:val="12"/>
      </w:numPr>
      <w:tabs>
        <w:tab w:val="clear" w:pos="360"/>
        <w:tab w:val="clear" w:pos="720"/>
        <w:tab w:val="clear" w:pos="1080"/>
        <w:tab w:val="clear" w:pos="1440"/>
        <w:tab w:val="left" w:pos="1191"/>
        <w:tab w:val="left" w:pos="1588"/>
        <w:tab w:val="left" w:pos="1985"/>
      </w:tabs>
      <w:spacing w:before="480"/>
      <w:jc w:val="center"/>
      <w:outlineLvl w:val="0"/>
    </w:pPr>
    <w:rPr>
      <w:b/>
      <w:noProof/>
      <w:sz w:val="24"/>
      <w:szCs w:val="24"/>
      <w:lang w:val="en-GB"/>
    </w:rPr>
  </w:style>
  <w:style w:type="paragraph" w:customStyle="1" w:styleId="3N0">
    <w:name w:val="3N0"/>
    <w:basedOn w:val="a"/>
    <w:link w:val="3N0Char"/>
    <w:qFormat/>
    <w:rsid w:val="00E923F7"/>
    <w:pPr>
      <w:widowControl w:val="0"/>
      <w:tabs>
        <w:tab w:val="clear" w:pos="360"/>
        <w:tab w:val="clear" w:pos="720"/>
        <w:tab w:val="clear" w:pos="1080"/>
        <w:tab w:val="clear" w:pos="1440"/>
      </w:tabs>
      <w:jc w:val="both"/>
    </w:pPr>
    <w:rPr>
      <w:sz w:val="20"/>
      <w:lang w:val="en-GB"/>
    </w:rPr>
  </w:style>
  <w:style w:type="character" w:customStyle="1" w:styleId="3N0Char">
    <w:name w:val="3N0 Char"/>
    <w:link w:val="3N0"/>
    <w:rsid w:val="00E923F7"/>
    <w:rPr>
      <w:rFonts w:eastAsia="맑은 고딕"/>
      <w:lang w:val="en-GB" w:eastAsia="en-US"/>
    </w:rPr>
  </w:style>
  <w:style w:type="paragraph" w:styleId="aa">
    <w:name w:val="Revision"/>
    <w:hidden/>
    <w:uiPriority w:val="99"/>
    <w:semiHidden/>
    <w:rsid w:val="00052289"/>
    <w:rPr>
      <w:sz w:val="22"/>
      <w:lang w:eastAsia="en-US"/>
    </w:rPr>
  </w:style>
  <w:style w:type="paragraph" w:styleId="ab">
    <w:name w:val="Normal (Web)"/>
    <w:basedOn w:val="a"/>
    <w:uiPriority w:val="99"/>
    <w:unhideWhenUsed/>
    <w:rsid w:val="006279CA"/>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굴림" w:eastAsia="굴림" w:hAnsi="굴림" w:cs="굴림"/>
      <w:sz w:val="24"/>
      <w:szCs w:val="24"/>
      <w:lang w:eastAsia="ko-KR"/>
    </w:rPr>
  </w:style>
  <w:style w:type="paragraph" w:styleId="ac">
    <w:name w:val="caption"/>
    <w:basedOn w:val="a"/>
    <w:next w:val="a"/>
    <w:unhideWhenUsed/>
    <w:qFormat/>
    <w:rsid w:val="00F025D5"/>
    <w:rPr>
      <w:b/>
      <w:bCs/>
      <w:sz w:val="20"/>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0070E-3FFC-4540-A167-ABC1EAFD6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Pages>
  <Words>539</Words>
  <Characters>3074</Characters>
  <Application>Microsoft Office Word</Application>
  <DocSecurity>0</DocSecurity>
  <Lines>25</Lines>
  <Paragraphs>7</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3D Video (JCT-3V) Contribution</vt:lpstr>
      <vt:lpstr>Joint Collaborative Team on 3D Video (JCT-3V) Contribution</vt:lpstr>
      <vt:lpstr>Joint Collaborative Team on 3D Video (JCT-3V) Contribution</vt:lpstr>
    </vt:vector>
  </TitlesOfParts>
  <Company>JCT-3V</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creator>Gary J. Sullivan &amp; Jens-Rainer Ohm</dc:creator>
  <cp:keywords>JCT-3V, MPEG, VCEG</cp:keywords>
  <cp:lastModifiedBy>Sehoon Yea</cp:lastModifiedBy>
  <cp:revision>2</cp:revision>
  <cp:lastPrinted>1601-01-01T00:00:00Z</cp:lastPrinted>
  <dcterms:created xsi:type="dcterms:W3CDTF">2015-02-11T07:01:00Z</dcterms:created>
  <dcterms:modified xsi:type="dcterms:W3CDTF">2015-02-11T07:01:00Z</dcterms:modified>
</cp:coreProperties>
</file>