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8BE" w:rsidRDefault="003208BE" w:rsidP="003208BE">
      <w:pPr>
        <w:pStyle w:val="zzCover"/>
        <w:rPr>
          <w:lang w:val="en-GB"/>
        </w:rPr>
      </w:pPr>
    </w:p>
    <w:tbl>
      <w:tblPr>
        <w:tblW w:w="0" w:type="auto"/>
        <w:tblLayout w:type="fixed"/>
        <w:tblLook w:val="0000" w:firstRow="0" w:lastRow="0" w:firstColumn="0" w:lastColumn="0" w:noHBand="0" w:noVBand="0"/>
      </w:tblPr>
      <w:tblGrid>
        <w:gridCol w:w="6408"/>
        <w:gridCol w:w="3168"/>
      </w:tblGrid>
      <w:tr w:rsidR="003208BE" w:rsidRPr="00A32014" w:rsidTr="0077367C">
        <w:tblPrEx>
          <w:tblCellMar>
            <w:top w:w="0" w:type="dxa"/>
            <w:bottom w:w="0" w:type="dxa"/>
          </w:tblCellMar>
        </w:tblPrEx>
        <w:tc>
          <w:tcPr>
            <w:tcW w:w="6408" w:type="dxa"/>
          </w:tcPr>
          <w:p w:rsidR="003208BE" w:rsidRPr="00A32014" w:rsidRDefault="003208BE" w:rsidP="0077367C">
            <w:pPr>
              <w:tabs>
                <w:tab w:val="left" w:pos="7200"/>
              </w:tabs>
              <w:spacing w:before="0"/>
              <w:rPr>
                <w:b/>
                <w:szCs w:val="22"/>
                <w:lang w:val="en-CA"/>
              </w:rPr>
            </w:pPr>
            <w:r>
              <w:rPr>
                <w:b/>
                <w:noProof/>
                <w:szCs w:val="22"/>
              </w:rPr>
              <mc:AlternateContent>
                <mc:Choice Requires="wpg">
                  <w:drawing>
                    <wp:anchor distT="0" distB="0" distL="114300" distR="114300" simplePos="0" relativeHeight="251659264" behindDoc="0" locked="0" layoutInCell="1" allowOverlap="1">
                      <wp:simplePos x="0" y="0"/>
                      <wp:positionH relativeFrom="column">
                        <wp:posOffset>-55245</wp:posOffset>
                      </wp:positionH>
                      <wp:positionV relativeFrom="paragraph">
                        <wp:posOffset>-349250</wp:posOffset>
                      </wp:positionV>
                      <wp:extent cx="295910" cy="312420"/>
                      <wp:effectExtent l="12700" t="8890" r="5715" b="12065"/>
                      <wp:wrapNone/>
                      <wp:docPr id="3" name="グループ化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3" o:spid="_x0000_s1026" style="position:absolute;left:0;text-align:left;margin-left:-4.3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6131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6028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2014">
              <w:rPr>
                <w:b/>
                <w:szCs w:val="22"/>
                <w:lang w:val="en-CA"/>
              </w:rPr>
              <w:t>Joint Collaborative Team on 3D Video Coding Extensions</w:t>
            </w:r>
          </w:p>
          <w:p w:rsidR="003208BE" w:rsidRPr="00A32014" w:rsidRDefault="003208BE" w:rsidP="0077367C">
            <w:pPr>
              <w:tabs>
                <w:tab w:val="left" w:pos="7200"/>
              </w:tabs>
              <w:spacing w:before="0"/>
              <w:rPr>
                <w:b/>
                <w:szCs w:val="22"/>
                <w:lang w:val="en-CA"/>
              </w:rPr>
            </w:pPr>
            <w:r w:rsidRPr="00A32014">
              <w:rPr>
                <w:b/>
                <w:szCs w:val="22"/>
                <w:lang w:val="en-CA"/>
              </w:rPr>
              <w:t>of ITU-T SG 16 WP 3 and ISO/IEC JTC 1/SC 29/WG 11</w:t>
            </w:r>
          </w:p>
          <w:p w:rsidR="003208BE" w:rsidRPr="00A32014" w:rsidRDefault="003208BE" w:rsidP="0077367C">
            <w:pPr>
              <w:tabs>
                <w:tab w:val="left" w:pos="7200"/>
              </w:tabs>
              <w:spacing w:before="0"/>
              <w:rPr>
                <w:b/>
                <w:szCs w:val="22"/>
                <w:lang w:val="en-CA"/>
              </w:rPr>
            </w:pPr>
            <w:r>
              <w:rPr>
                <w:rFonts w:hint="eastAsia"/>
                <w:szCs w:val="22"/>
                <w:lang w:val="en-CA"/>
              </w:rPr>
              <w:t>10</w:t>
            </w:r>
            <w:r w:rsidRPr="00A32014">
              <w:rPr>
                <w:szCs w:val="22"/>
                <w:lang w:val="en-CA"/>
              </w:rPr>
              <w:t>th Meeting: S</w:t>
            </w:r>
            <w:r>
              <w:rPr>
                <w:rFonts w:hint="eastAsia"/>
                <w:szCs w:val="22"/>
                <w:lang w:val="en-CA"/>
              </w:rPr>
              <w:t>trasbourg</w:t>
            </w:r>
            <w:r w:rsidRPr="00A32014">
              <w:rPr>
                <w:szCs w:val="22"/>
                <w:lang w:val="en-CA"/>
              </w:rPr>
              <w:t xml:space="preserve">, </w:t>
            </w:r>
            <w:r>
              <w:rPr>
                <w:rFonts w:hint="eastAsia"/>
                <w:szCs w:val="22"/>
                <w:lang w:val="en-CA"/>
              </w:rPr>
              <w:t>FR</w:t>
            </w:r>
            <w:r w:rsidRPr="00A32014">
              <w:rPr>
                <w:szCs w:val="22"/>
                <w:lang w:val="en-CA"/>
              </w:rPr>
              <w:t xml:space="preserve">, </w:t>
            </w:r>
            <w:r>
              <w:rPr>
                <w:rFonts w:hint="eastAsia"/>
                <w:szCs w:val="22"/>
                <w:lang w:val="en-CA"/>
              </w:rPr>
              <w:t>18</w:t>
            </w:r>
            <w:r w:rsidRPr="00A32014">
              <w:rPr>
                <w:szCs w:val="22"/>
                <w:lang w:val="en-CA"/>
              </w:rPr>
              <w:t>–</w:t>
            </w:r>
            <w:r>
              <w:rPr>
                <w:rFonts w:hint="eastAsia"/>
                <w:szCs w:val="22"/>
                <w:lang w:val="en-CA"/>
              </w:rPr>
              <w:t>24</w:t>
            </w:r>
            <w:r w:rsidRPr="00A32014">
              <w:rPr>
                <w:szCs w:val="22"/>
                <w:lang w:val="en-CA"/>
              </w:rPr>
              <w:t xml:space="preserve"> </w:t>
            </w:r>
            <w:r>
              <w:rPr>
                <w:rFonts w:hint="eastAsia"/>
                <w:szCs w:val="22"/>
                <w:lang w:val="en-CA"/>
              </w:rPr>
              <w:t>October</w:t>
            </w:r>
            <w:r w:rsidRPr="00A32014">
              <w:rPr>
                <w:szCs w:val="22"/>
                <w:lang w:val="en-CA"/>
              </w:rPr>
              <w:t xml:space="preserve"> 2014</w:t>
            </w:r>
          </w:p>
        </w:tc>
        <w:tc>
          <w:tcPr>
            <w:tcW w:w="3168" w:type="dxa"/>
          </w:tcPr>
          <w:p w:rsidR="003208BE" w:rsidRPr="00A32014" w:rsidRDefault="003208BE" w:rsidP="00F66D61">
            <w:pPr>
              <w:tabs>
                <w:tab w:val="left" w:pos="7200"/>
              </w:tabs>
              <w:rPr>
                <w:u w:val="single"/>
                <w:lang w:val="en-CA"/>
              </w:rPr>
            </w:pPr>
            <w:r w:rsidRPr="00A32014">
              <w:rPr>
                <w:lang w:val="en-CA"/>
              </w:rPr>
              <w:t>Document: JCT3V-</w:t>
            </w:r>
            <w:r>
              <w:rPr>
                <w:rFonts w:hint="eastAsia"/>
                <w:lang w:val="en-CA"/>
              </w:rPr>
              <w:t>J0</w:t>
            </w:r>
            <w:r w:rsidR="00F66D61">
              <w:rPr>
                <w:rFonts w:hint="eastAsia"/>
                <w:lang w:val="en-CA"/>
              </w:rPr>
              <w:t>109</w:t>
            </w:r>
            <w:bookmarkStart w:id="0" w:name="_GoBack"/>
            <w:bookmarkEnd w:id="0"/>
          </w:p>
        </w:tc>
      </w:tr>
    </w:tbl>
    <w:p w:rsidR="003208BE" w:rsidRPr="005B217D" w:rsidRDefault="003208BE" w:rsidP="003208BE">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3208BE" w:rsidRPr="00A32014" w:rsidTr="0077367C">
        <w:tblPrEx>
          <w:tblCellMar>
            <w:top w:w="0" w:type="dxa"/>
            <w:bottom w:w="0" w:type="dxa"/>
          </w:tblCellMar>
        </w:tblPrEx>
        <w:tc>
          <w:tcPr>
            <w:tcW w:w="1458" w:type="dxa"/>
          </w:tcPr>
          <w:p w:rsidR="003208BE" w:rsidRPr="00A32014" w:rsidRDefault="003208BE" w:rsidP="0077367C">
            <w:pPr>
              <w:spacing w:before="60" w:after="60"/>
              <w:rPr>
                <w:i/>
                <w:szCs w:val="22"/>
                <w:lang w:val="en-CA"/>
              </w:rPr>
            </w:pPr>
            <w:r w:rsidRPr="00A32014">
              <w:rPr>
                <w:i/>
                <w:szCs w:val="22"/>
                <w:lang w:val="en-CA"/>
              </w:rPr>
              <w:t>Title:</w:t>
            </w:r>
          </w:p>
        </w:tc>
        <w:tc>
          <w:tcPr>
            <w:tcW w:w="8118" w:type="dxa"/>
            <w:gridSpan w:val="3"/>
          </w:tcPr>
          <w:p w:rsidR="003208BE" w:rsidRPr="00A32014" w:rsidRDefault="00D319D0" w:rsidP="0077367C">
            <w:pPr>
              <w:spacing w:before="60" w:after="60"/>
              <w:rPr>
                <w:b/>
                <w:szCs w:val="22"/>
                <w:lang w:val="en-CA"/>
              </w:rPr>
            </w:pPr>
            <w:bookmarkStart w:id="1" w:name="OLE_LINK13"/>
            <w:bookmarkStart w:id="2" w:name="OLE_LINK14"/>
            <w:bookmarkStart w:id="3" w:name="OLE_LINK124"/>
            <w:r>
              <w:rPr>
                <w:rFonts w:hint="eastAsia"/>
                <w:b/>
                <w:szCs w:val="22"/>
                <w:lang w:val="en-CA"/>
              </w:rPr>
              <w:t>Update of</w:t>
            </w:r>
            <w:r w:rsidR="003208BE" w:rsidRPr="00A32014">
              <w:rPr>
                <w:rFonts w:hint="eastAsia"/>
                <w:b/>
                <w:szCs w:val="22"/>
                <w:lang w:val="en-CA"/>
              </w:rPr>
              <w:t xml:space="preserve"> </w:t>
            </w:r>
            <w:r w:rsidR="003208BE" w:rsidRPr="00A32014">
              <w:rPr>
                <w:b/>
                <w:szCs w:val="22"/>
                <w:lang w:val="en-CA"/>
              </w:rPr>
              <w:t>SEI message</w:t>
            </w:r>
            <w:bookmarkEnd w:id="1"/>
            <w:bookmarkEnd w:id="2"/>
            <w:bookmarkEnd w:id="3"/>
            <w:r>
              <w:rPr>
                <w:rFonts w:hint="eastAsia"/>
                <w:b/>
                <w:szCs w:val="22"/>
                <w:lang w:val="en-CA"/>
              </w:rPr>
              <w:t xml:space="preserve"> in </w:t>
            </w:r>
            <w:r w:rsidR="000141CD">
              <w:rPr>
                <w:rFonts w:hint="eastAsia"/>
                <w:b/>
                <w:szCs w:val="22"/>
                <w:lang w:val="en-CA"/>
              </w:rPr>
              <w:t>AVC/PDAM1</w:t>
            </w:r>
          </w:p>
        </w:tc>
      </w:tr>
      <w:tr w:rsidR="003208BE" w:rsidRPr="00A32014" w:rsidTr="0077367C">
        <w:tblPrEx>
          <w:tblCellMar>
            <w:top w:w="0" w:type="dxa"/>
            <w:bottom w:w="0" w:type="dxa"/>
          </w:tblCellMar>
        </w:tblPrEx>
        <w:tc>
          <w:tcPr>
            <w:tcW w:w="1458" w:type="dxa"/>
          </w:tcPr>
          <w:p w:rsidR="003208BE" w:rsidRPr="00A32014" w:rsidRDefault="003208BE" w:rsidP="0077367C">
            <w:pPr>
              <w:spacing w:before="60" w:after="60"/>
              <w:rPr>
                <w:i/>
                <w:szCs w:val="22"/>
                <w:lang w:val="en-CA"/>
              </w:rPr>
            </w:pPr>
            <w:r w:rsidRPr="00A32014">
              <w:rPr>
                <w:i/>
                <w:szCs w:val="22"/>
                <w:lang w:val="en-CA"/>
              </w:rPr>
              <w:t>Status:</w:t>
            </w:r>
          </w:p>
        </w:tc>
        <w:tc>
          <w:tcPr>
            <w:tcW w:w="8118" w:type="dxa"/>
            <w:gridSpan w:val="3"/>
          </w:tcPr>
          <w:p w:rsidR="003208BE" w:rsidRPr="00A32014" w:rsidRDefault="003208BE" w:rsidP="0077367C">
            <w:pPr>
              <w:spacing w:before="60" w:after="60"/>
              <w:rPr>
                <w:szCs w:val="22"/>
                <w:lang w:val="en-CA"/>
              </w:rPr>
            </w:pPr>
            <w:r>
              <w:rPr>
                <w:rFonts w:hint="eastAsia"/>
                <w:szCs w:val="22"/>
                <w:lang w:val="en-CA"/>
              </w:rPr>
              <w:t>In</w:t>
            </w:r>
            <w:r>
              <w:rPr>
                <w:szCs w:val="22"/>
                <w:lang w:val="en-CA"/>
              </w:rPr>
              <w:t>put</w:t>
            </w:r>
            <w:r w:rsidRPr="00A32014">
              <w:rPr>
                <w:szCs w:val="22"/>
                <w:lang w:val="en-CA"/>
              </w:rPr>
              <w:t xml:space="preserve"> Document</w:t>
            </w:r>
            <w:r>
              <w:rPr>
                <w:szCs w:val="22"/>
                <w:lang w:val="en-CA"/>
              </w:rPr>
              <w:t xml:space="preserve"> of JCT-3V</w:t>
            </w:r>
          </w:p>
        </w:tc>
      </w:tr>
      <w:tr w:rsidR="003208BE" w:rsidRPr="00A32014" w:rsidTr="0077367C">
        <w:tblPrEx>
          <w:tblCellMar>
            <w:top w:w="0" w:type="dxa"/>
            <w:bottom w:w="0" w:type="dxa"/>
          </w:tblCellMar>
        </w:tblPrEx>
        <w:tc>
          <w:tcPr>
            <w:tcW w:w="1458" w:type="dxa"/>
          </w:tcPr>
          <w:p w:rsidR="003208BE" w:rsidRPr="00A32014" w:rsidRDefault="003208BE" w:rsidP="0077367C">
            <w:pPr>
              <w:spacing w:before="60" w:after="60"/>
              <w:rPr>
                <w:i/>
                <w:szCs w:val="22"/>
                <w:lang w:val="en-CA"/>
              </w:rPr>
            </w:pPr>
            <w:r w:rsidRPr="00A32014">
              <w:rPr>
                <w:i/>
                <w:szCs w:val="22"/>
                <w:lang w:val="en-CA"/>
              </w:rPr>
              <w:t>Purpose:</w:t>
            </w:r>
          </w:p>
        </w:tc>
        <w:tc>
          <w:tcPr>
            <w:tcW w:w="8118" w:type="dxa"/>
            <w:gridSpan w:val="3"/>
          </w:tcPr>
          <w:p w:rsidR="003208BE" w:rsidRPr="00A32014" w:rsidRDefault="003208BE" w:rsidP="0077367C">
            <w:pPr>
              <w:spacing w:before="60" w:after="60"/>
              <w:rPr>
                <w:szCs w:val="22"/>
                <w:lang w:val="en-CA"/>
              </w:rPr>
            </w:pPr>
            <w:r>
              <w:rPr>
                <w:szCs w:val="22"/>
                <w:lang w:val="en-CA"/>
              </w:rPr>
              <w:t>Draft Text</w:t>
            </w:r>
          </w:p>
        </w:tc>
      </w:tr>
      <w:tr w:rsidR="003208BE" w:rsidRPr="00A32014" w:rsidTr="0077367C">
        <w:tblPrEx>
          <w:tblCellMar>
            <w:top w:w="0" w:type="dxa"/>
            <w:bottom w:w="0" w:type="dxa"/>
          </w:tblCellMar>
        </w:tblPrEx>
        <w:tc>
          <w:tcPr>
            <w:tcW w:w="1458" w:type="dxa"/>
          </w:tcPr>
          <w:p w:rsidR="003208BE" w:rsidRPr="00A32014" w:rsidRDefault="003208BE" w:rsidP="0077367C">
            <w:pPr>
              <w:spacing w:before="60" w:after="60"/>
              <w:rPr>
                <w:i/>
                <w:szCs w:val="22"/>
                <w:lang w:val="en-CA"/>
              </w:rPr>
            </w:pPr>
            <w:r w:rsidRPr="00A32014">
              <w:rPr>
                <w:i/>
                <w:szCs w:val="22"/>
                <w:lang w:val="en-CA"/>
              </w:rPr>
              <w:t>Author(s) or</w:t>
            </w:r>
            <w:r w:rsidRPr="00A32014">
              <w:rPr>
                <w:i/>
                <w:szCs w:val="22"/>
                <w:lang w:val="en-CA"/>
              </w:rPr>
              <w:br/>
              <w:t>Contact(s):</w:t>
            </w:r>
          </w:p>
        </w:tc>
        <w:tc>
          <w:tcPr>
            <w:tcW w:w="4050" w:type="dxa"/>
          </w:tcPr>
          <w:p w:rsidR="00F66D61" w:rsidRPr="005167EC" w:rsidRDefault="00F66D61" w:rsidP="00F66D61">
            <w:pPr>
              <w:spacing w:before="60" w:after="60"/>
              <w:rPr>
                <w:noProof/>
                <w:szCs w:val="22"/>
                <w:lang w:eastAsia="ko-KR"/>
              </w:rPr>
            </w:pPr>
            <w:r w:rsidRPr="00E60E33">
              <w:rPr>
                <w:noProof/>
                <w:szCs w:val="22"/>
                <w:lang w:val="en-CA" w:eastAsia="ko-KR"/>
              </w:rPr>
              <w:t>Takanori Senoh</w:t>
            </w:r>
            <w:r w:rsidRPr="005167EC">
              <w:rPr>
                <w:noProof/>
                <w:szCs w:val="22"/>
                <w:lang w:eastAsia="ko-KR"/>
              </w:rPr>
              <w:br/>
            </w:r>
            <w:r>
              <w:rPr>
                <w:noProof/>
                <w:szCs w:val="22"/>
                <w:lang w:eastAsia="ko-KR"/>
              </w:rPr>
              <w:t>NICT</w:t>
            </w:r>
          </w:p>
          <w:p w:rsidR="003208BE" w:rsidRPr="00943A5F" w:rsidRDefault="003208BE" w:rsidP="0077367C">
            <w:pPr>
              <w:spacing w:before="60" w:after="60"/>
              <w:rPr>
                <w:noProof/>
                <w:szCs w:val="22"/>
                <w:lang w:eastAsia="ko-KR"/>
              </w:rPr>
            </w:pPr>
            <w:r>
              <w:rPr>
                <w:noProof/>
                <w:szCs w:val="22"/>
                <w:lang w:eastAsia="ko-KR"/>
              </w:rPr>
              <w:t>Peng Yin</w:t>
            </w:r>
            <w:r w:rsidRPr="00943A5F">
              <w:rPr>
                <w:noProof/>
                <w:szCs w:val="22"/>
                <w:lang w:eastAsia="ko-KR"/>
              </w:rPr>
              <w:br/>
            </w:r>
            <w:r w:rsidRPr="00C42C30">
              <w:rPr>
                <w:noProof/>
                <w:szCs w:val="22"/>
                <w:lang w:eastAsia="ko-KR"/>
              </w:rPr>
              <w:t>Dolby Laboratories, Inc.</w:t>
            </w:r>
          </w:p>
          <w:p w:rsidR="003208BE" w:rsidRDefault="003208BE" w:rsidP="0077367C">
            <w:pPr>
              <w:spacing w:before="60" w:after="60"/>
              <w:rPr>
                <w:noProof/>
                <w:szCs w:val="22"/>
                <w:lang w:eastAsia="ko-KR"/>
              </w:rPr>
            </w:pPr>
            <w:r>
              <w:rPr>
                <w:noProof/>
                <w:szCs w:val="22"/>
                <w:lang w:eastAsia="ko-KR"/>
              </w:rPr>
              <w:t>Ying Chen</w:t>
            </w:r>
            <w:r w:rsidRPr="00943A5F">
              <w:rPr>
                <w:noProof/>
                <w:szCs w:val="22"/>
                <w:lang w:eastAsia="ko-KR"/>
              </w:rPr>
              <w:br/>
            </w:r>
            <w:r w:rsidRPr="00D47BA3">
              <w:rPr>
                <w:noProof/>
                <w:szCs w:val="22"/>
                <w:lang w:eastAsia="ko-KR"/>
              </w:rPr>
              <w:t>Qualcomm</w:t>
            </w:r>
          </w:p>
          <w:p w:rsidR="003208BE" w:rsidRDefault="003208BE" w:rsidP="0077367C">
            <w:pPr>
              <w:spacing w:before="60" w:after="60"/>
              <w:rPr>
                <w:noProof/>
                <w:szCs w:val="22"/>
                <w:lang w:eastAsia="ko-KR"/>
              </w:rPr>
            </w:pPr>
            <w:r w:rsidRPr="000828E4">
              <w:rPr>
                <w:noProof/>
                <w:szCs w:val="22"/>
                <w:lang w:val="en-CA" w:eastAsia="ko-KR"/>
              </w:rPr>
              <w:t>Miska M. Hannuksela</w:t>
            </w:r>
            <w:r w:rsidRPr="00943A5F">
              <w:rPr>
                <w:noProof/>
                <w:szCs w:val="22"/>
                <w:lang w:eastAsia="ko-KR"/>
              </w:rPr>
              <w:br/>
            </w:r>
            <w:r>
              <w:rPr>
                <w:noProof/>
                <w:szCs w:val="22"/>
                <w:lang w:eastAsia="ko-KR"/>
              </w:rPr>
              <w:t>Nokia</w:t>
            </w:r>
          </w:p>
          <w:p w:rsidR="003208BE" w:rsidRDefault="003208BE" w:rsidP="0077367C">
            <w:pPr>
              <w:spacing w:before="60" w:after="60"/>
              <w:rPr>
                <w:noProof/>
                <w:szCs w:val="22"/>
                <w:lang w:eastAsia="ko-KR"/>
              </w:rPr>
            </w:pPr>
            <w:r>
              <w:rPr>
                <w:noProof/>
                <w:szCs w:val="22"/>
                <w:lang w:val="en-CA" w:eastAsia="ko-KR"/>
              </w:rPr>
              <w:t>Jens-Rainer Ohm</w:t>
            </w:r>
            <w:r w:rsidRPr="00943A5F">
              <w:rPr>
                <w:noProof/>
                <w:szCs w:val="22"/>
                <w:lang w:eastAsia="ko-KR"/>
              </w:rPr>
              <w:br/>
            </w:r>
            <w:r w:rsidRPr="00963FF4">
              <w:rPr>
                <w:noProof/>
                <w:szCs w:val="22"/>
                <w:lang w:eastAsia="ko-KR"/>
              </w:rPr>
              <w:t>RWTH Aachen University</w:t>
            </w:r>
          </w:p>
          <w:p w:rsidR="003208BE" w:rsidRPr="00943A5F" w:rsidRDefault="00F66D61" w:rsidP="0077367C">
            <w:pPr>
              <w:spacing w:before="60" w:after="60"/>
              <w:rPr>
                <w:rFonts w:hint="eastAsia"/>
                <w:noProof/>
                <w:szCs w:val="22"/>
              </w:rPr>
            </w:pPr>
            <w:r>
              <w:rPr>
                <w:noProof/>
                <w:szCs w:val="22"/>
                <w:lang w:eastAsia="ko-KR"/>
              </w:rPr>
              <w:t>Gary J. Sullivan</w:t>
            </w:r>
            <w:r>
              <w:rPr>
                <w:noProof/>
                <w:szCs w:val="22"/>
                <w:lang w:eastAsia="ko-KR"/>
              </w:rPr>
              <w:br/>
              <w:t>Microsoft</w:t>
            </w:r>
          </w:p>
        </w:tc>
        <w:tc>
          <w:tcPr>
            <w:tcW w:w="900" w:type="dxa"/>
          </w:tcPr>
          <w:p w:rsidR="003208BE" w:rsidRPr="00943A5F" w:rsidRDefault="003208BE" w:rsidP="0077367C">
            <w:pPr>
              <w:spacing w:before="60" w:after="60"/>
              <w:rPr>
                <w:noProof/>
                <w:szCs w:val="22"/>
              </w:rPr>
            </w:pPr>
            <w:r w:rsidRPr="00943A5F">
              <w:rPr>
                <w:noProof/>
                <w:szCs w:val="22"/>
              </w:rPr>
              <w:t>Email:</w:t>
            </w:r>
            <w:r w:rsidRPr="00943A5F">
              <w:rPr>
                <w:noProof/>
                <w:szCs w:val="22"/>
                <w:lang w:eastAsia="ko-KR"/>
              </w:rPr>
              <w:t xml:space="preserve"> </w:t>
            </w:r>
            <w:r w:rsidRPr="00943A5F">
              <w:rPr>
                <w:noProof/>
                <w:szCs w:val="22"/>
                <w:lang w:eastAsia="ko-KR"/>
              </w:rPr>
              <w:br/>
            </w:r>
          </w:p>
          <w:p w:rsidR="003208BE" w:rsidRDefault="003208BE" w:rsidP="0077367C">
            <w:pPr>
              <w:spacing w:before="60" w:after="60"/>
              <w:rPr>
                <w:noProof/>
                <w:szCs w:val="22"/>
              </w:rPr>
            </w:pPr>
            <w:r w:rsidRPr="00943A5F">
              <w:rPr>
                <w:noProof/>
                <w:szCs w:val="22"/>
              </w:rPr>
              <w:t>Email:</w:t>
            </w:r>
            <w:r w:rsidRPr="00943A5F">
              <w:rPr>
                <w:noProof/>
                <w:szCs w:val="22"/>
                <w:lang w:eastAsia="ko-KR"/>
              </w:rPr>
              <w:t xml:space="preserve"> </w:t>
            </w:r>
            <w:r w:rsidRPr="00943A5F">
              <w:rPr>
                <w:noProof/>
                <w:szCs w:val="22"/>
                <w:lang w:eastAsia="ko-KR"/>
              </w:rPr>
              <w:br/>
            </w:r>
          </w:p>
          <w:p w:rsidR="003208BE" w:rsidRDefault="003208BE" w:rsidP="0077367C">
            <w:pPr>
              <w:spacing w:before="60" w:after="60"/>
              <w:rPr>
                <w:noProof/>
                <w:szCs w:val="22"/>
              </w:rPr>
            </w:pPr>
            <w:r>
              <w:rPr>
                <w:noProof/>
                <w:szCs w:val="22"/>
              </w:rPr>
              <w:t>Email:</w:t>
            </w:r>
            <w:r w:rsidRPr="00943A5F">
              <w:rPr>
                <w:noProof/>
                <w:szCs w:val="22"/>
                <w:lang w:eastAsia="ko-KR"/>
              </w:rPr>
              <w:t xml:space="preserve"> </w:t>
            </w:r>
            <w:r w:rsidRPr="00943A5F">
              <w:rPr>
                <w:noProof/>
                <w:szCs w:val="22"/>
                <w:lang w:eastAsia="ko-KR"/>
              </w:rPr>
              <w:br/>
            </w:r>
          </w:p>
          <w:p w:rsidR="003208BE" w:rsidRDefault="003208BE" w:rsidP="0077367C">
            <w:pPr>
              <w:spacing w:before="60" w:after="60"/>
              <w:rPr>
                <w:noProof/>
                <w:szCs w:val="22"/>
              </w:rPr>
            </w:pPr>
            <w:r>
              <w:rPr>
                <w:noProof/>
                <w:szCs w:val="22"/>
              </w:rPr>
              <w:t>Email:</w:t>
            </w:r>
            <w:r w:rsidRPr="00943A5F">
              <w:rPr>
                <w:noProof/>
                <w:szCs w:val="22"/>
                <w:lang w:eastAsia="ko-KR"/>
              </w:rPr>
              <w:t xml:space="preserve"> </w:t>
            </w:r>
            <w:r w:rsidRPr="00943A5F">
              <w:rPr>
                <w:noProof/>
                <w:szCs w:val="22"/>
                <w:lang w:eastAsia="ko-KR"/>
              </w:rPr>
              <w:br/>
            </w:r>
          </w:p>
          <w:p w:rsidR="003208BE" w:rsidRDefault="003208BE" w:rsidP="0077367C">
            <w:pPr>
              <w:spacing w:before="60" w:after="60"/>
              <w:rPr>
                <w:noProof/>
                <w:szCs w:val="22"/>
              </w:rPr>
            </w:pPr>
            <w:r>
              <w:rPr>
                <w:noProof/>
                <w:szCs w:val="22"/>
              </w:rPr>
              <w:t>Email:</w:t>
            </w:r>
            <w:r w:rsidRPr="00943A5F">
              <w:rPr>
                <w:noProof/>
                <w:szCs w:val="22"/>
              </w:rPr>
              <w:t xml:space="preserve"> </w:t>
            </w:r>
            <w:r w:rsidRPr="00943A5F">
              <w:rPr>
                <w:noProof/>
                <w:szCs w:val="22"/>
                <w:lang w:eastAsia="ko-KR"/>
              </w:rPr>
              <w:br/>
            </w:r>
          </w:p>
          <w:p w:rsidR="003208BE" w:rsidRPr="00943A5F" w:rsidRDefault="003208BE" w:rsidP="0077367C">
            <w:pPr>
              <w:spacing w:before="60" w:after="60"/>
              <w:rPr>
                <w:noProof/>
                <w:szCs w:val="22"/>
              </w:rPr>
            </w:pPr>
            <w:r w:rsidRPr="00943A5F">
              <w:rPr>
                <w:noProof/>
                <w:szCs w:val="22"/>
              </w:rPr>
              <w:t>Email:</w:t>
            </w:r>
            <w:r w:rsidRPr="00943A5F">
              <w:rPr>
                <w:noProof/>
                <w:szCs w:val="22"/>
                <w:lang w:eastAsia="ko-KR"/>
              </w:rPr>
              <w:t xml:space="preserve"> </w:t>
            </w:r>
            <w:r w:rsidRPr="00943A5F">
              <w:rPr>
                <w:noProof/>
                <w:szCs w:val="22"/>
                <w:lang w:eastAsia="ko-KR"/>
              </w:rPr>
              <w:br/>
            </w:r>
          </w:p>
          <w:p w:rsidR="003208BE" w:rsidRPr="00943A5F" w:rsidRDefault="003208BE" w:rsidP="0077367C">
            <w:pPr>
              <w:spacing w:before="60" w:after="60"/>
              <w:rPr>
                <w:noProof/>
                <w:szCs w:val="22"/>
              </w:rPr>
            </w:pPr>
          </w:p>
        </w:tc>
        <w:tc>
          <w:tcPr>
            <w:tcW w:w="3168" w:type="dxa"/>
          </w:tcPr>
          <w:p w:rsidR="00F66D61" w:rsidRPr="00C42C30" w:rsidRDefault="00F66D61" w:rsidP="00F66D61">
            <w:pPr>
              <w:spacing w:before="60" w:after="60"/>
              <w:rPr>
                <w:noProof/>
              </w:rPr>
            </w:pPr>
            <w:bookmarkStart w:id="4" w:name="OLE_LINK125"/>
            <w:bookmarkStart w:id="5" w:name="OLE_LINK126"/>
            <w:r w:rsidRPr="001B24E8">
              <w:rPr>
                <w:noProof/>
                <w:szCs w:val="22"/>
                <w:lang w:val="en-CA" w:eastAsia="ko-KR"/>
              </w:rPr>
              <w:t>senoh@nict.go.jp</w:t>
            </w:r>
            <w:bookmarkEnd w:id="4"/>
            <w:bookmarkEnd w:id="5"/>
            <w:r w:rsidRPr="00943A5F">
              <w:rPr>
                <w:noProof/>
                <w:szCs w:val="22"/>
                <w:lang w:eastAsia="ko-KR"/>
              </w:rPr>
              <w:br/>
            </w:r>
          </w:p>
          <w:p w:rsidR="003208BE" w:rsidRDefault="003208BE" w:rsidP="0077367C">
            <w:pPr>
              <w:spacing w:before="60" w:after="60"/>
              <w:rPr>
                <w:noProof/>
                <w:szCs w:val="22"/>
                <w:lang w:eastAsia="ko-KR"/>
              </w:rPr>
            </w:pPr>
            <w:r>
              <w:rPr>
                <w:noProof/>
                <w:szCs w:val="22"/>
                <w:lang w:eastAsia="ko-KR"/>
              </w:rPr>
              <w:t>pyin@dolby.com</w:t>
            </w:r>
            <w:r>
              <w:rPr>
                <w:noProof/>
                <w:szCs w:val="22"/>
                <w:lang w:eastAsia="ko-KR"/>
              </w:rPr>
              <w:br/>
            </w:r>
          </w:p>
          <w:p w:rsidR="003208BE" w:rsidRDefault="003208BE" w:rsidP="0077367C">
            <w:pPr>
              <w:spacing w:before="60" w:after="60"/>
              <w:rPr>
                <w:noProof/>
                <w:szCs w:val="22"/>
                <w:lang w:eastAsia="ko-KR"/>
              </w:rPr>
            </w:pPr>
            <w:r w:rsidRPr="00A00C5A">
              <w:rPr>
                <w:noProof/>
                <w:szCs w:val="22"/>
                <w:lang w:val="en-CA" w:eastAsia="ko-KR"/>
              </w:rPr>
              <w:t>chen</w:t>
            </w:r>
            <w:r w:rsidR="00F66D61">
              <w:rPr>
                <w:rFonts w:hint="eastAsia"/>
                <w:noProof/>
                <w:szCs w:val="22"/>
                <w:lang w:val="en-CA"/>
              </w:rPr>
              <w:t>y</w:t>
            </w:r>
            <w:r w:rsidRPr="00A00C5A">
              <w:rPr>
                <w:noProof/>
                <w:szCs w:val="22"/>
                <w:lang w:val="en-CA" w:eastAsia="ko-KR"/>
              </w:rPr>
              <w:t>@qti.qualcomm.com</w:t>
            </w:r>
            <w:r w:rsidRPr="00943A5F">
              <w:rPr>
                <w:noProof/>
                <w:szCs w:val="22"/>
                <w:lang w:eastAsia="ko-KR"/>
              </w:rPr>
              <w:br/>
            </w:r>
          </w:p>
          <w:p w:rsidR="003208BE" w:rsidRDefault="003208BE" w:rsidP="0077367C">
            <w:pPr>
              <w:spacing w:before="60" w:after="60"/>
              <w:rPr>
                <w:noProof/>
                <w:szCs w:val="22"/>
                <w:lang w:eastAsia="ko-KR"/>
              </w:rPr>
            </w:pPr>
            <w:r w:rsidRPr="000828E4">
              <w:rPr>
                <w:noProof/>
                <w:szCs w:val="22"/>
                <w:lang w:eastAsia="ko-KR"/>
              </w:rPr>
              <w:t>miska.hannuksela@nokia.com</w:t>
            </w:r>
            <w:r w:rsidRPr="00943A5F">
              <w:rPr>
                <w:noProof/>
                <w:szCs w:val="22"/>
                <w:lang w:eastAsia="ko-KR"/>
              </w:rPr>
              <w:br/>
            </w:r>
          </w:p>
          <w:p w:rsidR="003208BE" w:rsidRDefault="003208BE" w:rsidP="0077367C">
            <w:pPr>
              <w:spacing w:before="60" w:after="60"/>
              <w:rPr>
                <w:noProof/>
                <w:szCs w:val="22"/>
                <w:lang w:eastAsia="ko-KR"/>
              </w:rPr>
            </w:pPr>
            <w:r w:rsidRPr="00963FF4">
              <w:rPr>
                <w:noProof/>
                <w:szCs w:val="22"/>
                <w:lang w:eastAsia="ko-KR"/>
              </w:rPr>
              <w:t>ohm@ient.rwth-aachen.de</w:t>
            </w:r>
            <w:r w:rsidRPr="00943A5F">
              <w:rPr>
                <w:noProof/>
              </w:rPr>
              <w:br/>
            </w:r>
          </w:p>
          <w:p w:rsidR="003208BE" w:rsidRPr="00943A5F" w:rsidRDefault="003208BE" w:rsidP="0077367C">
            <w:pPr>
              <w:spacing w:before="60" w:after="60"/>
              <w:rPr>
                <w:noProof/>
              </w:rPr>
            </w:pPr>
            <w:r w:rsidRPr="00943A5F">
              <w:rPr>
                <w:noProof/>
                <w:szCs w:val="22"/>
                <w:lang w:eastAsia="ko-KR"/>
              </w:rPr>
              <w:t>garysull@microsoft.com</w:t>
            </w:r>
            <w:r w:rsidRPr="00943A5F">
              <w:rPr>
                <w:noProof/>
              </w:rPr>
              <w:br/>
            </w:r>
          </w:p>
          <w:p w:rsidR="003208BE" w:rsidRPr="00943A5F" w:rsidRDefault="003208BE" w:rsidP="0077367C">
            <w:pPr>
              <w:spacing w:before="60" w:after="60"/>
              <w:rPr>
                <w:noProof/>
                <w:szCs w:val="22"/>
                <w:lang w:eastAsia="ko-KR"/>
              </w:rPr>
            </w:pPr>
          </w:p>
        </w:tc>
      </w:tr>
      <w:tr w:rsidR="003208BE" w:rsidRPr="00A32014" w:rsidTr="0077367C">
        <w:tblPrEx>
          <w:tblCellMar>
            <w:top w:w="0" w:type="dxa"/>
            <w:bottom w:w="0" w:type="dxa"/>
          </w:tblCellMar>
        </w:tblPrEx>
        <w:tc>
          <w:tcPr>
            <w:tcW w:w="1458" w:type="dxa"/>
          </w:tcPr>
          <w:p w:rsidR="003208BE" w:rsidRPr="00A32014" w:rsidRDefault="003208BE" w:rsidP="0077367C">
            <w:pPr>
              <w:spacing w:before="60" w:after="60"/>
              <w:rPr>
                <w:i/>
                <w:szCs w:val="22"/>
                <w:lang w:val="en-CA"/>
              </w:rPr>
            </w:pPr>
            <w:r w:rsidRPr="00A32014">
              <w:rPr>
                <w:i/>
                <w:szCs w:val="22"/>
                <w:lang w:val="en-CA"/>
              </w:rPr>
              <w:t>Source:</w:t>
            </w:r>
          </w:p>
        </w:tc>
        <w:tc>
          <w:tcPr>
            <w:tcW w:w="8118" w:type="dxa"/>
            <w:gridSpan w:val="3"/>
          </w:tcPr>
          <w:p w:rsidR="003208BE" w:rsidRPr="00A32014" w:rsidRDefault="003208BE" w:rsidP="0077367C">
            <w:pPr>
              <w:spacing w:before="60" w:after="60"/>
              <w:rPr>
                <w:szCs w:val="22"/>
                <w:lang w:val="en-CA"/>
              </w:rPr>
            </w:pPr>
            <w:r>
              <w:rPr>
                <w:szCs w:val="22"/>
                <w:lang w:val="en-CA"/>
              </w:rPr>
              <w:t>Editors</w:t>
            </w:r>
          </w:p>
        </w:tc>
      </w:tr>
    </w:tbl>
    <w:p w:rsidR="003208BE" w:rsidRPr="005B217D" w:rsidRDefault="003208BE" w:rsidP="003208BE">
      <w:pPr>
        <w:tabs>
          <w:tab w:val="left" w:pos="1800"/>
          <w:tab w:val="right" w:pos="9360"/>
        </w:tabs>
        <w:spacing w:before="120" w:after="240"/>
        <w:jc w:val="center"/>
        <w:rPr>
          <w:szCs w:val="22"/>
          <w:lang w:val="en-CA"/>
        </w:rPr>
      </w:pPr>
      <w:r w:rsidRPr="005B217D">
        <w:rPr>
          <w:szCs w:val="22"/>
          <w:u w:val="single"/>
          <w:lang w:val="en-CA"/>
        </w:rPr>
        <w:t>_____________________________</w:t>
      </w:r>
    </w:p>
    <w:p w:rsidR="003208BE" w:rsidRDefault="003208BE" w:rsidP="003208BE">
      <w:pPr>
        <w:pStyle w:val="1"/>
        <w:numPr>
          <w:ilvl w:val="0"/>
          <w:numId w:val="0"/>
        </w:numPr>
        <w:ind w:left="432" w:hanging="432"/>
        <w:rPr>
          <w:lang w:val="en-CA"/>
        </w:rPr>
      </w:pPr>
      <w:r w:rsidRPr="005B217D">
        <w:rPr>
          <w:lang w:val="en-CA"/>
        </w:rPr>
        <w:t>Abstract</w:t>
      </w:r>
    </w:p>
    <w:p w:rsidR="003208BE" w:rsidRDefault="003208BE" w:rsidP="003208BE">
      <w:pPr>
        <w:keepNext/>
        <w:rPr>
          <w:lang w:val="en-CA"/>
        </w:rPr>
      </w:pPr>
      <w:r>
        <w:rPr>
          <w:lang w:val="en-CA"/>
        </w:rPr>
        <w:t>This</w:t>
      </w:r>
      <w:r>
        <w:rPr>
          <w:rFonts w:hint="eastAsia"/>
          <w:lang w:val="en-CA"/>
        </w:rPr>
        <w:t xml:space="preserve"> </w:t>
      </w:r>
      <w:r>
        <w:rPr>
          <w:rFonts w:hint="eastAsia"/>
          <w:lang w:val="en-GB"/>
        </w:rPr>
        <w:t>draft</w:t>
      </w:r>
      <w:r w:rsidRPr="00180854">
        <w:rPr>
          <w:lang w:val="en-GB"/>
        </w:rPr>
        <w:t xml:space="preserve"> </w:t>
      </w:r>
      <w:r>
        <w:rPr>
          <w:rFonts w:hint="eastAsia"/>
          <w:lang w:val="en-GB"/>
        </w:rPr>
        <w:t>reports</w:t>
      </w:r>
      <w:r>
        <w:rPr>
          <w:lang w:val="en-GB"/>
        </w:rPr>
        <w:t xml:space="preserve"> a </w:t>
      </w:r>
      <w:r>
        <w:rPr>
          <w:rFonts w:hint="eastAsia"/>
          <w:lang w:val="en-GB"/>
        </w:rPr>
        <w:t>revised</w:t>
      </w:r>
      <w:r>
        <w:rPr>
          <w:lang w:val="en-GB"/>
        </w:rPr>
        <w:t xml:space="preserve"> </w:t>
      </w:r>
      <w:r>
        <w:rPr>
          <w:rFonts w:hint="eastAsia"/>
          <w:lang w:val="en-GB"/>
        </w:rPr>
        <w:t>version</w:t>
      </w:r>
      <w:r w:rsidRPr="006B41CC">
        <w:rPr>
          <w:lang w:val="en-GB"/>
        </w:rPr>
        <w:t xml:space="preserve"> </w:t>
      </w:r>
      <w:r>
        <w:rPr>
          <w:rFonts w:hint="eastAsia"/>
          <w:lang w:val="en-GB"/>
        </w:rPr>
        <w:t>of</w:t>
      </w:r>
      <w:r w:rsidRPr="006B41CC">
        <w:rPr>
          <w:lang w:val="en-GB"/>
        </w:rPr>
        <w:t xml:space="preserve"> </w:t>
      </w:r>
      <w:r>
        <w:rPr>
          <w:rFonts w:hint="eastAsia"/>
          <w:lang w:val="en-GB"/>
        </w:rPr>
        <w:t>the AVC/</w:t>
      </w:r>
      <w:r w:rsidR="00AA0724">
        <w:rPr>
          <w:rFonts w:hint="eastAsia"/>
          <w:lang w:val="en-GB"/>
        </w:rPr>
        <w:t>P</w:t>
      </w:r>
      <w:r>
        <w:rPr>
          <w:rFonts w:hint="eastAsia"/>
          <w:lang w:val="en-GB"/>
        </w:rPr>
        <w:t xml:space="preserve">DAM1: </w:t>
      </w:r>
      <w:r>
        <w:rPr>
          <w:rFonts w:hint="eastAsia"/>
          <w:lang w:val="en-CA"/>
        </w:rPr>
        <w:t>MFC plus depth and additional</w:t>
      </w:r>
      <w:r w:rsidRPr="00180854">
        <w:rPr>
          <w:lang w:val="en-CA"/>
        </w:rPr>
        <w:t xml:space="preserve"> SEI message</w:t>
      </w:r>
      <w:r>
        <w:rPr>
          <w:rFonts w:hint="eastAsia"/>
          <w:lang w:val="en-CA"/>
        </w:rPr>
        <w:t xml:space="preserve"> according to the PDAM1 voting comments from Spain and US</w:t>
      </w:r>
      <w:r>
        <w:rPr>
          <w:lang w:val="en-CA"/>
        </w:rPr>
        <w:t>.</w:t>
      </w:r>
    </w:p>
    <w:p w:rsidR="003208BE" w:rsidRDefault="003208BE">
      <w:pPr>
        <w:spacing w:before="0"/>
        <w:jc w:val="left"/>
        <w:rPr>
          <w:lang w:val="en-CA"/>
        </w:rPr>
      </w:pPr>
      <w:r>
        <w:rPr>
          <w:lang w:val="en-CA"/>
        </w:rPr>
        <w:br w:type="page"/>
      </w:r>
    </w:p>
    <w:p w:rsidR="003208BE" w:rsidRDefault="003208BE" w:rsidP="003208BE">
      <w:pPr>
        <w:pStyle w:val="zzCover"/>
        <w:ind w:right="480"/>
        <w:jc w:val="both"/>
        <w:rPr>
          <w:b w:val="0"/>
          <w:bCs w:val="0"/>
        </w:rPr>
      </w:pPr>
    </w:p>
    <w:p w:rsidR="003208BE" w:rsidRPr="00E97F6E" w:rsidRDefault="003208BE" w:rsidP="003208BE">
      <w:pPr>
        <w:pStyle w:val="zzCover"/>
        <w:rPr>
          <w:noProof/>
          <w:color w:val="0000FF"/>
          <w:sz w:val="52"/>
        </w:rPr>
      </w:pPr>
      <w:r>
        <w:rPr>
          <w:lang w:val="en-GB"/>
        </w:rPr>
        <w:fldChar w:fldCharType="begin"/>
      </w:r>
      <w:r>
        <w:rPr>
          <w:lang w:val="en-GB"/>
        </w:rPr>
        <w:instrText xml:space="preserve"> SET DDHeadingPage1 "" </w:instrText>
      </w:r>
      <w:r>
        <w:rPr>
          <w:lang w:val="en-GB"/>
        </w:rPr>
        <w:fldChar w:fldCharType="separate"/>
      </w:r>
      <w:bookmarkStart w:id="6" w:name="DDHeadingPage1"/>
      <w:bookmarkEnd w:id="6"/>
      <w:r>
        <w:rPr>
          <w:noProof/>
          <w:lang w:val="en-GB"/>
        </w:rPr>
        <w:t xml:space="preserve"> </w:t>
      </w:r>
      <w:r>
        <w:rPr>
          <w:lang w:val="en-GB"/>
        </w:rPr>
        <w:fldChar w:fldCharType="end"/>
      </w:r>
      <w:r>
        <w:rPr>
          <w:lang w:val="en-GB"/>
        </w:rPr>
        <w:fldChar w:fldCharType="begin"/>
      </w:r>
      <w:r>
        <w:rPr>
          <w:lang w:val="en-GB"/>
        </w:rPr>
        <w:instrText xml:space="preserve"> SET DDOrganization "© ISO/IEC 2013 – All rights reserved" </w:instrText>
      </w:r>
      <w:r>
        <w:rPr>
          <w:lang w:val="en-GB"/>
        </w:rPr>
        <w:fldChar w:fldCharType="separate"/>
      </w:r>
      <w:bookmarkStart w:id="7" w:name="DDOrganization"/>
      <w:r>
        <w:rPr>
          <w:noProof/>
          <w:lang w:val="en-GB"/>
        </w:rPr>
        <w:t>© ISO/IEC 2013 – All rights reserved</w:t>
      </w:r>
      <w:bookmarkEnd w:id="7"/>
      <w:r>
        <w:rPr>
          <w:lang w:val="en-GB"/>
        </w:rPr>
        <w:fldChar w:fldCharType="end"/>
      </w:r>
      <w:r>
        <w:rPr>
          <w:lang w:val="en-GB"/>
        </w:rPr>
        <w:fldChar w:fldCharType="begin"/>
      </w:r>
      <w:r>
        <w:rPr>
          <w:lang w:val="en-GB"/>
        </w:rPr>
        <w:instrText xml:space="preserve"> SET LibEnteteISO "ISO/IEC 14496-10:2012/PDAM 5" </w:instrText>
      </w:r>
      <w:r>
        <w:rPr>
          <w:lang w:val="en-GB"/>
        </w:rPr>
        <w:fldChar w:fldCharType="separate"/>
      </w:r>
      <w:bookmarkStart w:id="8" w:name="LibEnteteISO"/>
      <w:r>
        <w:rPr>
          <w:noProof/>
          <w:lang w:val="en-GB"/>
        </w:rPr>
        <w:t>ISO/IEC 14496-10:2012/PDAM 5</w:t>
      </w:r>
      <w:bookmarkEnd w:id="8"/>
      <w:r>
        <w:rPr>
          <w:lang w:val="en-GB"/>
        </w:rPr>
        <w:fldChar w:fldCharType="end"/>
      </w:r>
      <w:r>
        <w:rPr>
          <w:lang w:val="en-GB"/>
        </w:rPr>
        <w:fldChar w:fldCharType="begin"/>
      </w:r>
      <w:r>
        <w:rPr>
          <w:lang w:val="en-GB"/>
        </w:rPr>
        <w:instrText xml:space="preserve"> SET LIBTypeTitreISO " 63" </w:instrText>
      </w:r>
      <w:r>
        <w:rPr>
          <w:lang w:val="en-GB"/>
        </w:rPr>
        <w:fldChar w:fldCharType="separate"/>
      </w:r>
      <w:bookmarkStart w:id="9" w:name="LIBTypeTitreISO"/>
      <w:r>
        <w:rPr>
          <w:noProof/>
          <w:lang w:val="en-GB"/>
        </w:rPr>
        <w:t xml:space="preserve"> 63</w:t>
      </w:r>
      <w:bookmarkEnd w:id="9"/>
      <w:r>
        <w:rPr>
          <w:lang w:val="en-GB"/>
        </w:rPr>
        <w:fldChar w:fldCharType="end"/>
      </w:r>
      <w:r>
        <w:rPr>
          <w:lang w:val="en-GB"/>
        </w:rPr>
        <w:fldChar w:fldCharType="begin"/>
      </w:r>
      <w:r>
        <w:rPr>
          <w:lang w:val="en-GB"/>
        </w:rPr>
        <w:instrText xml:space="preserve"> SET DDTITLE4 "Part 10: Advanced Video Coding, AMENDMENT 5: Multi-resolution frame compatible stereo coding" </w:instrText>
      </w:r>
      <w:r>
        <w:rPr>
          <w:lang w:val="en-GB"/>
        </w:rPr>
        <w:fldChar w:fldCharType="separate"/>
      </w:r>
      <w:bookmarkStart w:id="10" w:name="DDTITLE4"/>
      <w:r>
        <w:rPr>
          <w:noProof/>
          <w:lang w:val="en-GB"/>
        </w:rPr>
        <w:t>Part 10: Advanced Video Coding, AMENDMENT 5: Multi-resolution frame compatible stereo coding</w:t>
      </w:r>
      <w:bookmarkEnd w:id="10"/>
      <w:r>
        <w:rPr>
          <w:lang w:val="en-GB"/>
        </w:rPr>
        <w:fldChar w:fldCharType="end"/>
      </w:r>
      <w:r>
        <w:rPr>
          <w:lang w:val="en-GB"/>
        </w:rPr>
        <w:fldChar w:fldCharType="begin"/>
      </w:r>
      <w:r>
        <w:rPr>
          <w:lang w:val="en-GB"/>
        </w:rPr>
        <w:instrText xml:space="preserve"> SET DDTITLE3 "Information technology — Coding of audio-visual objects" </w:instrText>
      </w:r>
      <w:r>
        <w:rPr>
          <w:lang w:val="en-GB"/>
        </w:rPr>
        <w:fldChar w:fldCharType="separate"/>
      </w:r>
      <w:bookmarkStart w:id="11" w:name="DDTITLE3"/>
      <w:r>
        <w:rPr>
          <w:noProof/>
          <w:lang w:val="en-GB"/>
        </w:rPr>
        <w:t>Information technology — Coding of audio-visual objects</w:t>
      </w:r>
      <w:bookmarkEnd w:id="11"/>
      <w:r>
        <w:rPr>
          <w:lang w:val="en-GB"/>
        </w:rPr>
        <w:fldChar w:fldCharType="end"/>
      </w:r>
      <w:r>
        <w:rPr>
          <w:lang w:val="en-GB"/>
        </w:rPr>
        <w:fldChar w:fldCharType="begin"/>
      </w:r>
      <w:r>
        <w:rPr>
          <w:lang w:val="en-GB"/>
        </w:rPr>
        <w:instrText xml:space="preserve"> SET DDTITLE2 "Élément introductif — Élément central — Partie 10: Titre de la partie" </w:instrText>
      </w:r>
      <w:r>
        <w:rPr>
          <w:lang w:val="en-GB"/>
        </w:rPr>
        <w:fldChar w:fldCharType="separate"/>
      </w:r>
      <w:bookmarkStart w:id="12" w:name="DDTITLE2"/>
      <w:r>
        <w:rPr>
          <w:noProof/>
          <w:lang w:val="en-GB"/>
        </w:rPr>
        <w:t>Élément introductif — Élément central — Partie 10: Titre de la partie</w:t>
      </w:r>
      <w:bookmarkEnd w:id="12"/>
      <w:r>
        <w:rPr>
          <w:lang w:val="en-GB"/>
        </w:rPr>
        <w:fldChar w:fldCharType="end"/>
      </w:r>
      <w:r>
        <w:rPr>
          <w:lang w:val="en-GB"/>
        </w:rPr>
        <w:fldChar w:fldCharType="begin"/>
      </w:r>
      <w:r>
        <w:rPr>
          <w:lang w:val="en-GB"/>
        </w:rPr>
        <w:instrText xml:space="preserve"> SET DDTITLE1 "Information technology — Coding of audio-visual objects — Part 10: Advanced Video Coding, AMENDMENT 5: Multi-resolution frame compatible stereo coding" </w:instrText>
      </w:r>
      <w:r>
        <w:rPr>
          <w:lang w:val="en-GB"/>
        </w:rPr>
        <w:fldChar w:fldCharType="separate"/>
      </w:r>
      <w:bookmarkStart w:id="13" w:name="DDTITLE1"/>
      <w:r>
        <w:rPr>
          <w:noProof/>
          <w:lang w:val="en-GB"/>
        </w:rPr>
        <w:t>Information technology — Coding of audio-visual objects — Part 10: Advanced Video Coding, AMENDMENT 5: Multi-resolution frame compatible stereo coding</w:t>
      </w:r>
      <w:bookmarkEnd w:id="13"/>
      <w:r>
        <w:rPr>
          <w:lang w:val="en-GB"/>
        </w:rPr>
        <w:fldChar w:fldCharType="end"/>
      </w:r>
      <w:r>
        <w:rPr>
          <w:lang w:val="en-GB"/>
        </w:rPr>
        <w:fldChar w:fldCharType="begin"/>
      </w:r>
      <w:r>
        <w:rPr>
          <w:lang w:val="en-GB"/>
        </w:rPr>
        <w:instrText xml:space="preserve"> SET DDDocLanguage "E" </w:instrText>
      </w:r>
      <w:r>
        <w:rPr>
          <w:lang w:val="en-GB"/>
        </w:rPr>
        <w:fldChar w:fldCharType="separate"/>
      </w:r>
      <w:bookmarkStart w:id="14" w:name="DDDocLanguage"/>
      <w:r>
        <w:rPr>
          <w:noProof/>
          <w:lang w:val="en-GB"/>
        </w:rPr>
        <w:t>E</w:t>
      </w:r>
      <w:bookmarkEnd w:id="14"/>
      <w:r>
        <w:rPr>
          <w:lang w:val="en-GB"/>
        </w:rPr>
        <w:fldChar w:fldCharType="end"/>
      </w:r>
      <w:r>
        <w:rPr>
          <w:lang w:val="en-GB"/>
        </w:rPr>
        <w:fldChar w:fldCharType="begin"/>
      </w:r>
      <w:r>
        <w:rPr>
          <w:lang w:val="en-GB"/>
        </w:rPr>
        <w:instrText xml:space="preserve"> SET DDWorkDocDate "2013-02-15" </w:instrText>
      </w:r>
      <w:r>
        <w:rPr>
          <w:lang w:val="en-GB"/>
        </w:rPr>
        <w:fldChar w:fldCharType="separate"/>
      </w:r>
      <w:bookmarkStart w:id="15" w:name="DDWorkDocDate"/>
      <w:r>
        <w:rPr>
          <w:noProof/>
          <w:lang w:val="en-GB"/>
        </w:rPr>
        <w:t>2013-02-15</w:t>
      </w:r>
      <w:bookmarkEnd w:id="15"/>
      <w:r>
        <w:rPr>
          <w:lang w:val="en-GB"/>
        </w:rPr>
        <w:fldChar w:fldCharType="end"/>
      </w:r>
      <w:r>
        <w:rPr>
          <w:lang w:val="en-GB"/>
        </w:rPr>
        <w:fldChar w:fldCharType="begin"/>
      </w:r>
      <w:r>
        <w:rPr>
          <w:lang w:val="en-GB"/>
        </w:rPr>
        <w:instrText xml:space="preserve"> SET DDDocStage "(30) Committee" </w:instrText>
      </w:r>
      <w:r>
        <w:rPr>
          <w:lang w:val="en-GB"/>
        </w:rPr>
        <w:fldChar w:fldCharType="separate"/>
      </w:r>
      <w:bookmarkStart w:id="16" w:name="DDDocStage"/>
      <w:r>
        <w:rPr>
          <w:noProof/>
          <w:lang w:val="en-GB"/>
        </w:rPr>
        <w:t>(30) Committee</w:t>
      </w:r>
      <w:bookmarkEnd w:id="16"/>
      <w:r>
        <w:rPr>
          <w:lang w:val="en-GB"/>
        </w:rPr>
        <w:fldChar w:fldCharType="end"/>
      </w:r>
      <w:r>
        <w:rPr>
          <w:lang w:val="en-GB"/>
        </w:rPr>
        <w:fldChar w:fldCharType="begin"/>
      </w:r>
      <w:r>
        <w:rPr>
          <w:lang w:val="en-GB"/>
        </w:rPr>
        <w:instrText xml:space="preserve"> SET DDOrganization3 "ISO/IEC" </w:instrText>
      </w:r>
      <w:r>
        <w:rPr>
          <w:lang w:val="en-GB"/>
        </w:rPr>
        <w:fldChar w:fldCharType="separate"/>
      </w:r>
      <w:bookmarkStart w:id="17" w:name="DDOrganization3"/>
      <w:r>
        <w:rPr>
          <w:noProof/>
          <w:lang w:val="en-GB"/>
        </w:rPr>
        <w:t>ISO/IEC</w:t>
      </w:r>
      <w:bookmarkEnd w:id="17"/>
      <w:r>
        <w:rPr>
          <w:lang w:val="en-GB"/>
        </w:rPr>
        <w:fldChar w:fldCharType="end"/>
      </w:r>
      <w:r>
        <w:rPr>
          <w:lang w:val="en-GB"/>
        </w:rPr>
        <w:fldChar w:fldCharType="begin"/>
      </w:r>
      <w:r>
        <w:rPr>
          <w:lang w:val="en-GB"/>
        </w:rPr>
        <w:instrText xml:space="preserve"> SET DDOrganization1 "ISO/IEC J" </w:instrText>
      </w:r>
      <w:r>
        <w:rPr>
          <w:lang w:val="en-GB"/>
        </w:rPr>
        <w:fldChar w:fldCharType="separate"/>
      </w:r>
      <w:bookmarkStart w:id="18" w:name="DDOrganization1"/>
      <w:r>
        <w:rPr>
          <w:noProof/>
          <w:lang w:val="en-GB"/>
        </w:rPr>
        <w:t>ISO/IEC J</w:t>
      </w:r>
      <w:bookmarkEnd w:id="18"/>
      <w:r>
        <w:rPr>
          <w:lang w:val="en-GB"/>
        </w:rPr>
        <w:fldChar w:fldCharType="end"/>
      </w:r>
      <w:r>
        <w:rPr>
          <w:lang w:val="en-GB"/>
        </w:rPr>
        <w:fldChar w:fldCharType="begin"/>
      </w:r>
      <w:r>
        <w:rPr>
          <w:lang w:val="en-GB"/>
        </w:rPr>
        <w:instrText xml:space="preserve"> SET DDBASEYEAR "2012" </w:instrText>
      </w:r>
      <w:r>
        <w:rPr>
          <w:lang w:val="en-GB"/>
        </w:rPr>
        <w:fldChar w:fldCharType="separate"/>
      </w:r>
      <w:bookmarkStart w:id="19" w:name="DDBASEYEAR"/>
      <w:r>
        <w:rPr>
          <w:noProof/>
          <w:lang w:val="en-GB"/>
        </w:rPr>
        <w:t>2012</w:t>
      </w:r>
      <w:bookmarkEnd w:id="19"/>
      <w:r>
        <w:rPr>
          <w:lang w:val="en-GB"/>
        </w:rPr>
        <w:fldChar w:fldCharType="end"/>
      </w:r>
      <w:r>
        <w:rPr>
          <w:lang w:val="en-GB"/>
        </w:rPr>
        <w:fldChar w:fldCharType="begin"/>
      </w:r>
      <w:r>
        <w:rPr>
          <w:lang w:val="en-GB"/>
        </w:rPr>
        <w:instrText xml:space="preserve"> SET DDAmno "5" </w:instrText>
      </w:r>
      <w:r>
        <w:rPr>
          <w:lang w:val="en-GB"/>
        </w:rPr>
        <w:fldChar w:fldCharType="separate"/>
      </w:r>
      <w:bookmarkStart w:id="20" w:name="DDAmno"/>
      <w:r>
        <w:rPr>
          <w:noProof/>
          <w:lang w:val="en-GB"/>
        </w:rPr>
        <w:t>5</w:t>
      </w:r>
      <w:bookmarkEnd w:id="20"/>
      <w:r>
        <w:rPr>
          <w:lang w:val="en-GB"/>
        </w:rPr>
        <w:fldChar w:fldCharType="end"/>
      </w:r>
      <w:r>
        <w:rPr>
          <w:lang w:val="en-GB"/>
        </w:rPr>
        <w:fldChar w:fldCharType="begin"/>
      </w:r>
      <w:r>
        <w:rPr>
          <w:lang w:val="en-GB"/>
        </w:rPr>
        <w:instrText xml:space="preserve"> SET DDDocSubType "Amendment" </w:instrText>
      </w:r>
      <w:r>
        <w:rPr>
          <w:lang w:val="en-GB"/>
        </w:rPr>
        <w:fldChar w:fldCharType="separate"/>
      </w:r>
      <w:bookmarkStart w:id="21" w:name="DDDocSubType"/>
      <w:r>
        <w:rPr>
          <w:noProof/>
          <w:lang w:val="en-GB"/>
        </w:rPr>
        <w:t>Amendment</w:t>
      </w:r>
      <w:bookmarkEnd w:id="21"/>
      <w:r>
        <w:rPr>
          <w:lang w:val="en-GB"/>
        </w:rPr>
        <w:fldChar w:fldCharType="end"/>
      </w:r>
      <w:r>
        <w:rPr>
          <w:lang w:val="en-GB"/>
        </w:rPr>
        <w:fldChar w:fldCharType="begin"/>
      </w:r>
      <w:r>
        <w:rPr>
          <w:lang w:val="en-GB"/>
        </w:rPr>
        <w:instrText xml:space="preserve"> SET DDDocType "International Standard" </w:instrText>
      </w:r>
      <w:r>
        <w:rPr>
          <w:lang w:val="en-GB"/>
        </w:rPr>
        <w:fldChar w:fldCharType="separate"/>
      </w:r>
      <w:bookmarkStart w:id="22" w:name="DDDocType"/>
      <w:r>
        <w:rPr>
          <w:noProof/>
          <w:lang w:val="en-GB"/>
        </w:rPr>
        <w:t>International Standard</w:t>
      </w:r>
      <w:bookmarkEnd w:id="22"/>
      <w:r>
        <w:rPr>
          <w:lang w:val="en-GB"/>
        </w:rPr>
        <w:fldChar w:fldCharType="end"/>
      </w:r>
      <w:r>
        <w:rPr>
          <w:lang w:val="en-GB"/>
        </w:rPr>
        <w:fldChar w:fldCharType="begin"/>
      </w:r>
      <w:r>
        <w:rPr>
          <w:lang w:val="en-GB"/>
        </w:rPr>
        <w:instrText xml:space="preserve"> SET DDpubYear "2013" </w:instrText>
      </w:r>
      <w:r>
        <w:rPr>
          <w:lang w:val="en-GB"/>
        </w:rPr>
        <w:fldChar w:fldCharType="separate"/>
      </w:r>
      <w:bookmarkStart w:id="23" w:name="DDpubYear"/>
      <w:r>
        <w:rPr>
          <w:noProof/>
          <w:lang w:val="en-GB"/>
        </w:rPr>
        <w:t>2013</w:t>
      </w:r>
      <w:bookmarkEnd w:id="23"/>
      <w:r>
        <w:rPr>
          <w:lang w:val="en-GB"/>
        </w:rPr>
        <w:fldChar w:fldCharType="end"/>
      </w:r>
      <w:r>
        <w:rPr>
          <w:lang w:val="en-GB"/>
        </w:rPr>
        <w:fldChar w:fldCharType="begin"/>
      </w:r>
      <w:r>
        <w:rPr>
          <w:lang w:val="en-GB"/>
        </w:rPr>
        <w:instrText xml:space="preserve"> SET DDWorkDocNo "" </w:instrText>
      </w:r>
      <w:r>
        <w:rPr>
          <w:lang w:val="en-GB"/>
        </w:rPr>
        <w:fldChar w:fldCharType="separate"/>
      </w:r>
      <w:bookmarkStart w:id="24" w:name="DDWorkDocNo"/>
      <w:bookmarkEnd w:id="24"/>
      <w:r>
        <w:rPr>
          <w:noProof/>
          <w:lang w:val="en-GB"/>
        </w:rPr>
        <w:t xml:space="preserve"> </w:t>
      </w:r>
      <w:r>
        <w:rPr>
          <w:lang w:val="en-GB"/>
        </w:rPr>
        <w:fldChar w:fldCharType="end"/>
      </w:r>
      <w:r>
        <w:rPr>
          <w:lang w:val="en-GB"/>
        </w:rPr>
        <w:fldChar w:fldCharType="begin"/>
      </w:r>
      <w:r>
        <w:rPr>
          <w:lang w:val="en-GB"/>
        </w:rPr>
        <w:instrText xml:space="preserve"> SET DDRefNoPart "ISO/IEC 14496" </w:instrText>
      </w:r>
      <w:r>
        <w:rPr>
          <w:lang w:val="en-GB"/>
        </w:rPr>
        <w:fldChar w:fldCharType="separate"/>
      </w:r>
      <w:bookmarkStart w:id="25" w:name="DDRefNoPart"/>
      <w:r>
        <w:rPr>
          <w:noProof/>
          <w:lang w:val="en-GB"/>
        </w:rPr>
        <w:t>ISO/IEC 14496</w:t>
      </w:r>
      <w:bookmarkEnd w:id="25"/>
      <w:r>
        <w:rPr>
          <w:lang w:val="en-GB"/>
        </w:rPr>
        <w:fldChar w:fldCharType="end"/>
      </w:r>
      <w:r>
        <w:rPr>
          <w:lang w:val="en-GB"/>
        </w:rPr>
        <w:fldChar w:fldCharType="begin"/>
      </w:r>
      <w:r>
        <w:rPr>
          <w:lang w:val="en-GB"/>
        </w:rPr>
        <w:instrText xml:space="preserve"> SET DDRefGen "ISO/IEC 14496</w:instrText>
      </w:r>
      <w:r>
        <w:rPr>
          <w:lang w:val="en-GB"/>
        </w:rPr>
        <w:noBreakHyphen/>
        <w:instrText xml:space="preserve">10" </w:instrText>
      </w:r>
      <w:r>
        <w:rPr>
          <w:lang w:val="en-GB"/>
        </w:rPr>
        <w:fldChar w:fldCharType="separate"/>
      </w:r>
      <w:bookmarkStart w:id="26" w:name="DDRefGen"/>
      <w:r>
        <w:rPr>
          <w:noProof/>
          <w:lang w:val="en-GB"/>
        </w:rPr>
        <w:t>ISO/IEC 14496</w:t>
      </w:r>
      <w:r>
        <w:rPr>
          <w:noProof/>
          <w:lang w:val="en-GB"/>
        </w:rPr>
        <w:noBreakHyphen/>
        <w:t>10</w:t>
      </w:r>
      <w:bookmarkEnd w:id="26"/>
      <w:r>
        <w:rPr>
          <w:lang w:val="en-GB"/>
        </w:rPr>
        <w:fldChar w:fldCharType="end"/>
      </w:r>
      <w:r>
        <w:rPr>
          <w:lang w:val="en-GB"/>
        </w:rPr>
        <w:fldChar w:fldCharType="begin"/>
      </w:r>
      <w:r>
        <w:rPr>
          <w:lang w:val="en-GB"/>
        </w:rPr>
        <w:instrText xml:space="preserve"> SET DDRefNum "ISO/IEC 14496-10/PDAM 5" </w:instrText>
      </w:r>
      <w:r>
        <w:rPr>
          <w:lang w:val="en-GB"/>
        </w:rPr>
        <w:fldChar w:fldCharType="separate"/>
      </w:r>
      <w:bookmarkStart w:id="27" w:name="DDRefNum"/>
      <w:r>
        <w:rPr>
          <w:noProof/>
          <w:lang w:val="en-GB"/>
        </w:rPr>
        <w:t>ISO/IEC 14496-10/PDAM 5</w:t>
      </w:r>
      <w:bookmarkEnd w:id="27"/>
      <w:r>
        <w:rPr>
          <w:lang w:val="en-GB"/>
        </w:rPr>
        <w:fldChar w:fldCharType="end"/>
      </w:r>
      <w:r>
        <w:rPr>
          <w:lang w:val="en-GB"/>
        </w:rPr>
        <w:fldChar w:fldCharType="begin"/>
      </w:r>
      <w:r>
        <w:rPr>
          <w:lang w:val="en-GB"/>
        </w:rPr>
        <w:instrText xml:space="preserve"> SET DDSCSecr "" </w:instrText>
      </w:r>
      <w:r>
        <w:rPr>
          <w:lang w:val="en-GB"/>
        </w:rPr>
        <w:fldChar w:fldCharType="separate"/>
      </w:r>
      <w:bookmarkStart w:id="28" w:name="DDSCSecr"/>
      <w:bookmarkEnd w:id="28"/>
      <w:r>
        <w:rPr>
          <w:noProof/>
          <w:lang w:val="en-GB"/>
        </w:rPr>
        <w:t xml:space="preserve"> </w:t>
      </w:r>
      <w:r>
        <w:rPr>
          <w:lang w:val="en-GB"/>
        </w:rPr>
        <w:fldChar w:fldCharType="end"/>
      </w:r>
      <w:r>
        <w:rPr>
          <w:lang w:val="en-GB"/>
        </w:rPr>
        <w:fldChar w:fldCharType="begin"/>
      </w:r>
      <w:r>
        <w:rPr>
          <w:lang w:val="en-GB"/>
        </w:rPr>
        <w:instrText xml:space="preserve"> SET DDSecr "" </w:instrText>
      </w:r>
      <w:r>
        <w:rPr>
          <w:lang w:val="en-GB"/>
        </w:rPr>
        <w:fldChar w:fldCharType="separate"/>
      </w:r>
      <w:bookmarkStart w:id="29" w:name="DDSecr"/>
      <w:bookmarkEnd w:id="29"/>
      <w:r>
        <w:rPr>
          <w:noProof/>
          <w:lang w:val="en-GB"/>
        </w:rPr>
        <w:t xml:space="preserve"> </w:t>
      </w:r>
      <w:r>
        <w:rPr>
          <w:lang w:val="en-GB"/>
        </w:rPr>
        <w:fldChar w:fldCharType="end"/>
      </w:r>
      <w:r>
        <w:rPr>
          <w:lang w:val="en-GB"/>
        </w:rPr>
        <w:fldChar w:fldCharType="begin"/>
      </w:r>
      <w:r>
        <w:rPr>
          <w:lang w:val="en-GB"/>
        </w:rPr>
        <w:instrText xml:space="preserve"> SET DDSCTitle "Coding of audio, picture, multimedia and hypermedia information" </w:instrText>
      </w:r>
      <w:r>
        <w:rPr>
          <w:lang w:val="en-GB"/>
        </w:rPr>
        <w:fldChar w:fldCharType="separate"/>
      </w:r>
      <w:bookmarkStart w:id="30" w:name="DDSCTitle"/>
      <w:r>
        <w:rPr>
          <w:noProof/>
          <w:lang w:val="en-GB"/>
        </w:rPr>
        <w:t>Coding of audio, picture, multimedia and hypermedia information</w:t>
      </w:r>
      <w:bookmarkEnd w:id="30"/>
      <w:r>
        <w:rPr>
          <w:lang w:val="en-GB"/>
        </w:rPr>
        <w:fldChar w:fldCharType="end"/>
      </w:r>
      <w:r>
        <w:rPr>
          <w:lang w:val="en-GB"/>
        </w:rPr>
        <w:fldChar w:fldCharType="begin"/>
      </w:r>
      <w:r>
        <w:rPr>
          <w:lang w:val="en-GB"/>
        </w:rPr>
        <w:instrText xml:space="preserve"> SET DDTCTitle "Information technology" </w:instrText>
      </w:r>
      <w:r>
        <w:rPr>
          <w:lang w:val="en-GB"/>
        </w:rPr>
        <w:fldChar w:fldCharType="separate"/>
      </w:r>
      <w:bookmarkStart w:id="31" w:name="DDTCTitle"/>
      <w:r>
        <w:rPr>
          <w:noProof/>
          <w:lang w:val="en-GB"/>
        </w:rPr>
        <w:t>Information technology</w:t>
      </w:r>
      <w:bookmarkEnd w:id="31"/>
      <w:r>
        <w:rPr>
          <w:lang w:val="en-GB"/>
        </w:rPr>
        <w:fldChar w:fldCharType="end"/>
      </w:r>
      <w:r>
        <w:rPr>
          <w:lang w:val="en-GB"/>
        </w:rPr>
        <w:fldChar w:fldCharType="begin"/>
      </w:r>
      <w:r>
        <w:rPr>
          <w:lang w:val="en-GB"/>
        </w:rPr>
        <w:instrText xml:space="preserve"> SET DDWGNum "11" </w:instrText>
      </w:r>
      <w:r>
        <w:rPr>
          <w:lang w:val="en-GB"/>
        </w:rPr>
        <w:fldChar w:fldCharType="separate"/>
      </w:r>
      <w:bookmarkStart w:id="32" w:name="DDWGNum"/>
      <w:r>
        <w:rPr>
          <w:noProof/>
          <w:lang w:val="en-GB"/>
        </w:rPr>
        <w:t>11</w:t>
      </w:r>
      <w:bookmarkEnd w:id="32"/>
      <w:r>
        <w:rPr>
          <w:lang w:val="en-GB"/>
        </w:rPr>
        <w:fldChar w:fldCharType="end"/>
      </w:r>
      <w:r>
        <w:rPr>
          <w:lang w:val="en-GB"/>
        </w:rPr>
        <w:fldChar w:fldCharType="begin"/>
      </w:r>
      <w:r>
        <w:rPr>
          <w:lang w:val="en-GB"/>
        </w:rPr>
        <w:instrText xml:space="preserve"> SET DDSCNum "29" </w:instrText>
      </w:r>
      <w:r>
        <w:rPr>
          <w:lang w:val="en-GB"/>
        </w:rPr>
        <w:fldChar w:fldCharType="separate"/>
      </w:r>
      <w:bookmarkStart w:id="33" w:name="DDSCNum"/>
      <w:r>
        <w:rPr>
          <w:noProof/>
          <w:lang w:val="en-GB"/>
        </w:rPr>
        <w:t>29</w:t>
      </w:r>
      <w:bookmarkEnd w:id="33"/>
      <w:r>
        <w:rPr>
          <w:lang w:val="en-GB"/>
        </w:rPr>
        <w:fldChar w:fldCharType="end"/>
      </w:r>
      <w:r>
        <w:rPr>
          <w:lang w:val="en-GB"/>
        </w:rPr>
        <w:fldChar w:fldCharType="begin"/>
      </w:r>
      <w:r>
        <w:rPr>
          <w:lang w:val="en-GB"/>
        </w:rPr>
        <w:instrText xml:space="preserve"> SET DDTCNum "1" </w:instrText>
      </w:r>
      <w:r>
        <w:rPr>
          <w:lang w:val="en-GB"/>
        </w:rPr>
        <w:fldChar w:fldCharType="separate"/>
      </w:r>
      <w:bookmarkStart w:id="34" w:name="DDTCNum"/>
      <w:r>
        <w:rPr>
          <w:noProof/>
          <w:lang w:val="en-GB"/>
        </w:rPr>
        <w:t>1</w:t>
      </w:r>
      <w:bookmarkEnd w:id="34"/>
      <w:r>
        <w:rPr>
          <w:lang w:val="en-GB"/>
        </w:rPr>
        <w:fldChar w:fldCharType="end"/>
      </w:r>
      <w:r>
        <w:rPr>
          <w:lang w:val="en-GB"/>
        </w:rPr>
        <w:fldChar w:fldCharType="begin"/>
      </w:r>
      <w:r>
        <w:rPr>
          <w:lang w:val="en-GB"/>
        </w:rPr>
        <w:instrText xml:space="preserve"> SET LIBLANG " 2" </w:instrText>
      </w:r>
      <w:r>
        <w:rPr>
          <w:lang w:val="en-GB"/>
        </w:rPr>
        <w:fldChar w:fldCharType="separate"/>
      </w:r>
      <w:bookmarkStart w:id="35" w:name="LIBLANG"/>
      <w:r>
        <w:rPr>
          <w:noProof/>
          <w:lang w:val="en-GB"/>
        </w:rPr>
        <w:t xml:space="preserve"> 2</w:t>
      </w:r>
      <w:bookmarkEnd w:id="35"/>
      <w:r>
        <w:rPr>
          <w:lang w:val="en-GB"/>
        </w:rPr>
        <w:fldChar w:fldCharType="end"/>
      </w:r>
      <w:r>
        <w:rPr>
          <w:lang w:val="en-GB"/>
        </w:rPr>
        <w:fldChar w:fldCharType="begin"/>
      </w:r>
      <w:r>
        <w:rPr>
          <w:lang w:val="en-GB"/>
        </w:rPr>
        <w:instrText xml:space="preserve"> SET libH2NAME "</w:instrText>
      </w:r>
      <w:r>
        <w:rPr>
          <w:lang w:val="en-GB"/>
        </w:rPr>
        <w:instrText>見出し</w:instrText>
      </w:r>
      <w:r>
        <w:rPr>
          <w:lang w:val="en-GB"/>
        </w:rPr>
        <w:instrText xml:space="preserve"> 2" </w:instrText>
      </w:r>
      <w:r>
        <w:rPr>
          <w:lang w:val="en-GB"/>
        </w:rPr>
        <w:fldChar w:fldCharType="separate"/>
      </w:r>
      <w:bookmarkStart w:id="36" w:name="libH2NAME"/>
      <w:r>
        <w:rPr>
          <w:noProof/>
          <w:lang w:val="en-GB"/>
        </w:rPr>
        <w:t>見出し</w:t>
      </w:r>
      <w:r>
        <w:rPr>
          <w:noProof/>
          <w:lang w:val="en-GB"/>
        </w:rPr>
        <w:t xml:space="preserve"> 2</w:t>
      </w:r>
      <w:bookmarkEnd w:id="36"/>
      <w:r>
        <w:rPr>
          <w:lang w:val="en-GB"/>
        </w:rPr>
        <w:fldChar w:fldCharType="end"/>
      </w:r>
      <w:r>
        <w:rPr>
          <w:lang w:val="en-GB"/>
        </w:rPr>
        <w:fldChar w:fldCharType="begin"/>
      </w:r>
      <w:r>
        <w:rPr>
          <w:lang w:val="en-GB"/>
        </w:rPr>
        <w:instrText xml:space="preserve"> SET libH1NAME "</w:instrText>
      </w:r>
      <w:r>
        <w:rPr>
          <w:lang w:val="en-GB"/>
        </w:rPr>
        <w:instrText>見出し</w:instrText>
      </w:r>
      <w:r>
        <w:rPr>
          <w:lang w:val="en-GB"/>
        </w:rPr>
        <w:instrText xml:space="preserve"> 1,Heading U,h1,H1,H11,Œ©o‚µ 1,?co??E 1,</w:instrText>
      </w:r>
      <w:r>
        <w:rPr>
          <w:lang w:val="en-GB"/>
        </w:rPr>
        <w:instrText>뙥</w:instrText>
      </w:r>
      <w:r>
        <w:rPr>
          <w:lang w:val="en-GB"/>
        </w:rPr>
        <w:instrText xml:space="preserve">,?c,?co?ƒÊ 1,?,Œ" </w:instrText>
      </w:r>
      <w:r>
        <w:rPr>
          <w:lang w:val="en-GB"/>
        </w:rPr>
        <w:fldChar w:fldCharType="separate"/>
      </w:r>
      <w:bookmarkStart w:id="37" w:name="libH1NAME"/>
      <w:r>
        <w:rPr>
          <w:noProof/>
          <w:lang w:val="en-GB"/>
        </w:rPr>
        <w:t>見出し</w:t>
      </w:r>
      <w:r>
        <w:rPr>
          <w:noProof/>
          <w:lang w:val="en-GB"/>
        </w:rPr>
        <w:t xml:space="preserve"> 1,Heading U,h1,H1,H11,Œ©o‚µ 1,?co??E 1,</w:t>
      </w:r>
      <w:r>
        <w:rPr>
          <w:rFonts w:ascii="Batang" w:eastAsia="Batang" w:hAnsi="Batang" w:cs="Batang" w:hint="eastAsia"/>
          <w:noProof/>
          <w:lang w:val="en-GB"/>
        </w:rPr>
        <w:t>뙥</w:t>
      </w:r>
      <w:r>
        <w:rPr>
          <w:noProof/>
          <w:lang w:val="en-GB"/>
        </w:rPr>
        <w:t>,?c,?co?ƒÊ 1,?,Œ</w:t>
      </w:r>
      <w:bookmarkEnd w:id="37"/>
      <w:r>
        <w:rPr>
          <w:lang w:val="en-GB"/>
        </w:rPr>
        <w:fldChar w:fldCharType="end"/>
      </w:r>
      <w:r>
        <w:rPr>
          <w:lang w:val="en-GB"/>
        </w:rPr>
        <w:fldChar w:fldCharType="begin"/>
      </w:r>
      <w:r>
        <w:rPr>
          <w:lang w:val="en-GB"/>
        </w:rPr>
        <w:instrText xml:space="preserve"> SET LibDesc "" </w:instrText>
      </w:r>
      <w:r>
        <w:rPr>
          <w:lang w:val="en-GB"/>
        </w:rPr>
        <w:fldChar w:fldCharType="separate"/>
      </w:r>
      <w:bookmarkStart w:id="38" w:name="LibDesc"/>
      <w:bookmarkEnd w:id="38"/>
      <w:r>
        <w:rPr>
          <w:noProof/>
          <w:lang w:val="en-GB"/>
        </w:rPr>
        <w:t xml:space="preserve"> </w:t>
      </w:r>
      <w:r>
        <w:rPr>
          <w:lang w:val="en-GB"/>
        </w:rPr>
        <w:fldChar w:fldCharType="end"/>
      </w:r>
      <w:r>
        <w:rPr>
          <w:lang w:val="en-GB"/>
        </w:rPr>
        <w:fldChar w:fldCharType="begin"/>
      </w:r>
      <w:r>
        <w:rPr>
          <w:lang w:val="en-GB"/>
        </w:rPr>
        <w:instrText xml:space="preserve"> SET LibDescD "" </w:instrText>
      </w:r>
      <w:r>
        <w:rPr>
          <w:lang w:val="en-GB"/>
        </w:rPr>
        <w:fldChar w:fldCharType="separate"/>
      </w:r>
      <w:bookmarkStart w:id="39" w:name="LibDescD"/>
      <w:bookmarkEnd w:id="39"/>
      <w:r>
        <w:rPr>
          <w:noProof/>
          <w:lang w:val="en-GB"/>
        </w:rPr>
        <w:t xml:space="preserve"> </w:t>
      </w:r>
      <w:r>
        <w:rPr>
          <w:lang w:val="en-GB"/>
        </w:rPr>
        <w:fldChar w:fldCharType="end"/>
      </w:r>
      <w:r>
        <w:rPr>
          <w:lang w:val="en-GB"/>
        </w:rPr>
        <w:fldChar w:fldCharType="begin"/>
      </w:r>
      <w:r>
        <w:rPr>
          <w:lang w:val="en-GB"/>
        </w:rPr>
        <w:instrText xml:space="preserve"> SET LibDescE "" </w:instrText>
      </w:r>
      <w:r>
        <w:rPr>
          <w:lang w:val="en-GB"/>
        </w:rPr>
        <w:fldChar w:fldCharType="separate"/>
      </w:r>
      <w:bookmarkStart w:id="40" w:name="LibDescE"/>
      <w:bookmarkEnd w:id="40"/>
      <w:r>
        <w:rPr>
          <w:noProof/>
          <w:lang w:val="en-GB"/>
        </w:rPr>
        <w:t xml:space="preserve"> </w:t>
      </w:r>
      <w:r>
        <w:rPr>
          <w:lang w:val="en-GB"/>
        </w:rPr>
        <w:fldChar w:fldCharType="end"/>
      </w:r>
      <w:r>
        <w:rPr>
          <w:lang w:val="en-GB"/>
        </w:rPr>
        <w:fldChar w:fldCharType="begin"/>
      </w:r>
      <w:r>
        <w:rPr>
          <w:lang w:val="en-GB"/>
        </w:rPr>
        <w:instrText xml:space="preserve"> SET LibDescF "" </w:instrText>
      </w:r>
      <w:r>
        <w:rPr>
          <w:lang w:val="en-GB"/>
        </w:rPr>
        <w:fldChar w:fldCharType="separate"/>
      </w:r>
      <w:bookmarkStart w:id="41" w:name="LibDescF"/>
      <w:bookmarkEnd w:id="41"/>
      <w:r>
        <w:rPr>
          <w:noProof/>
          <w:lang w:val="en-GB"/>
        </w:rPr>
        <w:t xml:space="preserve"> </w:t>
      </w:r>
      <w:r>
        <w:rPr>
          <w:lang w:val="en-GB"/>
        </w:rPr>
        <w:fldChar w:fldCharType="end"/>
      </w:r>
      <w:r>
        <w:rPr>
          <w:lang w:val="en-GB"/>
        </w:rPr>
        <w:fldChar w:fldCharType="begin"/>
      </w:r>
      <w:r>
        <w:rPr>
          <w:lang w:val="en-GB"/>
        </w:rPr>
        <w:instrText xml:space="preserve"> SET NATSubVer "0" </w:instrText>
      </w:r>
      <w:r>
        <w:rPr>
          <w:lang w:val="en-GB"/>
        </w:rPr>
        <w:fldChar w:fldCharType="separate"/>
      </w:r>
      <w:bookmarkStart w:id="42" w:name="NATSubVer"/>
      <w:r>
        <w:rPr>
          <w:noProof/>
          <w:lang w:val="en-GB"/>
        </w:rPr>
        <w:t>0</w:t>
      </w:r>
      <w:bookmarkEnd w:id="42"/>
      <w:r>
        <w:rPr>
          <w:lang w:val="en-GB"/>
        </w:rPr>
        <w:fldChar w:fldCharType="end"/>
      </w:r>
      <w:r>
        <w:rPr>
          <w:lang w:val="en-GB"/>
        </w:rPr>
        <w:fldChar w:fldCharType="begin"/>
      </w:r>
      <w:r>
        <w:rPr>
          <w:lang w:val="en-GB"/>
        </w:rPr>
        <w:instrText xml:space="preserve"> SET CENSubVer "2" </w:instrText>
      </w:r>
      <w:r>
        <w:rPr>
          <w:lang w:val="en-GB"/>
        </w:rPr>
        <w:fldChar w:fldCharType="separate"/>
      </w:r>
      <w:bookmarkStart w:id="43" w:name="CENSubVer"/>
      <w:r>
        <w:rPr>
          <w:noProof/>
          <w:lang w:val="en-GB"/>
        </w:rPr>
        <w:t>2</w:t>
      </w:r>
      <w:bookmarkEnd w:id="43"/>
      <w:r>
        <w:rPr>
          <w:lang w:val="en-GB"/>
        </w:rPr>
        <w:fldChar w:fldCharType="end"/>
      </w:r>
      <w:r>
        <w:rPr>
          <w:lang w:val="en-GB"/>
        </w:rPr>
        <w:fldChar w:fldCharType="begin"/>
      </w:r>
      <w:r>
        <w:rPr>
          <w:lang w:val="en-GB"/>
        </w:rPr>
        <w:instrText xml:space="preserve"> SET ISOSubVer "" </w:instrText>
      </w:r>
      <w:r>
        <w:rPr>
          <w:lang w:val="en-GB"/>
        </w:rPr>
        <w:fldChar w:fldCharType="separate"/>
      </w:r>
      <w:bookmarkStart w:id="44" w:name="ISOSubVer"/>
      <w:bookmarkEnd w:id="44"/>
      <w:r>
        <w:rPr>
          <w:noProof/>
          <w:lang w:val="en-GB"/>
        </w:rPr>
        <w:t xml:space="preserve"> </w:t>
      </w:r>
      <w:r>
        <w:rPr>
          <w:lang w:val="en-GB"/>
        </w:rPr>
        <w:fldChar w:fldCharType="end"/>
      </w:r>
      <w:r>
        <w:rPr>
          <w:lang w:val="en-GB"/>
        </w:rPr>
        <w:fldChar w:fldCharType="begin"/>
      </w:r>
      <w:r>
        <w:rPr>
          <w:lang w:val="en-GB"/>
        </w:rPr>
        <w:instrText xml:space="preserve"> SET LIBVerMSDN "STD Version 2.1c2" </w:instrText>
      </w:r>
      <w:r>
        <w:rPr>
          <w:lang w:val="en-GB"/>
        </w:rPr>
        <w:fldChar w:fldCharType="separate"/>
      </w:r>
      <w:bookmarkStart w:id="45" w:name="LIBVerMSDN"/>
      <w:r>
        <w:rPr>
          <w:noProof/>
          <w:lang w:val="en-GB"/>
        </w:rPr>
        <w:t>STD Version 2.1c2</w:t>
      </w:r>
      <w:bookmarkEnd w:id="45"/>
      <w:r>
        <w:rPr>
          <w:lang w:val="en-GB"/>
        </w:rPr>
        <w:fldChar w:fldCharType="end"/>
      </w:r>
      <w:r>
        <w:rPr>
          <w:lang w:val="en-GB"/>
        </w:rPr>
        <w:fldChar w:fldCharType="begin"/>
      </w:r>
      <w:r>
        <w:rPr>
          <w:lang w:val="en-GB"/>
        </w:rPr>
        <w:instrText xml:space="preserve"> SET LIBStageCode "30" </w:instrText>
      </w:r>
      <w:r>
        <w:rPr>
          <w:lang w:val="en-GB"/>
        </w:rPr>
        <w:fldChar w:fldCharType="separate"/>
      </w:r>
      <w:bookmarkStart w:id="46" w:name="LIBStageCode"/>
      <w:r>
        <w:rPr>
          <w:noProof/>
          <w:lang w:val="en-GB"/>
        </w:rPr>
        <w:t>30</w:t>
      </w:r>
      <w:bookmarkEnd w:id="46"/>
      <w:r>
        <w:rPr>
          <w:lang w:val="en-GB"/>
        </w:rPr>
        <w:fldChar w:fldCharType="end"/>
      </w:r>
      <w:r>
        <w:rPr>
          <w:lang w:val="en-GB"/>
        </w:rPr>
        <w:fldChar w:fldCharType="begin"/>
      </w:r>
      <w:r>
        <w:rPr>
          <w:lang w:val="en-GB"/>
        </w:rPr>
        <w:instrText xml:space="preserve"> SET LibRpl "" </w:instrText>
      </w:r>
      <w:r>
        <w:rPr>
          <w:lang w:val="en-GB"/>
        </w:rPr>
        <w:fldChar w:fldCharType="separate"/>
      </w:r>
      <w:bookmarkStart w:id="47" w:name="LibRpl"/>
      <w:bookmarkEnd w:id="47"/>
      <w:r>
        <w:rPr>
          <w:noProof/>
          <w:lang w:val="en-GB"/>
        </w:rPr>
        <w:t xml:space="preserve"> </w:t>
      </w:r>
      <w:r>
        <w:rPr>
          <w:lang w:val="en-GB"/>
        </w:rPr>
        <w:fldChar w:fldCharType="end"/>
      </w:r>
      <w:r>
        <w:rPr>
          <w:lang w:val="en-GB"/>
        </w:rPr>
        <w:fldChar w:fldCharType="begin"/>
      </w:r>
      <w:r>
        <w:rPr>
          <w:lang w:val="en-GB"/>
        </w:rPr>
        <w:instrText xml:space="preserve"> SET LibICS "" </w:instrText>
      </w:r>
      <w:r>
        <w:rPr>
          <w:lang w:val="en-GB"/>
        </w:rPr>
        <w:fldChar w:fldCharType="separate"/>
      </w:r>
      <w:bookmarkStart w:id="48" w:name="LibICS"/>
      <w:bookmarkEnd w:id="48"/>
      <w:r>
        <w:rPr>
          <w:noProof/>
          <w:lang w:val="en-GB"/>
        </w:rPr>
        <w:t xml:space="preserve"> </w:t>
      </w:r>
      <w:r>
        <w:rPr>
          <w:lang w:val="en-GB"/>
        </w:rPr>
        <w:fldChar w:fldCharType="end"/>
      </w:r>
      <w:r>
        <w:rPr>
          <w:lang w:val="en-GB"/>
        </w:rPr>
        <w:fldChar w:fldCharType="begin"/>
      </w:r>
      <w:r>
        <w:rPr>
          <w:lang w:val="en-GB"/>
        </w:rPr>
        <w:instrText xml:space="preserve"> SET LIBFIL " 4" </w:instrText>
      </w:r>
      <w:r>
        <w:rPr>
          <w:lang w:val="en-GB"/>
        </w:rPr>
        <w:fldChar w:fldCharType="separate"/>
      </w:r>
      <w:bookmarkStart w:id="49" w:name="LIBFIL"/>
      <w:r>
        <w:rPr>
          <w:noProof/>
          <w:lang w:val="en-GB"/>
        </w:rPr>
        <w:t xml:space="preserve"> 4</w:t>
      </w:r>
      <w:bookmarkEnd w:id="49"/>
      <w:r>
        <w:rPr>
          <w:lang w:val="en-GB"/>
        </w:rPr>
        <w:fldChar w:fldCharType="end"/>
      </w:r>
      <w:r>
        <w:rPr>
          <w:lang w:val="en-GB"/>
        </w:rPr>
        <w:fldChar w:fldCharType="begin"/>
      </w:r>
      <w:r>
        <w:rPr>
          <w:lang w:val="en-GB"/>
        </w:rPr>
        <w:instrText xml:space="preserve"> SET LIBEnFileName "C:\Users\shinji_w\AppData\Roaming\Microsoft\Templates\STD\14496-10_PDAM5.doc" </w:instrText>
      </w:r>
      <w:r>
        <w:rPr>
          <w:lang w:val="en-GB"/>
        </w:rPr>
        <w:fldChar w:fldCharType="separate"/>
      </w:r>
      <w:bookmarkStart w:id="50" w:name="LIBEnFileName"/>
      <w:r>
        <w:rPr>
          <w:noProof/>
          <w:lang w:val="en-GB"/>
        </w:rPr>
        <w:t>C:\Users\shinji_w\AppData\Roaming\Microsoft\Templates\STD\14496-10_PDAM5.doc</w:t>
      </w:r>
      <w:bookmarkEnd w:id="50"/>
      <w:r>
        <w:rPr>
          <w:lang w:val="en-GB"/>
        </w:rPr>
        <w:fldChar w:fldCharType="end"/>
      </w:r>
      <w:r w:rsidRPr="00E97F6E">
        <w:fldChar w:fldCharType="begin" w:fldLock="1"/>
      </w:r>
      <w:r w:rsidRPr="00E97F6E">
        <w:instrText xml:space="preserve"> SET LIBFrFileName ""</w:instrText>
      </w:r>
      <w:r w:rsidRPr="00E97F6E">
        <w:fldChar w:fldCharType="separate"/>
      </w:r>
      <w:bookmarkStart w:id="51" w:name="LIBFrFileName"/>
      <w:bookmarkEnd w:id="51"/>
      <w:r w:rsidRPr="00E97F6E">
        <w:rPr>
          <w:noProof/>
        </w:rPr>
        <w:t xml:space="preserve"> </w:t>
      </w:r>
      <w:r w:rsidRPr="00E97F6E">
        <w:fldChar w:fldCharType="end"/>
      </w:r>
      <w:r w:rsidRPr="00E97F6E">
        <w:fldChar w:fldCharType="begin" w:fldLock="1"/>
      </w:r>
      <w:r w:rsidRPr="00E97F6E">
        <w:instrText xml:space="preserve"> SET LIBDeFileName ""</w:instrText>
      </w:r>
      <w:r w:rsidRPr="00E97F6E">
        <w:fldChar w:fldCharType="separate"/>
      </w:r>
      <w:bookmarkStart w:id="52" w:name="LIBDeFileName"/>
      <w:bookmarkEnd w:id="52"/>
      <w:r w:rsidRPr="00E97F6E">
        <w:rPr>
          <w:noProof/>
        </w:rPr>
        <w:t xml:space="preserve"> </w:t>
      </w:r>
      <w:r w:rsidRPr="00E97F6E">
        <w:fldChar w:fldCharType="end"/>
      </w:r>
      <w:r w:rsidRPr="00E97F6E">
        <w:fldChar w:fldCharType="begin" w:fldLock="1"/>
      </w:r>
      <w:r w:rsidRPr="00E97F6E">
        <w:instrText xml:space="preserve"> SET LIBNatFileName ""</w:instrText>
      </w:r>
      <w:r w:rsidRPr="00E97F6E">
        <w:fldChar w:fldCharType="separate"/>
      </w:r>
      <w:bookmarkStart w:id="53" w:name="LIBNatFileName"/>
      <w:bookmarkEnd w:id="53"/>
      <w:r w:rsidRPr="00E97F6E">
        <w:rPr>
          <w:noProof/>
        </w:rPr>
        <w:t xml:space="preserve"> </w:t>
      </w:r>
      <w:r w:rsidRPr="00E97F6E">
        <w:fldChar w:fldCharType="end"/>
      </w:r>
      <w:r w:rsidRPr="00E97F6E">
        <w:fldChar w:fldCharType="begin" w:fldLock="1"/>
      </w:r>
      <w:r w:rsidRPr="00E97F6E">
        <w:instrText xml:space="preserve"> SET LIBFileOld "" </w:instrText>
      </w:r>
      <w:r w:rsidRPr="00E97F6E">
        <w:fldChar w:fldCharType="separate"/>
      </w:r>
      <w:bookmarkStart w:id="54" w:name="LIBFileOld"/>
      <w:bookmarkEnd w:id="54"/>
      <w:r w:rsidRPr="00E97F6E">
        <w:rPr>
          <w:noProof/>
        </w:rPr>
        <w:t xml:space="preserve"> </w:t>
      </w:r>
      <w:r w:rsidRPr="00E97F6E">
        <w:fldChar w:fldCharType="end"/>
      </w:r>
      <w:r w:rsidRPr="00E97F6E">
        <w:fldChar w:fldCharType="begin" w:fldLock="1"/>
      </w:r>
      <w:r w:rsidRPr="00E97F6E">
        <w:instrText xml:space="preserve"> SET LIBTypeTitreCEN "" </w:instrText>
      </w:r>
      <w:r w:rsidRPr="00E97F6E">
        <w:fldChar w:fldCharType="separate"/>
      </w:r>
      <w:bookmarkStart w:id="55" w:name="LIBTypeTitre"/>
      <w:bookmarkStart w:id="56" w:name="LIBTypeTitreCEN"/>
      <w:bookmarkEnd w:id="55"/>
      <w:bookmarkEnd w:id="56"/>
      <w:r w:rsidRPr="00E97F6E">
        <w:rPr>
          <w:noProof/>
        </w:rPr>
        <w:t xml:space="preserve"> </w:t>
      </w:r>
      <w:r w:rsidRPr="00E97F6E">
        <w:fldChar w:fldCharType="end"/>
      </w:r>
      <w:r w:rsidRPr="00E97F6E">
        <w:fldChar w:fldCharType="begin" w:fldLock="1"/>
      </w:r>
      <w:r w:rsidRPr="00E97F6E">
        <w:instrText xml:space="preserve"> SET LIBTypeTitreNAT "" </w:instrText>
      </w:r>
      <w:r w:rsidRPr="00E97F6E">
        <w:fldChar w:fldCharType="separate"/>
      </w:r>
      <w:bookmarkStart w:id="57" w:name="LIBTypeTitreNAT"/>
      <w:bookmarkEnd w:id="57"/>
      <w:r w:rsidRPr="00E97F6E">
        <w:rPr>
          <w:noProof/>
        </w:rPr>
        <w:t xml:space="preserve"> </w:t>
      </w:r>
      <w:r w:rsidRPr="00E97F6E">
        <w:fldChar w:fldCharType="end"/>
      </w:r>
      <w:r w:rsidRPr="00E97F6E">
        <w:fldChar w:fldCharType="begin" w:fldLock="1"/>
      </w:r>
      <w:r w:rsidRPr="00E97F6E">
        <w:instrText xml:space="preserve"> SET LibEnteteCEN "" </w:instrText>
      </w:r>
      <w:r w:rsidRPr="00E97F6E">
        <w:fldChar w:fldCharType="separate"/>
      </w:r>
      <w:bookmarkStart w:id="58" w:name="LibFileEnTete"/>
      <w:bookmarkStart w:id="59" w:name="LibEntete"/>
      <w:bookmarkStart w:id="60" w:name="LibEnteteCEN"/>
      <w:bookmarkEnd w:id="58"/>
      <w:bookmarkEnd w:id="59"/>
      <w:bookmarkEnd w:id="60"/>
      <w:r w:rsidRPr="00E97F6E">
        <w:rPr>
          <w:noProof/>
        </w:rPr>
        <w:t xml:space="preserve"> </w:t>
      </w:r>
      <w:r w:rsidRPr="00E97F6E">
        <w:fldChar w:fldCharType="end"/>
      </w:r>
      <w:r w:rsidRPr="00E97F6E">
        <w:fldChar w:fldCharType="begin" w:fldLock="1"/>
      </w:r>
      <w:r w:rsidRPr="00E97F6E">
        <w:instrText xml:space="preserve"> SET LibEnteteNAT "" </w:instrText>
      </w:r>
      <w:r w:rsidRPr="00E97F6E">
        <w:fldChar w:fldCharType="separate"/>
      </w:r>
      <w:bookmarkStart w:id="61" w:name="LibEnteteNAT"/>
      <w:bookmarkEnd w:id="61"/>
      <w:r w:rsidRPr="00E97F6E">
        <w:rPr>
          <w:noProof/>
        </w:rPr>
        <w:t xml:space="preserve"> </w:t>
      </w:r>
      <w:r w:rsidRPr="00E97F6E">
        <w:fldChar w:fldCharType="end"/>
      </w:r>
      <w:r w:rsidRPr="00E97F6E">
        <w:fldChar w:fldCharType="begin" w:fldLock="1"/>
      </w:r>
      <w:r w:rsidRPr="00E97F6E">
        <w:instrText xml:space="preserve"> SET LIBASynchroVF "" </w:instrText>
      </w:r>
      <w:r w:rsidRPr="00E97F6E">
        <w:fldChar w:fldCharType="separate"/>
      </w:r>
      <w:bookmarkStart w:id="62" w:name="LIBASynchro"/>
      <w:bookmarkStart w:id="63" w:name="LIBASynchroVF"/>
      <w:bookmarkEnd w:id="62"/>
      <w:bookmarkEnd w:id="63"/>
      <w:r w:rsidRPr="00E97F6E">
        <w:rPr>
          <w:noProof/>
        </w:rPr>
        <w:t xml:space="preserve"> </w:t>
      </w:r>
      <w:r w:rsidRPr="00E97F6E">
        <w:fldChar w:fldCharType="end"/>
      </w:r>
      <w:r w:rsidRPr="00E97F6E">
        <w:fldChar w:fldCharType="begin" w:fldLock="1"/>
      </w:r>
      <w:r w:rsidRPr="00E97F6E">
        <w:instrText xml:space="preserve"> SET LIBASynchroVE "" </w:instrText>
      </w:r>
      <w:r w:rsidRPr="00E97F6E">
        <w:fldChar w:fldCharType="separate"/>
      </w:r>
      <w:bookmarkStart w:id="64" w:name="LIBASynchroVE"/>
      <w:bookmarkEnd w:id="64"/>
      <w:r w:rsidRPr="00E97F6E">
        <w:rPr>
          <w:noProof/>
        </w:rPr>
        <w:t xml:space="preserve"> </w:t>
      </w:r>
      <w:r w:rsidRPr="00E97F6E">
        <w:fldChar w:fldCharType="end"/>
      </w:r>
      <w:r w:rsidRPr="00E97F6E">
        <w:fldChar w:fldCharType="begin" w:fldLock="1"/>
      </w:r>
      <w:r w:rsidRPr="00E97F6E">
        <w:instrText xml:space="preserve"> SET LIBASynchroVD "" </w:instrText>
      </w:r>
      <w:r w:rsidRPr="00E97F6E">
        <w:fldChar w:fldCharType="separate"/>
      </w:r>
      <w:bookmarkStart w:id="65" w:name="LIBASynchroVD"/>
      <w:bookmarkEnd w:id="65"/>
      <w:r w:rsidRPr="00E97F6E">
        <w:rPr>
          <w:noProof/>
        </w:rPr>
        <w:t xml:space="preserve"> </w:t>
      </w:r>
      <w:r w:rsidRPr="00E97F6E">
        <w:fldChar w:fldCharType="end"/>
      </w:r>
      <w:r w:rsidRPr="00E97F6E">
        <w:rPr>
          <w:noProof/>
        </w:rPr>
        <w:fldChar w:fldCharType="begin" w:fldLock="1"/>
      </w:r>
      <w:r w:rsidRPr="00E97F6E">
        <w:rPr>
          <w:noProof/>
        </w:rPr>
        <w:instrText xml:space="preserve"> SET DDEditionNo "" </w:instrText>
      </w:r>
      <w:r w:rsidRPr="00E97F6E">
        <w:rPr>
          <w:noProof/>
        </w:rPr>
        <w:fldChar w:fldCharType="separate"/>
      </w:r>
      <w:bookmarkStart w:id="66" w:name="DDEditionNo"/>
      <w:bookmarkEnd w:id="66"/>
      <w:r w:rsidRPr="00E97F6E">
        <w:rPr>
          <w:noProof/>
        </w:rPr>
        <w:t xml:space="preserve"> </w:t>
      </w:r>
      <w:r w:rsidRPr="00E97F6E">
        <w:fldChar w:fldCharType="end"/>
      </w:r>
      <w:r w:rsidRPr="00E97F6E">
        <w:rPr>
          <w:noProof/>
          <w:color w:val="0000FF"/>
        </w:rPr>
        <w:fldChar w:fldCharType="begin" w:fldLock="1"/>
      </w:r>
      <w:r w:rsidRPr="00E97F6E">
        <w:rPr>
          <w:noProof/>
          <w:color w:val="0000FF"/>
        </w:rPr>
        <w:instrText xml:space="preserve"> REF DDOrganization1 \* CHARFORMAT  </w:instrText>
      </w:r>
      <w:r>
        <w:rPr>
          <w:noProof/>
          <w:color w:val="0000FF"/>
        </w:rPr>
        <w:instrText xml:space="preserve"> \* MERGEFORMAT </w:instrText>
      </w:r>
      <w:r w:rsidRPr="00E97F6E">
        <w:rPr>
          <w:noProof/>
          <w:color w:val="0000FF"/>
        </w:rPr>
        <w:fldChar w:fldCharType="separate"/>
      </w:r>
      <w:r w:rsidRPr="00E97F6E">
        <w:rPr>
          <w:noProof/>
          <w:color w:val="0000FF"/>
        </w:rPr>
        <w:t>ISO/IEC J</w:t>
      </w:r>
      <w:r w:rsidRPr="00E97F6E">
        <w:fldChar w:fldCharType="end"/>
      </w:r>
      <w:r w:rsidRPr="00E97F6E">
        <w:rPr>
          <w:noProof/>
          <w:color w:val="0000FF"/>
        </w:rPr>
        <w:t>TC </w:t>
      </w:r>
      <w:r w:rsidRPr="00E97F6E">
        <w:rPr>
          <w:noProof/>
          <w:color w:val="0000FF"/>
        </w:rPr>
        <w:fldChar w:fldCharType="begin" w:fldLock="1"/>
      </w:r>
      <w:r w:rsidRPr="00E97F6E">
        <w:rPr>
          <w:noProof/>
          <w:color w:val="0000FF"/>
        </w:rPr>
        <w:instrText xml:space="preserve"> REF DDTCNum \* CHARFORMAT  </w:instrText>
      </w:r>
      <w:r>
        <w:rPr>
          <w:noProof/>
          <w:color w:val="0000FF"/>
        </w:rPr>
        <w:instrText xml:space="preserve"> \* MERGEFORMAT </w:instrText>
      </w:r>
      <w:r w:rsidRPr="00E97F6E">
        <w:rPr>
          <w:noProof/>
          <w:color w:val="0000FF"/>
        </w:rPr>
        <w:fldChar w:fldCharType="separate"/>
      </w:r>
      <w:r w:rsidRPr="00E97F6E">
        <w:rPr>
          <w:noProof/>
          <w:color w:val="0000FF"/>
        </w:rPr>
        <w:t>1</w:t>
      </w:r>
      <w:r w:rsidRPr="00E97F6E">
        <w:fldChar w:fldCharType="end"/>
      </w:r>
      <w:r w:rsidRPr="00E97F6E">
        <w:rPr>
          <w:noProof/>
          <w:color w:val="0000FF"/>
        </w:rPr>
        <w:t>/SC </w:t>
      </w:r>
      <w:r w:rsidRPr="00E97F6E">
        <w:rPr>
          <w:noProof/>
          <w:color w:val="0000FF"/>
        </w:rPr>
        <w:fldChar w:fldCharType="begin" w:fldLock="1"/>
      </w:r>
      <w:r w:rsidRPr="00E97F6E">
        <w:rPr>
          <w:noProof/>
          <w:color w:val="0000FF"/>
        </w:rPr>
        <w:instrText xml:space="preserve"> REF DDSCNum \* CHARFORMAT  </w:instrText>
      </w:r>
      <w:r>
        <w:rPr>
          <w:noProof/>
          <w:color w:val="0000FF"/>
        </w:rPr>
        <w:instrText xml:space="preserve"> \* MERGEFORMAT </w:instrText>
      </w:r>
      <w:r w:rsidRPr="00E97F6E">
        <w:rPr>
          <w:noProof/>
          <w:color w:val="0000FF"/>
        </w:rPr>
        <w:fldChar w:fldCharType="separate"/>
      </w:r>
      <w:r w:rsidRPr="00E97F6E">
        <w:rPr>
          <w:noProof/>
          <w:color w:val="0000FF"/>
        </w:rPr>
        <w:t>29</w:t>
      </w:r>
      <w:r w:rsidRPr="00E97F6E">
        <w:fldChar w:fldCharType="end"/>
      </w:r>
      <w:r w:rsidRPr="00E97F6E">
        <w:rPr>
          <w:noProof/>
          <w:color w:val="0000FF"/>
        </w:rPr>
        <w:t> N </w:t>
      </w:r>
      <w:r w:rsidRPr="00E97F6E">
        <w:rPr>
          <w:noProof/>
          <w:color w:val="0000FF"/>
          <w:sz w:val="52"/>
        </w:rPr>
        <w:fldChar w:fldCharType="begin" w:fldLock="1"/>
      </w:r>
      <w:r w:rsidRPr="00E97F6E">
        <w:rPr>
          <w:noProof/>
          <w:color w:val="0000FF"/>
          <w:sz w:val="52"/>
        </w:rPr>
        <w:instrText xml:space="preserve"> REF DDWorkDocNo \* CHARFORMAT  </w:instrText>
      </w:r>
      <w:r>
        <w:rPr>
          <w:noProof/>
          <w:color w:val="0000FF"/>
          <w:sz w:val="52"/>
        </w:rPr>
        <w:instrText xml:space="preserve"> \* MERGEFORMAT </w:instrText>
      </w:r>
      <w:r w:rsidRPr="00E97F6E">
        <w:fldChar w:fldCharType="end"/>
      </w:r>
    </w:p>
    <w:p w:rsidR="003208BE" w:rsidRPr="00610B3C" w:rsidRDefault="003208BE" w:rsidP="003208BE">
      <w:pPr>
        <w:pStyle w:val="zzCover"/>
        <w:rPr>
          <w:rFonts w:eastAsia="SimSun" w:hint="eastAsia"/>
          <w:b w:val="0"/>
          <w:noProof/>
          <w:color w:val="0000FF"/>
          <w:sz w:val="20"/>
          <w:lang w:eastAsia="zh-CN"/>
        </w:rPr>
      </w:pPr>
      <w:r w:rsidRPr="00E97F6E">
        <w:rPr>
          <w:b w:val="0"/>
          <w:noProof/>
          <w:color w:val="0000FF"/>
          <w:sz w:val="20"/>
        </w:rPr>
        <w:t>Date:   </w:t>
      </w:r>
      <w:r>
        <w:rPr>
          <w:b w:val="0"/>
          <w:noProof/>
          <w:color w:val="0000FF"/>
          <w:sz w:val="20"/>
        </w:rPr>
        <w:fldChar w:fldCharType="begin"/>
      </w:r>
      <w:r>
        <w:rPr>
          <w:b w:val="0"/>
          <w:noProof/>
          <w:color w:val="0000FF"/>
          <w:sz w:val="20"/>
        </w:rPr>
        <w:instrText xml:space="preserve"> REF DDWorkDocDate \* CHARFORMAT  </w:instrText>
      </w:r>
      <w:r>
        <w:rPr>
          <w:b w:val="0"/>
          <w:noProof/>
          <w:color w:val="0000FF"/>
          <w:sz w:val="20"/>
        </w:rPr>
        <w:fldChar w:fldCharType="separate"/>
      </w:r>
      <w:r w:rsidRPr="00CE5135">
        <w:rPr>
          <w:b w:val="0"/>
          <w:noProof/>
          <w:color w:val="0000FF"/>
          <w:sz w:val="20"/>
        </w:rPr>
        <w:t>201</w:t>
      </w:r>
      <w:r w:rsidRPr="00610B3C">
        <w:rPr>
          <w:rFonts w:eastAsia="SimSun" w:hint="eastAsia"/>
          <w:b w:val="0"/>
          <w:noProof/>
          <w:color w:val="0000FF"/>
          <w:sz w:val="20"/>
          <w:lang w:eastAsia="zh-CN"/>
        </w:rPr>
        <w:t>4</w:t>
      </w:r>
      <w:r>
        <w:rPr>
          <w:b w:val="0"/>
          <w:noProof/>
          <w:color w:val="0000FF"/>
          <w:sz w:val="20"/>
        </w:rPr>
        <w:t>-</w:t>
      </w:r>
      <w:r>
        <w:rPr>
          <w:rFonts w:hint="eastAsia"/>
          <w:b w:val="0"/>
          <w:noProof/>
          <w:color w:val="0000FF"/>
          <w:sz w:val="20"/>
        </w:rPr>
        <w:t>10</w:t>
      </w:r>
      <w:r w:rsidRPr="00CE5135">
        <w:rPr>
          <w:b w:val="0"/>
          <w:noProof/>
          <w:color w:val="0000FF"/>
          <w:sz w:val="20"/>
        </w:rPr>
        <w:t>-</w:t>
      </w:r>
      <w:r w:rsidRPr="00A31A3D">
        <w:rPr>
          <w:rFonts w:hint="eastAsia"/>
          <w:b w:val="0"/>
          <w:noProof/>
          <w:color w:val="0000FF"/>
          <w:sz w:val="20"/>
        </w:rPr>
        <w:t>18</w:t>
      </w:r>
      <w:r>
        <w:fldChar w:fldCharType="end"/>
      </w:r>
    </w:p>
    <w:p w:rsidR="003208BE" w:rsidRPr="00610B3C" w:rsidRDefault="003208BE" w:rsidP="003208BE">
      <w:pPr>
        <w:pStyle w:val="zzCover"/>
        <w:spacing w:before="220"/>
        <w:rPr>
          <w:rFonts w:eastAsia="SimSun" w:hint="eastAsia"/>
          <w:noProof/>
          <w:color w:val="0000FF"/>
          <w:lang w:eastAsia="zh-CN"/>
        </w:rPr>
      </w:pPr>
      <w:r w:rsidRPr="003738FE">
        <w:rPr>
          <w:noProof/>
          <w:color w:val="0000FF"/>
          <w:highlight w:val="yellow"/>
        </w:rPr>
        <w:fldChar w:fldCharType="begin" w:fldLock="1"/>
      </w:r>
      <w:r w:rsidRPr="003738FE">
        <w:rPr>
          <w:noProof/>
          <w:color w:val="0000FF"/>
          <w:highlight w:val="yellow"/>
        </w:rPr>
        <w:instrText xml:space="preserve"> REF LibEnteteISO \* CHARFORMAT   \* MERGEFORMAT </w:instrText>
      </w:r>
      <w:r w:rsidRPr="003738FE">
        <w:rPr>
          <w:noProof/>
          <w:color w:val="0000FF"/>
          <w:highlight w:val="yellow"/>
        </w:rPr>
        <w:fldChar w:fldCharType="separate"/>
      </w:r>
      <w:r w:rsidRPr="003738FE">
        <w:rPr>
          <w:noProof/>
          <w:color w:val="0000FF"/>
          <w:highlight w:val="yellow"/>
        </w:rPr>
        <w:t>ISO/IEC 14496-10:</w:t>
      </w:r>
      <w:proofErr w:type="gramStart"/>
      <w:r w:rsidRPr="003738FE">
        <w:rPr>
          <w:noProof/>
          <w:color w:val="0000FF"/>
          <w:highlight w:val="yellow"/>
        </w:rPr>
        <w:t>201</w:t>
      </w:r>
      <w:r w:rsidRPr="00610B3C">
        <w:rPr>
          <w:rFonts w:eastAsia="SimSun" w:hint="eastAsia"/>
          <w:noProof/>
          <w:color w:val="0000FF"/>
          <w:highlight w:val="yellow"/>
          <w:lang w:eastAsia="zh-CN"/>
        </w:rPr>
        <w:t>x</w:t>
      </w:r>
      <w:r>
        <w:rPr>
          <w:noProof/>
          <w:color w:val="0000FF"/>
          <w:highlight w:val="yellow"/>
        </w:rPr>
        <w:t>/</w:t>
      </w:r>
      <w:r w:rsidRPr="003738FE">
        <w:rPr>
          <w:noProof/>
          <w:color w:val="0000FF"/>
          <w:highlight w:val="yellow"/>
        </w:rPr>
        <w:t>DAM</w:t>
      </w:r>
      <w:r w:rsidRPr="003738FE">
        <w:rPr>
          <w:highlight w:val="yellow"/>
        </w:rPr>
        <w:fldChar w:fldCharType="end"/>
      </w:r>
      <w:r w:rsidRPr="003738FE">
        <w:rPr>
          <w:highlight w:val="yellow"/>
        </w:rPr>
        <w:t xml:space="preserve"> </w:t>
      </w:r>
      <w:r w:rsidRPr="00481F26">
        <w:rPr>
          <w:rFonts w:hint="eastAsia"/>
          <w:noProof/>
          <w:color w:val="0000FF"/>
          <w:highlight w:val="yellow"/>
        </w:rPr>
        <w:t>1</w:t>
      </w:r>
      <w:proofErr w:type="gramEnd"/>
    </w:p>
    <w:p w:rsidR="003208BE" w:rsidRPr="00E97F6E" w:rsidRDefault="003208BE" w:rsidP="003208BE">
      <w:pPr>
        <w:pStyle w:val="zzCover"/>
        <w:spacing w:before="220"/>
        <w:rPr>
          <w:b w:val="0"/>
          <w:noProof/>
          <w:color w:val="0000FF"/>
          <w:sz w:val="20"/>
        </w:rPr>
      </w:pPr>
      <w:r w:rsidRPr="00E97F6E">
        <w:rPr>
          <w:b w:val="0"/>
          <w:noProof/>
          <w:color w:val="0000FF"/>
          <w:sz w:val="20"/>
        </w:rPr>
        <w:fldChar w:fldCharType="begin" w:fldLock="1"/>
      </w:r>
      <w:r w:rsidRPr="00E97F6E">
        <w:rPr>
          <w:b w:val="0"/>
          <w:noProof/>
          <w:color w:val="0000FF"/>
          <w:sz w:val="20"/>
        </w:rPr>
        <w:instrText xml:space="preserve"> REF DDOrganization1 \* CHARFORMAT  </w:instrText>
      </w:r>
      <w:r>
        <w:rPr>
          <w:b w:val="0"/>
          <w:noProof/>
          <w:color w:val="0000FF"/>
          <w:sz w:val="20"/>
        </w:rPr>
        <w:instrText xml:space="preserve"> \* MERGEFORMAT </w:instrText>
      </w:r>
      <w:r w:rsidRPr="00E97F6E">
        <w:rPr>
          <w:b w:val="0"/>
          <w:noProof/>
          <w:color w:val="0000FF"/>
          <w:sz w:val="20"/>
        </w:rPr>
        <w:fldChar w:fldCharType="separate"/>
      </w:r>
      <w:r w:rsidRPr="00E97F6E">
        <w:rPr>
          <w:b w:val="0"/>
          <w:noProof/>
          <w:color w:val="0000FF"/>
          <w:sz w:val="20"/>
        </w:rPr>
        <w:t>ISO/IEC J</w:t>
      </w:r>
      <w:r w:rsidRPr="00E97F6E">
        <w:fldChar w:fldCharType="end"/>
      </w:r>
      <w:r w:rsidRPr="00E97F6E">
        <w:rPr>
          <w:b w:val="0"/>
          <w:noProof/>
          <w:color w:val="0000FF"/>
          <w:sz w:val="20"/>
        </w:rPr>
        <w:t>TC </w:t>
      </w:r>
      <w:r w:rsidRPr="00E97F6E">
        <w:rPr>
          <w:b w:val="0"/>
          <w:noProof/>
          <w:color w:val="0000FF"/>
          <w:sz w:val="20"/>
        </w:rPr>
        <w:fldChar w:fldCharType="begin" w:fldLock="1"/>
      </w:r>
      <w:r w:rsidRPr="00E97F6E">
        <w:rPr>
          <w:b w:val="0"/>
          <w:noProof/>
          <w:color w:val="0000FF"/>
          <w:sz w:val="20"/>
        </w:rPr>
        <w:instrText xml:space="preserve"> REF DDTCNum \* CHARFORMAT  </w:instrText>
      </w:r>
      <w:r>
        <w:rPr>
          <w:b w:val="0"/>
          <w:noProof/>
          <w:color w:val="0000FF"/>
          <w:sz w:val="20"/>
        </w:rPr>
        <w:instrText xml:space="preserve"> \* MERGEFORMAT </w:instrText>
      </w:r>
      <w:r w:rsidRPr="00E97F6E">
        <w:rPr>
          <w:b w:val="0"/>
          <w:noProof/>
          <w:color w:val="0000FF"/>
          <w:sz w:val="20"/>
        </w:rPr>
        <w:fldChar w:fldCharType="separate"/>
      </w:r>
      <w:r w:rsidRPr="00E97F6E">
        <w:rPr>
          <w:b w:val="0"/>
          <w:noProof/>
          <w:color w:val="0000FF"/>
          <w:sz w:val="20"/>
        </w:rPr>
        <w:t>1</w:t>
      </w:r>
      <w:r w:rsidRPr="00E97F6E">
        <w:fldChar w:fldCharType="end"/>
      </w:r>
      <w:r w:rsidRPr="00E97F6E">
        <w:rPr>
          <w:b w:val="0"/>
          <w:noProof/>
          <w:color w:val="0000FF"/>
          <w:sz w:val="20"/>
        </w:rPr>
        <w:t>/SC </w:t>
      </w:r>
      <w:r w:rsidRPr="00E97F6E">
        <w:rPr>
          <w:b w:val="0"/>
          <w:noProof/>
          <w:color w:val="0000FF"/>
          <w:sz w:val="20"/>
        </w:rPr>
        <w:fldChar w:fldCharType="begin" w:fldLock="1"/>
      </w:r>
      <w:r w:rsidRPr="00E97F6E">
        <w:rPr>
          <w:b w:val="0"/>
          <w:noProof/>
          <w:color w:val="0000FF"/>
          <w:sz w:val="20"/>
        </w:rPr>
        <w:instrText xml:space="preserve"> REF DDSCNum \* CHARFORMAT  </w:instrText>
      </w:r>
      <w:r>
        <w:rPr>
          <w:b w:val="0"/>
          <w:noProof/>
          <w:color w:val="0000FF"/>
          <w:sz w:val="20"/>
        </w:rPr>
        <w:instrText xml:space="preserve"> \* MERGEFORMAT </w:instrText>
      </w:r>
      <w:r w:rsidRPr="00E97F6E">
        <w:rPr>
          <w:b w:val="0"/>
          <w:noProof/>
          <w:color w:val="0000FF"/>
          <w:sz w:val="20"/>
        </w:rPr>
        <w:fldChar w:fldCharType="separate"/>
      </w:r>
      <w:r w:rsidRPr="00E97F6E">
        <w:rPr>
          <w:b w:val="0"/>
          <w:noProof/>
          <w:color w:val="0000FF"/>
          <w:sz w:val="20"/>
        </w:rPr>
        <w:t>29</w:t>
      </w:r>
      <w:r w:rsidRPr="00E97F6E">
        <w:fldChar w:fldCharType="end"/>
      </w:r>
      <w:r w:rsidRPr="00E97F6E">
        <w:rPr>
          <w:b w:val="0"/>
          <w:noProof/>
          <w:color w:val="0000FF"/>
          <w:sz w:val="20"/>
        </w:rPr>
        <w:t>/WG </w:t>
      </w:r>
      <w:r w:rsidRPr="00E97F6E">
        <w:rPr>
          <w:b w:val="0"/>
          <w:noProof/>
          <w:color w:val="0000FF"/>
          <w:sz w:val="20"/>
        </w:rPr>
        <w:fldChar w:fldCharType="begin" w:fldLock="1"/>
      </w:r>
      <w:r w:rsidRPr="00E97F6E">
        <w:rPr>
          <w:b w:val="0"/>
          <w:noProof/>
          <w:color w:val="0000FF"/>
          <w:sz w:val="20"/>
        </w:rPr>
        <w:instrText xml:space="preserve"> REF DDWGNum \* CHARFORMAT  </w:instrText>
      </w:r>
      <w:r>
        <w:rPr>
          <w:b w:val="0"/>
          <w:noProof/>
          <w:color w:val="0000FF"/>
          <w:sz w:val="20"/>
        </w:rPr>
        <w:instrText xml:space="preserve"> \* MERGEFORMAT </w:instrText>
      </w:r>
      <w:r w:rsidRPr="00E97F6E">
        <w:rPr>
          <w:b w:val="0"/>
          <w:noProof/>
          <w:color w:val="0000FF"/>
          <w:sz w:val="20"/>
        </w:rPr>
        <w:fldChar w:fldCharType="separate"/>
      </w:r>
      <w:r w:rsidRPr="00E97F6E">
        <w:rPr>
          <w:b w:val="0"/>
          <w:noProof/>
          <w:color w:val="0000FF"/>
          <w:sz w:val="20"/>
        </w:rPr>
        <w:t>11</w:t>
      </w:r>
      <w:r w:rsidRPr="00E97F6E">
        <w:fldChar w:fldCharType="end"/>
      </w:r>
    </w:p>
    <w:p w:rsidR="003208BE" w:rsidRPr="00E97F6E" w:rsidRDefault="003208BE" w:rsidP="003208BE">
      <w:pPr>
        <w:pStyle w:val="zzCover"/>
        <w:spacing w:after="2000"/>
        <w:rPr>
          <w:b w:val="0"/>
          <w:noProof/>
          <w:color w:val="0000FF"/>
        </w:rPr>
      </w:pPr>
      <w:bookmarkStart w:id="67" w:name="CVP_Secretariat_Loca"/>
      <w:r w:rsidRPr="00E97F6E">
        <w:rPr>
          <w:b w:val="0"/>
          <w:noProof/>
          <w:color w:val="0000FF"/>
          <w:sz w:val="20"/>
        </w:rPr>
        <w:t>Secretariat</w:t>
      </w:r>
      <w:bookmarkEnd w:id="67"/>
      <w:r w:rsidRPr="00E97F6E">
        <w:rPr>
          <w:b w:val="0"/>
          <w:noProof/>
          <w:color w:val="0000FF"/>
          <w:sz w:val="20"/>
        </w:rPr>
        <w:t>:   </w:t>
      </w:r>
      <w:r w:rsidRPr="00E97F6E">
        <w:rPr>
          <w:b w:val="0"/>
          <w:noProof/>
          <w:color w:val="0000FF"/>
          <w:sz w:val="20"/>
        </w:rPr>
        <w:fldChar w:fldCharType="begin" w:fldLock="1"/>
      </w:r>
      <w:r w:rsidRPr="00E97F6E">
        <w:rPr>
          <w:b w:val="0"/>
          <w:noProof/>
          <w:color w:val="0000FF"/>
          <w:sz w:val="20"/>
        </w:rPr>
        <w:instrText xml:space="preserve"> REF DDSecr \* CHARFORMAT  </w:instrText>
      </w:r>
      <w:r>
        <w:rPr>
          <w:b w:val="0"/>
          <w:noProof/>
          <w:color w:val="0000FF"/>
          <w:sz w:val="20"/>
        </w:rPr>
        <w:instrText xml:space="preserve"> \* MERGEFORMAT </w:instrText>
      </w:r>
      <w:r w:rsidRPr="00E97F6E">
        <w:fldChar w:fldCharType="end"/>
      </w:r>
    </w:p>
    <w:p w:rsidR="003208BE" w:rsidRPr="00E97F6E" w:rsidRDefault="003208BE" w:rsidP="003208BE">
      <w:pPr>
        <w:pStyle w:val="zzCover"/>
        <w:jc w:val="left"/>
        <w:rPr>
          <w:color w:val="0000FF"/>
        </w:rPr>
      </w:pPr>
      <w:r w:rsidRPr="00E97F6E">
        <w:rPr>
          <w:noProof/>
          <w:color w:val="0000FF"/>
          <w:sz w:val="28"/>
        </w:rPr>
        <w:fldChar w:fldCharType="begin" w:fldLock="1"/>
      </w:r>
      <w:r w:rsidRPr="00E97F6E">
        <w:rPr>
          <w:noProof/>
          <w:color w:val="0000FF"/>
          <w:sz w:val="28"/>
        </w:rPr>
        <w:instrText xml:space="preserve"> REF DDTITLE1 \* CHARFORMAT   \* MERGEFORMAT </w:instrText>
      </w:r>
      <w:r w:rsidRPr="00E97F6E">
        <w:rPr>
          <w:noProof/>
          <w:color w:val="0000FF"/>
          <w:sz w:val="28"/>
        </w:rPr>
        <w:fldChar w:fldCharType="separate"/>
      </w:r>
      <w:r w:rsidRPr="00E97F6E">
        <w:rPr>
          <w:noProof/>
          <w:color w:val="0000FF"/>
          <w:sz w:val="28"/>
        </w:rPr>
        <w:t>Information technolog</w:t>
      </w:r>
      <w:r w:rsidRPr="00E97F6E">
        <w:rPr>
          <w:rFonts w:hint="eastAsia"/>
          <w:noProof/>
          <w:color w:val="0000FF"/>
          <w:sz w:val="28"/>
        </w:rPr>
        <w:t>y</w:t>
      </w:r>
      <w:r w:rsidRPr="00E97F6E">
        <w:rPr>
          <w:noProof/>
          <w:color w:val="0000FF"/>
          <w:sz w:val="28"/>
        </w:rPr>
        <w:t xml:space="preserve"> — Coding of audio-visual objects — Part 10: Advanced Video Coding, AMENDMENT </w:t>
      </w:r>
      <w:r w:rsidRPr="00610B3C">
        <w:rPr>
          <w:rFonts w:eastAsia="SimSun" w:hint="eastAsia"/>
          <w:noProof/>
          <w:color w:val="0000FF"/>
          <w:sz w:val="28"/>
          <w:lang w:eastAsia="zh-CN"/>
        </w:rPr>
        <w:t>1</w:t>
      </w:r>
      <w:r w:rsidRPr="00E97F6E">
        <w:rPr>
          <w:noProof/>
          <w:color w:val="0000FF"/>
          <w:sz w:val="28"/>
        </w:rPr>
        <w:t xml:space="preserve">: </w:t>
      </w:r>
      <w:r w:rsidRPr="003738FE">
        <w:rPr>
          <w:noProof/>
          <w:color w:val="0000FF"/>
          <w:sz w:val="28"/>
        </w:rPr>
        <w:t>Multi-Resolution Frame Compatible Stereoscopic Video with Depth Maps, and Additional Supplemental Enhancement Information</w:t>
      </w:r>
      <w:r w:rsidRPr="00E97F6E">
        <w:fldChar w:fldCharType="end"/>
      </w:r>
    </w:p>
    <w:p w:rsidR="003208BE" w:rsidRPr="00E97F6E" w:rsidRDefault="003208BE" w:rsidP="003208BE">
      <w:pPr>
        <w:pStyle w:val="zzCover"/>
        <w:jc w:val="left"/>
        <w:rPr>
          <w:b w:val="0"/>
          <w:i/>
          <w:noProof/>
          <w:color w:val="0000FF"/>
          <w:sz w:val="20"/>
          <w:lang w:val="en-GB"/>
        </w:rPr>
      </w:pPr>
      <w:r w:rsidRPr="00E97F6E">
        <w:rPr>
          <w:b w:val="0"/>
          <w:i/>
          <w:color w:val="0000FF"/>
          <w:sz w:val="20"/>
        </w:rPr>
        <w:fldChar w:fldCharType="begin" w:fldLock="1"/>
      </w:r>
      <w:r w:rsidRPr="00E97F6E">
        <w:rPr>
          <w:b w:val="0"/>
          <w:i/>
          <w:color w:val="0000FF"/>
          <w:sz w:val="20"/>
          <w:lang w:val="en-GB"/>
        </w:rPr>
        <w:instrText xml:space="preserve"> REF DDTITLE2 \* CHARFORMAT</w:instrText>
      </w:r>
      <w:r>
        <w:rPr>
          <w:b w:val="0"/>
          <w:i/>
          <w:color w:val="0000FF"/>
          <w:sz w:val="20"/>
          <w:lang w:val="en-GB"/>
        </w:rPr>
        <w:instrText xml:space="preserve"> \* MERGEFORMAT </w:instrText>
      </w:r>
      <w:r w:rsidRPr="00E97F6E">
        <w:rPr>
          <w:b w:val="0"/>
          <w:i/>
          <w:color w:val="0000FF"/>
          <w:sz w:val="20"/>
        </w:rPr>
        <w:fldChar w:fldCharType="separate"/>
      </w:r>
      <w:proofErr w:type="spellStart"/>
      <w:r w:rsidRPr="00E97F6E">
        <w:rPr>
          <w:b w:val="0"/>
          <w:i/>
          <w:color w:val="0000FF"/>
          <w:sz w:val="20"/>
          <w:lang w:val="en-GB"/>
        </w:rPr>
        <w:t>Élément</w:t>
      </w:r>
      <w:proofErr w:type="spellEnd"/>
      <w:r w:rsidRPr="00E97F6E">
        <w:rPr>
          <w:b w:val="0"/>
          <w:i/>
          <w:color w:val="0000FF"/>
          <w:sz w:val="20"/>
          <w:lang w:val="en-GB"/>
        </w:rPr>
        <w:t xml:space="preserve"> </w:t>
      </w:r>
      <w:proofErr w:type="spellStart"/>
      <w:r w:rsidRPr="00E97F6E">
        <w:rPr>
          <w:b w:val="0"/>
          <w:i/>
          <w:color w:val="0000FF"/>
          <w:sz w:val="20"/>
          <w:lang w:val="en-GB"/>
        </w:rPr>
        <w:t>introductif</w:t>
      </w:r>
      <w:proofErr w:type="spellEnd"/>
      <w:r w:rsidRPr="00E97F6E">
        <w:rPr>
          <w:b w:val="0"/>
          <w:i/>
          <w:color w:val="0000FF"/>
          <w:sz w:val="20"/>
          <w:lang w:val="en-GB"/>
        </w:rPr>
        <w:t xml:space="preserve"> — </w:t>
      </w:r>
      <w:proofErr w:type="spellStart"/>
      <w:r w:rsidRPr="00E97F6E">
        <w:rPr>
          <w:b w:val="0"/>
          <w:i/>
          <w:color w:val="0000FF"/>
          <w:sz w:val="20"/>
          <w:lang w:val="en-GB"/>
        </w:rPr>
        <w:t>Élément</w:t>
      </w:r>
      <w:proofErr w:type="spellEnd"/>
      <w:r w:rsidRPr="00E97F6E">
        <w:rPr>
          <w:b w:val="0"/>
          <w:i/>
          <w:color w:val="0000FF"/>
          <w:sz w:val="20"/>
          <w:lang w:val="en-GB"/>
        </w:rPr>
        <w:t xml:space="preserve"> central — </w:t>
      </w:r>
      <w:proofErr w:type="spellStart"/>
      <w:r w:rsidRPr="00E97F6E">
        <w:rPr>
          <w:b w:val="0"/>
          <w:i/>
          <w:color w:val="0000FF"/>
          <w:sz w:val="20"/>
          <w:lang w:val="en-GB"/>
        </w:rPr>
        <w:t>Partie</w:t>
      </w:r>
      <w:proofErr w:type="spellEnd"/>
      <w:r w:rsidRPr="00E97F6E">
        <w:rPr>
          <w:b w:val="0"/>
          <w:i/>
          <w:color w:val="0000FF"/>
          <w:sz w:val="20"/>
          <w:lang w:val="en-GB"/>
        </w:rPr>
        <w:t xml:space="preserve"> 10: Titre de la </w:t>
      </w:r>
      <w:proofErr w:type="spellStart"/>
      <w:r w:rsidRPr="00E97F6E">
        <w:rPr>
          <w:b w:val="0"/>
          <w:i/>
          <w:color w:val="0000FF"/>
          <w:sz w:val="20"/>
          <w:lang w:val="en-GB"/>
        </w:rPr>
        <w:t>partie</w:t>
      </w:r>
      <w:proofErr w:type="spellEnd"/>
      <w:r w:rsidRPr="00E97F6E">
        <w:rPr>
          <w:b w:val="0"/>
          <w:i/>
          <w:sz w:val="20"/>
        </w:rPr>
        <w:fldChar w:fldCharType="end"/>
      </w:r>
    </w:p>
    <w:p w:rsidR="003208BE" w:rsidRDefault="003208BE" w:rsidP="003208BE">
      <w:pPr>
        <w:pStyle w:val="zzCover"/>
        <w:jc w:val="left"/>
        <w:rPr>
          <w:b w:val="0"/>
          <w:color w:val="0000FF"/>
          <w:sz w:val="20"/>
        </w:rPr>
      </w:pPr>
      <w:r>
        <w:rPr>
          <w:b w:val="0"/>
        </w:rPr>
        <w:fldChar w:fldCharType="begin"/>
      </w:r>
      <w:r>
        <w:rPr>
          <w:b w:val="0"/>
        </w:rPr>
        <w:instrText xml:space="preserve"> AUTOTEXT E4AVERT </w:instrText>
      </w:r>
      <w:r>
        <w:rPr>
          <w:b w:val="0"/>
        </w:rPr>
        <w:fldChar w:fldCharType="separate"/>
      </w:r>
    </w:p>
    <w:p w:rsidR="003208BE" w:rsidRDefault="003208BE" w:rsidP="003208BE">
      <w:pPr>
        <w:pStyle w:val="zzCover"/>
        <w:pBdr>
          <w:top w:val="single" w:sz="6" w:space="1" w:color="auto"/>
          <w:left w:val="single" w:sz="6" w:space="4" w:color="auto"/>
          <w:bottom w:val="single" w:sz="6" w:space="1" w:color="auto"/>
          <w:right w:val="single" w:sz="6" w:space="4" w:color="auto"/>
        </w:pBdr>
        <w:spacing w:before="240"/>
        <w:jc w:val="center"/>
        <w:rPr>
          <w:color w:val="0000FF"/>
          <w:sz w:val="20"/>
        </w:rPr>
      </w:pPr>
      <w:r>
        <w:rPr>
          <w:color w:val="0000FF"/>
          <w:sz w:val="20"/>
        </w:rPr>
        <w:t>Warning</w:t>
      </w:r>
    </w:p>
    <w:p w:rsidR="003208BE" w:rsidRDefault="003208BE" w:rsidP="003208BE">
      <w:pPr>
        <w:pStyle w:val="zzCover"/>
        <w:pBdr>
          <w:top w:val="single" w:sz="6" w:space="1" w:color="auto"/>
          <w:left w:val="single" w:sz="6" w:space="4" w:color="auto"/>
          <w:bottom w:val="single" w:sz="6" w:space="1" w:color="auto"/>
          <w:right w:val="single" w:sz="6" w:space="4" w:color="auto"/>
        </w:pBdr>
        <w:jc w:val="left"/>
        <w:rPr>
          <w:b w:val="0"/>
          <w:color w:val="0000FF"/>
          <w:sz w:val="20"/>
        </w:rPr>
      </w:pPr>
      <w:r>
        <w:rPr>
          <w:b w:val="0"/>
          <w:color w:val="0000FF"/>
          <w:sz w:val="20"/>
        </w:rPr>
        <w:t>This document is not an ISO International Standard. It is distributed for review and comment. It is subject to change without notice and may not be referred to as an International Standard.</w:t>
      </w:r>
    </w:p>
    <w:p w:rsidR="003208BE" w:rsidRDefault="003208BE" w:rsidP="003208BE">
      <w:pPr>
        <w:pStyle w:val="zzCover"/>
        <w:pBdr>
          <w:top w:val="single" w:sz="6" w:space="1" w:color="auto"/>
          <w:left w:val="single" w:sz="6" w:space="4" w:color="auto"/>
          <w:bottom w:val="single" w:sz="6" w:space="1" w:color="auto"/>
          <w:right w:val="single" w:sz="6" w:space="4" w:color="auto"/>
        </w:pBdr>
        <w:jc w:val="left"/>
        <w:rPr>
          <w:b w:val="0"/>
          <w:color w:val="0000FF"/>
          <w:sz w:val="20"/>
        </w:rPr>
      </w:pPr>
      <w:r>
        <w:rPr>
          <w:b w:val="0"/>
          <w:color w:val="0000FF"/>
          <w:sz w:val="20"/>
        </w:rPr>
        <w:t>Recipients of this draft are invited to submit, with their comments, notification of any relevant patent rights of which they are aware and to provide supporting documentation.</w:t>
      </w:r>
    </w:p>
    <w:p w:rsidR="003208BE" w:rsidRPr="00E97F6E" w:rsidRDefault="003208BE" w:rsidP="003208BE">
      <w:pPr>
        <w:sectPr w:rsidR="003208BE" w:rsidRPr="00E97F6E" w:rsidSect="003208BE">
          <w:headerReference w:type="default" r:id="rId8"/>
          <w:footerReference w:type="default" r:id="rId9"/>
          <w:headerReference w:type="first" r:id="rId10"/>
          <w:footerReference w:type="first" r:id="rId11"/>
          <w:pgSz w:w="11906" w:h="16838"/>
          <w:pgMar w:top="652" w:right="737" w:bottom="567" w:left="850" w:header="709" w:footer="283" w:gutter="567"/>
          <w:cols w:space="720"/>
          <w:titlePg/>
          <w:docGrid w:linePitch="272"/>
        </w:sectPr>
      </w:pPr>
      <w:r>
        <w:fldChar w:fldCharType="end"/>
      </w:r>
    </w:p>
    <w:p w:rsidR="003208BE" w:rsidRDefault="003208BE" w:rsidP="003208BE">
      <w:pPr>
        <w:pStyle w:val="zzCopyright"/>
        <w:spacing w:before="100" w:after="200" w:line="270" w:lineRule="exact"/>
        <w:ind w:left="100" w:right="100"/>
        <w:jc w:val="center"/>
        <w:rPr>
          <w:b/>
          <w:sz w:val="24"/>
        </w:rPr>
      </w:pPr>
      <w:r>
        <w:rPr>
          <w:b/>
          <w:sz w:val="24"/>
        </w:rPr>
        <w:lastRenderedPageBreak/>
        <w:t>Copyright notice</w:t>
      </w:r>
    </w:p>
    <w:p w:rsidR="003208BE" w:rsidRDefault="003208BE" w:rsidP="003208BE">
      <w:pPr>
        <w:pStyle w:val="zzCopyright"/>
        <w:spacing w:after="230" w:line="230" w:lineRule="exact"/>
        <w:ind w:left="100" w:right="100"/>
      </w:pPr>
      <w: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rsidR="003208BE" w:rsidRDefault="003208BE" w:rsidP="003208BE">
      <w:pPr>
        <w:pStyle w:val="zzCopyright"/>
        <w:spacing w:after="120" w:line="230" w:lineRule="exact"/>
        <w:ind w:left="100" w:right="100"/>
      </w:pPr>
      <w:r>
        <w:t>Requests for permission to reproduce this document for the purpose of selling it should be addressed as shown below or to ISO's member body in the country of the requester:</w:t>
      </w:r>
    </w:p>
    <w:p w:rsidR="003208BE" w:rsidRDefault="003208BE" w:rsidP="003208BE">
      <w:pPr>
        <w:pStyle w:val="zzCopyright"/>
        <w:spacing w:after="230" w:line="230" w:lineRule="exact"/>
        <w:ind w:left="100" w:right="100"/>
        <w:jc w:val="left"/>
        <w:rPr>
          <w:color w:val="FF0000"/>
        </w:rPr>
      </w:pPr>
      <w:r>
        <w:rPr>
          <w:color w:val="FF0000"/>
        </w:rPr>
        <w:t>[Indicate the full address, telephone number, fax number, telex number, and electronic mail address, as appropriate, of the Copyright Manger of the ISO member body responsible for the secretariat of the TC or SC within the framework of which the working document has been prepared.]</w:t>
      </w:r>
    </w:p>
    <w:p w:rsidR="003208BE" w:rsidRDefault="003208BE" w:rsidP="003208BE">
      <w:pPr>
        <w:pStyle w:val="zzCopyright"/>
        <w:spacing w:after="230" w:line="230" w:lineRule="exact"/>
        <w:ind w:left="100" w:right="100"/>
      </w:pPr>
      <w:r>
        <w:t>Reproduction for sales purposes may be subject to royalty payments or a licensing agreement.</w:t>
      </w:r>
    </w:p>
    <w:p w:rsidR="003208BE" w:rsidRDefault="003208BE" w:rsidP="003208BE">
      <w:pPr>
        <w:pStyle w:val="zzCopyright"/>
        <w:spacing w:after="100" w:line="230" w:lineRule="exact"/>
        <w:ind w:left="100" w:right="100"/>
        <w:jc w:val="left"/>
        <w:rPr>
          <w:vanish/>
        </w:rPr>
      </w:pPr>
      <w:r>
        <w:t>Violators may be prosecuted.</w:t>
      </w:r>
    </w:p>
    <w:p w:rsidR="003208BE" w:rsidRDefault="003208BE" w:rsidP="003208BE"/>
    <w:p w:rsidR="003208BE" w:rsidRPr="00E97F6E" w:rsidRDefault="003208BE" w:rsidP="003208BE"/>
    <w:p w:rsidR="003208BE" w:rsidRPr="00E97F6E" w:rsidRDefault="003208BE" w:rsidP="003208BE"/>
    <w:p w:rsidR="003208BE" w:rsidRPr="00E97F6E" w:rsidRDefault="003208BE" w:rsidP="003208BE"/>
    <w:p w:rsidR="003208BE" w:rsidRPr="00E97F6E" w:rsidRDefault="003208BE" w:rsidP="003208BE"/>
    <w:p w:rsidR="003208BE" w:rsidRPr="00E97F6E" w:rsidRDefault="003208BE" w:rsidP="003208BE">
      <w:pPr>
        <w:rPr>
          <w:rFonts w:hint="eastAsia"/>
        </w:rPr>
      </w:pPr>
    </w:p>
    <w:p w:rsidR="003208BE" w:rsidRPr="00E97F6E" w:rsidRDefault="003208BE" w:rsidP="003208BE">
      <w:pPr>
        <w:pStyle w:val="zzForeword"/>
      </w:pPr>
      <w:bookmarkStart w:id="68" w:name="_Toc268098977"/>
      <w:r w:rsidRPr="00E97F6E">
        <w:lastRenderedPageBreak/>
        <w:t>Foreword</w:t>
      </w:r>
      <w:bookmarkEnd w:id="68"/>
    </w:p>
    <w:p w:rsidR="003208BE" w:rsidRDefault="003208BE" w:rsidP="003208BE">
      <w:pPr>
        <w:pStyle w:val="Foreword"/>
      </w:pPr>
      <w:r>
        <w:t xml:space="preserve">ISO (the International Organization for Standardization) and IEC (the International </w:t>
      </w:r>
      <w:proofErr w:type="spellStart"/>
      <w:r>
        <w:t>Electrotechnical</w:t>
      </w:r>
      <w:proofErr w:type="spellEnd"/>
      <w:r>
        <w:t xml:space="preserve">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rsidR="003208BE" w:rsidRDefault="003208BE" w:rsidP="003208BE">
      <w:pPr>
        <w:pStyle w:val="Foreword"/>
      </w:pPr>
      <w:r>
        <w:t>International Standards are drafted in accordance with the rules given in the ISO/IEC Directives, Part 2.</w:t>
      </w:r>
    </w:p>
    <w:p w:rsidR="003208BE" w:rsidRDefault="003208BE" w:rsidP="003208BE">
      <w:pPr>
        <w:pStyle w:val="Foreword"/>
      </w:pPr>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rsidR="003208BE" w:rsidRDefault="003208BE" w:rsidP="003208BE">
      <w:pPr>
        <w:pStyle w:val="Foreword"/>
        <w:rPr>
          <w:color w:val="FF0000"/>
        </w:rPr>
      </w:pPr>
      <w:r>
        <w:rPr>
          <w:color w:val="FF0000"/>
        </w:rPr>
        <w:t>Attention is drawn to the possibility that some of the elements of this document may be the subject of patent rights. ISO and IEC shall not be held responsible for identifying any or all such patent rights.</w:t>
      </w:r>
    </w:p>
    <w:p w:rsidR="003208BE" w:rsidRDefault="003208BE" w:rsidP="003208BE">
      <w:pPr>
        <w:pStyle w:val="Foreword"/>
      </w:pPr>
      <w:r>
        <w:t>Amendment </w:t>
      </w:r>
      <w:r w:rsidRPr="00610B3C">
        <w:rPr>
          <w:rFonts w:eastAsia="SimSun" w:hint="eastAsia"/>
          <w:noProof/>
          <w:lang w:val="en-GB" w:eastAsia="zh-CN"/>
        </w:rPr>
        <w:t>1</w:t>
      </w:r>
      <w:r>
        <w:t xml:space="preserve"> to </w:t>
      </w:r>
      <w:r>
        <w:rPr>
          <w:noProof/>
          <w:lang w:val="en-GB"/>
        </w:rPr>
        <w:t>ISO/IEC 14496</w:t>
      </w:r>
      <w:r>
        <w:rPr>
          <w:noProof/>
          <w:lang w:val="en-GB"/>
        </w:rPr>
        <w:noBreakHyphen/>
        <w:t>10</w:t>
      </w:r>
      <w:r>
        <w:t>:</w:t>
      </w:r>
      <w:r>
        <w:rPr>
          <w:noProof/>
          <w:lang w:val="en-GB"/>
        </w:rPr>
        <w:t>201</w:t>
      </w:r>
      <w:r w:rsidRPr="00610B3C">
        <w:rPr>
          <w:rFonts w:eastAsia="SimSun" w:hint="eastAsia"/>
          <w:noProof/>
          <w:lang w:val="en-GB" w:eastAsia="zh-CN"/>
        </w:rPr>
        <w:t>x</w:t>
      </w:r>
      <w:r>
        <w:t xml:space="preserve"> was prepared by Joint Technical Committee </w:t>
      </w:r>
      <w:r>
        <w:rPr>
          <w:noProof/>
          <w:lang w:val="en-GB"/>
        </w:rPr>
        <w:t>ISO/IEC</w:t>
      </w:r>
      <w:r>
        <w:t> JTC </w:t>
      </w:r>
      <w:r>
        <w:rPr>
          <w:noProof/>
          <w:lang w:val="en-GB"/>
        </w:rPr>
        <w:t>1</w:t>
      </w:r>
      <w:r>
        <w:t xml:space="preserve">, </w:t>
      </w:r>
      <w:r w:rsidRPr="00CE5135">
        <w:rPr>
          <w:i/>
        </w:rPr>
        <w:t>Information technology</w:t>
      </w:r>
      <w:r>
        <w:t>, Subcommittee SC </w:t>
      </w:r>
      <w:r>
        <w:rPr>
          <w:noProof/>
          <w:lang w:val="en-GB"/>
        </w:rPr>
        <w:t>29</w:t>
      </w:r>
      <w:r>
        <w:t xml:space="preserve">, </w:t>
      </w:r>
      <w:r w:rsidRPr="00CE5135">
        <w:rPr>
          <w:i/>
        </w:rPr>
        <w:t>Coding of audio, picture, multimedia and hypermedia information</w:t>
      </w:r>
      <w:r>
        <w:t>.</w:t>
      </w:r>
    </w:p>
    <w:p w:rsidR="003208BE" w:rsidRPr="00E97F6E" w:rsidRDefault="003208BE" w:rsidP="003208BE"/>
    <w:p w:rsidR="003208BE" w:rsidRPr="00E97F6E" w:rsidRDefault="003208BE" w:rsidP="003208BE">
      <w:pPr>
        <w:sectPr w:rsidR="003208BE" w:rsidRPr="00E97F6E" w:rsidSect="00C870BF">
          <w:headerReference w:type="even" r:id="rId12"/>
          <w:headerReference w:type="default" r:id="rId13"/>
          <w:footerReference w:type="even" r:id="rId14"/>
          <w:footerReference w:type="default" r:id="rId15"/>
          <w:headerReference w:type="first" r:id="rId16"/>
          <w:footerReference w:type="first" r:id="rId17"/>
          <w:pgSz w:w="11906" w:h="16838"/>
          <w:pgMar w:top="794" w:right="737" w:bottom="567" w:left="850" w:header="709" w:footer="283" w:gutter="567"/>
          <w:pgNumType w:fmt="lowerRoman"/>
          <w:cols w:space="720"/>
          <w:docGrid w:linePitch="272"/>
        </w:sectPr>
      </w:pPr>
    </w:p>
    <w:p w:rsidR="003208BE" w:rsidRPr="00E97F6E" w:rsidRDefault="003208BE" w:rsidP="003208BE">
      <w:pPr>
        <w:pStyle w:val="zzSTDTitle"/>
        <w:rPr>
          <w:rFonts w:hint="eastAsia"/>
        </w:rPr>
      </w:pPr>
      <w:r w:rsidRPr="00E97F6E">
        <w:lastRenderedPageBreak/>
        <w:fldChar w:fldCharType="begin" w:fldLock="1"/>
      </w:r>
      <w:r w:rsidRPr="00E97F6E">
        <w:instrText xml:space="preserve"> REF DDTITLE1 </w:instrText>
      </w:r>
      <w:r>
        <w:instrText xml:space="preserve"> \* MERGEFORMAT </w:instrText>
      </w:r>
      <w:r w:rsidRPr="00E97F6E">
        <w:fldChar w:fldCharType="separate"/>
      </w:r>
      <w:r w:rsidRPr="00E97F6E">
        <w:rPr>
          <w:noProof/>
        </w:rPr>
        <w:t xml:space="preserve">Information technolog — Coding of audio-visual objects — Part 10: Advanced Video Coding, AMENDMENT </w:t>
      </w:r>
      <w:r w:rsidRPr="00610B3C">
        <w:rPr>
          <w:rFonts w:eastAsia="SimSun" w:hint="eastAsia"/>
          <w:noProof/>
          <w:lang w:eastAsia="zh-CN"/>
        </w:rPr>
        <w:t>1</w:t>
      </w:r>
      <w:r w:rsidRPr="00E97F6E">
        <w:rPr>
          <w:noProof/>
        </w:rPr>
        <w:t xml:space="preserve">: </w:t>
      </w:r>
      <w:r w:rsidRPr="00A76112">
        <w:rPr>
          <w:noProof/>
        </w:rPr>
        <w:t>Multi-Resolution Frame Compatible Stereoscopic Video with Depth Maps, and Additional Supplemental Enhancement Information</w:t>
      </w:r>
      <w:r w:rsidRPr="00E97F6E">
        <w:fldChar w:fldCharType="end"/>
      </w:r>
    </w:p>
    <w:p w:rsidR="003208BE" w:rsidRPr="00755A67" w:rsidRDefault="003208BE" w:rsidP="003208BE">
      <w:pPr>
        <w:keepNext/>
        <w:tabs>
          <w:tab w:val="left" w:pos="360"/>
          <w:tab w:val="left" w:pos="720"/>
          <w:tab w:val="left" w:pos="1080"/>
          <w:tab w:val="left" w:pos="1440"/>
        </w:tabs>
        <w:overflowPunct w:val="0"/>
        <w:autoSpaceDE w:val="0"/>
        <w:autoSpaceDN w:val="0"/>
        <w:adjustRightInd w:val="0"/>
        <w:jc w:val="left"/>
        <w:textAlignment w:val="baseline"/>
        <w:rPr>
          <w:rFonts w:eastAsia="SimSun"/>
          <w:i/>
          <w:kern w:val="2"/>
          <w:lang w:eastAsia="zh-CN"/>
        </w:rPr>
      </w:pPr>
      <w:bookmarkStart w:id="69" w:name="_Toc20134243"/>
      <w:bookmarkStart w:id="70" w:name="_Ref35511880"/>
      <w:bookmarkStart w:id="71" w:name="_Toc77680373"/>
      <w:bookmarkStart w:id="72" w:name="_Toc136150857"/>
      <w:bookmarkStart w:id="73" w:name="_Toc140808018"/>
      <w:r w:rsidRPr="00755A67">
        <w:rPr>
          <w:rFonts w:eastAsia="SimSun"/>
          <w:i/>
          <w:kern w:val="2"/>
          <w:lang w:eastAsia="zh-CN"/>
        </w:rPr>
        <w:lastRenderedPageBreak/>
        <w:t>In 7.3.2.1.1, replace the syntax table with the following:</w:t>
      </w:r>
    </w:p>
    <w:p w:rsidR="003208BE" w:rsidRPr="00755A67" w:rsidRDefault="003208BE" w:rsidP="003208BE">
      <w:pPr>
        <w:keepNext/>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i/>
          <w:kern w:val="2"/>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9"/>
        <w:gridCol w:w="521"/>
        <w:gridCol w:w="1157"/>
      </w:tblGrid>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seq_parameter_set_data</w:t>
            </w:r>
            <w:proofErr w:type="spellEnd"/>
            <w:r w:rsidRPr="00755A67">
              <w:rPr>
                <w:rFonts w:ascii="Times New Roman" w:hAnsi="Times New Roman" w:cs="Times New Roman"/>
                <w:lang w:val="en-GB" w:eastAsia="en-US"/>
              </w:rPr>
              <w:t>( )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C</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Descriptor</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b/>
                <w:lang w:val="en-GB" w:eastAsia="en-US"/>
              </w:rPr>
              <w:tab/>
            </w:r>
            <w:proofErr w:type="spellStart"/>
            <w:r w:rsidRPr="00755A67">
              <w:rPr>
                <w:rFonts w:ascii="Times New Roman" w:hAnsi="Times New Roman" w:cs="Times New Roman"/>
                <w:b/>
                <w:lang w:val="en-GB" w:eastAsia="en-US"/>
              </w:rPr>
              <w:t>profile_idc</w:t>
            </w:r>
            <w:proofErr w:type="spellEnd"/>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u(8)</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lang w:val="en-GB" w:eastAsia="en-US"/>
              </w:rPr>
              <w:tab/>
            </w:r>
            <w:r w:rsidRPr="00755A67">
              <w:rPr>
                <w:rFonts w:ascii="Times New Roman" w:hAnsi="Times New Roman" w:cs="Times New Roman"/>
                <w:b/>
                <w:bCs/>
                <w:lang w:val="en-GB" w:eastAsia="en-US"/>
              </w:rPr>
              <w:t>constraint_set0_flag</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t>constraint_set1_flag</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t>constraint_set2_flag</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t>constraint_set3_flag</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t>constraint_set4_flag</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t>constraint_set5_flag</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t xml:space="preserve">reserved_zero_2bits  </w:t>
            </w:r>
            <w:r w:rsidRPr="00755A67">
              <w:rPr>
                <w:rFonts w:ascii="Times New Roman" w:hAnsi="Times New Roman" w:cs="Times New Roman"/>
                <w:bCs/>
                <w:lang w:val="en-GB" w:eastAsia="en-US"/>
              </w:rPr>
              <w:t>/* equal to 0 *</w:t>
            </w:r>
            <w:r w:rsidRPr="00755A67">
              <w:rPr>
                <w:rFonts w:ascii="Times New Roman" w:hAnsi="Times New Roman" w:cs="Times New Roman"/>
                <w:b/>
                <w:bCs/>
                <w:lang w:val="en-GB" w:eastAsia="en-US"/>
              </w:rPr>
              <w:t>/</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u(2)</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b/>
                <w:lang w:val="en-GB" w:eastAsia="en-US"/>
              </w:rPr>
              <w:tab/>
            </w:r>
            <w:proofErr w:type="spellStart"/>
            <w:r w:rsidRPr="00755A67">
              <w:rPr>
                <w:rFonts w:ascii="Times New Roman" w:hAnsi="Times New Roman" w:cs="Times New Roman"/>
                <w:b/>
                <w:lang w:val="en-GB" w:eastAsia="en-US"/>
              </w:rPr>
              <w:t>level_idc</w:t>
            </w:r>
            <w:proofErr w:type="spellEnd"/>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u(8)</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szCs w:val="22"/>
                <w:lang w:val="en-GB" w:eastAsia="en-US"/>
              </w:rPr>
            </w:pPr>
            <w:r w:rsidRPr="00755A67">
              <w:rPr>
                <w:rFonts w:ascii="Times New Roman" w:hAnsi="Times New Roman" w:cs="Times New Roman"/>
                <w:b/>
                <w:lang w:val="en-GB" w:eastAsia="en-US"/>
              </w:rPr>
              <w:tab/>
            </w:r>
            <w:proofErr w:type="spellStart"/>
            <w:r w:rsidRPr="00755A67">
              <w:rPr>
                <w:rFonts w:ascii="Times New Roman" w:hAnsi="Times New Roman" w:cs="Times New Roman"/>
                <w:b/>
                <w:bCs/>
                <w:lang w:val="en-GB" w:eastAsia="en-US"/>
              </w:rPr>
              <w:t>seq_parameter_set_id</w:t>
            </w:r>
            <w:proofErr w:type="spellEnd"/>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77367C">
        <w:trPr>
          <w:cantSplit/>
          <w:jc w:val="center"/>
        </w:trPr>
        <w:tc>
          <w:tcPr>
            <w:tcW w:w="6709" w:type="dxa"/>
          </w:tcPr>
          <w:p w:rsidR="003208BE" w:rsidRPr="00EB4C62"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EB4C62">
              <w:rPr>
                <w:rFonts w:ascii="Times New Roman" w:hAnsi="Times New Roman" w:cs="Times New Roman"/>
                <w:bCs/>
                <w:lang w:val="en-GB" w:eastAsia="en-US"/>
              </w:rPr>
              <w:tab/>
              <w:t xml:space="preserve">if( </w:t>
            </w:r>
            <w:proofErr w:type="spellStart"/>
            <w:r w:rsidRPr="00EB4C62">
              <w:rPr>
                <w:rFonts w:ascii="Times New Roman" w:hAnsi="Times New Roman" w:cs="Times New Roman"/>
                <w:bCs/>
                <w:lang w:val="en-GB" w:eastAsia="en-US"/>
              </w:rPr>
              <w:t>profile_idc</w:t>
            </w:r>
            <w:proofErr w:type="spellEnd"/>
            <w:r w:rsidRPr="00EB4C62">
              <w:rPr>
                <w:rFonts w:ascii="Times New Roman" w:hAnsi="Times New Roman" w:cs="Times New Roman"/>
                <w:bCs/>
                <w:lang w:val="en-GB" w:eastAsia="en-US"/>
              </w:rPr>
              <w:t xml:space="preserve">  = =  100  | |  </w:t>
            </w:r>
            <w:proofErr w:type="spellStart"/>
            <w:r w:rsidRPr="00EB4C62">
              <w:rPr>
                <w:rFonts w:ascii="Times New Roman" w:hAnsi="Times New Roman" w:cs="Times New Roman"/>
                <w:bCs/>
                <w:lang w:val="en-GB" w:eastAsia="en-US"/>
              </w:rPr>
              <w:t>profile_idc</w:t>
            </w:r>
            <w:proofErr w:type="spellEnd"/>
            <w:r w:rsidRPr="00EB4C62">
              <w:rPr>
                <w:rFonts w:ascii="Times New Roman" w:hAnsi="Times New Roman" w:cs="Times New Roman"/>
                <w:bCs/>
                <w:lang w:val="en-GB" w:eastAsia="en-US"/>
              </w:rPr>
              <w:t xml:space="preserve">  = =  110  | |</w:t>
            </w:r>
            <w:r w:rsidRPr="00EB4C62">
              <w:rPr>
                <w:rFonts w:ascii="Times New Roman" w:hAnsi="Times New Roman" w:cs="Times New Roman"/>
                <w:bCs/>
                <w:lang w:val="en-GB" w:eastAsia="en-US"/>
              </w:rPr>
              <w:br/>
            </w:r>
            <w:r w:rsidRPr="00EB4C62">
              <w:rPr>
                <w:rFonts w:ascii="Times New Roman" w:hAnsi="Times New Roman" w:cs="Times New Roman"/>
                <w:bCs/>
                <w:lang w:val="en-GB" w:eastAsia="en-US"/>
              </w:rPr>
              <w:tab/>
            </w:r>
            <w:r w:rsidRPr="00EB4C62">
              <w:rPr>
                <w:rFonts w:ascii="Times New Roman" w:hAnsi="Times New Roman" w:cs="Times New Roman"/>
                <w:bCs/>
                <w:lang w:val="en-GB" w:eastAsia="en-US"/>
              </w:rPr>
              <w:tab/>
            </w:r>
            <w:proofErr w:type="spellStart"/>
            <w:r w:rsidRPr="00EB4C62">
              <w:rPr>
                <w:rFonts w:ascii="Times New Roman" w:hAnsi="Times New Roman" w:cs="Times New Roman"/>
                <w:bCs/>
                <w:lang w:val="en-GB" w:eastAsia="en-US"/>
              </w:rPr>
              <w:t>profile_idc</w:t>
            </w:r>
            <w:proofErr w:type="spellEnd"/>
            <w:r w:rsidRPr="00EB4C62">
              <w:rPr>
                <w:rFonts w:ascii="Times New Roman" w:hAnsi="Times New Roman" w:cs="Times New Roman"/>
                <w:bCs/>
                <w:lang w:val="en-GB" w:eastAsia="en-US"/>
              </w:rPr>
              <w:t xml:space="preserve">  = =  122  | |  </w:t>
            </w:r>
            <w:proofErr w:type="spellStart"/>
            <w:r w:rsidRPr="00EB4C62">
              <w:rPr>
                <w:rFonts w:ascii="Times New Roman" w:hAnsi="Times New Roman" w:cs="Times New Roman"/>
                <w:bCs/>
                <w:lang w:val="en-GB" w:eastAsia="en-US"/>
              </w:rPr>
              <w:t>profile_idc</w:t>
            </w:r>
            <w:proofErr w:type="spellEnd"/>
            <w:r w:rsidRPr="00EB4C62">
              <w:rPr>
                <w:rFonts w:ascii="Times New Roman" w:hAnsi="Times New Roman" w:cs="Times New Roman"/>
                <w:bCs/>
                <w:lang w:val="en-GB" w:eastAsia="en-US"/>
              </w:rPr>
              <w:t xml:space="preserve">  = =  244  | |  </w:t>
            </w:r>
            <w:proofErr w:type="spellStart"/>
            <w:r w:rsidRPr="00EB4C62">
              <w:rPr>
                <w:rFonts w:ascii="Times New Roman" w:hAnsi="Times New Roman" w:cs="Times New Roman"/>
                <w:bCs/>
                <w:lang w:val="en-GB" w:eastAsia="en-US"/>
              </w:rPr>
              <w:t>profile_idc</w:t>
            </w:r>
            <w:proofErr w:type="spellEnd"/>
            <w:r w:rsidRPr="00EB4C62">
              <w:rPr>
                <w:rFonts w:ascii="Times New Roman" w:hAnsi="Times New Roman" w:cs="Times New Roman"/>
                <w:bCs/>
                <w:lang w:val="en-GB" w:eastAsia="en-US"/>
              </w:rPr>
              <w:t xml:space="preserve">  = =  44  | |</w:t>
            </w:r>
            <w:r w:rsidRPr="00EB4C62">
              <w:rPr>
                <w:rFonts w:ascii="Times New Roman" w:hAnsi="Times New Roman" w:cs="Times New Roman"/>
                <w:bCs/>
                <w:lang w:val="en-GB" w:eastAsia="en-US"/>
              </w:rPr>
              <w:br/>
            </w:r>
            <w:r w:rsidRPr="00EB4C62">
              <w:rPr>
                <w:rFonts w:ascii="Times New Roman" w:hAnsi="Times New Roman" w:cs="Times New Roman"/>
                <w:bCs/>
                <w:lang w:val="en-GB" w:eastAsia="en-US"/>
              </w:rPr>
              <w:tab/>
            </w:r>
            <w:r w:rsidRPr="00EB4C62">
              <w:rPr>
                <w:rFonts w:ascii="Times New Roman" w:hAnsi="Times New Roman" w:cs="Times New Roman"/>
                <w:bCs/>
                <w:lang w:val="en-GB" w:eastAsia="en-US"/>
              </w:rPr>
              <w:tab/>
            </w:r>
            <w:proofErr w:type="spellStart"/>
            <w:r w:rsidRPr="00EB4C62">
              <w:rPr>
                <w:rFonts w:ascii="Times New Roman" w:hAnsi="Times New Roman" w:cs="Times New Roman"/>
                <w:bCs/>
                <w:lang w:val="en-GB" w:eastAsia="en-US"/>
              </w:rPr>
              <w:t>profile_idc</w:t>
            </w:r>
            <w:proofErr w:type="spellEnd"/>
            <w:r w:rsidRPr="00EB4C62">
              <w:rPr>
                <w:rFonts w:ascii="Times New Roman" w:hAnsi="Times New Roman" w:cs="Times New Roman"/>
                <w:bCs/>
                <w:lang w:val="en-GB" w:eastAsia="en-US"/>
              </w:rPr>
              <w:t xml:space="preserve">  = =  83  | |  </w:t>
            </w:r>
            <w:proofErr w:type="spellStart"/>
            <w:r w:rsidRPr="00EB4C62">
              <w:rPr>
                <w:rFonts w:ascii="Times New Roman" w:hAnsi="Times New Roman" w:cs="Times New Roman"/>
                <w:bCs/>
                <w:lang w:val="en-GB" w:eastAsia="en-US"/>
              </w:rPr>
              <w:t>profile_idc</w:t>
            </w:r>
            <w:proofErr w:type="spellEnd"/>
            <w:r w:rsidRPr="00EB4C62">
              <w:rPr>
                <w:rFonts w:ascii="Times New Roman" w:hAnsi="Times New Roman" w:cs="Times New Roman"/>
                <w:bCs/>
                <w:lang w:val="en-GB" w:eastAsia="en-US"/>
              </w:rPr>
              <w:t xml:space="preserve">  = =  86  | |  </w:t>
            </w:r>
            <w:proofErr w:type="spellStart"/>
            <w:r w:rsidRPr="00EB4C62">
              <w:rPr>
                <w:rFonts w:ascii="Times New Roman" w:hAnsi="Times New Roman" w:cs="Times New Roman"/>
                <w:bCs/>
                <w:lang w:val="en-GB" w:eastAsia="en-US"/>
              </w:rPr>
              <w:t>profile_idc</w:t>
            </w:r>
            <w:proofErr w:type="spellEnd"/>
            <w:r w:rsidRPr="00EB4C62">
              <w:rPr>
                <w:rFonts w:ascii="Times New Roman" w:hAnsi="Times New Roman" w:cs="Times New Roman"/>
                <w:bCs/>
                <w:lang w:val="en-GB" w:eastAsia="en-US"/>
              </w:rPr>
              <w:t xml:space="preserve">  = =  118  | |</w:t>
            </w:r>
            <w:r w:rsidRPr="00EB4C62">
              <w:rPr>
                <w:rFonts w:ascii="Times New Roman" w:hAnsi="Times New Roman" w:cs="Times New Roman"/>
                <w:bCs/>
                <w:lang w:val="en-GB" w:eastAsia="en-US"/>
              </w:rPr>
              <w:br/>
            </w:r>
            <w:r w:rsidRPr="00EB4C62">
              <w:rPr>
                <w:rFonts w:ascii="Times New Roman" w:hAnsi="Times New Roman" w:cs="Times New Roman"/>
                <w:bCs/>
                <w:lang w:val="en-GB" w:eastAsia="en-US"/>
              </w:rPr>
              <w:tab/>
            </w:r>
            <w:r w:rsidRPr="00EB4C62">
              <w:rPr>
                <w:rFonts w:ascii="Times New Roman" w:hAnsi="Times New Roman" w:cs="Times New Roman"/>
                <w:bCs/>
                <w:lang w:val="en-GB" w:eastAsia="en-US"/>
              </w:rPr>
              <w:tab/>
            </w:r>
            <w:proofErr w:type="spellStart"/>
            <w:r w:rsidRPr="00EB4C62">
              <w:rPr>
                <w:rFonts w:ascii="Times New Roman" w:hAnsi="Times New Roman" w:cs="Times New Roman"/>
                <w:bCs/>
                <w:lang w:val="en-GB" w:eastAsia="en-US"/>
              </w:rPr>
              <w:t>profile_idc</w:t>
            </w:r>
            <w:proofErr w:type="spellEnd"/>
            <w:r w:rsidRPr="00EB4C62">
              <w:rPr>
                <w:rFonts w:ascii="Times New Roman" w:hAnsi="Times New Roman" w:cs="Times New Roman"/>
                <w:bCs/>
                <w:lang w:val="en-GB" w:eastAsia="en-US"/>
              </w:rPr>
              <w:t xml:space="preserve">  = =  128  | |  </w:t>
            </w:r>
            <w:proofErr w:type="spellStart"/>
            <w:r w:rsidRPr="00EB4C62">
              <w:rPr>
                <w:rFonts w:ascii="Times New Roman" w:hAnsi="Times New Roman" w:cs="Times New Roman"/>
                <w:bCs/>
                <w:lang w:val="en-GB" w:eastAsia="en-US"/>
              </w:rPr>
              <w:t>profile_idc</w:t>
            </w:r>
            <w:proofErr w:type="spellEnd"/>
            <w:r w:rsidRPr="00EB4C62">
              <w:rPr>
                <w:rFonts w:ascii="Times New Roman" w:hAnsi="Times New Roman" w:cs="Times New Roman"/>
                <w:bCs/>
                <w:lang w:val="en-GB" w:eastAsia="en-US"/>
              </w:rPr>
              <w:t xml:space="preserve">  = =  138  | |  </w:t>
            </w:r>
            <w:proofErr w:type="spellStart"/>
            <w:r w:rsidRPr="00EB4C62">
              <w:rPr>
                <w:rFonts w:ascii="Times New Roman" w:hAnsi="Times New Roman" w:cs="Times New Roman"/>
                <w:bCs/>
                <w:lang w:val="en-GB" w:eastAsia="en-US"/>
              </w:rPr>
              <w:t>profile_idc</w:t>
            </w:r>
            <w:proofErr w:type="spellEnd"/>
            <w:r w:rsidRPr="00EB4C62">
              <w:rPr>
                <w:rFonts w:ascii="Times New Roman" w:hAnsi="Times New Roman" w:cs="Times New Roman"/>
                <w:bCs/>
                <w:lang w:val="en-GB" w:eastAsia="en-US"/>
              </w:rPr>
              <w:t xml:space="preserve">  = =  139  </w:t>
            </w:r>
            <w:r w:rsidRPr="00EB4C62">
              <w:rPr>
                <w:rFonts w:ascii="Times New Roman" w:hAnsi="Times New Roman" w:cs="Times New Roman"/>
                <w:bCs/>
                <w:color w:val="000000"/>
                <w:lang w:val="en-GB" w:eastAsia="en-US"/>
              </w:rPr>
              <w:t>| |</w:t>
            </w:r>
            <w:r w:rsidRPr="00EB4C62">
              <w:rPr>
                <w:rFonts w:ascii="Times New Roman" w:hAnsi="Times New Roman" w:cs="Times New Roman"/>
                <w:bCs/>
                <w:lang w:val="en-GB" w:eastAsia="en-US"/>
              </w:rPr>
              <w:br/>
            </w:r>
            <w:r w:rsidRPr="00EB4C62">
              <w:rPr>
                <w:rFonts w:ascii="Times New Roman" w:hAnsi="Times New Roman" w:cs="Times New Roman"/>
                <w:bCs/>
                <w:lang w:val="en-GB" w:eastAsia="en-US"/>
              </w:rPr>
              <w:tab/>
            </w:r>
            <w:r w:rsidRPr="00EB4C62">
              <w:rPr>
                <w:rFonts w:ascii="Times New Roman" w:hAnsi="Times New Roman" w:cs="Times New Roman"/>
                <w:bCs/>
                <w:lang w:val="en-GB" w:eastAsia="en-US"/>
              </w:rPr>
              <w:tab/>
            </w:r>
            <w:proofErr w:type="spellStart"/>
            <w:r w:rsidRPr="00EB4C62">
              <w:rPr>
                <w:rFonts w:ascii="Times New Roman" w:hAnsi="Times New Roman" w:cs="Times New Roman"/>
                <w:bCs/>
                <w:color w:val="000000"/>
                <w:lang w:val="en-GB" w:eastAsia="en-US"/>
              </w:rPr>
              <w:t>profile_idc</w:t>
            </w:r>
            <w:proofErr w:type="spellEnd"/>
            <w:r w:rsidRPr="00EB4C62">
              <w:rPr>
                <w:rFonts w:ascii="Times New Roman" w:hAnsi="Times New Roman" w:cs="Times New Roman"/>
                <w:bCs/>
                <w:color w:val="000000"/>
                <w:lang w:val="en-GB" w:eastAsia="en-US"/>
              </w:rPr>
              <w:t xml:space="preserve">  = =  134 </w:t>
            </w:r>
            <w:r w:rsidRPr="00EB4C62">
              <w:rPr>
                <w:rFonts w:ascii="Times New Roman" w:hAnsi="Times New Roman" w:cs="Times New Roman"/>
                <w:bCs/>
                <w:highlight w:val="yellow"/>
                <w:lang w:eastAsia="en-US"/>
              </w:rPr>
              <w:t>| </w:t>
            </w:r>
            <w:r w:rsidRPr="00EB4C62">
              <w:rPr>
                <w:rFonts w:ascii="Times New Roman" w:hAnsi="Times New Roman" w:cs="Times New Roman"/>
                <w:bCs/>
                <w:color w:val="000000"/>
                <w:highlight w:val="yellow"/>
                <w:lang w:val="en-GB" w:eastAsia="en-US"/>
              </w:rPr>
              <w:t xml:space="preserve">|  </w:t>
            </w:r>
            <w:proofErr w:type="spellStart"/>
            <w:r w:rsidRPr="00EB4C62">
              <w:rPr>
                <w:rFonts w:ascii="Times New Roman" w:hAnsi="Times New Roman" w:cs="Times New Roman"/>
                <w:bCs/>
                <w:color w:val="000000"/>
                <w:highlight w:val="yellow"/>
                <w:lang w:val="en-GB" w:eastAsia="en-US"/>
              </w:rPr>
              <w:t>profile_idc</w:t>
            </w:r>
            <w:proofErr w:type="spellEnd"/>
            <w:r w:rsidRPr="00EB4C62">
              <w:rPr>
                <w:rFonts w:ascii="Times New Roman" w:hAnsi="Times New Roman" w:cs="Times New Roman"/>
                <w:bCs/>
                <w:color w:val="000000"/>
                <w:highlight w:val="yellow"/>
                <w:lang w:val="en-GB" w:eastAsia="en-US"/>
              </w:rPr>
              <w:t xml:space="preserve">  = =  135</w:t>
            </w:r>
            <w:r w:rsidRPr="00EB4C62">
              <w:rPr>
                <w:rFonts w:ascii="Times New Roman" w:hAnsi="Times New Roman" w:cs="Times New Roman"/>
                <w:bCs/>
                <w:lang w:val="en-GB" w:eastAsia="en-US"/>
              </w:rPr>
              <w:t>)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chroma_format_idc</w:t>
            </w:r>
            <w:proofErr w:type="spellEnd"/>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r w:rsidRPr="00755A67">
              <w:rPr>
                <w:rFonts w:ascii="Times New Roman" w:hAnsi="Times New Roman" w:cs="Times New Roman"/>
                <w:bCs/>
                <w:lang w:val="en-GB" w:eastAsia="en-US"/>
              </w:rPr>
              <w:t xml:space="preserve">if( </w:t>
            </w:r>
            <w:proofErr w:type="spellStart"/>
            <w:r w:rsidRPr="00755A67">
              <w:rPr>
                <w:rFonts w:ascii="Times New Roman" w:hAnsi="Times New Roman" w:cs="Times New Roman"/>
                <w:bCs/>
                <w:lang w:val="en-GB" w:eastAsia="en-US"/>
              </w:rPr>
              <w:t>chroma_format_idc</w:t>
            </w:r>
            <w:proofErr w:type="spellEnd"/>
            <w:r w:rsidRPr="00755A67">
              <w:rPr>
                <w:rFonts w:ascii="Times New Roman" w:hAnsi="Times New Roman" w:cs="Times New Roman"/>
                <w:bCs/>
                <w:lang w:val="en-GB" w:eastAsia="en-US"/>
              </w:rPr>
              <w:t xml:space="preserve">  =</w:t>
            </w:r>
            <w:r>
              <w:rPr>
                <w:rFonts w:ascii="Times New Roman" w:hAnsi="Times New Roman" w:cs="Times New Roman"/>
                <w:bCs/>
                <w:lang w:val="en-GB" w:eastAsia="en-US"/>
              </w:rPr>
              <w:t> </w:t>
            </w:r>
            <w:r w:rsidRPr="00755A67">
              <w:rPr>
                <w:rFonts w:ascii="Times New Roman" w:hAnsi="Times New Roman" w:cs="Times New Roman"/>
                <w:bCs/>
                <w:lang w:val="en-GB" w:eastAsia="en-US"/>
              </w:rPr>
              <w:t>=  3 )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separate_colour_plane_flag</w:t>
            </w:r>
            <w:proofErr w:type="spellEnd"/>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t>bit_depth_luma_minus8</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t>bit_depth_chroma_minus8</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qpprime_y_zero_transform_bypass_flag</w:t>
            </w:r>
            <w:proofErr w:type="spellEnd"/>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seq_scaling_matrix_present_flag</w:t>
            </w:r>
            <w:proofErr w:type="spellEnd"/>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r w:rsidRPr="00755A67">
              <w:rPr>
                <w:rFonts w:ascii="Times New Roman" w:hAnsi="Times New Roman" w:cs="Times New Roman"/>
                <w:bCs/>
                <w:lang w:val="en-GB" w:eastAsia="en-US"/>
              </w:rPr>
              <w:t xml:space="preserve">if( </w:t>
            </w:r>
            <w:proofErr w:type="spellStart"/>
            <w:r w:rsidRPr="00755A67">
              <w:rPr>
                <w:rFonts w:ascii="Times New Roman" w:hAnsi="Times New Roman" w:cs="Times New Roman"/>
                <w:bCs/>
                <w:lang w:val="en-GB" w:eastAsia="en-US"/>
              </w:rPr>
              <w:t>seq_scaling_matrix_present_flag</w:t>
            </w:r>
            <w:proofErr w:type="spellEnd"/>
            <w:r w:rsidRPr="00755A67">
              <w:rPr>
                <w:rFonts w:ascii="Times New Roman" w:hAnsi="Times New Roman" w:cs="Times New Roman"/>
                <w:bCs/>
                <w:lang w:val="en-GB" w:eastAsia="en-US"/>
              </w:rPr>
              <w:t xml:space="preserve">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t xml:space="preserve">for(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xml:space="preserve"> = 0;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xml:space="preserve"> &lt; </w:t>
            </w:r>
            <w:r w:rsidRPr="00755A67">
              <w:rPr>
                <w:rFonts w:ascii="Times New Roman" w:hAnsi="Times New Roman" w:cs="Times New Roman"/>
                <w:lang w:val="en-GB" w:eastAsia="en-US"/>
              </w:rPr>
              <w:t xml:space="preserve">( ( </w:t>
            </w:r>
            <w:proofErr w:type="spellStart"/>
            <w:r w:rsidRPr="00755A67">
              <w:rPr>
                <w:rFonts w:ascii="Times New Roman" w:hAnsi="Times New Roman" w:cs="Times New Roman"/>
                <w:lang w:val="en-GB" w:eastAsia="en-US"/>
              </w:rPr>
              <w:t>chroma_format_idc</w:t>
            </w:r>
            <w:proofErr w:type="spellEnd"/>
            <w:r w:rsidRPr="00755A67">
              <w:rPr>
                <w:rFonts w:ascii="Times New Roman" w:hAnsi="Times New Roman" w:cs="Times New Roman"/>
                <w:lang w:val="en-GB" w:eastAsia="en-US"/>
              </w:rPr>
              <w:t>  !=  3 ) ? </w:t>
            </w:r>
            <w:r w:rsidRPr="00755A67">
              <w:rPr>
                <w:rFonts w:ascii="Times New Roman" w:hAnsi="Times New Roman" w:cs="Times New Roman"/>
                <w:bCs/>
                <w:lang w:val="en-GB" w:eastAsia="en-US"/>
              </w:rPr>
              <w:t>8</w:t>
            </w:r>
            <w:r w:rsidRPr="00755A67">
              <w:rPr>
                <w:rFonts w:ascii="Times New Roman" w:hAnsi="Times New Roman" w:cs="Times New Roman"/>
                <w:lang w:val="en-GB" w:eastAsia="en-US"/>
              </w:rPr>
              <w:t> : 12 )</w:t>
            </w:r>
            <w:r w:rsidRPr="00755A67">
              <w:rPr>
                <w:rFonts w:ascii="Times New Roman" w:hAnsi="Times New Roman" w:cs="Times New Roman"/>
                <w:bCs/>
                <w:lang w:val="en-GB" w:eastAsia="en-US"/>
              </w:rPr>
              <w:t xml:space="preserve">;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lastRenderedPageBreak/>
              <w:tab/>
            </w: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seq_scaling_list_present_flag</w:t>
            </w:r>
            <w:proofErr w:type="spellEnd"/>
            <w:r>
              <w:rPr>
                <w:rFonts w:ascii="Times New Roman" w:hAnsi="Times New Roman" w:cs="Times New Roman"/>
                <w:b/>
                <w:bCs/>
                <w:lang w:val="en-GB" w:eastAsia="en-US"/>
              </w:rPr>
              <w:t>[ </w:t>
            </w:r>
            <w:proofErr w:type="spellStart"/>
            <w:r w:rsidRPr="00755A67">
              <w:rPr>
                <w:rFonts w:ascii="Times New Roman" w:hAnsi="Times New Roman" w:cs="Times New Roman"/>
                <w:bCs/>
                <w:lang w:val="en-GB" w:eastAsia="en-US"/>
              </w:rPr>
              <w:t>i</w:t>
            </w:r>
            <w:proofErr w:type="spellEnd"/>
            <w:r>
              <w:rPr>
                <w:rFonts w:ascii="Times New Roman" w:hAnsi="Times New Roman" w:cs="Times New Roman"/>
                <w:bCs/>
                <w:lang w:val="en-GB" w:eastAsia="en-US"/>
              </w:rPr>
              <w:t>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t xml:space="preserve">if( </w:t>
            </w:r>
            <w:proofErr w:type="spellStart"/>
            <w:r w:rsidRPr="00755A67">
              <w:rPr>
                <w:rFonts w:ascii="Times New Roman" w:hAnsi="Times New Roman" w:cs="Times New Roman"/>
                <w:bCs/>
                <w:lang w:val="en-GB" w:eastAsia="en-US"/>
              </w:rPr>
              <w:t>seq_scaling_list_present_flag</w:t>
            </w:r>
            <w:proofErr w:type="spellEnd"/>
            <w:r>
              <w:rPr>
                <w:rFonts w:ascii="Times New Roman" w:hAnsi="Times New Roman" w:cs="Times New Roman"/>
                <w:bCs/>
                <w:lang w:val="en-GB" w:eastAsia="en-US"/>
              </w:rPr>
              <w:t>[ </w:t>
            </w:r>
            <w:proofErr w:type="spellStart"/>
            <w:r w:rsidRPr="00755A67">
              <w:rPr>
                <w:rFonts w:ascii="Times New Roman" w:hAnsi="Times New Roman" w:cs="Times New Roman"/>
                <w:bCs/>
                <w:lang w:val="en-GB" w:eastAsia="en-US"/>
              </w:rPr>
              <w:t>i</w:t>
            </w:r>
            <w:proofErr w:type="spellEnd"/>
            <w:r>
              <w:rPr>
                <w:rFonts w:ascii="Times New Roman" w:hAnsi="Times New Roman" w:cs="Times New Roman"/>
                <w:bCs/>
                <w:lang w:val="en-GB" w:eastAsia="en-US"/>
              </w:rPr>
              <w:t> ]</w:t>
            </w:r>
            <w:r w:rsidRPr="00755A67">
              <w:rPr>
                <w:rFonts w:ascii="Times New Roman" w:hAnsi="Times New Roman" w:cs="Times New Roman"/>
                <w:bCs/>
                <w:lang w:val="en-GB" w:eastAsia="en-US"/>
              </w:rPr>
              <w:t xml:space="preserve">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t xml:space="preserve">if(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xml:space="preserve"> &lt; 6 )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proofErr w:type="spellStart"/>
            <w:r w:rsidRPr="00755A67">
              <w:rPr>
                <w:rFonts w:ascii="Times New Roman" w:hAnsi="Times New Roman" w:cs="Times New Roman"/>
                <w:bCs/>
                <w:lang w:val="en-GB" w:eastAsia="en-US"/>
              </w:rPr>
              <w:t>scaling_list</w:t>
            </w:r>
            <w:proofErr w:type="spellEnd"/>
            <w:r w:rsidRPr="00755A67">
              <w:rPr>
                <w:rFonts w:ascii="Times New Roman" w:hAnsi="Times New Roman" w:cs="Times New Roman"/>
                <w:bCs/>
                <w:lang w:val="en-GB" w:eastAsia="en-US"/>
              </w:rPr>
              <w:t>( ScalingList4x4</w:t>
            </w:r>
            <w:r>
              <w:rPr>
                <w:rFonts w:ascii="Times New Roman" w:hAnsi="Times New Roman" w:cs="Times New Roman"/>
                <w:bCs/>
                <w:lang w:val="en-GB" w:eastAsia="en-US"/>
              </w:rPr>
              <w:t>[ </w:t>
            </w:r>
            <w:proofErr w:type="spellStart"/>
            <w:r w:rsidRPr="00755A67">
              <w:rPr>
                <w:rFonts w:ascii="Times New Roman" w:hAnsi="Times New Roman" w:cs="Times New Roman"/>
                <w:bCs/>
                <w:lang w:val="en-GB" w:eastAsia="en-US"/>
              </w:rPr>
              <w:t>i</w:t>
            </w:r>
            <w:proofErr w:type="spellEnd"/>
            <w:r>
              <w:rPr>
                <w:rFonts w:ascii="Times New Roman" w:hAnsi="Times New Roman" w:cs="Times New Roman"/>
                <w:bCs/>
                <w:lang w:val="en-GB" w:eastAsia="en-US"/>
              </w:rPr>
              <w:t> ]</w:t>
            </w:r>
            <w:r w:rsidRPr="00755A67">
              <w:rPr>
                <w:rFonts w:ascii="Times New Roman" w:hAnsi="Times New Roman" w:cs="Times New Roman"/>
                <w:bCs/>
                <w:lang w:val="en-GB" w:eastAsia="en-US"/>
              </w:rPr>
              <w:t xml:space="preserve">, 16, </w:t>
            </w:r>
            <w:r w:rsidRPr="00755A67">
              <w:rPr>
                <w:rFonts w:ascii="Times New Roman" w:hAnsi="Times New Roman" w:cs="Times New Roman"/>
                <w:bCs/>
                <w:lang w:val="en-GB" w:eastAsia="en-US"/>
              </w:rPr>
              <w:br/>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t xml:space="preserve">   UseDefaultScalingMatrix4x4Flag</w:t>
            </w:r>
            <w:r>
              <w:rPr>
                <w:rFonts w:ascii="Times New Roman" w:hAnsi="Times New Roman" w:cs="Times New Roman"/>
                <w:bCs/>
                <w:lang w:val="en-GB" w:eastAsia="en-US"/>
              </w:rPr>
              <w:t>[ </w:t>
            </w:r>
            <w:proofErr w:type="spellStart"/>
            <w:r w:rsidRPr="00755A67">
              <w:rPr>
                <w:rFonts w:ascii="Times New Roman" w:hAnsi="Times New Roman" w:cs="Times New Roman"/>
                <w:bCs/>
                <w:lang w:val="en-GB" w:eastAsia="en-US"/>
              </w:rPr>
              <w:t>i</w:t>
            </w:r>
            <w:proofErr w:type="spellEnd"/>
            <w:r>
              <w:rPr>
                <w:rFonts w:ascii="Times New Roman" w:hAnsi="Times New Roman" w:cs="Times New Roman"/>
                <w:bCs/>
                <w:lang w:val="en-GB" w:eastAsia="en-US"/>
              </w:rPr>
              <w:t> ]</w:t>
            </w:r>
            <w:r w:rsidRPr="00755A67">
              <w:rPr>
                <w:rFonts w:ascii="Times New Roman" w:hAnsi="Times New Roman" w:cs="Times New Roman"/>
                <w:bCs/>
                <w:lang w:val="en-GB" w:eastAsia="en-US"/>
              </w:rPr>
              <w:t>)</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t>else</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proofErr w:type="spellStart"/>
            <w:r w:rsidRPr="00755A67">
              <w:rPr>
                <w:rFonts w:ascii="Times New Roman" w:hAnsi="Times New Roman" w:cs="Times New Roman"/>
                <w:bCs/>
                <w:lang w:val="en-GB" w:eastAsia="en-US"/>
              </w:rPr>
              <w:t>scaling_list</w:t>
            </w:r>
            <w:proofErr w:type="spellEnd"/>
            <w:r w:rsidRPr="00755A67">
              <w:rPr>
                <w:rFonts w:ascii="Times New Roman" w:hAnsi="Times New Roman" w:cs="Times New Roman"/>
                <w:bCs/>
                <w:lang w:val="en-GB" w:eastAsia="en-US"/>
              </w:rPr>
              <w:t>( ScalingList8x8</w:t>
            </w:r>
            <w:r>
              <w:rPr>
                <w:rFonts w:ascii="Times New Roman" w:hAnsi="Times New Roman" w:cs="Times New Roman"/>
                <w:bCs/>
                <w:lang w:val="en-GB" w:eastAsia="en-US"/>
              </w:rPr>
              <w:t>[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− 6</w:t>
            </w:r>
            <w:r>
              <w:rPr>
                <w:rFonts w:ascii="Times New Roman" w:hAnsi="Times New Roman" w:cs="Times New Roman"/>
                <w:bCs/>
                <w:lang w:val="en-GB" w:eastAsia="en-US"/>
              </w:rPr>
              <w:t> ]</w:t>
            </w:r>
            <w:r w:rsidRPr="00755A67">
              <w:rPr>
                <w:rFonts w:ascii="Times New Roman" w:hAnsi="Times New Roman" w:cs="Times New Roman"/>
                <w:bCs/>
                <w:lang w:val="en-GB" w:eastAsia="en-US"/>
              </w:rPr>
              <w:t>, 64,</w:t>
            </w:r>
            <w:r w:rsidRPr="00755A67">
              <w:rPr>
                <w:rFonts w:ascii="Times New Roman" w:hAnsi="Times New Roman" w:cs="Times New Roman"/>
                <w:bCs/>
                <w:lang w:val="en-GB" w:eastAsia="en-US"/>
              </w:rPr>
              <w:br/>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t xml:space="preserve">   UseDefaultScalingMatrix8x8Flag</w:t>
            </w:r>
            <w:r>
              <w:rPr>
                <w:rFonts w:ascii="Times New Roman" w:hAnsi="Times New Roman" w:cs="Times New Roman"/>
                <w:bCs/>
                <w:lang w:val="en-GB" w:eastAsia="en-US"/>
              </w:rPr>
              <w:t>[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− 6</w:t>
            </w:r>
            <w:r>
              <w:rPr>
                <w:rFonts w:ascii="Times New Roman" w:hAnsi="Times New Roman" w:cs="Times New Roman"/>
                <w:bCs/>
                <w:lang w:val="en-GB" w:eastAsia="en-US"/>
              </w:rPr>
              <w:t> ]</w:t>
            </w:r>
            <w:r w:rsidRPr="00755A67">
              <w:rPr>
                <w:rFonts w:ascii="Times New Roman" w:hAnsi="Times New Roman" w:cs="Times New Roman"/>
                <w:bCs/>
                <w:lang w:val="en-GB" w:eastAsia="en-US"/>
              </w:rPr>
              <w:t xml:space="preserve">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t>}</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bCs/>
                <w:lang w:val="en-GB" w:eastAsia="en-US"/>
              </w:rPr>
              <w:tab/>
              <w:t>}</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b/>
                <w:lang w:val="en-GB" w:eastAsia="en-US"/>
              </w:rPr>
              <w:tab/>
              <w:t>log2_max_frame_num_minus4</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pic_order_cnt_type</w:t>
            </w:r>
            <w:proofErr w:type="spellEnd"/>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bCs/>
                <w:lang w:val="en-GB" w:eastAsia="en-US"/>
              </w:rPr>
              <w:tab/>
              <w:t xml:space="preserve">if( </w:t>
            </w:r>
            <w:proofErr w:type="spellStart"/>
            <w:r w:rsidRPr="00755A67">
              <w:rPr>
                <w:rFonts w:ascii="Times New Roman" w:hAnsi="Times New Roman" w:cs="Times New Roman"/>
                <w:bCs/>
                <w:lang w:val="en-GB" w:eastAsia="en-US"/>
              </w:rPr>
              <w:t>pic_order_cnt_type</w:t>
            </w:r>
            <w:proofErr w:type="spellEnd"/>
            <w:r w:rsidRPr="00755A67">
              <w:rPr>
                <w:rFonts w:ascii="Times New Roman" w:hAnsi="Times New Roman" w:cs="Times New Roman"/>
                <w:bCs/>
                <w:lang w:val="en-GB" w:eastAsia="en-US"/>
              </w:rPr>
              <w:t xml:space="preserve">  = =  0 )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
                <w:lang w:val="en-GB" w:eastAsia="en-US"/>
              </w:rPr>
              <w:t>log2_max_pic_order_cnt_lsb_minus4</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Cs/>
                <w:lang w:val="en-GB" w:eastAsia="en-US"/>
              </w:rPr>
              <w:t xml:space="preserve">else </w:t>
            </w:r>
            <w:r w:rsidRPr="00755A67">
              <w:rPr>
                <w:rFonts w:ascii="Times New Roman" w:hAnsi="Times New Roman" w:cs="Times New Roman"/>
                <w:lang w:val="en-GB" w:eastAsia="en-US"/>
              </w:rPr>
              <w:t xml:space="preserve">if( </w:t>
            </w:r>
            <w:proofErr w:type="spellStart"/>
            <w:r w:rsidRPr="00755A67">
              <w:rPr>
                <w:rFonts w:ascii="Times New Roman" w:hAnsi="Times New Roman" w:cs="Times New Roman"/>
                <w:lang w:val="en-GB" w:eastAsia="en-US"/>
              </w:rPr>
              <w:t>pic_order_cnt_type</w:t>
            </w:r>
            <w:proofErr w:type="spellEnd"/>
            <w:r w:rsidRPr="00755A67">
              <w:rPr>
                <w:rFonts w:ascii="Times New Roman" w:hAnsi="Times New Roman" w:cs="Times New Roman"/>
                <w:lang w:val="en-GB" w:eastAsia="en-US"/>
              </w:rPr>
              <w:t xml:space="preserve">  = =  1 )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delta_pic_order_always_zero_flag</w:t>
            </w:r>
            <w:proofErr w:type="spellEnd"/>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offset_for_non_ref_pic</w:t>
            </w:r>
            <w:proofErr w:type="spellEnd"/>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se(v)</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offset_for_top_to_bottom_field</w:t>
            </w:r>
            <w:proofErr w:type="spellEnd"/>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se(v)</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num_ref_frames_in_pic_order_cnt_cycle</w:t>
            </w:r>
            <w:proofErr w:type="spellEnd"/>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r w:rsidRPr="00755A67">
              <w:rPr>
                <w:rFonts w:ascii="Times New Roman" w:hAnsi="Times New Roman" w:cs="Times New Roman"/>
                <w:lang w:val="en-GB" w:eastAsia="en-US"/>
              </w:rPr>
              <w:t xml:space="preserve">for(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xml:space="preserve"> = 0;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xml:space="preserve"> &lt; </w:t>
            </w:r>
            <w:proofErr w:type="spellStart"/>
            <w:r w:rsidRPr="00755A67">
              <w:rPr>
                <w:rFonts w:ascii="Times New Roman" w:hAnsi="Times New Roman" w:cs="Times New Roman"/>
                <w:lang w:val="en-GB" w:eastAsia="en-US"/>
              </w:rPr>
              <w:t>num_ref_frames_in_pic_order_cnt_cycle</w:t>
            </w:r>
            <w:proofErr w:type="spellEnd"/>
            <w:r w:rsidRPr="00755A67">
              <w:rPr>
                <w:rFonts w:ascii="Times New Roman" w:hAnsi="Times New Roman" w:cs="Times New Roman"/>
                <w:lang w:val="en-GB" w:eastAsia="en-US"/>
              </w:rPr>
              <w:t xml:space="preserve">;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offset_for_ref_frame</w:t>
            </w:r>
            <w:proofErr w:type="spellEnd"/>
            <w:r w:rsidRPr="00755A67">
              <w:rPr>
                <w:rFonts w:ascii="Times New Roman" w:hAnsi="Times New Roman" w:cs="Times New Roman"/>
                <w:b/>
                <w:bCs/>
                <w:lang w:val="en-GB" w:eastAsia="en-US"/>
              </w:rPr>
              <w:t>[</w:t>
            </w:r>
            <w:r w:rsidRPr="00755A67">
              <w:rPr>
                <w:rFonts w:ascii="Times New Roman" w:hAnsi="Times New Roman" w:cs="Times New Roman"/>
                <w:lang w:val="en-GB" w:eastAsia="en-US"/>
              </w:rPr>
              <w:t>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w:t>
            </w:r>
            <w:r w:rsidRPr="00755A67">
              <w:rPr>
                <w:rFonts w:ascii="Times New Roman" w:hAnsi="Times New Roman" w:cs="Times New Roman"/>
                <w:b/>
                <w:bCs/>
                <w:lang w:val="en-GB" w:eastAsia="en-US"/>
              </w:rPr>
              <w:t>]</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se(v)</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b/>
                <w:lang w:val="en-GB" w:eastAsia="en-US"/>
              </w:rPr>
              <w:tab/>
            </w:r>
            <w:r w:rsidRPr="00755A67">
              <w:rPr>
                <w:rFonts w:ascii="Times New Roman" w:hAnsi="Times New Roman" w:cs="Times New Roman"/>
                <w:lang w:val="en-GB" w:eastAsia="en-US"/>
              </w:rPr>
              <w:t>}</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b/>
                <w:lang w:val="en-GB" w:eastAsia="en-US"/>
              </w:rPr>
              <w:tab/>
            </w:r>
            <w:proofErr w:type="spellStart"/>
            <w:r w:rsidRPr="00755A67">
              <w:rPr>
                <w:rFonts w:ascii="Times New Roman" w:hAnsi="Times New Roman" w:cs="Times New Roman"/>
                <w:b/>
                <w:lang w:val="en-GB" w:eastAsia="en-US"/>
              </w:rPr>
              <w:t>max_num_ref_frames</w:t>
            </w:r>
            <w:proofErr w:type="spellEnd"/>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gaps_in_frame_num_value_allowed_flag</w:t>
            </w:r>
            <w:proofErr w:type="spellEnd"/>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t>pic_width_in_mbs_minus1</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t>pic_height_in_map_units_minus1</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frame_mbs_only_flag</w:t>
            </w:r>
            <w:proofErr w:type="spellEnd"/>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lang w:val="en-GB" w:eastAsia="en-US"/>
              </w:rPr>
              <w:t>if( !</w:t>
            </w:r>
            <w:proofErr w:type="spellStart"/>
            <w:r w:rsidRPr="00755A67">
              <w:rPr>
                <w:rFonts w:ascii="Times New Roman" w:hAnsi="Times New Roman" w:cs="Times New Roman"/>
                <w:lang w:val="en-GB" w:eastAsia="en-US"/>
              </w:rPr>
              <w:t>frame_mbs_only_flag</w:t>
            </w:r>
            <w:proofErr w:type="spellEnd"/>
            <w:r w:rsidRPr="00755A67">
              <w:rPr>
                <w:rFonts w:ascii="Times New Roman" w:hAnsi="Times New Roman" w:cs="Times New Roman"/>
                <w:lang w:val="en-GB" w:eastAsia="en-US"/>
              </w:rPr>
              <w:t xml:space="preserve">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mb_adaptive_frame_field_flag</w:t>
            </w:r>
            <w:proofErr w:type="spellEnd"/>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lang w:val="en-GB" w:eastAsia="en-US"/>
              </w:rPr>
              <w:tab/>
            </w:r>
            <w:r w:rsidRPr="00755A67">
              <w:rPr>
                <w:rFonts w:ascii="Times New Roman" w:hAnsi="Times New Roman" w:cs="Times New Roman"/>
                <w:b/>
                <w:lang w:val="en-GB" w:eastAsia="en-US"/>
              </w:rPr>
              <w:t>direct_8x8_inference_flag</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lang w:val="en-GB" w:eastAsia="en-US"/>
              </w:rPr>
              <w:lastRenderedPageBreak/>
              <w:tab/>
            </w:r>
            <w:proofErr w:type="spellStart"/>
            <w:r w:rsidRPr="00755A67">
              <w:rPr>
                <w:rFonts w:ascii="Times New Roman" w:hAnsi="Times New Roman" w:cs="Times New Roman"/>
                <w:b/>
                <w:bCs/>
                <w:lang w:val="en-GB" w:eastAsia="en-US"/>
              </w:rPr>
              <w:t>frame_cropping_flag</w:t>
            </w:r>
            <w:proofErr w:type="spellEnd"/>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t xml:space="preserve">if( </w:t>
            </w:r>
            <w:proofErr w:type="spellStart"/>
            <w:r w:rsidRPr="00755A67">
              <w:rPr>
                <w:rFonts w:ascii="Times New Roman" w:hAnsi="Times New Roman" w:cs="Times New Roman"/>
                <w:lang w:val="en-GB" w:eastAsia="en-US"/>
              </w:rPr>
              <w:t>frame_cropping_flag</w:t>
            </w:r>
            <w:proofErr w:type="spellEnd"/>
            <w:r w:rsidRPr="00755A67">
              <w:rPr>
                <w:rFonts w:ascii="Times New Roman" w:hAnsi="Times New Roman" w:cs="Times New Roman"/>
                <w:lang w:val="en-GB" w:eastAsia="en-US"/>
              </w:rPr>
              <w:t xml:space="preserve"> )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b/>
                <w:bCs/>
                <w:lang w:val="en-GB" w:eastAsia="en-US"/>
              </w:rPr>
            </w:pP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b/>
                <w:bCs/>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frame_crop_left_offset</w:t>
            </w:r>
            <w:proofErr w:type="spellEnd"/>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frame_crop_right_offset</w:t>
            </w:r>
            <w:proofErr w:type="spellEnd"/>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frame_crop_top_offset</w:t>
            </w:r>
            <w:proofErr w:type="spellEnd"/>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frame_crop_bottom_offset</w:t>
            </w:r>
            <w:proofErr w:type="spellEnd"/>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lang w:val="en-GB" w:eastAsia="en-US"/>
              </w:rPr>
              <w:t>}</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b/>
                <w:bCs/>
                <w:lang w:val="en-GB" w:eastAsia="en-US"/>
              </w:rPr>
              <w:tab/>
            </w:r>
            <w:proofErr w:type="spellStart"/>
            <w:r w:rsidRPr="00755A67">
              <w:rPr>
                <w:rFonts w:ascii="Times New Roman" w:hAnsi="Times New Roman" w:cs="Times New Roman"/>
                <w:b/>
                <w:bCs/>
                <w:lang w:val="en-GB" w:eastAsia="en-US"/>
              </w:rPr>
              <w:t>vui_parameters_present_flag</w:t>
            </w:r>
            <w:proofErr w:type="spellEnd"/>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lang w:val="en-GB" w:eastAsia="en-US"/>
              </w:rPr>
              <w:t xml:space="preserve">if( </w:t>
            </w:r>
            <w:proofErr w:type="spellStart"/>
            <w:r w:rsidRPr="00755A67">
              <w:rPr>
                <w:rFonts w:ascii="Times New Roman" w:hAnsi="Times New Roman" w:cs="Times New Roman"/>
                <w:lang w:val="en-GB" w:eastAsia="en-US"/>
              </w:rPr>
              <w:t>vui_parameters_present_flag</w:t>
            </w:r>
            <w:proofErr w:type="spellEnd"/>
            <w:r w:rsidRPr="00755A67">
              <w:rPr>
                <w:rFonts w:ascii="Times New Roman" w:hAnsi="Times New Roman" w:cs="Times New Roman"/>
                <w:lang w:val="en-GB" w:eastAsia="en-US"/>
              </w:rPr>
              <w:t xml:space="preserve">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b/>
                <w:bCs/>
                <w:lang w:val="en-GB" w:eastAsia="en-US"/>
              </w:rPr>
              <w:tab/>
            </w:r>
            <w:r w:rsidRPr="00755A67">
              <w:rPr>
                <w:rFonts w:ascii="Times New Roman" w:hAnsi="Times New Roman" w:cs="Times New Roman"/>
                <w:b/>
                <w:bCs/>
                <w:lang w:val="en-GB" w:eastAsia="en-US"/>
              </w:rPr>
              <w:tab/>
            </w:r>
            <w:proofErr w:type="spellStart"/>
            <w:r w:rsidRPr="00755A67">
              <w:rPr>
                <w:rFonts w:ascii="Times New Roman" w:hAnsi="Times New Roman" w:cs="Times New Roman"/>
                <w:lang w:val="en-GB" w:eastAsia="en-US"/>
              </w:rPr>
              <w:t>vui_parameters</w:t>
            </w:r>
            <w:proofErr w:type="spellEnd"/>
            <w:r w:rsidRPr="00755A67">
              <w:rPr>
                <w:rFonts w:ascii="Times New Roman" w:hAnsi="Times New Roman" w:cs="Times New Roman"/>
                <w:lang w:val="en-GB" w:eastAsia="en-US"/>
              </w:rPr>
              <w:t>(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p>
        </w:tc>
        <w:tc>
          <w:tcPr>
            <w:tcW w:w="521" w:type="dxa"/>
          </w:tcPr>
          <w:p w:rsidR="003208BE" w:rsidRPr="00755A67" w:rsidRDefault="003208BE" w:rsidP="0077367C">
            <w:pPr>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bl>
    <w:p w:rsidR="003208BE" w:rsidRPr="00755A67" w:rsidRDefault="003208BE" w:rsidP="003208BE">
      <w:pPr>
        <w:tabs>
          <w:tab w:val="left" w:pos="360"/>
          <w:tab w:val="left" w:pos="720"/>
          <w:tab w:val="left" w:pos="794"/>
          <w:tab w:val="left" w:pos="1080"/>
          <w:tab w:val="left" w:pos="1191"/>
          <w:tab w:val="left" w:pos="1440"/>
          <w:tab w:val="left" w:pos="1588"/>
          <w:tab w:val="left" w:pos="1985"/>
        </w:tabs>
        <w:overflowPunct w:val="0"/>
        <w:autoSpaceDE w:val="0"/>
        <w:autoSpaceDN w:val="0"/>
        <w:adjustRightInd w:val="0"/>
        <w:jc w:val="left"/>
        <w:textAlignment w:val="baseline"/>
        <w:rPr>
          <w:rFonts w:ascii="Times New Roman" w:hAnsi="Times New Roman" w:cs="Times New Roman"/>
          <w:lang w:val="en-GB" w:eastAsia="en-US"/>
        </w:rPr>
      </w:pPr>
    </w:p>
    <w:p w:rsidR="003208BE" w:rsidRPr="00755A67" w:rsidRDefault="003208BE" w:rsidP="003208BE">
      <w:pPr>
        <w:keepNext/>
        <w:tabs>
          <w:tab w:val="left" w:pos="360"/>
          <w:tab w:val="left" w:pos="720"/>
          <w:tab w:val="left" w:pos="1080"/>
          <w:tab w:val="left" w:pos="1440"/>
        </w:tabs>
        <w:overflowPunct w:val="0"/>
        <w:autoSpaceDE w:val="0"/>
        <w:autoSpaceDN w:val="0"/>
        <w:adjustRightInd w:val="0"/>
        <w:jc w:val="left"/>
        <w:textAlignment w:val="baseline"/>
        <w:rPr>
          <w:rFonts w:eastAsia="SimSun"/>
          <w:i/>
          <w:kern w:val="2"/>
          <w:lang w:eastAsia="zh-CN"/>
        </w:rPr>
      </w:pPr>
      <w:r w:rsidRPr="00755A67">
        <w:rPr>
          <w:rFonts w:eastAsia="SimSun"/>
          <w:i/>
          <w:kern w:val="2"/>
          <w:lang w:eastAsia="zh-CN"/>
        </w:rPr>
        <w:lastRenderedPageBreak/>
        <w:t>In 7.3.2.1.3, replace the syntax table with the following:</w:t>
      </w:r>
    </w:p>
    <w:p w:rsidR="003208BE" w:rsidRPr="00755A67" w:rsidRDefault="003208BE" w:rsidP="003208BE">
      <w:pPr>
        <w:keepNext/>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i/>
          <w:kern w:val="2"/>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9"/>
        <w:gridCol w:w="521"/>
        <w:gridCol w:w="1157"/>
      </w:tblGrid>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da-DK" w:eastAsia="en-US"/>
              </w:rPr>
            </w:pPr>
            <w:r w:rsidRPr="00755A67">
              <w:rPr>
                <w:rFonts w:ascii="Times New Roman" w:hAnsi="Times New Roman" w:cs="Times New Roman"/>
                <w:lang w:val="da-DK" w:eastAsia="en-US"/>
              </w:rPr>
              <w:t>subset_seq_parameter_set_rbsp( )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C</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b/>
                <w:bCs/>
                <w:lang w:val="en-GB" w:eastAsia="en-US"/>
              </w:rPr>
            </w:pPr>
            <w:r w:rsidRPr="00755A67">
              <w:rPr>
                <w:rFonts w:ascii="Times New Roman" w:hAnsi="Times New Roman" w:cs="Times New Roman"/>
                <w:b/>
                <w:bCs/>
                <w:lang w:val="en-GB" w:eastAsia="en-US"/>
              </w:rPr>
              <w:t>Descriptor</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b/>
                <w:lang w:val="en-GB" w:eastAsia="en-US"/>
              </w:rPr>
              <w:tab/>
            </w:r>
            <w:proofErr w:type="spellStart"/>
            <w:r w:rsidRPr="00755A67">
              <w:rPr>
                <w:rFonts w:ascii="Times New Roman" w:hAnsi="Times New Roman" w:cs="Times New Roman"/>
                <w:lang w:val="en-GB" w:eastAsia="en-US"/>
              </w:rPr>
              <w:t>seq_parameter_set_data</w:t>
            </w:r>
            <w:proofErr w:type="spellEnd"/>
            <w:r w:rsidRPr="00755A67">
              <w:rPr>
                <w:rFonts w:ascii="Times New Roman" w:hAnsi="Times New Roman" w:cs="Times New Roman"/>
                <w:lang w:val="en-GB" w:eastAsia="en-US"/>
              </w:rPr>
              <w:t>(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b/>
                <w:lang w:val="en-GB" w:eastAsia="en-US"/>
              </w:rPr>
              <w:tab/>
            </w:r>
            <w:r w:rsidRPr="00755A67">
              <w:rPr>
                <w:rFonts w:ascii="Times New Roman" w:hAnsi="Times New Roman" w:cs="Times New Roman"/>
                <w:lang w:val="en-GB" w:eastAsia="en-US"/>
              </w:rPr>
              <w:t xml:space="preserve">if( </w:t>
            </w:r>
            <w:proofErr w:type="spellStart"/>
            <w:r w:rsidRPr="00755A67">
              <w:rPr>
                <w:rFonts w:ascii="Times New Roman" w:hAnsi="Times New Roman" w:cs="Times New Roman"/>
                <w:lang w:val="en-GB" w:eastAsia="en-US"/>
              </w:rPr>
              <w:t>profile_idc</w:t>
            </w:r>
            <w:proofErr w:type="spellEnd"/>
            <w:r w:rsidRPr="00755A67">
              <w:rPr>
                <w:rFonts w:ascii="Times New Roman" w:hAnsi="Times New Roman" w:cs="Times New Roman"/>
                <w:lang w:val="en-GB" w:eastAsia="en-US"/>
              </w:rPr>
              <w:t xml:space="preserve">  = =  83  | |  </w:t>
            </w:r>
            <w:proofErr w:type="spellStart"/>
            <w:r w:rsidRPr="00755A67">
              <w:rPr>
                <w:rFonts w:ascii="Times New Roman" w:hAnsi="Times New Roman" w:cs="Times New Roman"/>
                <w:lang w:val="en-GB" w:eastAsia="en-US"/>
              </w:rPr>
              <w:t>profile_idc</w:t>
            </w:r>
            <w:proofErr w:type="spellEnd"/>
            <w:r w:rsidRPr="00755A67">
              <w:rPr>
                <w:rFonts w:ascii="Times New Roman" w:hAnsi="Times New Roman" w:cs="Times New Roman"/>
                <w:lang w:val="en-GB" w:eastAsia="en-US"/>
              </w:rPr>
              <w:t xml:space="preserve">  = =  86</w:t>
            </w:r>
            <w:r w:rsidRPr="00755A67">
              <w:rPr>
                <w:rFonts w:ascii="Times New Roman" w:hAnsi="Times New Roman" w:cs="Times New Roman"/>
                <w:bCs/>
                <w:lang w:val="en-GB" w:eastAsia="en-US"/>
              </w:rPr>
              <w:t xml:space="preserve"> )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b/>
                <w:lang w:val="en-GB" w:eastAsia="en-US"/>
              </w:rPr>
              <w:tab/>
            </w:r>
            <w:r w:rsidRPr="00755A67">
              <w:rPr>
                <w:rFonts w:ascii="Times New Roman" w:hAnsi="Times New Roman" w:cs="Times New Roman"/>
                <w:b/>
                <w:lang w:val="en-GB" w:eastAsia="en-US"/>
              </w:rPr>
              <w:tab/>
            </w:r>
            <w:proofErr w:type="spellStart"/>
            <w:r w:rsidRPr="00755A67">
              <w:rPr>
                <w:rFonts w:ascii="Times New Roman" w:hAnsi="Times New Roman" w:cs="Times New Roman"/>
                <w:lang w:val="en-GB" w:eastAsia="en-US"/>
              </w:rPr>
              <w:t>seq_parameter_set_svc_extension</w:t>
            </w:r>
            <w:proofErr w:type="spellEnd"/>
            <w:r w:rsidRPr="00755A67">
              <w:rPr>
                <w:rFonts w:ascii="Times New Roman" w:hAnsi="Times New Roman" w:cs="Times New Roman"/>
                <w:lang w:val="en-GB" w:eastAsia="en-US"/>
              </w:rPr>
              <w:t xml:space="preserve">( )  </w:t>
            </w:r>
            <w:r w:rsidRPr="00755A67">
              <w:rPr>
                <w:rFonts w:ascii="Times New Roman" w:hAnsi="Times New Roman" w:cs="Times New Roman"/>
                <w:bCs/>
                <w:lang w:val="en-GB" w:eastAsia="en-US"/>
              </w:rPr>
              <w:t>/* specified in Annex </w:t>
            </w:r>
            <w:r w:rsidRPr="00755A67">
              <w:rPr>
                <w:rFonts w:ascii="Times New Roman" w:hAnsi="Times New Roman" w:cs="Times New Roman"/>
                <w:lang w:val="en-GB" w:eastAsia="en-US"/>
              </w:rPr>
              <w:fldChar w:fldCharType="begin" w:fldLock="1"/>
            </w:r>
            <w:r w:rsidRPr="00755A67">
              <w:rPr>
                <w:rFonts w:ascii="Times New Roman" w:hAnsi="Times New Roman" w:cs="Times New Roman"/>
                <w:lang w:val="en-GB" w:eastAsia="en-US"/>
              </w:rPr>
              <w:instrText xml:space="preserve"> REF _Ref168473844 \r \h  \* MERGEFORMAT </w:instrText>
            </w:r>
            <w:r w:rsidRPr="00755A67">
              <w:rPr>
                <w:rFonts w:ascii="Times New Roman" w:hAnsi="Times New Roman" w:cs="Times New Roman"/>
                <w:lang w:val="en-GB" w:eastAsia="en-US"/>
              </w:rPr>
            </w:r>
            <w:r w:rsidRPr="00755A67">
              <w:rPr>
                <w:rFonts w:ascii="Times New Roman" w:hAnsi="Times New Roman" w:cs="Times New Roman"/>
                <w:lang w:val="en-GB" w:eastAsia="en-US"/>
              </w:rPr>
              <w:fldChar w:fldCharType="separate"/>
            </w:r>
            <w:r w:rsidRPr="00755A67">
              <w:rPr>
                <w:rFonts w:ascii="Times New Roman" w:hAnsi="Times New Roman" w:cs="Times New Roman"/>
                <w:lang w:val="en-GB" w:eastAsia="en-US"/>
              </w:rPr>
              <w:t>G</w:t>
            </w:r>
            <w:r w:rsidRPr="00755A67">
              <w:rPr>
                <w:rFonts w:ascii="Times New Roman" w:hAnsi="Times New Roman" w:cs="Times New Roman"/>
                <w:lang w:val="en-GB" w:eastAsia="en-US"/>
              </w:rPr>
              <w:fldChar w:fldCharType="end"/>
            </w:r>
            <w:r w:rsidRPr="00755A67">
              <w:rPr>
                <w:rFonts w:ascii="Times New Roman" w:hAnsi="Times New Roman" w:cs="Times New Roman"/>
                <w:bCs/>
                <w:lang w:val="en-GB" w:eastAsia="en-US"/>
              </w:rPr>
              <w:t xml:space="preserve">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b/>
                <w:lang w:val="en-GB" w:eastAsia="en-US"/>
              </w:rPr>
              <w:tab/>
            </w:r>
            <w:r w:rsidRPr="00755A67">
              <w:rPr>
                <w:rFonts w:ascii="Times New Roman" w:hAnsi="Times New Roman" w:cs="Times New Roman"/>
                <w:b/>
                <w:lang w:val="en-GB" w:eastAsia="en-US"/>
              </w:rPr>
              <w:tab/>
            </w:r>
            <w:proofErr w:type="spellStart"/>
            <w:r w:rsidRPr="00755A67">
              <w:rPr>
                <w:rFonts w:ascii="Times New Roman" w:hAnsi="Times New Roman" w:cs="Times New Roman"/>
                <w:b/>
                <w:lang w:val="en-GB" w:eastAsia="en-US"/>
              </w:rPr>
              <w:t>s</w:t>
            </w:r>
            <w:r w:rsidRPr="00755A67">
              <w:rPr>
                <w:rFonts w:ascii="Times New Roman" w:hAnsi="Times New Roman" w:cs="Times New Roman"/>
                <w:b/>
                <w:bCs/>
                <w:lang w:val="en-GB" w:eastAsia="en-US"/>
              </w:rPr>
              <w:t>vc_vui_parameters_present_flag</w:t>
            </w:r>
            <w:proofErr w:type="spellEnd"/>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b/>
                <w:lang w:val="en-GB" w:eastAsia="en-US"/>
              </w:rPr>
              <w:tab/>
            </w:r>
            <w:r w:rsidRPr="00755A67">
              <w:rPr>
                <w:rFonts w:ascii="Times New Roman" w:hAnsi="Times New Roman" w:cs="Times New Roman"/>
                <w:b/>
                <w:lang w:val="en-GB" w:eastAsia="en-US"/>
              </w:rPr>
              <w:tab/>
            </w:r>
            <w:r w:rsidRPr="00755A67">
              <w:rPr>
                <w:rFonts w:ascii="Times New Roman" w:hAnsi="Times New Roman" w:cs="Times New Roman"/>
                <w:lang w:val="en-GB" w:eastAsia="en-US"/>
              </w:rPr>
              <w:t xml:space="preserve">if( </w:t>
            </w:r>
            <w:proofErr w:type="spellStart"/>
            <w:r w:rsidRPr="00755A67">
              <w:rPr>
                <w:rFonts w:ascii="Times New Roman" w:hAnsi="Times New Roman" w:cs="Times New Roman"/>
                <w:lang w:val="en-GB" w:eastAsia="en-US"/>
              </w:rPr>
              <w:t>svc_vui_parameters_present_flag</w:t>
            </w:r>
            <w:proofErr w:type="spellEnd"/>
            <w:r w:rsidRPr="00755A67">
              <w:rPr>
                <w:rFonts w:ascii="Times New Roman" w:hAnsi="Times New Roman" w:cs="Times New Roman"/>
                <w:lang w:val="en-GB" w:eastAsia="en-US"/>
              </w:rPr>
              <w:t xml:space="preserve">  = =  1 )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proofErr w:type="spellStart"/>
            <w:r w:rsidRPr="00755A67">
              <w:rPr>
                <w:rFonts w:ascii="Times New Roman" w:hAnsi="Times New Roman" w:cs="Times New Roman"/>
                <w:bCs/>
                <w:lang w:val="en-GB" w:eastAsia="en-US"/>
              </w:rPr>
              <w:t>s</w:t>
            </w:r>
            <w:r w:rsidRPr="00755A67">
              <w:rPr>
                <w:rFonts w:ascii="Times New Roman" w:hAnsi="Times New Roman" w:cs="Times New Roman"/>
                <w:lang w:val="en-GB" w:eastAsia="en-US"/>
              </w:rPr>
              <w:t>vc_vui_parameters_extension</w:t>
            </w:r>
            <w:proofErr w:type="spellEnd"/>
            <w:r w:rsidRPr="00755A67">
              <w:rPr>
                <w:rFonts w:ascii="Times New Roman" w:hAnsi="Times New Roman" w:cs="Times New Roman"/>
                <w:bCs/>
                <w:lang w:val="en-GB" w:eastAsia="en-US"/>
              </w:rPr>
              <w:t>( )  /* specified in Annex </w:t>
            </w:r>
            <w:r w:rsidRPr="00755A67">
              <w:rPr>
                <w:rFonts w:ascii="Times New Roman" w:hAnsi="Times New Roman" w:cs="Times New Roman"/>
                <w:lang w:val="en-GB" w:eastAsia="en-US"/>
              </w:rPr>
              <w:fldChar w:fldCharType="begin" w:fldLock="1"/>
            </w:r>
            <w:r w:rsidRPr="00755A67">
              <w:rPr>
                <w:rFonts w:ascii="Times New Roman" w:hAnsi="Times New Roman" w:cs="Times New Roman"/>
                <w:lang w:val="en-GB" w:eastAsia="en-US"/>
              </w:rPr>
              <w:instrText xml:space="preserve"> REF _Ref168473844 \r \h  \* MERGEFORMAT </w:instrText>
            </w:r>
            <w:r w:rsidRPr="00755A67">
              <w:rPr>
                <w:rFonts w:ascii="Times New Roman" w:hAnsi="Times New Roman" w:cs="Times New Roman"/>
                <w:lang w:val="en-GB" w:eastAsia="en-US"/>
              </w:rPr>
            </w:r>
            <w:r w:rsidRPr="00755A67">
              <w:rPr>
                <w:rFonts w:ascii="Times New Roman" w:hAnsi="Times New Roman" w:cs="Times New Roman"/>
                <w:lang w:val="en-GB" w:eastAsia="en-US"/>
              </w:rPr>
              <w:fldChar w:fldCharType="separate"/>
            </w:r>
            <w:r w:rsidRPr="00755A67">
              <w:rPr>
                <w:rFonts w:ascii="Times New Roman" w:hAnsi="Times New Roman" w:cs="Times New Roman"/>
                <w:lang w:val="en-GB" w:eastAsia="en-US"/>
              </w:rPr>
              <w:t>G</w:t>
            </w:r>
            <w:r w:rsidRPr="00755A67">
              <w:rPr>
                <w:rFonts w:ascii="Times New Roman" w:hAnsi="Times New Roman" w:cs="Times New Roman"/>
                <w:lang w:val="en-GB" w:eastAsia="en-US"/>
              </w:rPr>
              <w:fldChar w:fldCharType="end"/>
            </w:r>
            <w:r w:rsidRPr="00755A67">
              <w:rPr>
                <w:rFonts w:ascii="Times New Roman" w:hAnsi="Times New Roman" w:cs="Times New Roman"/>
                <w:bCs/>
                <w:lang w:val="en-GB" w:eastAsia="en-US"/>
              </w:rPr>
              <w:t xml:space="preserve">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t xml:space="preserve">} else if( </w:t>
            </w:r>
            <w:proofErr w:type="spellStart"/>
            <w:r w:rsidRPr="00755A67">
              <w:rPr>
                <w:rFonts w:ascii="Times New Roman" w:hAnsi="Times New Roman" w:cs="Times New Roman"/>
                <w:lang w:val="en-GB" w:eastAsia="en-US"/>
              </w:rPr>
              <w:t>profile_idc</w:t>
            </w:r>
            <w:proofErr w:type="spellEnd"/>
            <w:r w:rsidRPr="00755A67">
              <w:rPr>
                <w:rFonts w:ascii="Times New Roman" w:hAnsi="Times New Roman" w:cs="Times New Roman"/>
                <w:lang w:val="en-GB" w:eastAsia="en-US"/>
              </w:rPr>
              <w:t xml:space="preserve">  = =  118</w:t>
            </w:r>
            <w:r w:rsidRPr="00755A67">
              <w:rPr>
                <w:rFonts w:ascii="Times New Roman" w:hAnsi="Times New Roman" w:cs="Times New Roman"/>
                <w:bCs/>
                <w:lang w:val="en-GB" w:eastAsia="en-US"/>
              </w:rPr>
              <w:t xml:space="preserve">  | |  </w:t>
            </w:r>
            <w:proofErr w:type="spellStart"/>
            <w:r w:rsidRPr="00755A67">
              <w:rPr>
                <w:rFonts w:ascii="Times New Roman" w:hAnsi="Times New Roman" w:cs="Times New Roman"/>
                <w:bCs/>
                <w:lang w:val="en-GB" w:eastAsia="en-US"/>
              </w:rPr>
              <w:t>profile_idc</w:t>
            </w:r>
            <w:proofErr w:type="spellEnd"/>
            <w:r w:rsidRPr="00755A67">
              <w:rPr>
                <w:rFonts w:ascii="Times New Roman" w:hAnsi="Times New Roman" w:cs="Times New Roman"/>
                <w:bCs/>
                <w:lang w:val="en-GB" w:eastAsia="en-US"/>
              </w:rPr>
              <w:t xml:space="preserve">  = =  128  </w:t>
            </w:r>
            <w:r w:rsidRPr="00755A67">
              <w:rPr>
                <w:rFonts w:ascii="Times New Roman" w:hAnsi="Times New Roman" w:cs="Times New Roman"/>
                <w:bCs/>
                <w:color w:val="000000"/>
                <w:lang w:val="en-GB" w:eastAsia="en-US"/>
              </w:rPr>
              <w:t>| |</w:t>
            </w:r>
            <w:r w:rsidRPr="00755A67">
              <w:rPr>
                <w:rFonts w:ascii="Times New Roman" w:hAnsi="Times New Roman" w:cs="Times New Roman"/>
                <w:bCs/>
                <w:color w:val="000000"/>
                <w:lang w:val="en-GB" w:eastAsia="en-US"/>
              </w:rPr>
              <w:br/>
            </w:r>
            <w:r w:rsidRPr="00755A67">
              <w:rPr>
                <w:rFonts w:ascii="Times New Roman" w:hAnsi="Times New Roman" w:cs="Times New Roman"/>
                <w:bCs/>
                <w:color w:val="000000"/>
                <w:lang w:val="en-GB" w:eastAsia="en-US"/>
              </w:rPr>
              <w:tab/>
            </w:r>
            <w:r w:rsidRPr="00755A67">
              <w:rPr>
                <w:rFonts w:ascii="Times New Roman" w:hAnsi="Times New Roman" w:cs="Times New Roman"/>
                <w:bCs/>
                <w:color w:val="000000"/>
                <w:lang w:val="en-GB" w:eastAsia="en-US"/>
              </w:rPr>
              <w:tab/>
            </w:r>
            <w:proofErr w:type="spellStart"/>
            <w:r w:rsidRPr="00755A67">
              <w:rPr>
                <w:rFonts w:ascii="Times New Roman" w:hAnsi="Times New Roman" w:cs="Times New Roman"/>
                <w:bCs/>
                <w:color w:val="000000"/>
                <w:lang w:val="en-GB" w:eastAsia="en-US"/>
              </w:rPr>
              <w:t>profile_idc</w:t>
            </w:r>
            <w:proofErr w:type="spellEnd"/>
            <w:r w:rsidRPr="00755A67">
              <w:rPr>
                <w:rFonts w:ascii="Times New Roman" w:hAnsi="Times New Roman" w:cs="Times New Roman"/>
                <w:bCs/>
                <w:color w:val="000000"/>
                <w:lang w:val="en-GB" w:eastAsia="en-US"/>
              </w:rPr>
              <w:t xml:space="preserve">  = =  134</w:t>
            </w:r>
            <w:r w:rsidRPr="00755A67">
              <w:rPr>
                <w:rFonts w:ascii="Times New Roman" w:hAnsi="Times New Roman" w:cs="Times New Roman"/>
                <w:bCs/>
                <w:lang w:val="en-GB" w:eastAsia="en-US"/>
              </w:rPr>
              <w:t xml:space="preserve"> )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b/>
                <w:lang w:val="en-GB" w:eastAsia="en-US"/>
              </w:rPr>
              <w:tab/>
            </w:r>
            <w:r w:rsidRPr="00755A67">
              <w:rPr>
                <w:rFonts w:ascii="Times New Roman" w:hAnsi="Times New Roman" w:cs="Times New Roman"/>
                <w:b/>
                <w:lang w:val="en-GB" w:eastAsia="en-US"/>
              </w:rPr>
              <w:tab/>
            </w:r>
            <w:proofErr w:type="spellStart"/>
            <w:r w:rsidRPr="00755A67">
              <w:rPr>
                <w:rFonts w:ascii="Times New Roman" w:hAnsi="Times New Roman" w:cs="Times New Roman"/>
                <w:b/>
                <w:lang w:val="en-GB" w:eastAsia="en-US"/>
              </w:rPr>
              <w:t>bit_equal_to_one</w:t>
            </w:r>
            <w:proofErr w:type="spellEnd"/>
            <w:r w:rsidRPr="00755A67">
              <w:rPr>
                <w:rFonts w:ascii="Times New Roman" w:hAnsi="Times New Roman" w:cs="Times New Roman"/>
                <w:lang w:val="en-GB" w:eastAsia="en-US"/>
              </w:rPr>
              <w:t xml:space="preserve">  /* equal to 1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f(1)</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b/>
                <w:lang w:val="en-GB" w:eastAsia="en-US"/>
              </w:rPr>
              <w:tab/>
            </w:r>
            <w:r w:rsidRPr="00755A67">
              <w:rPr>
                <w:rFonts w:ascii="Times New Roman" w:hAnsi="Times New Roman" w:cs="Times New Roman"/>
                <w:b/>
                <w:lang w:val="en-GB" w:eastAsia="en-US"/>
              </w:rPr>
              <w:tab/>
            </w:r>
            <w:proofErr w:type="spellStart"/>
            <w:r w:rsidRPr="00755A67">
              <w:rPr>
                <w:rFonts w:ascii="Times New Roman" w:hAnsi="Times New Roman" w:cs="Times New Roman"/>
                <w:lang w:val="en-GB" w:eastAsia="en-US"/>
              </w:rPr>
              <w:t>seq_parameter_set_mvc_extension</w:t>
            </w:r>
            <w:proofErr w:type="spellEnd"/>
            <w:r w:rsidRPr="00755A67">
              <w:rPr>
                <w:rFonts w:ascii="Times New Roman" w:hAnsi="Times New Roman" w:cs="Times New Roman"/>
                <w:lang w:val="en-GB" w:eastAsia="en-US"/>
              </w:rPr>
              <w:t xml:space="preserve">( )  </w:t>
            </w:r>
            <w:r w:rsidRPr="00755A67">
              <w:rPr>
                <w:rFonts w:ascii="Times New Roman" w:hAnsi="Times New Roman" w:cs="Times New Roman"/>
                <w:bCs/>
                <w:lang w:val="en-GB" w:eastAsia="en-US"/>
              </w:rPr>
              <w:t>/* specified in Annex </w:t>
            </w:r>
            <w:r w:rsidRPr="00755A67">
              <w:rPr>
                <w:rFonts w:ascii="Times New Roman" w:hAnsi="Times New Roman" w:cs="Times New Roman"/>
                <w:lang w:val="en-GB" w:eastAsia="en-US"/>
              </w:rPr>
              <w:fldChar w:fldCharType="begin" w:fldLock="1"/>
            </w:r>
            <w:r w:rsidRPr="00755A67">
              <w:rPr>
                <w:rFonts w:ascii="Times New Roman" w:hAnsi="Times New Roman" w:cs="Times New Roman"/>
                <w:lang w:val="en-GB" w:eastAsia="en-US"/>
              </w:rPr>
              <w:instrText xml:space="preserve"> REF _Ref217275905 \r \h  \* MERGEFORMAT </w:instrText>
            </w:r>
            <w:r w:rsidRPr="00755A67">
              <w:rPr>
                <w:rFonts w:ascii="Times New Roman" w:hAnsi="Times New Roman" w:cs="Times New Roman"/>
                <w:lang w:val="en-GB" w:eastAsia="en-US"/>
              </w:rPr>
            </w:r>
            <w:r w:rsidRPr="00755A67">
              <w:rPr>
                <w:rFonts w:ascii="Times New Roman" w:hAnsi="Times New Roman" w:cs="Times New Roman"/>
                <w:lang w:val="en-GB" w:eastAsia="en-US"/>
              </w:rPr>
              <w:fldChar w:fldCharType="separate"/>
            </w:r>
            <w:r w:rsidRPr="00755A67">
              <w:rPr>
                <w:rFonts w:ascii="Times New Roman" w:hAnsi="Times New Roman" w:cs="Times New Roman"/>
                <w:lang w:val="en-GB" w:eastAsia="en-US"/>
              </w:rPr>
              <w:t>H</w:t>
            </w:r>
            <w:r w:rsidRPr="00755A67">
              <w:rPr>
                <w:rFonts w:ascii="Times New Roman" w:hAnsi="Times New Roman" w:cs="Times New Roman"/>
                <w:lang w:val="en-GB" w:eastAsia="en-US"/>
              </w:rPr>
              <w:fldChar w:fldCharType="end"/>
            </w:r>
            <w:r w:rsidRPr="00755A67">
              <w:rPr>
                <w:rFonts w:ascii="Times New Roman" w:hAnsi="Times New Roman" w:cs="Times New Roman"/>
                <w:bCs/>
                <w:lang w:val="en-GB" w:eastAsia="en-US"/>
              </w:rPr>
              <w:t xml:space="preserve">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b/>
                <w:lang w:val="en-GB" w:eastAsia="en-US"/>
              </w:rPr>
              <w:tab/>
            </w:r>
            <w:r w:rsidRPr="00755A67">
              <w:rPr>
                <w:rFonts w:ascii="Times New Roman" w:hAnsi="Times New Roman" w:cs="Times New Roman"/>
                <w:b/>
                <w:lang w:val="en-GB" w:eastAsia="en-US"/>
              </w:rPr>
              <w:tab/>
            </w:r>
            <w:proofErr w:type="spellStart"/>
            <w:r w:rsidRPr="00755A67">
              <w:rPr>
                <w:rFonts w:ascii="Times New Roman" w:hAnsi="Times New Roman" w:cs="Times New Roman"/>
                <w:b/>
                <w:lang w:val="en-GB" w:eastAsia="en-US"/>
              </w:rPr>
              <w:t>m</w:t>
            </w:r>
            <w:r w:rsidRPr="00755A67">
              <w:rPr>
                <w:rFonts w:ascii="Times New Roman" w:hAnsi="Times New Roman" w:cs="Times New Roman"/>
                <w:b/>
                <w:bCs/>
                <w:lang w:val="en-GB" w:eastAsia="en-US"/>
              </w:rPr>
              <w:t>vc_vui_parameters_present_flag</w:t>
            </w:r>
            <w:proofErr w:type="spellEnd"/>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b/>
                <w:lang w:val="en-GB" w:eastAsia="en-US"/>
              </w:rPr>
              <w:tab/>
            </w:r>
            <w:r w:rsidRPr="00755A67">
              <w:rPr>
                <w:rFonts w:ascii="Times New Roman" w:hAnsi="Times New Roman" w:cs="Times New Roman"/>
                <w:b/>
                <w:lang w:val="en-GB" w:eastAsia="en-US"/>
              </w:rPr>
              <w:tab/>
            </w:r>
            <w:r w:rsidRPr="00755A67">
              <w:rPr>
                <w:rFonts w:ascii="Times New Roman" w:hAnsi="Times New Roman" w:cs="Times New Roman"/>
                <w:lang w:val="en-GB" w:eastAsia="en-US"/>
              </w:rPr>
              <w:t xml:space="preserve">if( </w:t>
            </w:r>
            <w:proofErr w:type="spellStart"/>
            <w:r w:rsidRPr="00755A67">
              <w:rPr>
                <w:rFonts w:ascii="Times New Roman" w:hAnsi="Times New Roman" w:cs="Times New Roman"/>
                <w:lang w:val="en-GB" w:eastAsia="en-US"/>
              </w:rPr>
              <w:t>mvc_vui_parameters_present_flag</w:t>
            </w:r>
            <w:proofErr w:type="spellEnd"/>
            <w:r w:rsidRPr="00755A67">
              <w:rPr>
                <w:rFonts w:ascii="Times New Roman" w:hAnsi="Times New Roman" w:cs="Times New Roman"/>
                <w:lang w:val="en-GB" w:eastAsia="en-US"/>
              </w:rPr>
              <w:t xml:space="preserve">  = =  1 )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r w:rsidRPr="00755A67">
              <w:rPr>
                <w:rFonts w:ascii="Times New Roman" w:hAnsi="Times New Roman" w:cs="Times New Roman"/>
                <w:bCs/>
                <w:lang w:val="en-GB" w:eastAsia="en-US"/>
              </w:rPr>
              <w:tab/>
            </w:r>
            <w:proofErr w:type="spellStart"/>
            <w:r w:rsidRPr="00755A67">
              <w:rPr>
                <w:rFonts w:ascii="Times New Roman" w:hAnsi="Times New Roman" w:cs="Times New Roman"/>
                <w:lang w:val="en-GB" w:eastAsia="en-US"/>
              </w:rPr>
              <w:t>mvc_vui_parameters_extension</w:t>
            </w:r>
            <w:proofErr w:type="spellEnd"/>
            <w:r w:rsidRPr="00755A67">
              <w:rPr>
                <w:rFonts w:ascii="Times New Roman" w:hAnsi="Times New Roman" w:cs="Times New Roman"/>
                <w:bCs/>
                <w:lang w:val="en-GB" w:eastAsia="en-US"/>
              </w:rPr>
              <w:t>( )  /* specified in Annex </w:t>
            </w:r>
            <w:r w:rsidRPr="00755A67">
              <w:rPr>
                <w:rFonts w:ascii="Times New Roman" w:hAnsi="Times New Roman" w:cs="Times New Roman"/>
                <w:lang w:val="en-GB" w:eastAsia="en-US"/>
              </w:rPr>
              <w:fldChar w:fldCharType="begin" w:fldLock="1"/>
            </w:r>
            <w:r w:rsidRPr="00755A67">
              <w:rPr>
                <w:rFonts w:ascii="Times New Roman" w:hAnsi="Times New Roman" w:cs="Times New Roman"/>
                <w:lang w:val="en-GB" w:eastAsia="en-US"/>
              </w:rPr>
              <w:instrText xml:space="preserve"> REF _Ref217275905 \r \h  \* MERGEFORMAT </w:instrText>
            </w:r>
            <w:r w:rsidRPr="00755A67">
              <w:rPr>
                <w:rFonts w:ascii="Times New Roman" w:hAnsi="Times New Roman" w:cs="Times New Roman"/>
                <w:lang w:val="en-GB" w:eastAsia="en-US"/>
              </w:rPr>
            </w:r>
            <w:r w:rsidRPr="00755A67">
              <w:rPr>
                <w:rFonts w:ascii="Times New Roman" w:hAnsi="Times New Roman" w:cs="Times New Roman"/>
                <w:lang w:val="en-GB" w:eastAsia="en-US"/>
              </w:rPr>
              <w:fldChar w:fldCharType="separate"/>
            </w:r>
            <w:r w:rsidRPr="00755A67">
              <w:rPr>
                <w:rFonts w:ascii="Times New Roman" w:hAnsi="Times New Roman" w:cs="Times New Roman"/>
                <w:lang w:val="en-GB" w:eastAsia="en-US"/>
              </w:rPr>
              <w:t>H</w:t>
            </w:r>
            <w:r w:rsidRPr="00755A67">
              <w:rPr>
                <w:rFonts w:ascii="Times New Roman" w:hAnsi="Times New Roman" w:cs="Times New Roman"/>
                <w:lang w:val="en-GB" w:eastAsia="en-US"/>
              </w:rPr>
              <w:fldChar w:fldCharType="end"/>
            </w:r>
            <w:r w:rsidRPr="00755A67">
              <w:rPr>
                <w:rFonts w:ascii="Times New Roman" w:hAnsi="Times New Roman" w:cs="Times New Roman"/>
                <w:bCs/>
                <w:lang w:val="en-GB" w:eastAsia="en-US"/>
              </w:rPr>
              <w:t xml:space="preserve">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bCs/>
                <w:lang w:eastAsia="en-US"/>
              </w:rPr>
              <w:tab/>
              <w:t xml:space="preserve">} else if( </w:t>
            </w:r>
            <w:proofErr w:type="spellStart"/>
            <w:r w:rsidRPr="00755A67">
              <w:rPr>
                <w:rFonts w:ascii="Times New Roman" w:hAnsi="Times New Roman" w:cs="Times New Roman"/>
                <w:lang w:eastAsia="en-US"/>
              </w:rPr>
              <w:t>profile_idc</w:t>
            </w:r>
            <w:proofErr w:type="spellEnd"/>
            <w:r w:rsidRPr="00755A67">
              <w:rPr>
                <w:rFonts w:ascii="Times New Roman" w:hAnsi="Times New Roman" w:cs="Times New Roman"/>
                <w:lang w:eastAsia="en-US"/>
              </w:rPr>
              <w:t xml:space="preserve">  = =  138 </w:t>
            </w:r>
            <w:r w:rsidRPr="00755A67">
              <w:rPr>
                <w:rFonts w:ascii="Times New Roman" w:hAnsi="Times New Roman" w:cs="Times New Roman"/>
                <w:bCs/>
                <w:highlight w:val="yellow"/>
                <w:lang w:val="en-GB" w:eastAsia="en-US"/>
              </w:rPr>
              <w:t xml:space="preserve">| |  </w:t>
            </w:r>
            <w:proofErr w:type="spellStart"/>
            <w:r w:rsidRPr="00755A67">
              <w:rPr>
                <w:rFonts w:ascii="Times New Roman" w:hAnsi="Times New Roman" w:cs="Times New Roman"/>
                <w:bCs/>
                <w:highlight w:val="yellow"/>
                <w:lang w:val="en-GB" w:eastAsia="en-US"/>
              </w:rPr>
              <w:t>profile_idc</w:t>
            </w:r>
            <w:proofErr w:type="spellEnd"/>
            <w:r w:rsidRPr="00755A67">
              <w:rPr>
                <w:rFonts w:ascii="Times New Roman" w:hAnsi="Times New Roman" w:cs="Times New Roman"/>
                <w:bCs/>
                <w:highlight w:val="yellow"/>
                <w:lang w:val="en-GB" w:eastAsia="en-US"/>
              </w:rPr>
              <w:t xml:space="preserve">  = =  135</w:t>
            </w:r>
            <w:r w:rsidRPr="00755A67">
              <w:rPr>
                <w:rFonts w:ascii="Times New Roman" w:hAnsi="Times New Roman" w:cs="Times New Roman"/>
                <w:lang w:eastAsia="en-US"/>
              </w:rPr>
              <w:t>)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b/>
                <w:lang w:eastAsia="en-US"/>
              </w:rPr>
              <w:tab/>
            </w:r>
            <w:r w:rsidRPr="00755A67">
              <w:rPr>
                <w:rFonts w:ascii="Times New Roman" w:hAnsi="Times New Roman" w:cs="Times New Roman"/>
                <w:b/>
                <w:lang w:eastAsia="en-US"/>
              </w:rPr>
              <w:tab/>
            </w:r>
            <w:proofErr w:type="spellStart"/>
            <w:r w:rsidRPr="00755A67">
              <w:rPr>
                <w:rFonts w:ascii="Times New Roman" w:hAnsi="Times New Roman" w:cs="Times New Roman"/>
                <w:b/>
                <w:lang w:eastAsia="en-US"/>
              </w:rPr>
              <w:t>bit_equal_to_one</w:t>
            </w:r>
            <w:proofErr w:type="spellEnd"/>
            <w:r w:rsidRPr="00755A67">
              <w:rPr>
                <w:rFonts w:ascii="Times New Roman" w:hAnsi="Times New Roman" w:cs="Times New Roman"/>
                <w:lang w:eastAsia="en-US"/>
              </w:rPr>
              <w:t xml:space="preserve">  /* equal to 1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eastAsia="en-US"/>
              </w:rPr>
              <w:t>f(1)</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lang w:eastAsia="en-US"/>
              </w:rPr>
              <w:tab/>
            </w:r>
            <w:r w:rsidRPr="00755A67">
              <w:rPr>
                <w:rFonts w:ascii="Times New Roman" w:hAnsi="Times New Roman" w:cs="Times New Roman"/>
                <w:lang w:eastAsia="en-US"/>
              </w:rPr>
              <w:tab/>
            </w:r>
            <w:proofErr w:type="spellStart"/>
            <w:r w:rsidRPr="00755A67">
              <w:rPr>
                <w:rFonts w:ascii="Times New Roman" w:hAnsi="Times New Roman" w:cs="Times New Roman"/>
                <w:lang w:eastAsia="en-US"/>
              </w:rPr>
              <w:t>seq_parameter_set_mvcd_extension</w:t>
            </w:r>
            <w:proofErr w:type="spellEnd"/>
            <w:r w:rsidRPr="00755A67">
              <w:rPr>
                <w:rFonts w:ascii="Times New Roman" w:hAnsi="Times New Roman" w:cs="Times New Roman"/>
                <w:lang w:eastAsia="en-US"/>
              </w:rPr>
              <w:t>( )  /* specified in Annex </w:t>
            </w:r>
            <w:r w:rsidRPr="00755A67">
              <w:rPr>
                <w:rFonts w:ascii="Times New Roman" w:hAnsi="Times New Roman" w:cs="Times New Roman"/>
                <w:lang w:eastAsia="en-US"/>
              </w:rPr>
              <w:fldChar w:fldCharType="begin" w:fldLock="1"/>
            </w:r>
            <w:r w:rsidRPr="00755A67">
              <w:rPr>
                <w:rFonts w:ascii="Times New Roman" w:hAnsi="Times New Roman" w:cs="Times New Roman"/>
                <w:lang w:eastAsia="en-US"/>
              </w:rPr>
              <w:instrText xml:space="preserve"> REF _Ref350899295 \r \h </w:instrText>
            </w:r>
            <w:r w:rsidRPr="00755A67">
              <w:rPr>
                <w:rFonts w:ascii="Times New Roman" w:hAnsi="Times New Roman" w:cs="Times New Roman"/>
                <w:lang w:eastAsia="en-US"/>
              </w:rPr>
            </w:r>
            <w:r w:rsidRPr="00755A67">
              <w:rPr>
                <w:rFonts w:ascii="Times New Roman" w:hAnsi="Times New Roman" w:cs="Times New Roman"/>
                <w:lang w:eastAsia="en-US"/>
              </w:rPr>
              <w:instrText xml:space="preserve"> \* MERGEFORMAT </w:instrText>
            </w:r>
            <w:r w:rsidRPr="00755A67">
              <w:rPr>
                <w:rFonts w:ascii="Times New Roman" w:hAnsi="Times New Roman" w:cs="Times New Roman"/>
                <w:lang w:eastAsia="en-US"/>
              </w:rPr>
              <w:fldChar w:fldCharType="separate"/>
            </w:r>
            <w:r w:rsidRPr="00755A67">
              <w:rPr>
                <w:rFonts w:ascii="Times New Roman" w:hAnsi="Times New Roman" w:cs="Times New Roman"/>
                <w:lang w:eastAsia="en-US"/>
              </w:rPr>
              <w:t>I</w:t>
            </w:r>
            <w:r w:rsidRPr="00755A67">
              <w:rPr>
                <w:rFonts w:ascii="Times New Roman" w:hAnsi="Times New Roman" w:cs="Times New Roman"/>
                <w:lang w:eastAsia="en-US"/>
              </w:rPr>
              <w:fldChar w:fldCharType="end"/>
            </w:r>
            <w:r w:rsidRPr="00755A67">
              <w:rPr>
                <w:rFonts w:ascii="Times New Roman" w:hAnsi="Times New Roman" w:cs="Times New Roman"/>
                <w:lang w:eastAsia="en-US"/>
              </w:rPr>
              <w:t xml:space="preserve">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lang w:eastAsia="en-US"/>
              </w:rPr>
              <w:tab/>
              <w:t xml:space="preserve">} </w:t>
            </w:r>
            <w:r w:rsidRPr="00755A67">
              <w:rPr>
                <w:rFonts w:ascii="Times New Roman" w:hAnsi="Times New Roman" w:cs="Times New Roman"/>
                <w:bCs/>
                <w:lang w:eastAsia="en-US"/>
              </w:rPr>
              <w:t xml:space="preserve">else if( </w:t>
            </w:r>
            <w:proofErr w:type="spellStart"/>
            <w:r w:rsidRPr="00755A67">
              <w:rPr>
                <w:rFonts w:ascii="Times New Roman" w:hAnsi="Times New Roman" w:cs="Times New Roman"/>
                <w:lang w:eastAsia="en-US"/>
              </w:rPr>
              <w:t>profile_idc</w:t>
            </w:r>
            <w:proofErr w:type="spellEnd"/>
            <w:r w:rsidRPr="00755A67">
              <w:rPr>
                <w:rFonts w:ascii="Times New Roman" w:hAnsi="Times New Roman" w:cs="Times New Roman"/>
                <w:lang w:eastAsia="en-US"/>
              </w:rPr>
              <w:t xml:space="preserve">  = =  139 )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iCs/>
                <w:lang w:eastAsia="en-US"/>
              </w:rPr>
              <w:tab/>
            </w:r>
            <w:r w:rsidRPr="00755A67">
              <w:rPr>
                <w:rFonts w:ascii="Times New Roman" w:hAnsi="Times New Roman" w:cs="Times New Roman"/>
                <w:iCs/>
                <w:lang w:eastAsia="en-US"/>
              </w:rPr>
              <w:tab/>
            </w:r>
            <w:proofErr w:type="spellStart"/>
            <w:r w:rsidRPr="00755A67">
              <w:rPr>
                <w:rFonts w:ascii="Times New Roman" w:hAnsi="Times New Roman" w:cs="Times New Roman"/>
                <w:b/>
                <w:bCs/>
                <w:lang w:val="en-GB" w:eastAsia="en-US"/>
              </w:rPr>
              <w:t>bit_equal_to_one</w:t>
            </w:r>
            <w:proofErr w:type="spellEnd"/>
            <w:r w:rsidRPr="00755A67">
              <w:rPr>
                <w:rFonts w:ascii="Times New Roman" w:hAnsi="Times New Roman" w:cs="Times New Roman"/>
                <w:bCs/>
                <w:lang w:val="en-GB" w:eastAsia="en-US"/>
              </w:rPr>
              <w:t xml:space="preserve">  /* equal to</w:t>
            </w:r>
            <w:r w:rsidRPr="00755A67">
              <w:rPr>
                <w:rFonts w:ascii="Times New Roman" w:hAnsi="Times New Roman" w:cs="Times New Roman"/>
                <w:lang w:val="en-GB" w:eastAsia="en-US"/>
              </w:rPr>
              <w:t> </w:t>
            </w:r>
            <w:r w:rsidRPr="00755A67">
              <w:rPr>
                <w:rFonts w:ascii="Times New Roman" w:hAnsi="Times New Roman" w:cs="Times New Roman"/>
                <w:bCs/>
                <w:lang w:val="en-GB" w:eastAsia="en-US"/>
              </w:rPr>
              <w:t>1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f(1)</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lang w:eastAsia="en-US"/>
              </w:rPr>
              <w:tab/>
            </w:r>
            <w:r w:rsidRPr="00755A67">
              <w:rPr>
                <w:rFonts w:ascii="Times New Roman" w:hAnsi="Times New Roman" w:cs="Times New Roman"/>
                <w:lang w:eastAsia="en-US"/>
              </w:rPr>
              <w:tab/>
            </w:r>
            <w:proofErr w:type="spellStart"/>
            <w:r w:rsidRPr="00755A67">
              <w:rPr>
                <w:rFonts w:ascii="Times New Roman" w:hAnsi="Times New Roman" w:cs="Times New Roman"/>
                <w:lang w:eastAsia="en-US"/>
              </w:rPr>
              <w:t>seq_parameter_set_mvcd_extension</w:t>
            </w:r>
            <w:proofErr w:type="spellEnd"/>
            <w:r w:rsidRPr="00755A67">
              <w:rPr>
                <w:rFonts w:ascii="Times New Roman" w:hAnsi="Times New Roman" w:cs="Times New Roman"/>
                <w:lang w:eastAsia="en-US"/>
              </w:rPr>
              <w:t>( )  /* specified in Annex </w:t>
            </w:r>
            <w:r w:rsidRPr="00755A67">
              <w:rPr>
                <w:rFonts w:ascii="Times New Roman" w:hAnsi="Times New Roman" w:cs="Times New Roman"/>
                <w:lang w:eastAsia="en-US"/>
              </w:rPr>
              <w:fldChar w:fldCharType="begin" w:fldLock="1"/>
            </w:r>
            <w:r w:rsidRPr="00755A67">
              <w:rPr>
                <w:rFonts w:ascii="Times New Roman" w:hAnsi="Times New Roman" w:cs="Times New Roman"/>
                <w:lang w:eastAsia="en-US"/>
              </w:rPr>
              <w:instrText xml:space="preserve"> REF _Ref350899295 \r \h </w:instrText>
            </w:r>
            <w:r w:rsidRPr="00755A67">
              <w:rPr>
                <w:rFonts w:ascii="Times New Roman" w:hAnsi="Times New Roman" w:cs="Times New Roman"/>
                <w:lang w:eastAsia="en-US"/>
              </w:rPr>
            </w:r>
            <w:r w:rsidRPr="00755A67">
              <w:rPr>
                <w:rFonts w:ascii="Times New Roman" w:hAnsi="Times New Roman" w:cs="Times New Roman"/>
                <w:lang w:eastAsia="en-US"/>
              </w:rPr>
              <w:instrText xml:space="preserve"> \* MERGEFORMAT </w:instrText>
            </w:r>
            <w:r w:rsidRPr="00755A67">
              <w:rPr>
                <w:rFonts w:ascii="Times New Roman" w:hAnsi="Times New Roman" w:cs="Times New Roman"/>
                <w:lang w:eastAsia="en-US"/>
              </w:rPr>
              <w:fldChar w:fldCharType="separate"/>
            </w:r>
            <w:r w:rsidRPr="00755A67">
              <w:rPr>
                <w:rFonts w:ascii="Times New Roman" w:hAnsi="Times New Roman" w:cs="Times New Roman"/>
                <w:lang w:eastAsia="en-US"/>
              </w:rPr>
              <w:t>I</w:t>
            </w:r>
            <w:r w:rsidRPr="00755A67">
              <w:rPr>
                <w:rFonts w:ascii="Times New Roman" w:hAnsi="Times New Roman" w:cs="Times New Roman"/>
                <w:lang w:eastAsia="en-US"/>
              </w:rPr>
              <w:fldChar w:fldCharType="end"/>
            </w:r>
            <w:r w:rsidRPr="00755A67">
              <w:rPr>
                <w:rFonts w:ascii="Times New Roman" w:hAnsi="Times New Roman" w:cs="Times New Roman"/>
                <w:lang w:eastAsia="en-US"/>
              </w:rPr>
              <w:t xml:space="preserve">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iCs/>
                <w:lang w:eastAsia="en-US"/>
              </w:rPr>
              <w:tab/>
            </w:r>
            <w:r w:rsidRPr="00755A67">
              <w:rPr>
                <w:rFonts w:ascii="Times New Roman" w:hAnsi="Times New Roman" w:cs="Times New Roman"/>
                <w:iCs/>
                <w:lang w:eastAsia="en-US"/>
              </w:rPr>
              <w:tab/>
            </w:r>
            <w:r w:rsidRPr="00755A67">
              <w:rPr>
                <w:rFonts w:ascii="Times New Roman" w:hAnsi="Times New Roman" w:cs="Times New Roman"/>
                <w:bCs/>
                <w:iCs/>
                <w:lang w:eastAsia="en-US"/>
              </w:rPr>
              <w:t>seq_parameter_set_3davc_extension(</w:t>
            </w:r>
            <w:r w:rsidRPr="00755A67">
              <w:rPr>
                <w:rFonts w:ascii="Times New Roman" w:hAnsi="Times New Roman" w:cs="Times New Roman"/>
                <w:bCs/>
                <w:lang w:eastAsia="en-US"/>
              </w:rPr>
              <w:t> ) /* specified in Annex J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iCs/>
                <w:lang w:eastAsia="en-US"/>
              </w:rPr>
            </w:pPr>
            <w:r w:rsidRPr="00755A67">
              <w:rPr>
                <w:rFonts w:ascii="Times New Roman" w:hAnsi="Times New Roman" w:cs="Times New Roman"/>
                <w:iCs/>
                <w:lang w:eastAsia="en-US"/>
              </w:rPr>
              <w:tab/>
            </w:r>
            <w:r w:rsidRPr="00755A67">
              <w:rPr>
                <w:rFonts w:ascii="Times New Roman" w:hAnsi="Times New Roman" w:cs="Times New Roman"/>
                <w:bCs/>
                <w:iCs/>
                <w:lang w:eastAsia="en-US"/>
              </w:rPr>
              <w:t>}</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bCs/>
                <w:lang w:val="en-GB" w:eastAsia="en-US"/>
              </w:rPr>
            </w:pPr>
            <w:r w:rsidRPr="00755A67">
              <w:rPr>
                <w:rFonts w:ascii="Times New Roman" w:hAnsi="Times New Roman" w:cs="Times New Roman"/>
                <w:bCs/>
                <w:lang w:val="en-GB" w:eastAsia="en-US"/>
              </w:rPr>
              <w:tab/>
            </w:r>
            <w:r w:rsidRPr="00755A67">
              <w:rPr>
                <w:rFonts w:ascii="Times New Roman" w:hAnsi="Times New Roman" w:cs="Times New Roman"/>
                <w:b/>
                <w:bCs/>
                <w:lang w:val="en-GB" w:eastAsia="en-US"/>
              </w:rPr>
              <w:t>additional_extension2_flag</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Cs/>
                <w:lang w:val="en-GB" w:eastAsia="en-US"/>
              </w:rPr>
            </w:pPr>
            <w:r w:rsidRPr="00755A67">
              <w:rPr>
                <w:rFonts w:ascii="Times New Roman" w:hAnsi="Times New Roman" w:cs="Times New Roman"/>
                <w:bCs/>
                <w:lang w:val="en-GB" w:eastAsia="en-US"/>
              </w:rPr>
              <w:tab/>
              <w:t>if( additional_extension2_flag  = =  1 )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b/>
                <w:lang w:val="en-GB" w:eastAsia="en-US"/>
              </w:rPr>
              <w:tab/>
            </w:r>
            <w:r w:rsidRPr="00755A67">
              <w:rPr>
                <w:rFonts w:ascii="Times New Roman" w:hAnsi="Times New Roman" w:cs="Times New Roman"/>
                <w:b/>
                <w:lang w:val="en-GB" w:eastAsia="en-US"/>
              </w:rPr>
              <w:tab/>
            </w:r>
            <w:r w:rsidRPr="00755A67">
              <w:rPr>
                <w:rFonts w:ascii="Times New Roman" w:hAnsi="Times New Roman" w:cs="Times New Roman"/>
                <w:lang w:val="en-GB" w:eastAsia="en-US"/>
              </w:rPr>
              <w:t xml:space="preserve">while( </w:t>
            </w:r>
            <w:proofErr w:type="spellStart"/>
            <w:r w:rsidRPr="00755A67">
              <w:rPr>
                <w:rFonts w:ascii="Times New Roman" w:hAnsi="Times New Roman" w:cs="Times New Roman"/>
                <w:lang w:val="en-GB" w:eastAsia="en-US"/>
              </w:rPr>
              <w:t>more_rbsp_data</w:t>
            </w:r>
            <w:proofErr w:type="spellEnd"/>
            <w:r w:rsidRPr="00755A67">
              <w:rPr>
                <w:rFonts w:ascii="Times New Roman" w:hAnsi="Times New Roman" w:cs="Times New Roman"/>
                <w:lang w:val="en-GB" w:eastAsia="en-US"/>
              </w:rPr>
              <w:t>( )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b/>
                <w:lang w:val="en-GB" w:eastAsia="en-US"/>
              </w:rPr>
              <w:tab/>
            </w:r>
            <w:r w:rsidRPr="00755A67">
              <w:rPr>
                <w:rFonts w:ascii="Times New Roman" w:hAnsi="Times New Roman" w:cs="Times New Roman"/>
                <w:b/>
                <w:lang w:val="en-GB" w:eastAsia="en-US"/>
              </w:rPr>
              <w:tab/>
            </w:r>
            <w:r w:rsidRPr="00755A67">
              <w:rPr>
                <w:rFonts w:ascii="Times New Roman" w:hAnsi="Times New Roman" w:cs="Times New Roman"/>
                <w:b/>
                <w:lang w:val="en-GB" w:eastAsia="en-US"/>
              </w:rPr>
              <w:tab/>
              <w:t>additional_extension2_data_flag</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u(1)</w:t>
            </w: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b/>
                <w:lang w:val="en-GB" w:eastAsia="en-US"/>
              </w:rPr>
              <w:tab/>
            </w:r>
            <w:proofErr w:type="spellStart"/>
            <w:r w:rsidRPr="00755A67">
              <w:rPr>
                <w:rFonts w:ascii="Times New Roman" w:hAnsi="Times New Roman" w:cs="Times New Roman"/>
                <w:lang w:val="en-GB" w:eastAsia="en-US"/>
              </w:rPr>
              <w:t>rbsp_trailing_bits</w:t>
            </w:r>
            <w:proofErr w:type="spellEnd"/>
            <w:r w:rsidRPr="00755A67">
              <w:rPr>
                <w:rFonts w:ascii="Times New Roman" w:hAnsi="Times New Roman" w:cs="Times New Roman"/>
                <w:lang w:val="en-GB" w:eastAsia="en-US"/>
              </w:rPr>
              <w:t>( )</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755A67" w:rsidTr="0077367C">
        <w:trPr>
          <w:cantSplit/>
          <w:jc w:val="center"/>
        </w:trPr>
        <w:tc>
          <w:tcPr>
            <w:tcW w:w="6709" w:type="dxa"/>
          </w:tcPr>
          <w:p w:rsidR="003208BE" w:rsidRPr="00755A67"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b/>
                <w:lang w:val="en-GB" w:eastAsia="en-US"/>
              </w:rPr>
              <w:t>}</w:t>
            </w:r>
          </w:p>
        </w:tc>
        <w:tc>
          <w:tcPr>
            <w:tcW w:w="521"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bl>
    <w:p w:rsidR="003208BE" w:rsidRPr="00755A67" w:rsidRDefault="003208BE" w:rsidP="003208BE">
      <w:pPr>
        <w:tabs>
          <w:tab w:val="left" w:pos="360"/>
          <w:tab w:val="left" w:pos="720"/>
          <w:tab w:val="left" w:pos="1080"/>
          <w:tab w:val="left" w:pos="1440"/>
        </w:tabs>
        <w:overflowPunct w:val="0"/>
        <w:autoSpaceDE w:val="0"/>
        <w:autoSpaceDN w:val="0"/>
        <w:adjustRightInd w:val="0"/>
        <w:jc w:val="left"/>
        <w:textAlignment w:val="baseline"/>
        <w:rPr>
          <w:rFonts w:ascii="Times New Roman" w:eastAsia="SimSun" w:hAnsi="Times New Roman" w:cs="Times New Roman"/>
          <w:i/>
          <w:kern w:val="2"/>
          <w:lang w:eastAsia="zh-CN"/>
        </w:rPr>
      </w:pPr>
    </w:p>
    <w:p w:rsidR="003208BE" w:rsidRPr="00755A67" w:rsidRDefault="003208BE" w:rsidP="003208BE">
      <w:pPr>
        <w:keepNext/>
        <w:tabs>
          <w:tab w:val="left" w:pos="360"/>
          <w:tab w:val="left" w:pos="720"/>
          <w:tab w:val="left" w:pos="1080"/>
          <w:tab w:val="left" w:pos="1440"/>
        </w:tabs>
        <w:overflowPunct w:val="0"/>
        <w:autoSpaceDE w:val="0"/>
        <w:autoSpaceDN w:val="0"/>
        <w:adjustRightInd w:val="0"/>
        <w:textAlignment w:val="baseline"/>
        <w:rPr>
          <w:i/>
          <w:szCs w:val="22"/>
          <w:lang w:val="en-CA" w:eastAsia="en-US"/>
        </w:rPr>
      </w:pPr>
      <w:r w:rsidRPr="00755A67">
        <w:rPr>
          <w:i/>
          <w:szCs w:val="22"/>
          <w:lang w:val="en-CA" w:eastAsia="en-US"/>
        </w:rPr>
        <w:t xml:space="preserve">Add the following </w:t>
      </w:r>
      <w:r>
        <w:rPr>
          <w:i/>
          <w:szCs w:val="22"/>
          <w:lang w:val="en-CA" w:eastAsia="en-US"/>
        </w:rPr>
        <w:t xml:space="preserve">equation, with appropriate equation numbering in sequence, </w:t>
      </w:r>
      <w:r w:rsidRPr="00755A67">
        <w:rPr>
          <w:i/>
          <w:szCs w:val="22"/>
          <w:lang w:val="en-CA" w:eastAsia="en-US"/>
        </w:rPr>
        <w:t xml:space="preserve">into </w:t>
      </w:r>
      <w:proofErr w:type="spellStart"/>
      <w:r w:rsidRPr="00755A67">
        <w:rPr>
          <w:i/>
          <w:szCs w:val="22"/>
          <w:lang w:val="en-CA" w:eastAsia="en-US"/>
        </w:rPr>
        <w:t>subclause</w:t>
      </w:r>
      <w:proofErr w:type="spellEnd"/>
      <w:r w:rsidRPr="00755A67">
        <w:rPr>
          <w:i/>
          <w:szCs w:val="22"/>
          <w:lang w:val="en-CA" w:eastAsia="en-US"/>
        </w:rPr>
        <w:t xml:space="preserve"> I.7.4.2.1.4, just before the semantics of </w:t>
      </w:r>
      <w:proofErr w:type="spellStart"/>
      <w:r w:rsidRPr="00755A67">
        <w:rPr>
          <w:i/>
          <w:szCs w:val="22"/>
          <w:lang w:val="en-CA" w:eastAsia="en-US"/>
        </w:rPr>
        <w:t>applicable_op_depth_flag</w:t>
      </w:r>
      <w:proofErr w:type="spellEnd"/>
      <w:proofErr w:type="gramStart"/>
      <w:r w:rsidRPr="00755A67">
        <w:rPr>
          <w:i/>
          <w:szCs w:val="22"/>
          <w:lang w:val="en-CA" w:eastAsia="en-US"/>
        </w:rPr>
        <w:t>[ </w:t>
      </w:r>
      <w:proofErr w:type="spellStart"/>
      <w:r w:rsidRPr="00755A67">
        <w:rPr>
          <w:i/>
          <w:szCs w:val="22"/>
          <w:lang w:val="en-CA" w:eastAsia="en-US"/>
        </w:rPr>
        <w:t>i</w:t>
      </w:r>
      <w:proofErr w:type="spellEnd"/>
      <w:proofErr w:type="gramEnd"/>
      <w:r w:rsidRPr="00755A67">
        <w:rPr>
          <w:i/>
          <w:szCs w:val="22"/>
          <w:lang w:val="en-CA" w:eastAsia="en-US"/>
        </w:rPr>
        <w:t> ][ j ][ k ]</w:t>
      </w:r>
      <w:r>
        <w:rPr>
          <w:i/>
          <w:szCs w:val="22"/>
          <w:lang w:val="en-CA" w:eastAsia="en-US"/>
        </w:rPr>
        <w:t>, and increment subsequent equation numbers in Annex I to account for the presence of the additional equation</w:t>
      </w:r>
      <w:r w:rsidRPr="00755A67">
        <w:rPr>
          <w:i/>
          <w:szCs w:val="22"/>
          <w:lang w:val="en-CA" w:eastAsia="en-US"/>
        </w:rPr>
        <w:t xml:space="preserve">. </w:t>
      </w:r>
    </w:p>
    <w:p w:rsidR="003208BE" w:rsidRPr="00755A67" w:rsidRDefault="003208BE" w:rsidP="003208BE">
      <w:pPr>
        <w:widowControl w:val="0"/>
        <w:tabs>
          <w:tab w:val="left" w:pos="794"/>
          <w:tab w:val="left" w:pos="1191"/>
          <w:tab w:val="left" w:pos="1588"/>
          <w:tab w:val="left" w:pos="1985"/>
        </w:tabs>
        <w:overflowPunct w:val="0"/>
        <w:autoSpaceDE w:val="0"/>
        <w:autoSpaceDN w:val="0"/>
        <w:adjustRightInd w:val="0"/>
        <w:textAlignment w:val="baseline"/>
        <w:rPr>
          <w:rFonts w:ascii="Times New Roman" w:hAnsi="Times New Roman" w:cs="Times New Roman"/>
          <w:bCs/>
          <w:lang w:val="en-GB" w:eastAsia="en-US"/>
        </w:rPr>
      </w:pPr>
      <w:r w:rsidRPr="00755A67">
        <w:rPr>
          <w:rFonts w:ascii="Times New Roman" w:hAnsi="Times New Roman" w:cs="Times New Roman"/>
          <w:bCs/>
          <w:lang w:val="en-GB" w:eastAsia="en-US"/>
        </w:rPr>
        <w:t xml:space="preserve">The variable </w:t>
      </w:r>
      <w:proofErr w:type="spellStart"/>
      <w:r w:rsidRPr="00755A67">
        <w:rPr>
          <w:rFonts w:ascii="Times New Roman" w:hAnsi="Times New Roman" w:cs="Times New Roman"/>
          <w:bCs/>
          <w:lang w:val="en-GB" w:eastAsia="en-US"/>
        </w:rPr>
        <w:t>AllViewsPairedFlag</w:t>
      </w:r>
      <w:proofErr w:type="spellEnd"/>
      <w:r w:rsidRPr="00755A67">
        <w:rPr>
          <w:rFonts w:ascii="Times New Roman" w:hAnsi="Times New Roman" w:cs="Times New Roman"/>
          <w:bCs/>
          <w:lang w:val="en-GB" w:eastAsia="en-US"/>
        </w:rPr>
        <w:t xml:space="preserve"> is derived as follows:</w:t>
      </w:r>
    </w:p>
    <w:p w:rsidR="003208BE" w:rsidRPr="00755A67" w:rsidRDefault="003208BE" w:rsidP="003208BE">
      <w:pPr>
        <w:keepLines/>
        <w:widowControl w:val="0"/>
        <w:tabs>
          <w:tab w:val="left" w:pos="600"/>
          <w:tab w:val="left" w:pos="993"/>
          <w:tab w:val="left" w:pos="1300"/>
          <w:tab w:val="left" w:pos="1588"/>
          <w:tab w:val="center" w:pos="4849"/>
          <w:tab w:val="right" w:pos="9696"/>
        </w:tabs>
        <w:overflowPunct w:val="0"/>
        <w:autoSpaceDE w:val="0"/>
        <w:autoSpaceDN w:val="0"/>
        <w:adjustRightInd w:val="0"/>
        <w:ind w:left="60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AllViewsPairedFlag</w:t>
      </w:r>
      <w:proofErr w:type="spellEnd"/>
      <w:r w:rsidRPr="00755A67">
        <w:rPr>
          <w:rFonts w:ascii="Times New Roman" w:hAnsi="Times New Roman" w:cs="Times New Roman"/>
          <w:lang w:val="en-GB" w:eastAsia="en-US"/>
        </w:rPr>
        <w:t xml:space="preserve"> = 1</w:t>
      </w:r>
      <w:r w:rsidRPr="00755A67">
        <w:rPr>
          <w:rFonts w:ascii="Times New Roman" w:hAnsi="Times New Roman" w:cs="Times New Roman"/>
          <w:lang w:val="en-GB" w:eastAsia="en-US"/>
        </w:rPr>
        <w:br/>
        <w:t xml:space="preserve">for(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xml:space="preserve"> = 1;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xml:space="preserve"> &lt;= num_views_minus1;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w:t>
      </w:r>
      <w:r w:rsidRPr="00755A67">
        <w:rPr>
          <w:rFonts w:ascii="Times New Roman" w:hAnsi="Times New Roman" w:cs="Times New Roman"/>
          <w:lang w:val="en-GB" w:eastAsia="en-US"/>
        </w:rPr>
        <w:br/>
      </w:r>
      <w:r w:rsidRPr="00755A67">
        <w:rPr>
          <w:rFonts w:ascii="Times New Roman" w:hAnsi="Times New Roman" w:cs="Times New Roman"/>
          <w:lang w:val="en-GB" w:eastAsia="en-US"/>
        </w:rPr>
        <w:tab/>
      </w:r>
      <w:proofErr w:type="spellStart"/>
      <w:r w:rsidRPr="00755A67">
        <w:rPr>
          <w:rFonts w:ascii="Times New Roman" w:hAnsi="Times New Roman" w:cs="Times New Roman"/>
          <w:lang w:val="en-GB" w:eastAsia="en-US"/>
        </w:rPr>
        <w:t>AllViewsPairedFlag</w:t>
      </w:r>
      <w:proofErr w:type="spellEnd"/>
      <w:r w:rsidRPr="00755A67">
        <w:rPr>
          <w:rFonts w:ascii="Times New Roman" w:hAnsi="Times New Roman" w:cs="Times New Roman"/>
          <w:lang w:val="en-GB" w:eastAsia="en-US"/>
        </w:rPr>
        <w:t xml:space="preserve"> = ( </w:t>
      </w:r>
      <w:proofErr w:type="spellStart"/>
      <w:r w:rsidRPr="00755A67">
        <w:rPr>
          <w:rFonts w:ascii="Times New Roman" w:hAnsi="Times New Roman" w:cs="Times New Roman"/>
          <w:lang w:val="en-GB" w:eastAsia="en-US"/>
        </w:rPr>
        <w:t>AllViewsPairedFlag</w:t>
      </w:r>
      <w:proofErr w:type="spellEnd"/>
      <w:r w:rsidRPr="00755A67">
        <w:rPr>
          <w:rFonts w:ascii="Times New Roman" w:hAnsi="Times New Roman" w:cs="Times New Roman"/>
          <w:lang w:val="en-GB" w:eastAsia="en-US"/>
        </w:rPr>
        <w:t xml:space="preserve">  &amp;  </w:t>
      </w:r>
      <w:proofErr w:type="spellStart"/>
      <w:r w:rsidRPr="00755A67">
        <w:rPr>
          <w:rFonts w:ascii="Times New Roman" w:hAnsi="Times New Roman" w:cs="Times New Roman"/>
          <w:lang w:val="en-GB" w:eastAsia="en-US"/>
        </w:rPr>
        <w:t>depth_view_present_flag</w:t>
      </w:r>
      <w:proofErr w:type="spellEnd"/>
      <w:r w:rsidRPr="00755A67">
        <w:rPr>
          <w:rFonts w:ascii="Times New Roman" w:hAnsi="Times New Roman" w:cs="Times New Roman"/>
          <w:lang w:val="en-GB" w:eastAsia="en-US"/>
        </w:rPr>
        <w:t>[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xml:space="preserve"> ]  &amp;  </w:t>
      </w:r>
      <w:r w:rsidRPr="00755A67">
        <w:rPr>
          <w:rFonts w:ascii="Times New Roman" w:hAnsi="Times New Roman" w:cs="Times New Roman"/>
          <w:bCs/>
          <w:sz w:val="22"/>
          <w:lang w:eastAsia="en-US"/>
        </w:rPr>
        <w:tab/>
      </w:r>
      <w:r w:rsidRPr="00755A67">
        <w:rPr>
          <w:rFonts w:ascii="Times New Roman" w:hAnsi="Times New Roman" w:cs="Times New Roman"/>
          <w:sz w:val="22"/>
          <w:szCs w:val="22"/>
          <w:lang w:eastAsia="en-US"/>
        </w:rPr>
        <w:t>(I-</w:t>
      </w:r>
      <w:r w:rsidRPr="004B3C50">
        <w:rPr>
          <w:rFonts w:ascii="Times New Roman" w:hAnsi="Times New Roman" w:cs="Times New Roman"/>
          <w:sz w:val="22"/>
          <w:szCs w:val="22"/>
          <w:highlight w:val="yellow"/>
          <w:lang w:eastAsia="en-US"/>
        </w:rPr>
        <w:t>xx</w:t>
      </w:r>
      <w:r w:rsidRPr="00755A67">
        <w:rPr>
          <w:rFonts w:ascii="Times New Roman" w:hAnsi="Times New Roman" w:cs="Times New Roman"/>
          <w:sz w:val="22"/>
          <w:szCs w:val="22"/>
          <w:lang w:eastAsia="en-US"/>
        </w:rPr>
        <w:t>)</w:t>
      </w:r>
      <w:r w:rsidRPr="00755A67">
        <w:rPr>
          <w:rFonts w:ascii="Times New Roman" w:hAnsi="Times New Roman" w:cs="Times New Roman"/>
          <w:lang w:val="en-GB" w:eastAsia="en-US"/>
        </w:rPr>
        <w:br/>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proofErr w:type="spellStart"/>
      <w:r w:rsidRPr="00755A67">
        <w:rPr>
          <w:rFonts w:ascii="Times New Roman" w:hAnsi="Times New Roman" w:cs="Times New Roman"/>
          <w:lang w:val="en-GB" w:eastAsia="en-US"/>
        </w:rPr>
        <w:t>texture_view_present_flag</w:t>
      </w:r>
      <w:proofErr w:type="spellEnd"/>
      <w:r w:rsidRPr="00755A67">
        <w:rPr>
          <w:rFonts w:ascii="Times New Roman" w:hAnsi="Times New Roman" w:cs="Times New Roman"/>
          <w:lang w:val="en-GB" w:eastAsia="en-US"/>
        </w:rPr>
        <w:t>[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 )</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i/>
          <w:lang w:val="en-GB" w:eastAsia="en-US"/>
        </w:rPr>
      </w:pPr>
    </w:p>
    <w:p w:rsidR="003208BE" w:rsidRPr="00755A67" w:rsidRDefault="003208BE" w:rsidP="003208BE">
      <w:pPr>
        <w:keepNext/>
        <w:widowControl w:val="0"/>
        <w:tabs>
          <w:tab w:val="left" w:pos="360"/>
          <w:tab w:val="left" w:pos="720"/>
          <w:tab w:val="left" w:pos="1080"/>
          <w:tab w:val="left" w:pos="1440"/>
        </w:tabs>
        <w:overflowPunct w:val="0"/>
        <w:autoSpaceDE w:val="0"/>
        <w:autoSpaceDN w:val="0"/>
        <w:adjustRightInd w:val="0"/>
        <w:textAlignment w:val="baseline"/>
        <w:rPr>
          <w:i/>
          <w:lang w:eastAsia="en-US"/>
        </w:rPr>
      </w:pPr>
      <w:r w:rsidRPr="00755A67">
        <w:rPr>
          <w:i/>
          <w:lang w:eastAsia="en-US"/>
        </w:rPr>
        <w:t xml:space="preserve">Add a new </w:t>
      </w:r>
      <w:proofErr w:type="spellStart"/>
      <w:r w:rsidRPr="00755A67">
        <w:rPr>
          <w:i/>
          <w:lang w:eastAsia="en-US"/>
        </w:rPr>
        <w:t>subclause</w:t>
      </w:r>
      <w:proofErr w:type="spellEnd"/>
      <w:r w:rsidRPr="00755A67">
        <w:rPr>
          <w:i/>
          <w:lang w:eastAsia="en-US"/>
        </w:rPr>
        <w:t xml:space="preserve"> I.10.1.2 “MFC Depth High profile”</w:t>
      </w:r>
      <w:r>
        <w:rPr>
          <w:i/>
          <w:lang w:eastAsia="en-US"/>
        </w:rPr>
        <w:t xml:space="preserve"> as follows:</w:t>
      </w:r>
    </w:p>
    <w:p w:rsidR="003208BE" w:rsidRPr="00755A67" w:rsidRDefault="003208BE" w:rsidP="003208BE">
      <w:pPr>
        <w:keepNext/>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81"/>
        <w:ind w:left="1224" w:hanging="1224"/>
        <w:jc w:val="left"/>
        <w:textAlignment w:val="baseline"/>
        <w:outlineLvl w:val="2"/>
        <w:rPr>
          <w:rFonts w:ascii="Times New Roman" w:eastAsia="SimSun" w:hAnsi="Times New Roman" w:cs="Times New Roman"/>
          <w:b/>
          <w:bCs/>
          <w:color w:val="000000"/>
          <w:lang w:val="en-GB" w:eastAsia="en-US"/>
        </w:rPr>
      </w:pPr>
      <w:r w:rsidRPr="00755A67">
        <w:rPr>
          <w:rFonts w:ascii="Times New Roman" w:eastAsia="SimSun" w:hAnsi="Times New Roman" w:cs="Times New Roman"/>
          <w:b/>
          <w:bCs/>
          <w:color w:val="000000"/>
          <w:lang w:val="en-GB" w:eastAsia="en-US"/>
        </w:rPr>
        <w:t>I.10.1.2</w:t>
      </w:r>
      <w:r w:rsidRPr="00755A67">
        <w:rPr>
          <w:rFonts w:ascii="Times New Roman" w:eastAsia="SimSun" w:hAnsi="Times New Roman" w:cs="Times New Roman"/>
          <w:b/>
          <w:bCs/>
          <w:color w:val="000000"/>
          <w:lang w:val="en-GB" w:eastAsia="en-US"/>
        </w:rPr>
        <w:tab/>
        <w:t xml:space="preserve"> MFC Depth High profile</w:t>
      </w:r>
    </w:p>
    <w:p w:rsidR="003208BE" w:rsidRPr="00755A67" w:rsidRDefault="003208BE" w:rsidP="003208BE">
      <w:pPr>
        <w:keepNext/>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lang w:val="en-GB" w:eastAsia="en-US"/>
        </w:rPr>
      </w:pPr>
      <w:proofErr w:type="spellStart"/>
      <w:r w:rsidRPr="00755A67">
        <w:rPr>
          <w:rFonts w:ascii="Times New Roman" w:hAnsi="Times New Roman" w:cs="Times New Roman"/>
          <w:lang w:val="en-GB" w:eastAsia="en-US"/>
        </w:rPr>
        <w:t>Bitstreams</w:t>
      </w:r>
      <w:proofErr w:type="spellEnd"/>
      <w:r w:rsidRPr="00755A67">
        <w:rPr>
          <w:rFonts w:ascii="Times New Roman" w:hAnsi="Times New Roman" w:cs="Times New Roman"/>
          <w:lang w:val="en-GB" w:eastAsia="en-US"/>
        </w:rPr>
        <w:t xml:space="preserve"> conforming to the MFC</w:t>
      </w:r>
      <w:r w:rsidRPr="00755A67">
        <w:rPr>
          <w:rFonts w:ascii="Times New Roman" w:hAnsi="Times New Roman" w:cs="Times New Roman" w:hint="eastAsia"/>
          <w:lang w:val="en-GB" w:eastAsia="en-US"/>
        </w:rPr>
        <w:t xml:space="preserve"> Depth</w:t>
      </w:r>
      <w:r w:rsidRPr="00755A67">
        <w:rPr>
          <w:rFonts w:ascii="Times New Roman" w:hAnsi="Times New Roman" w:cs="Times New Roman"/>
          <w:lang w:val="en-GB" w:eastAsia="en-US"/>
        </w:rPr>
        <w:t xml:space="preserve"> High profile shall obey the following constraints:</w:t>
      </w:r>
    </w:p>
    <w:p w:rsidR="003208BE" w:rsidRPr="00755A67" w:rsidRDefault="003208BE" w:rsidP="003208BE">
      <w:pPr>
        <w:keepNext/>
        <w:widowControl w:val="0"/>
        <w:tabs>
          <w:tab w:val="left" w:pos="360"/>
          <w:tab w:val="left" w:pos="720"/>
          <w:tab w:val="left" w:pos="1080"/>
          <w:tab w:val="left" w:pos="1440"/>
        </w:tabs>
        <w:overflowPunct w:val="0"/>
        <w:autoSpaceDE w:val="0"/>
        <w:autoSpaceDN w:val="0"/>
        <w:adjustRightInd w:val="0"/>
        <w:ind w:left="360" w:hanging="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t xml:space="preserve">The base view </w:t>
      </w:r>
      <w:proofErr w:type="spellStart"/>
      <w:r w:rsidRPr="00755A67">
        <w:rPr>
          <w:rFonts w:ascii="Times New Roman" w:hAnsi="Times New Roman" w:cs="Times New Roman"/>
          <w:lang w:val="en-GB" w:eastAsia="en-US"/>
        </w:rPr>
        <w:t>bitstream</w:t>
      </w:r>
      <w:proofErr w:type="spellEnd"/>
      <w:r w:rsidRPr="00755A67">
        <w:rPr>
          <w:rFonts w:ascii="Times New Roman" w:hAnsi="Times New Roman" w:cs="Times New Roman"/>
          <w:lang w:val="en-GB" w:eastAsia="en-US"/>
        </w:rPr>
        <w:t xml:space="preserve"> as specified in clause </w:t>
      </w:r>
      <w:r w:rsidRPr="00755A67">
        <w:rPr>
          <w:rFonts w:ascii="Times New Roman" w:hAnsi="Times New Roman" w:cs="Times New Roman"/>
          <w:lang w:val="en-GB" w:eastAsia="en-US"/>
        </w:rPr>
        <w:fldChar w:fldCharType="begin" w:fldLock="1"/>
      </w:r>
      <w:r w:rsidRPr="00755A67">
        <w:rPr>
          <w:rFonts w:ascii="Times New Roman" w:hAnsi="Times New Roman" w:cs="Times New Roman"/>
          <w:lang w:val="en-GB" w:eastAsia="en-US"/>
        </w:rPr>
        <w:instrText xml:space="preserve"> REF _Ref350905617 \n \h </w:instrText>
      </w:r>
      <w:r w:rsidRPr="00755A67">
        <w:rPr>
          <w:rFonts w:ascii="Times New Roman" w:hAnsi="Times New Roman" w:cs="Times New Roman"/>
          <w:lang w:val="en-GB" w:eastAsia="en-US"/>
        </w:rPr>
      </w:r>
      <w:r w:rsidRPr="00755A67">
        <w:rPr>
          <w:rFonts w:ascii="Times New Roman" w:hAnsi="Times New Roman" w:cs="Times New Roman"/>
          <w:lang w:val="en-GB" w:eastAsia="en-US"/>
        </w:rPr>
        <w:instrText xml:space="preserve"> \* MERGEFORMAT </w:instrText>
      </w:r>
      <w:r w:rsidRPr="00755A67">
        <w:rPr>
          <w:rFonts w:ascii="Times New Roman" w:hAnsi="Times New Roman" w:cs="Times New Roman"/>
          <w:lang w:val="en-GB" w:eastAsia="en-US"/>
        </w:rPr>
        <w:fldChar w:fldCharType="separate"/>
      </w:r>
      <w:r w:rsidRPr="00755A67">
        <w:rPr>
          <w:rFonts w:ascii="Times New Roman" w:hAnsi="Times New Roman" w:cs="Times New Roman"/>
          <w:lang w:val="en-GB" w:eastAsia="en-US"/>
        </w:rPr>
        <w:t>I.8.5.4</w:t>
      </w:r>
      <w:r w:rsidRPr="00755A67">
        <w:rPr>
          <w:rFonts w:ascii="Times New Roman" w:hAnsi="Times New Roman" w:cs="Times New Roman"/>
          <w:lang w:eastAsia="en-US"/>
        </w:rPr>
        <w:fldChar w:fldCharType="end"/>
      </w:r>
      <w:r w:rsidRPr="00755A67">
        <w:rPr>
          <w:rFonts w:ascii="Times New Roman" w:hAnsi="Times New Roman" w:cs="Times New Roman"/>
          <w:lang w:val="en-GB" w:eastAsia="en-US"/>
        </w:rPr>
        <w:t xml:space="preserve"> shall obey all constraints of the High profile specified in clause </w:t>
      </w:r>
      <w:r w:rsidRPr="00755A67">
        <w:rPr>
          <w:rFonts w:ascii="Times New Roman" w:hAnsi="Times New Roman" w:cs="Times New Roman"/>
          <w:lang w:val="en-GB" w:eastAsia="en-US"/>
        </w:rPr>
        <w:fldChar w:fldCharType="begin" w:fldLock="1"/>
      </w:r>
      <w:r w:rsidRPr="00755A67">
        <w:rPr>
          <w:rFonts w:ascii="Times New Roman" w:hAnsi="Times New Roman" w:cs="Times New Roman"/>
          <w:lang w:val="en-GB" w:eastAsia="en-US"/>
        </w:rPr>
        <w:instrText xml:space="preserve"> REF _Ref350905718 \n \h  \* MERGEFORMAT </w:instrText>
      </w:r>
      <w:r w:rsidRPr="00755A67">
        <w:rPr>
          <w:rFonts w:ascii="Times New Roman" w:hAnsi="Times New Roman" w:cs="Times New Roman"/>
          <w:lang w:val="en-GB" w:eastAsia="en-US"/>
        </w:rPr>
      </w:r>
      <w:r w:rsidRPr="00755A67">
        <w:rPr>
          <w:rFonts w:ascii="Times New Roman" w:hAnsi="Times New Roman" w:cs="Times New Roman"/>
          <w:lang w:val="en-GB" w:eastAsia="en-US"/>
        </w:rPr>
        <w:fldChar w:fldCharType="separate"/>
      </w:r>
      <w:r w:rsidRPr="00755A67">
        <w:rPr>
          <w:rFonts w:ascii="Times New Roman" w:hAnsi="Times New Roman" w:cs="Times New Roman"/>
          <w:lang w:val="en-GB" w:eastAsia="en-US"/>
        </w:rPr>
        <w:t>A.2.4</w:t>
      </w:r>
      <w:r w:rsidRPr="00755A67">
        <w:rPr>
          <w:rFonts w:ascii="Times New Roman" w:hAnsi="Times New Roman" w:cs="Times New Roman"/>
          <w:lang w:eastAsia="en-US"/>
        </w:rPr>
        <w:fldChar w:fldCharType="end"/>
      </w:r>
      <w:r>
        <w:rPr>
          <w:rFonts w:ascii="Times New Roman" w:hAnsi="Times New Roman" w:cs="Times New Roman"/>
          <w:lang w:eastAsia="en-US"/>
        </w:rPr>
        <w:t>,</w:t>
      </w:r>
      <w:r w:rsidRPr="00755A67">
        <w:rPr>
          <w:rFonts w:ascii="Times New Roman" w:hAnsi="Times New Roman" w:cs="Times New Roman"/>
          <w:lang w:val="en-GB" w:eastAsia="en-US"/>
        </w:rPr>
        <w:t xml:space="preserve"> and all active sequence parameter sets shall </w:t>
      </w:r>
      <w:proofErr w:type="spellStart"/>
      <w:r w:rsidRPr="00755A67">
        <w:rPr>
          <w:rFonts w:ascii="Times New Roman" w:hAnsi="Times New Roman" w:cs="Times New Roman"/>
          <w:lang w:val="en-GB" w:eastAsia="en-US"/>
        </w:rPr>
        <w:t>fulfill</w:t>
      </w:r>
      <w:proofErr w:type="spellEnd"/>
      <w:r w:rsidRPr="00755A67">
        <w:rPr>
          <w:rFonts w:ascii="Times New Roman" w:hAnsi="Times New Roman" w:cs="Times New Roman"/>
          <w:lang w:val="en-GB" w:eastAsia="en-US"/>
        </w:rPr>
        <w:t xml:space="preserve"> one of the following conditions:</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r>
      <w:proofErr w:type="spellStart"/>
      <w:proofErr w:type="gramStart"/>
      <w:r w:rsidRPr="00755A67">
        <w:rPr>
          <w:rFonts w:ascii="Times New Roman" w:hAnsi="Times New Roman" w:cs="Times New Roman"/>
          <w:lang w:val="en-GB" w:eastAsia="en-US"/>
        </w:rPr>
        <w:t>profile_idc</w:t>
      </w:r>
      <w:proofErr w:type="spellEnd"/>
      <w:proofErr w:type="gramEnd"/>
      <w:r w:rsidRPr="00755A67">
        <w:rPr>
          <w:rFonts w:ascii="Times New Roman" w:hAnsi="Times New Roman" w:cs="Times New Roman"/>
          <w:lang w:val="en-GB" w:eastAsia="en-US"/>
        </w:rPr>
        <w:t xml:space="preserve"> is equal to 77 or constraint_set1_flag is equal to 1,</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r>
      <w:proofErr w:type="spellStart"/>
      <w:proofErr w:type="gramStart"/>
      <w:r w:rsidRPr="00755A67">
        <w:rPr>
          <w:rFonts w:ascii="Times New Roman" w:hAnsi="Times New Roman" w:cs="Times New Roman"/>
          <w:lang w:val="en-GB" w:eastAsia="en-US"/>
        </w:rPr>
        <w:t>profile_idc</w:t>
      </w:r>
      <w:proofErr w:type="spellEnd"/>
      <w:proofErr w:type="gramEnd"/>
      <w:r w:rsidRPr="00755A67">
        <w:rPr>
          <w:rFonts w:ascii="Times New Roman" w:hAnsi="Times New Roman" w:cs="Times New Roman"/>
          <w:lang w:val="en-GB" w:eastAsia="en-US"/>
        </w:rPr>
        <w:t xml:space="preserve"> is equal to 100.</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hanging="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r>
      <w:r w:rsidRPr="00755A67">
        <w:rPr>
          <w:rFonts w:ascii="Times New Roman" w:hAnsi="Times New Roman" w:cs="Times New Roman"/>
          <w:highlight w:val="yellow"/>
          <w:lang w:val="en-GB" w:eastAsia="en-US"/>
        </w:rPr>
        <w:t>The sub-</w:t>
      </w:r>
      <w:proofErr w:type="spellStart"/>
      <w:r w:rsidRPr="00755A67">
        <w:rPr>
          <w:rFonts w:ascii="Times New Roman" w:hAnsi="Times New Roman" w:cs="Times New Roman"/>
          <w:highlight w:val="yellow"/>
          <w:lang w:val="en-GB" w:eastAsia="en-US"/>
        </w:rPr>
        <w:t>bitstream</w:t>
      </w:r>
      <w:proofErr w:type="spellEnd"/>
      <w:r w:rsidRPr="00755A67">
        <w:rPr>
          <w:rFonts w:ascii="Times New Roman" w:hAnsi="Times New Roman" w:cs="Times New Roman"/>
          <w:highlight w:val="yellow"/>
          <w:lang w:val="en-GB" w:eastAsia="en-US"/>
        </w:rPr>
        <w:t xml:space="preserve"> of stereoscopic texture </w:t>
      </w:r>
      <w:del w:id="74" w:author="Windows ユーザー" w:date="2014-10-18T17:17:00Z">
        <w:r w:rsidRPr="00755A67" w:rsidDel="007614C9">
          <w:rPr>
            <w:rFonts w:ascii="Times New Roman" w:hAnsi="Times New Roman" w:cs="Times New Roman"/>
            <w:highlight w:val="yellow"/>
            <w:lang w:val="en-GB" w:eastAsia="en-US"/>
          </w:rPr>
          <w:delText>bitstream as specified in clause </w:delText>
        </w:r>
        <w:r w:rsidRPr="00755A67" w:rsidDel="007614C9">
          <w:rPr>
            <w:rFonts w:ascii="Times New Roman" w:hAnsi="Times New Roman" w:cs="Times New Roman"/>
            <w:highlight w:val="yellow"/>
            <w:lang w:val="en-GB" w:eastAsia="en-US"/>
          </w:rPr>
          <w:fldChar w:fldCharType="begin" w:fldLock="1"/>
        </w:r>
        <w:r w:rsidRPr="00755A67" w:rsidDel="007614C9">
          <w:rPr>
            <w:rFonts w:ascii="Times New Roman" w:hAnsi="Times New Roman" w:cs="Times New Roman"/>
            <w:highlight w:val="yellow"/>
            <w:lang w:val="en-GB" w:eastAsia="en-US"/>
          </w:rPr>
          <w:delInstrText xml:space="preserve"> REF _Ref317710861 \n \h </w:delInstrText>
        </w:r>
        <w:r w:rsidRPr="00755A67" w:rsidDel="007614C9">
          <w:rPr>
            <w:rFonts w:ascii="Times New Roman" w:hAnsi="Times New Roman" w:cs="Times New Roman"/>
            <w:highlight w:val="yellow"/>
            <w:lang w:val="en-GB" w:eastAsia="en-US"/>
          </w:rPr>
        </w:r>
        <w:r w:rsidRPr="00755A67" w:rsidDel="007614C9">
          <w:rPr>
            <w:rFonts w:ascii="Times New Roman" w:hAnsi="Times New Roman" w:cs="Times New Roman"/>
            <w:highlight w:val="yellow"/>
            <w:lang w:val="en-GB" w:eastAsia="en-US"/>
          </w:rPr>
          <w:delInstrText xml:space="preserve"> \* MERGEFORMAT </w:delInstrText>
        </w:r>
        <w:r w:rsidRPr="00755A67" w:rsidDel="007614C9">
          <w:rPr>
            <w:rFonts w:ascii="Times New Roman" w:hAnsi="Times New Roman" w:cs="Times New Roman"/>
            <w:highlight w:val="yellow"/>
            <w:lang w:val="en-GB" w:eastAsia="en-US"/>
          </w:rPr>
          <w:fldChar w:fldCharType="separate"/>
        </w:r>
        <w:r w:rsidRPr="00755A67" w:rsidDel="007614C9">
          <w:rPr>
            <w:rFonts w:ascii="Times New Roman" w:hAnsi="Times New Roman" w:cs="Times New Roman"/>
            <w:highlight w:val="yellow"/>
            <w:lang w:val="en-GB" w:eastAsia="en-US"/>
          </w:rPr>
          <w:delText>I.8.5.5</w:delText>
        </w:r>
        <w:r w:rsidRPr="00755A67" w:rsidDel="007614C9">
          <w:rPr>
            <w:rFonts w:ascii="Times New Roman" w:hAnsi="Times New Roman" w:cs="Times New Roman"/>
            <w:highlight w:val="yellow"/>
            <w:lang w:eastAsia="en-US"/>
          </w:rPr>
          <w:fldChar w:fldCharType="end"/>
        </w:r>
        <w:r w:rsidRPr="00755A67" w:rsidDel="007614C9">
          <w:rPr>
            <w:rFonts w:ascii="Times New Roman" w:hAnsi="Times New Roman" w:cs="Times New Roman"/>
            <w:highlight w:val="yellow"/>
            <w:lang w:val="en-GB" w:eastAsia="en-US"/>
          </w:rPr>
          <w:delText xml:space="preserve"> </w:delText>
        </w:r>
      </w:del>
      <w:proofErr w:type="spellStart"/>
      <w:ins w:id="75" w:author="Windows ユーザー" w:date="2014-10-18T17:17:00Z">
        <w:r w:rsidRPr="00755A67">
          <w:rPr>
            <w:rFonts w:ascii="Times New Roman" w:hAnsi="Times New Roman" w:cs="Times New Roman"/>
            <w:highlight w:val="yellow"/>
            <w:lang w:val="en-GB" w:eastAsia="en-US"/>
          </w:rPr>
          <w:t>bitstream</w:t>
        </w:r>
        <w:proofErr w:type="spellEnd"/>
        <w:r>
          <w:rPr>
            <w:rFonts w:ascii="Times New Roman" w:hAnsi="Times New Roman" w:cs="Times New Roman" w:hint="eastAsia"/>
            <w:highlight w:val="yellow"/>
            <w:lang w:val="en-GB"/>
          </w:rPr>
          <w:t>,</w:t>
        </w:r>
        <w:r w:rsidRPr="00755A67">
          <w:rPr>
            <w:rFonts w:ascii="Times New Roman" w:hAnsi="Times New Roman" w:cs="Times New Roman"/>
            <w:highlight w:val="yellow"/>
            <w:lang w:val="en-GB" w:eastAsia="en-US"/>
          </w:rPr>
          <w:t xml:space="preserve"> as specified in clause </w:t>
        </w:r>
        <w:r w:rsidRPr="00755A67">
          <w:rPr>
            <w:rFonts w:ascii="Times New Roman" w:hAnsi="Times New Roman" w:cs="Times New Roman"/>
            <w:highlight w:val="yellow"/>
            <w:lang w:val="en-GB" w:eastAsia="en-US"/>
          </w:rPr>
          <w:fldChar w:fldCharType="begin" w:fldLock="1"/>
        </w:r>
        <w:r w:rsidRPr="00755A67">
          <w:rPr>
            <w:rFonts w:ascii="Times New Roman" w:hAnsi="Times New Roman" w:cs="Times New Roman"/>
            <w:highlight w:val="yellow"/>
            <w:lang w:val="en-GB" w:eastAsia="en-US"/>
          </w:rPr>
          <w:instrText xml:space="preserve"> REF _Ref317710861 \n \h </w:instrText>
        </w:r>
        <w:r w:rsidRPr="00755A67">
          <w:rPr>
            <w:rFonts w:ascii="Times New Roman" w:hAnsi="Times New Roman" w:cs="Times New Roman"/>
            <w:highlight w:val="yellow"/>
            <w:lang w:val="en-GB" w:eastAsia="en-US"/>
          </w:rPr>
        </w:r>
        <w:r w:rsidRPr="00755A67">
          <w:rPr>
            <w:rFonts w:ascii="Times New Roman" w:hAnsi="Times New Roman" w:cs="Times New Roman"/>
            <w:highlight w:val="yellow"/>
            <w:lang w:val="en-GB" w:eastAsia="en-US"/>
          </w:rPr>
          <w:instrText xml:space="preserve"> \* MERGEFORMAT </w:instrText>
        </w:r>
        <w:r w:rsidRPr="00755A67">
          <w:rPr>
            <w:rFonts w:ascii="Times New Roman" w:hAnsi="Times New Roman" w:cs="Times New Roman"/>
            <w:highlight w:val="yellow"/>
            <w:lang w:val="en-GB" w:eastAsia="en-US"/>
          </w:rPr>
          <w:fldChar w:fldCharType="separate"/>
        </w:r>
        <w:r w:rsidRPr="00755A67">
          <w:rPr>
            <w:rFonts w:ascii="Times New Roman" w:hAnsi="Times New Roman" w:cs="Times New Roman"/>
            <w:highlight w:val="yellow"/>
            <w:lang w:val="en-GB" w:eastAsia="en-US"/>
          </w:rPr>
          <w:t>I.8.5.5</w:t>
        </w:r>
        <w:r w:rsidRPr="00755A67">
          <w:rPr>
            <w:rFonts w:ascii="Times New Roman" w:hAnsi="Times New Roman" w:cs="Times New Roman"/>
            <w:highlight w:val="yellow"/>
            <w:lang w:eastAsia="en-US"/>
          </w:rPr>
          <w:fldChar w:fldCharType="end"/>
        </w:r>
        <w:r>
          <w:rPr>
            <w:rFonts w:ascii="Times New Roman" w:hAnsi="Times New Roman" w:cs="Times New Roman" w:hint="eastAsia"/>
            <w:highlight w:val="yellow"/>
          </w:rPr>
          <w:t>,</w:t>
        </w:r>
      </w:ins>
      <w:ins w:id="76" w:author="Windows ユーザー" w:date="2014-10-18T17:57:00Z">
        <w:r>
          <w:rPr>
            <w:rFonts w:ascii="Times New Roman" w:hAnsi="Times New Roman" w:cs="Times New Roman" w:hint="eastAsia"/>
            <w:highlight w:val="yellow"/>
          </w:rPr>
          <w:t xml:space="preserve"> </w:t>
        </w:r>
      </w:ins>
      <w:r w:rsidRPr="00755A67">
        <w:rPr>
          <w:rFonts w:ascii="Times New Roman" w:hAnsi="Times New Roman" w:cs="Times New Roman"/>
          <w:highlight w:val="yellow"/>
          <w:lang w:val="en-GB" w:eastAsia="en-US"/>
        </w:rPr>
        <w:t>shall obey all constraints of the MFC High profile specified in clause </w:t>
      </w:r>
      <w:r w:rsidRPr="00755A67">
        <w:rPr>
          <w:rFonts w:ascii="Times New Roman" w:hAnsi="Times New Roman" w:cs="Times New Roman"/>
          <w:highlight w:val="yellow"/>
          <w:lang w:val="en-GB" w:eastAsia="en-US"/>
        </w:rPr>
        <w:fldChar w:fldCharType="begin" w:fldLock="1"/>
      </w:r>
      <w:r w:rsidRPr="00755A67">
        <w:rPr>
          <w:rFonts w:ascii="Times New Roman" w:hAnsi="Times New Roman" w:cs="Times New Roman"/>
          <w:highlight w:val="yellow"/>
          <w:lang w:val="en-GB" w:eastAsia="en-US"/>
        </w:rPr>
        <w:instrText xml:space="preserve"> REF _Ref350905776 \n \h </w:instrText>
      </w:r>
      <w:r w:rsidRPr="00755A67">
        <w:rPr>
          <w:rFonts w:ascii="Times New Roman" w:hAnsi="Times New Roman" w:cs="Times New Roman"/>
          <w:highlight w:val="yellow"/>
          <w:lang w:val="en-GB" w:eastAsia="en-US"/>
        </w:rPr>
      </w:r>
      <w:r w:rsidRPr="00755A67">
        <w:rPr>
          <w:rFonts w:ascii="Times New Roman" w:hAnsi="Times New Roman" w:cs="Times New Roman"/>
          <w:highlight w:val="yellow"/>
          <w:lang w:val="en-GB" w:eastAsia="en-US"/>
        </w:rPr>
        <w:instrText xml:space="preserve"> \* MERGEFORMAT </w:instrText>
      </w:r>
      <w:r w:rsidRPr="00755A67">
        <w:rPr>
          <w:rFonts w:ascii="Times New Roman" w:hAnsi="Times New Roman" w:cs="Times New Roman"/>
          <w:highlight w:val="yellow"/>
          <w:lang w:val="en-GB" w:eastAsia="en-US"/>
        </w:rPr>
        <w:fldChar w:fldCharType="separate"/>
      </w:r>
      <w:r w:rsidRPr="00755A67">
        <w:rPr>
          <w:rFonts w:ascii="Times New Roman" w:hAnsi="Times New Roman" w:cs="Times New Roman"/>
          <w:highlight w:val="yellow"/>
          <w:lang w:val="en-GB" w:eastAsia="en-US"/>
        </w:rPr>
        <w:t>H.10.1.3</w:t>
      </w:r>
      <w:r w:rsidRPr="00755A67">
        <w:rPr>
          <w:rFonts w:ascii="Times New Roman" w:hAnsi="Times New Roman" w:cs="Times New Roman"/>
          <w:highlight w:val="yellow"/>
          <w:lang w:eastAsia="en-US"/>
        </w:rPr>
        <w:fldChar w:fldCharType="end"/>
      </w:r>
      <w:r w:rsidRPr="00755A67">
        <w:rPr>
          <w:rFonts w:ascii="Times New Roman" w:hAnsi="Times New Roman" w:cs="Times New Roman"/>
          <w:highlight w:val="yellow"/>
          <w:lang w:val="en-GB" w:eastAsia="en-US"/>
        </w:rPr>
        <w:t xml:space="preserve"> and all active MVC sequence parameter sets shall </w:t>
      </w:r>
      <w:proofErr w:type="spellStart"/>
      <w:r w:rsidRPr="00755A67">
        <w:rPr>
          <w:rFonts w:ascii="Times New Roman" w:hAnsi="Times New Roman" w:cs="Times New Roman"/>
          <w:highlight w:val="yellow"/>
          <w:lang w:val="en-GB" w:eastAsia="en-US"/>
        </w:rPr>
        <w:t>fulfill</w:t>
      </w:r>
      <w:proofErr w:type="spellEnd"/>
      <w:r w:rsidRPr="00755A67">
        <w:rPr>
          <w:rFonts w:ascii="Times New Roman" w:hAnsi="Times New Roman" w:cs="Times New Roman"/>
          <w:highlight w:val="yellow"/>
          <w:lang w:val="en-GB" w:eastAsia="en-US"/>
        </w:rPr>
        <w:t xml:space="preserve"> one of the following conditions:</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r>
      <w:proofErr w:type="spellStart"/>
      <w:proofErr w:type="gramStart"/>
      <w:r w:rsidRPr="00755A67">
        <w:rPr>
          <w:rFonts w:ascii="Times New Roman" w:hAnsi="Times New Roman" w:cs="Times New Roman"/>
          <w:highlight w:val="yellow"/>
          <w:lang w:val="en-GB" w:eastAsia="en-US"/>
        </w:rPr>
        <w:t>profile_idc</w:t>
      </w:r>
      <w:proofErr w:type="spellEnd"/>
      <w:proofErr w:type="gramEnd"/>
      <w:r w:rsidRPr="00755A67">
        <w:rPr>
          <w:rFonts w:ascii="Times New Roman" w:hAnsi="Times New Roman" w:cs="Times New Roman"/>
          <w:highlight w:val="yellow"/>
          <w:lang w:val="en-GB" w:eastAsia="en-US"/>
        </w:rPr>
        <w:t xml:space="preserve"> is equal to 134,</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r>
      <w:proofErr w:type="spellStart"/>
      <w:proofErr w:type="gramStart"/>
      <w:r w:rsidRPr="00755A67">
        <w:rPr>
          <w:rFonts w:ascii="Times New Roman" w:hAnsi="Times New Roman" w:cs="Times New Roman"/>
          <w:lang w:val="en-GB" w:eastAsia="en-US"/>
        </w:rPr>
        <w:t>profile_idc</w:t>
      </w:r>
      <w:proofErr w:type="spellEnd"/>
      <w:proofErr w:type="gramEnd"/>
      <w:r w:rsidRPr="00755A67">
        <w:rPr>
          <w:rFonts w:ascii="Times New Roman" w:hAnsi="Times New Roman" w:cs="Times New Roman"/>
          <w:lang w:val="en-GB" w:eastAsia="en-US"/>
        </w:rPr>
        <w:t xml:space="preserve"> is equal to 100,</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r>
      <w:proofErr w:type="spellStart"/>
      <w:proofErr w:type="gramStart"/>
      <w:r w:rsidRPr="00755A67">
        <w:rPr>
          <w:rFonts w:ascii="Times New Roman" w:hAnsi="Times New Roman" w:cs="Times New Roman"/>
          <w:lang w:val="en-GB" w:eastAsia="en-US"/>
        </w:rPr>
        <w:t>profile_idc</w:t>
      </w:r>
      <w:proofErr w:type="spellEnd"/>
      <w:proofErr w:type="gramEnd"/>
      <w:r w:rsidRPr="00755A67">
        <w:rPr>
          <w:rFonts w:ascii="Times New Roman" w:hAnsi="Times New Roman" w:cs="Times New Roman"/>
          <w:lang w:val="en-GB" w:eastAsia="en-US"/>
        </w:rPr>
        <w:t xml:space="preserve"> is equal to 77 or constraint_set1_flag is equal to 1.</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hanging="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t>Only I, P, and B slice types may be present.</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hanging="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t xml:space="preserve">NAL unit streams shall not contain </w:t>
      </w:r>
      <w:proofErr w:type="spellStart"/>
      <w:r w:rsidRPr="00755A67">
        <w:rPr>
          <w:rFonts w:ascii="Times New Roman" w:hAnsi="Times New Roman" w:cs="Times New Roman"/>
          <w:lang w:val="en-GB" w:eastAsia="en-US"/>
        </w:rPr>
        <w:t>nal_unit_type</w:t>
      </w:r>
      <w:proofErr w:type="spellEnd"/>
      <w:r w:rsidRPr="00755A67">
        <w:rPr>
          <w:rFonts w:ascii="Times New Roman" w:hAnsi="Times New Roman" w:cs="Times New Roman"/>
          <w:lang w:val="en-GB" w:eastAsia="en-US"/>
        </w:rPr>
        <w:t xml:space="preserve"> values in the range of 2 to 4, inclusive.</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hanging="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t>Arbitrary slice order is not allowed.</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hanging="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t>Picture parameter sets shall have num_slice_groups_minus1 equal to 0 only.</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hanging="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t xml:space="preserve">Picture parameter sets shall have </w:t>
      </w:r>
      <w:proofErr w:type="spellStart"/>
      <w:r w:rsidRPr="00755A67">
        <w:rPr>
          <w:rFonts w:ascii="Times New Roman" w:hAnsi="Times New Roman" w:cs="Times New Roman"/>
          <w:lang w:val="en-GB" w:eastAsia="en-US"/>
        </w:rPr>
        <w:t>redundant_pic_cnt_present_flag</w:t>
      </w:r>
      <w:proofErr w:type="spellEnd"/>
      <w:r w:rsidRPr="00755A67">
        <w:rPr>
          <w:rFonts w:ascii="Times New Roman" w:hAnsi="Times New Roman" w:cs="Times New Roman"/>
          <w:lang w:val="en-GB" w:eastAsia="en-US"/>
        </w:rPr>
        <w:t xml:space="preserve"> equal to 0 only.</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hanging="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lastRenderedPageBreak/>
        <w:t>–</w:t>
      </w:r>
      <w:r w:rsidRPr="00755A67">
        <w:rPr>
          <w:rFonts w:ascii="Times New Roman" w:hAnsi="Times New Roman" w:cs="Times New Roman"/>
          <w:lang w:val="en-GB" w:eastAsia="en-US"/>
        </w:rPr>
        <w:tab/>
        <w:t xml:space="preserve">When </w:t>
      </w:r>
      <w:proofErr w:type="spellStart"/>
      <w:r w:rsidRPr="00755A67">
        <w:rPr>
          <w:rFonts w:ascii="Times New Roman" w:hAnsi="Times New Roman" w:cs="Times New Roman"/>
          <w:lang w:val="en-GB" w:eastAsia="en-US"/>
        </w:rPr>
        <w:t>frame_mbs_only_flag</w:t>
      </w:r>
      <w:proofErr w:type="spellEnd"/>
      <w:r w:rsidRPr="00755A67">
        <w:rPr>
          <w:rFonts w:ascii="Times New Roman" w:hAnsi="Times New Roman" w:cs="Times New Roman"/>
          <w:lang w:val="en-GB" w:eastAsia="en-US"/>
        </w:rPr>
        <w:t xml:space="preserve"> is equal to 1 in an active sequence parameter set for a texture view, </w:t>
      </w:r>
      <w:proofErr w:type="spellStart"/>
      <w:r w:rsidRPr="00755A67">
        <w:rPr>
          <w:rFonts w:ascii="Times New Roman" w:hAnsi="Times New Roman" w:cs="Times New Roman"/>
          <w:lang w:val="en-GB" w:eastAsia="en-US"/>
        </w:rPr>
        <w:t>frame_mbs_only_flag</w:t>
      </w:r>
      <w:proofErr w:type="spellEnd"/>
      <w:r w:rsidRPr="00755A67">
        <w:rPr>
          <w:rFonts w:ascii="Times New Roman" w:hAnsi="Times New Roman" w:cs="Times New Roman"/>
          <w:lang w:val="en-GB" w:eastAsia="en-US"/>
        </w:rPr>
        <w:t xml:space="preserve"> shall be equal to 1 in the active sequence parameter set for the depth view having the same </w:t>
      </w:r>
      <w:proofErr w:type="spellStart"/>
      <w:r w:rsidRPr="00755A67">
        <w:rPr>
          <w:rFonts w:ascii="Times New Roman" w:hAnsi="Times New Roman" w:cs="Times New Roman"/>
          <w:lang w:val="en-GB" w:eastAsia="en-US"/>
        </w:rPr>
        <w:t>view_id</w:t>
      </w:r>
      <w:proofErr w:type="spellEnd"/>
      <w:r w:rsidRPr="00755A67">
        <w:rPr>
          <w:rFonts w:ascii="Times New Roman" w:hAnsi="Times New Roman" w:cs="Times New Roman" w:hint="eastAsia"/>
          <w:lang w:val="en-GB" w:eastAsia="en-US"/>
        </w:rPr>
        <w:t>.</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hanging="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t xml:space="preserve">When </w:t>
      </w:r>
      <w:proofErr w:type="spellStart"/>
      <w:r w:rsidRPr="00755A67">
        <w:rPr>
          <w:rFonts w:ascii="Times New Roman" w:hAnsi="Times New Roman" w:cs="Times New Roman"/>
          <w:lang w:val="en-GB" w:eastAsia="en-US"/>
        </w:rPr>
        <w:t>frame_mbs_only_flag</w:t>
      </w:r>
      <w:proofErr w:type="spellEnd"/>
      <w:r w:rsidRPr="00755A67">
        <w:rPr>
          <w:rFonts w:ascii="Times New Roman" w:hAnsi="Times New Roman" w:cs="Times New Roman"/>
          <w:lang w:val="en-GB" w:eastAsia="en-US"/>
        </w:rPr>
        <w:t xml:space="preserve"> is equal to </w:t>
      </w:r>
      <w:r w:rsidRPr="00755A67">
        <w:rPr>
          <w:rFonts w:ascii="Times New Roman" w:hAnsi="Times New Roman" w:cs="Times New Roman" w:hint="eastAsia"/>
          <w:lang w:val="en-GB" w:eastAsia="en-US"/>
        </w:rPr>
        <w:t>0</w:t>
      </w:r>
      <w:r w:rsidRPr="00755A67">
        <w:rPr>
          <w:rFonts w:ascii="Times New Roman" w:hAnsi="Times New Roman" w:cs="Times New Roman"/>
          <w:lang w:val="en-GB" w:eastAsia="en-US"/>
        </w:rPr>
        <w:t xml:space="preserve"> in an active sequence parameter set for a</w:t>
      </w:r>
      <w:r w:rsidRPr="00755A67">
        <w:rPr>
          <w:rFonts w:ascii="Times New Roman" w:hAnsi="Times New Roman" w:cs="Times New Roman" w:hint="eastAsia"/>
          <w:lang w:val="en-GB" w:eastAsia="en-US"/>
        </w:rPr>
        <w:t xml:space="preserve"> depth </w:t>
      </w:r>
      <w:r w:rsidRPr="00755A67">
        <w:rPr>
          <w:rFonts w:ascii="Times New Roman" w:hAnsi="Times New Roman" w:cs="Times New Roman"/>
          <w:lang w:val="en-GB" w:eastAsia="en-US"/>
        </w:rPr>
        <w:t xml:space="preserve">view, </w:t>
      </w:r>
      <w:proofErr w:type="spellStart"/>
      <w:r w:rsidRPr="00755A67">
        <w:rPr>
          <w:rFonts w:ascii="Times New Roman" w:hAnsi="Times New Roman" w:cs="Times New Roman"/>
          <w:lang w:val="en-GB" w:eastAsia="en-US"/>
        </w:rPr>
        <w:t>mb_adaptive_frame_field_flag</w:t>
      </w:r>
      <w:proofErr w:type="spellEnd"/>
      <w:r w:rsidRPr="00755A67">
        <w:rPr>
          <w:rFonts w:ascii="Times New Roman" w:hAnsi="Times New Roman" w:cs="Times New Roman" w:hint="eastAsia"/>
          <w:lang w:val="en-GB" w:eastAsia="en-US"/>
        </w:rPr>
        <w:t xml:space="preserve"> shall be equal to 0.</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hanging="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t xml:space="preserve">MVCD sequence parameter sets </w:t>
      </w:r>
      <w:r w:rsidRPr="00755A67">
        <w:rPr>
          <w:rFonts w:ascii="Times New Roman" w:hAnsi="Times New Roman" w:cs="Times New Roman" w:hint="eastAsia"/>
          <w:lang w:val="en-GB" w:eastAsia="en-US"/>
        </w:rPr>
        <w:t xml:space="preserve">for the depth views </w:t>
      </w:r>
      <w:r w:rsidRPr="00755A67">
        <w:rPr>
          <w:rFonts w:ascii="Times New Roman" w:hAnsi="Times New Roman" w:cs="Times New Roman"/>
          <w:lang w:val="en-GB" w:eastAsia="en-US"/>
        </w:rPr>
        <w:t xml:space="preserve">shall have </w:t>
      </w:r>
      <w:proofErr w:type="spellStart"/>
      <w:r w:rsidRPr="00755A67">
        <w:rPr>
          <w:rFonts w:ascii="Times New Roman" w:hAnsi="Times New Roman" w:cs="Times New Roman"/>
          <w:lang w:val="en-GB" w:eastAsia="en-US"/>
        </w:rPr>
        <w:t>chroma_format_idc</w:t>
      </w:r>
      <w:proofErr w:type="spellEnd"/>
      <w:r w:rsidRPr="00755A67">
        <w:rPr>
          <w:rFonts w:ascii="Times New Roman" w:hAnsi="Times New Roman" w:cs="Times New Roman"/>
          <w:lang w:val="en-GB" w:eastAsia="en-US"/>
        </w:rPr>
        <w:t xml:space="preserve"> equal to 0 only.</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hanging="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t>MVCD sequence parameter sets shall have bit_depth_luma_minus8 equal to 0 only.</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hanging="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t>MVCD sequence parameter sets shall have bit_depth_chroma_minus8 equal to 0 only.</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hanging="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t xml:space="preserve">MVCD sequence parameter sets shall have </w:t>
      </w:r>
      <w:proofErr w:type="spellStart"/>
      <w:r w:rsidRPr="00755A67">
        <w:rPr>
          <w:rFonts w:ascii="Times New Roman" w:hAnsi="Times New Roman" w:cs="Times New Roman"/>
          <w:lang w:val="en-GB" w:eastAsia="en-US"/>
        </w:rPr>
        <w:t>qpprime_y_zero_transform_bypass_flag</w:t>
      </w:r>
      <w:proofErr w:type="spellEnd"/>
      <w:r w:rsidRPr="00755A67">
        <w:rPr>
          <w:rFonts w:ascii="Times New Roman" w:hAnsi="Times New Roman" w:cs="Times New Roman"/>
          <w:lang w:val="en-GB" w:eastAsia="en-US"/>
        </w:rPr>
        <w:t xml:space="preserve"> equal to 0 only.</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hanging="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t xml:space="preserve">For each access unit, the value of </w:t>
      </w:r>
      <w:proofErr w:type="spellStart"/>
      <w:r w:rsidRPr="00755A67">
        <w:rPr>
          <w:rFonts w:ascii="Times New Roman" w:hAnsi="Times New Roman" w:cs="Times New Roman"/>
          <w:lang w:val="en-GB" w:eastAsia="en-US"/>
        </w:rPr>
        <w:t>level_idc</w:t>
      </w:r>
      <w:proofErr w:type="spellEnd"/>
      <w:r w:rsidRPr="00755A67">
        <w:rPr>
          <w:rFonts w:ascii="Times New Roman" w:hAnsi="Times New Roman" w:cs="Times New Roman"/>
          <w:lang w:val="en-GB" w:eastAsia="en-US"/>
        </w:rPr>
        <w:t xml:space="preserve"> for all active view MVCD sequence parameter set RBSPs shall be the same as the value of </w:t>
      </w:r>
      <w:proofErr w:type="spellStart"/>
      <w:r w:rsidRPr="00755A67">
        <w:rPr>
          <w:rFonts w:ascii="Times New Roman" w:hAnsi="Times New Roman" w:cs="Times New Roman"/>
          <w:lang w:val="en-GB" w:eastAsia="en-US"/>
        </w:rPr>
        <w:t>level_idc</w:t>
      </w:r>
      <w:proofErr w:type="spellEnd"/>
      <w:r w:rsidRPr="00755A67">
        <w:rPr>
          <w:rFonts w:ascii="Times New Roman" w:hAnsi="Times New Roman" w:cs="Times New Roman"/>
          <w:lang w:val="en-GB" w:eastAsia="en-US"/>
        </w:rPr>
        <w:t xml:space="preserve"> for the active MVCD sequence parameter set RBSP.</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t>The level constraints specified for the MFC</w:t>
      </w:r>
      <w:r w:rsidRPr="00755A67">
        <w:rPr>
          <w:rFonts w:ascii="Times New Roman" w:hAnsi="Times New Roman" w:cs="Times New Roman" w:hint="eastAsia"/>
          <w:lang w:val="en-GB" w:eastAsia="en-US"/>
        </w:rPr>
        <w:t xml:space="preserve"> Depth</w:t>
      </w:r>
      <w:r w:rsidRPr="00755A67" w:rsidDel="004C2081">
        <w:rPr>
          <w:rFonts w:ascii="Times New Roman" w:hAnsi="Times New Roman" w:cs="Times New Roman"/>
          <w:lang w:val="en-GB" w:eastAsia="en-US"/>
        </w:rPr>
        <w:t xml:space="preserve"> </w:t>
      </w:r>
      <w:r w:rsidRPr="00755A67">
        <w:rPr>
          <w:rFonts w:ascii="Times New Roman" w:hAnsi="Times New Roman" w:cs="Times New Roman"/>
          <w:lang w:val="en-GB" w:eastAsia="en-US"/>
        </w:rPr>
        <w:t>High profile in clause </w:t>
      </w:r>
      <w:r w:rsidRPr="00755A67">
        <w:rPr>
          <w:rFonts w:ascii="Times New Roman" w:hAnsi="Times New Roman" w:cs="Times New Roman"/>
          <w:lang w:val="en-GB" w:eastAsia="en-US"/>
        </w:rPr>
        <w:fldChar w:fldCharType="begin" w:fldLock="1"/>
      </w:r>
      <w:r w:rsidRPr="00755A67">
        <w:rPr>
          <w:rFonts w:ascii="Times New Roman" w:hAnsi="Times New Roman" w:cs="Times New Roman"/>
          <w:lang w:val="en-GB" w:eastAsia="en-US"/>
        </w:rPr>
        <w:instrText xml:space="preserve"> REF _Ref350905822 \n \h </w:instrText>
      </w:r>
      <w:r w:rsidRPr="00755A67">
        <w:rPr>
          <w:rFonts w:ascii="Times New Roman" w:hAnsi="Times New Roman" w:cs="Times New Roman"/>
          <w:lang w:val="en-GB" w:eastAsia="en-US"/>
        </w:rPr>
      </w:r>
      <w:r w:rsidRPr="00755A67">
        <w:rPr>
          <w:rFonts w:ascii="Times New Roman" w:hAnsi="Times New Roman" w:cs="Times New Roman"/>
          <w:lang w:val="en-GB" w:eastAsia="en-US"/>
        </w:rPr>
        <w:instrText xml:space="preserve"> \* MERGEFORMAT </w:instrText>
      </w:r>
      <w:r w:rsidRPr="00755A67">
        <w:rPr>
          <w:rFonts w:ascii="Times New Roman" w:hAnsi="Times New Roman" w:cs="Times New Roman"/>
          <w:lang w:val="en-GB" w:eastAsia="en-US"/>
        </w:rPr>
        <w:fldChar w:fldCharType="separate"/>
      </w:r>
      <w:r w:rsidRPr="00755A67">
        <w:rPr>
          <w:rFonts w:ascii="Times New Roman" w:hAnsi="Times New Roman" w:cs="Times New Roman"/>
          <w:lang w:val="en-GB" w:eastAsia="en-US"/>
        </w:rPr>
        <w:t>I.10.2</w:t>
      </w:r>
      <w:r w:rsidRPr="00B22532">
        <w:rPr>
          <w:rFonts w:ascii="Times New Roman" w:hAnsi="Times New Roman" w:cs="Times New Roman"/>
          <w:lang w:eastAsia="en-US"/>
        </w:rPr>
        <w:fldChar w:fldCharType="end"/>
      </w:r>
      <w:r w:rsidRPr="00755A67">
        <w:rPr>
          <w:rFonts w:ascii="Times New Roman" w:hAnsi="Times New Roman" w:cs="Times New Roman"/>
          <w:lang w:val="en-GB" w:eastAsia="en-US"/>
        </w:rPr>
        <w:t xml:space="preserve"> shall be fulfilled.</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lang w:val="en-GB" w:eastAsia="en-US"/>
        </w:rPr>
      </w:pPr>
      <w:r w:rsidRPr="00755A67">
        <w:rPr>
          <w:rFonts w:ascii="Times New Roman" w:hAnsi="Times New Roman" w:cs="Times New Roman"/>
          <w:highlight w:val="yellow"/>
          <w:lang w:val="en-GB" w:eastAsia="en-US"/>
        </w:rPr>
        <w:t xml:space="preserve">Conformance of a </w:t>
      </w:r>
      <w:proofErr w:type="spellStart"/>
      <w:r w:rsidRPr="00755A67">
        <w:rPr>
          <w:rFonts w:ascii="Times New Roman" w:hAnsi="Times New Roman" w:cs="Times New Roman"/>
          <w:highlight w:val="yellow"/>
          <w:lang w:val="en-GB" w:eastAsia="en-US"/>
        </w:rPr>
        <w:t>bitstream</w:t>
      </w:r>
      <w:proofErr w:type="spellEnd"/>
      <w:r w:rsidRPr="00755A67">
        <w:rPr>
          <w:rFonts w:ascii="Times New Roman" w:hAnsi="Times New Roman" w:cs="Times New Roman"/>
          <w:highlight w:val="yellow"/>
          <w:lang w:val="en-GB" w:eastAsia="en-US"/>
        </w:rPr>
        <w:t xml:space="preserve"> to the MFC</w:t>
      </w:r>
      <w:r w:rsidRPr="00755A67">
        <w:rPr>
          <w:rFonts w:ascii="Times New Roman" w:hAnsi="Times New Roman" w:cs="Times New Roman" w:hint="eastAsia"/>
          <w:highlight w:val="yellow"/>
          <w:lang w:val="en-GB" w:eastAsia="en-US"/>
        </w:rPr>
        <w:t xml:space="preserve"> Depth</w:t>
      </w:r>
      <w:r w:rsidRPr="00755A67" w:rsidDel="004C2081">
        <w:rPr>
          <w:rFonts w:ascii="Times New Roman" w:hAnsi="Times New Roman" w:cs="Times New Roman"/>
          <w:highlight w:val="yellow"/>
          <w:lang w:val="en-GB" w:eastAsia="en-US"/>
        </w:rPr>
        <w:t xml:space="preserve"> </w:t>
      </w:r>
      <w:r w:rsidRPr="00755A67">
        <w:rPr>
          <w:rFonts w:ascii="Times New Roman" w:hAnsi="Times New Roman" w:cs="Times New Roman"/>
          <w:highlight w:val="yellow"/>
          <w:lang w:val="en-GB" w:eastAsia="en-US"/>
        </w:rPr>
        <w:t xml:space="preserve">High profile is indicated by </w:t>
      </w:r>
      <w:proofErr w:type="spellStart"/>
      <w:r w:rsidRPr="00755A67">
        <w:rPr>
          <w:rFonts w:ascii="Times New Roman" w:hAnsi="Times New Roman" w:cs="Times New Roman"/>
          <w:highlight w:val="yellow"/>
          <w:lang w:val="en-GB" w:eastAsia="en-US"/>
        </w:rPr>
        <w:t>profile_idc</w:t>
      </w:r>
      <w:proofErr w:type="spellEnd"/>
      <w:r w:rsidRPr="00755A67">
        <w:rPr>
          <w:rFonts w:ascii="Times New Roman" w:hAnsi="Times New Roman" w:cs="Times New Roman"/>
          <w:highlight w:val="yellow"/>
          <w:lang w:val="en-GB" w:eastAsia="en-US"/>
        </w:rPr>
        <w:t xml:space="preserve"> being equal to 135.</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 xml:space="preserve">Decoders conforming to the </w:t>
      </w:r>
      <w:r w:rsidRPr="00755A67">
        <w:rPr>
          <w:rFonts w:ascii="Times New Roman" w:hAnsi="Times New Roman" w:cs="Times New Roman" w:hint="eastAsia"/>
          <w:lang w:val="en-GB" w:eastAsia="en-US"/>
        </w:rPr>
        <w:t>M</w:t>
      </w:r>
      <w:r w:rsidRPr="00755A67">
        <w:rPr>
          <w:rFonts w:ascii="Times New Roman" w:hAnsi="Times New Roman" w:cs="Times New Roman"/>
          <w:lang w:val="en-GB" w:eastAsia="en-US"/>
        </w:rPr>
        <w:t>FC</w:t>
      </w:r>
      <w:r w:rsidRPr="00755A67">
        <w:rPr>
          <w:rFonts w:ascii="Times New Roman" w:hAnsi="Times New Roman" w:cs="Times New Roman" w:hint="eastAsia"/>
          <w:lang w:val="en-GB" w:eastAsia="en-US"/>
        </w:rPr>
        <w:t xml:space="preserve"> Depth</w:t>
      </w:r>
      <w:r w:rsidRPr="00755A67" w:rsidDel="004C2081">
        <w:rPr>
          <w:rFonts w:ascii="Times New Roman" w:hAnsi="Times New Roman" w:cs="Times New Roman"/>
          <w:lang w:val="en-GB" w:eastAsia="en-US"/>
        </w:rPr>
        <w:t xml:space="preserve"> </w:t>
      </w:r>
      <w:r w:rsidRPr="00755A67">
        <w:rPr>
          <w:rFonts w:ascii="Times New Roman" w:hAnsi="Times New Roman" w:cs="Times New Roman"/>
          <w:lang w:val="en-GB" w:eastAsia="en-US"/>
        </w:rPr>
        <w:t xml:space="preserve">High profile at a specific level shall be capable of decoding all </w:t>
      </w:r>
      <w:proofErr w:type="spellStart"/>
      <w:r w:rsidRPr="00755A67">
        <w:rPr>
          <w:rFonts w:ascii="Times New Roman" w:hAnsi="Times New Roman" w:cs="Times New Roman"/>
          <w:lang w:val="en-GB" w:eastAsia="en-US"/>
        </w:rPr>
        <w:t>bitstreams</w:t>
      </w:r>
      <w:proofErr w:type="spellEnd"/>
      <w:r w:rsidRPr="00755A67">
        <w:rPr>
          <w:rFonts w:ascii="Times New Roman" w:hAnsi="Times New Roman" w:cs="Times New Roman"/>
          <w:lang w:val="en-GB" w:eastAsia="en-US"/>
        </w:rPr>
        <w:t xml:space="preserve"> </w:t>
      </w:r>
      <w:r w:rsidRPr="00755A67">
        <w:rPr>
          <w:rFonts w:ascii="Times New Roman" w:hAnsi="Times New Roman" w:cs="Times New Roman"/>
          <w:bCs/>
          <w:lang w:val="en-GB" w:eastAsia="en-US"/>
        </w:rPr>
        <w:t xml:space="preserve">in which </w:t>
      </w:r>
      <w:r w:rsidRPr="00755A67">
        <w:rPr>
          <w:rFonts w:ascii="Times New Roman" w:hAnsi="Times New Roman" w:cs="Times New Roman"/>
          <w:lang w:val="en-GB" w:eastAsia="en-US"/>
        </w:rPr>
        <w:t>both of the following conditions are true:</w:t>
      </w:r>
    </w:p>
    <w:p w:rsidR="003208BE" w:rsidRPr="00755A67" w:rsidRDefault="003208BE" w:rsidP="003208BE">
      <w:pPr>
        <w:widowControl w:val="0"/>
        <w:numPr>
          <w:ilvl w:val="0"/>
          <w:numId w:val="22"/>
        </w:numPr>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All active MVCD sequence parameter sets have one or more of the following conditions fulfilled:</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r>
      <w:proofErr w:type="spellStart"/>
      <w:proofErr w:type="gramStart"/>
      <w:r w:rsidRPr="00755A67">
        <w:rPr>
          <w:rFonts w:ascii="Times New Roman" w:hAnsi="Times New Roman" w:cs="Times New Roman"/>
          <w:lang w:val="en-GB" w:eastAsia="en-US"/>
        </w:rPr>
        <w:t>profile_idc</w:t>
      </w:r>
      <w:proofErr w:type="spellEnd"/>
      <w:proofErr w:type="gramEnd"/>
      <w:r w:rsidRPr="00755A67">
        <w:rPr>
          <w:rFonts w:ascii="Times New Roman" w:hAnsi="Times New Roman" w:cs="Times New Roman"/>
          <w:lang w:val="en-GB" w:eastAsia="en-US"/>
        </w:rPr>
        <w:t xml:space="preserve"> is equal to 135,</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r>
      <w:proofErr w:type="spellStart"/>
      <w:proofErr w:type="gramStart"/>
      <w:r w:rsidRPr="00755A67">
        <w:rPr>
          <w:rFonts w:ascii="Times New Roman" w:hAnsi="Times New Roman" w:cs="Times New Roman"/>
          <w:lang w:val="en-GB" w:eastAsia="en-US"/>
        </w:rPr>
        <w:t>profile_idc</w:t>
      </w:r>
      <w:proofErr w:type="spellEnd"/>
      <w:proofErr w:type="gramEnd"/>
      <w:r w:rsidRPr="00755A67">
        <w:rPr>
          <w:rFonts w:ascii="Times New Roman" w:hAnsi="Times New Roman" w:cs="Times New Roman"/>
          <w:lang w:val="en-GB" w:eastAsia="en-US"/>
        </w:rPr>
        <w:t xml:space="preserve"> is equal to 138,</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r>
      <w:proofErr w:type="spellStart"/>
      <w:proofErr w:type="gramStart"/>
      <w:r w:rsidRPr="00755A67">
        <w:rPr>
          <w:rFonts w:ascii="Times New Roman" w:hAnsi="Times New Roman" w:cs="Times New Roman"/>
          <w:lang w:val="en-GB" w:eastAsia="en-US"/>
        </w:rPr>
        <w:t>profile_idc</w:t>
      </w:r>
      <w:proofErr w:type="spellEnd"/>
      <w:proofErr w:type="gramEnd"/>
      <w:r w:rsidRPr="00755A67">
        <w:rPr>
          <w:rFonts w:ascii="Times New Roman" w:hAnsi="Times New Roman" w:cs="Times New Roman"/>
          <w:lang w:val="en-GB" w:eastAsia="en-US"/>
        </w:rPr>
        <w:t xml:space="preserve"> is equal to 134,</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r>
      <w:proofErr w:type="spellStart"/>
      <w:proofErr w:type="gramStart"/>
      <w:r w:rsidRPr="00755A67">
        <w:rPr>
          <w:rFonts w:ascii="Times New Roman" w:hAnsi="Times New Roman" w:cs="Times New Roman"/>
          <w:lang w:val="en-GB" w:eastAsia="en-US"/>
        </w:rPr>
        <w:t>profile_idc</w:t>
      </w:r>
      <w:proofErr w:type="spellEnd"/>
      <w:proofErr w:type="gramEnd"/>
      <w:r w:rsidRPr="00755A67">
        <w:rPr>
          <w:rFonts w:ascii="Times New Roman" w:hAnsi="Times New Roman" w:cs="Times New Roman"/>
          <w:lang w:val="en-GB" w:eastAsia="en-US"/>
        </w:rPr>
        <w:t xml:space="preserve"> is equal to 128,</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r>
      <w:proofErr w:type="spellStart"/>
      <w:proofErr w:type="gramStart"/>
      <w:r w:rsidRPr="00755A67">
        <w:rPr>
          <w:rFonts w:ascii="Times New Roman" w:hAnsi="Times New Roman" w:cs="Times New Roman"/>
          <w:lang w:val="en-GB" w:eastAsia="en-US"/>
        </w:rPr>
        <w:t>profile_idc</w:t>
      </w:r>
      <w:proofErr w:type="spellEnd"/>
      <w:proofErr w:type="gramEnd"/>
      <w:r w:rsidRPr="00755A67">
        <w:rPr>
          <w:rFonts w:ascii="Times New Roman" w:hAnsi="Times New Roman" w:cs="Times New Roman"/>
          <w:lang w:val="en-GB" w:eastAsia="en-US"/>
        </w:rPr>
        <w:t xml:space="preserve"> is equal to 118 and constraint_set5_flag is equal to 1,</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r>
      <w:proofErr w:type="spellStart"/>
      <w:proofErr w:type="gramStart"/>
      <w:r w:rsidRPr="00755A67">
        <w:rPr>
          <w:rFonts w:ascii="Times New Roman" w:hAnsi="Times New Roman" w:cs="Times New Roman"/>
          <w:lang w:val="en-GB" w:eastAsia="en-US"/>
        </w:rPr>
        <w:t>profile_idc</w:t>
      </w:r>
      <w:proofErr w:type="spellEnd"/>
      <w:proofErr w:type="gramEnd"/>
      <w:r w:rsidRPr="00755A67">
        <w:rPr>
          <w:rFonts w:ascii="Times New Roman" w:hAnsi="Times New Roman" w:cs="Times New Roman"/>
          <w:lang w:val="en-GB" w:eastAsia="en-US"/>
        </w:rPr>
        <w:t xml:space="preserve"> is equal to 100,</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r>
      <w:proofErr w:type="spellStart"/>
      <w:proofErr w:type="gramStart"/>
      <w:r w:rsidRPr="00755A67">
        <w:rPr>
          <w:rFonts w:ascii="Times New Roman" w:hAnsi="Times New Roman" w:cs="Times New Roman"/>
          <w:lang w:val="en-GB" w:eastAsia="en-US"/>
        </w:rPr>
        <w:t>profile_idc</w:t>
      </w:r>
      <w:proofErr w:type="spellEnd"/>
      <w:proofErr w:type="gramEnd"/>
      <w:r w:rsidRPr="00755A67">
        <w:rPr>
          <w:rFonts w:ascii="Times New Roman" w:hAnsi="Times New Roman" w:cs="Times New Roman"/>
          <w:lang w:val="en-GB" w:eastAsia="en-US"/>
        </w:rPr>
        <w:t xml:space="preserve"> is equal to 77 or constraint_set1_flag is equal to 1.</w:t>
      </w:r>
    </w:p>
    <w:p w:rsidR="003208BE" w:rsidRPr="00755A67" w:rsidRDefault="003208BE" w:rsidP="003208BE">
      <w:pPr>
        <w:widowControl w:val="0"/>
        <w:numPr>
          <w:ilvl w:val="0"/>
          <w:numId w:val="22"/>
        </w:numPr>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All active MVCD sequence parameter sets have one or more of the following conditions fulfilled:</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r>
      <w:proofErr w:type="spellStart"/>
      <w:proofErr w:type="gramStart"/>
      <w:r w:rsidRPr="00755A67">
        <w:rPr>
          <w:rFonts w:ascii="Times New Roman" w:hAnsi="Times New Roman" w:cs="Times New Roman"/>
          <w:lang w:val="en-GB" w:eastAsia="en-US"/>
        </w:rPr>
        <w:t>level_idc</w:t>
      </w:r>
      <w:proofErr w:type="spellEnd"/>
      <w:proofErr w:type="gramEnd"/>
      <w:r w:rsidRPr="00755A67">
        <w:rPr>
          <w:rFonts w:ascii="Times New Roman" w:hAnsi="Times New Roman" w:cs="Times New Roman"/>
          <w:lang w:val="en-GB" w:eastAsia="en-US"/>
        </w:rPr>
        <w:t xml:space="preserve"> or (</w:t>
      </w:r>
      <w:proofErr w:type="spellStart"/>
      <w:r w:rsidRPr="00755A67">
        <w:rPr>
          <w:rFonts w:ascii="Times New Roman" w:hAnsi="Times New Roman" w:cs="Times New Roman"/>
          <w:lang w:val="en-GB" w:eastAsia="en-US"/>
        </w:rPr>
        <w:t>level_idc</w:t>
      </w:r>
      <w:proofErr w:type="spellEnd"/>
      <w:r w:rsidRPr="00755A67">
        <w:rPr>
          <w:rFonts w:ascii="Times New Roman" w:hAnsi="Times New Roman" w:cs="Times New Roman"/>
          <w:lang w:val="en-GB" w:eastAsia="en-US"/>
        </w:rPr>
        <w:t xml:space="preserve"> and constraint_set3_flag) represent a level less than or equal to the specific level,</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ind w:left="36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r w:rsidRPr="00755A67">
        <w:rPr>
          <w:rFonts w:ascii="Times New Roman" w:hAnsi="Times New Roman" w:cs="Times New Roman"/>
          <w:lang w:val="en-GB" w:eastAsia="en-US"/>
        </w:rPr>
        <w:tab/>
      </w:r>
      <w:proofErr w:type="spellStart"/>
      <w:r w:rsidRPr="00755A67">
        <w:rPr>
          <w:rFonts w:ascii="Times New Roman" w:hAnsi="Times New Roman" w:cs="Times New Roman"/>
          <w:lang w:val="en-GB" w:eastAsia="en-US"/>
        </w:rPr>
        <w:t>level_idc</w:t>
      </w:r>
      <w:proofErr w:type="spellEnd"/>
      <w:proofErr w:type="gramStart"/>
      <w:r w:rsidRPr="00755A67">
        <w:rPr>
          <w:rFonts w:ascii="Times New Roman" w:hAnsi="Times New Roman" w:cs="Times New Roman"/>
          <w:lang w:val="en-GB" w:eastAsia="en-US"/>
        </w:rPr>
        <w:t>[</w:t>
      </w:r>
      <w:r w:rsidRPr="00755A67">
        <w:rPr>
          <w:rFonts w:ascii="Times New Roman" w:hAnsi="Times New Roman" w:cs="Times New Roman"/>
          <w:bCs/>
          <w:lang w:val="en-GB" w:eastAsia="en-US"/>
        </w:rPr>
        <w:t> </w:t>
      </w:r>
      <w:proofErr w:type="spellStart"/>
      <w:r w:rsidRPr="00755A67">
        <w:rPr>
          <w:rFonts w:ascii="Times New Roman" w:hAnsi="Times New Roman" w:cs="Times New Roman"/>
          <w:bCs/>
          <w:lang w:val="en-GB" w:eastAsia="en-US"/>
        </w:rPr>
        <w:t>i</w:t>
      </w:r>
      <w:proofErr w:type="spellEnd"/>
      <w:proofErr w:type="gramEnd"/>
      <w:r w:rsidRPr="00755A67">
        <w:rPr>
          <w:rFonts w:ascii="Times New Roman" w:hAnsi="Times New Roman" w:cs="Times New Roman"/>
          <w:bCs/>
          <w:lang w:val="en-GB" w:eastAsia="en-US"/>
        </w:rPr>
        <w:t xml:space="preserve"> ] </w:t>
      </w:r>
      <w:r w:rsidRPr="00755A67">
        <w:rPr>
          <w:rFonts w:ascii="Times New Roman" w:hAnsi="Times New Roman" w:cs="Times New Roman"/>
          <w:lang w:val="en-GB" w:eastAsia="en-US"/>
        </w:rPr>
        <w:t>or (</w:t>
      </w:r>
      <w:proofErr w:type="spellStart"/>
      <w:r w:rsidRPr="00755A67">
        <w:rPr>
          <w:rFonts w:ascii="Times New Roman" w:hAnsi="Times New Roman" w:cs="Times New Roman"/>
          <w:lang w:val="en-GB" w:eastAsia="en-US"/>
        </w:rPr>
        <w:t>level_idc</w:t>
      </w:r>
      <w:proofErr w:type="spellEnd"/>
      <w:r w:rsidRPr="00755A67">
        <w:rPr>
          <w:rFonts w:ascii="Times New Roman" w:hAnsi="Times New Roman" w:cs="Times New Roman"/>
          <w:lang w:val="en-GB" w:eastAsia="en-US"/>
        </w:rPr>
        <w:t>[</w:t>
      </w:r>
      <w:r w:rsidRPr="00755A67">
        <w:rPr>
          <w:rFonts w:ascii="Times New Roman" w:hAnsi="Times New Roman" w:cs="Times New Roman"/>
          <w:bCs/>
          <w:lang w:val="en-GB" w:eastAsia="en-US"/>
        </w:rPr>
        <w:t>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xml:space="preserve"> ] </w:t>
      </w:r>
      <w:r w:rsidRPr="00755A67">
        <w:rPr>
          <w:rFonts w:ascii="Times New Roman" w:hAnsi="Times New Roman" w:cs="Times New Roman"/>
          <w:lang w:val="en-GB" w:eastAsia="en-US"/>
        </w:rPr>
        <w:t>and constraint_set3_flag) represent a level less than or equal to the specific level.</w:t>
      </w:r>
    </w:p>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lang w:val="en-GB" w:eastAsia="en-US"/>
        </w:rPr>
      </w:pPr>
    </w:p>
    <w:p w:rsidR="003208BE" w:rsidRPr="00755A67" w:rsidRDefault="003208BE" w:rsidP="003208BE">
      <w:pPr>
        <w:keepNext/>
        <w:tabs>
          <w:tab w:val="left" w:pos="360"/>
          <w:tab w:val="left" w:pos="720"/>
          <w:tab w:val="left" w:pos="1080"/>
          <w:tab w:val="left" w:pos="1440"/>
        </w:tabs>
        <w:overflowPunct w:val="0"/>
        <w:autoSpaceDE w:val="0"/>
        <w:autoSpaceDN w:val="0"/>
        <w:adjustRightInd w:val="0"/>
        <w:textAlignment w:val="baseline"/>
        <w:rPr>
          <w:i/>
          <w:szCs w:val="22"/>
          <w:lang w:val="en-CA" w:eastAsia="en-US"/>
        </w:rPr>
      </w:pPr>
      <w:r>
        <w:rPr>
          <w:i/>
          <w:szCs w:val="22"/>
          <w:lang w:val="en-CA" w:eastAsia="en-US"/>
        </w:rPr>
        <w:lastRenderedPageBreak/>
        <w:t>In</w:t>
      </w:r>
      <w:r w:rsidRPr="00755A67">
        <w:rPr>
          <w:i/>
          <w:szCs w:val="22"/>
          <w:lang w:val="en-CA" w:eastAsia="en-US"/>
        </w:rPr>
        <w:t xml:space="preserve"> J.7.3.2.1.5</w:t>
      </w:r>
      <w:r>
        <w:rPr>
          <w:i/>
          <w:szCs w:val="22"/>
          <w:lang w:val="en-CA" w:eastAsia="en-US"/>
        </w:rPr>
        <w:t>, replace the syntax table</w:t>
      </w:r>
      <w:r w:rsidRPr="00755A67">
        <w:rPr>
          <w:i/>
          <w:szCs w:val="22"/>
          <w:lang w:val="en-CA" w:eastAsia="en-US"/>
        </w:rPr>
        <w:t xml:space="preserve"> with the following:</w:t>
      </w:r>
    </w:p>
    <w:p w:rsidR="003208BE" w:rsidRPr="00755A67" w:rsidRDefault="003208BE" w:rsidP="003208BE">
      <w:pPr>
        <w:keepNext/>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i/>
          <w:szCs w:val="22"/>
          <w:lang w:val="en-CA"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96"/>
        <w:gridCol w:w="533"/>
        <w:gridCol w:w="1157"/>
      </w:tblGrid>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seq_parameter_set_3davc_extension( ) {</w:t>
            </w:r>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b/>
                <w:lang w:val="en-GB" w:eastAsia="en-US"/>
              </w:rPr>
              <w:t>C</w:t>
            </w: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b/>
                <w:bCs/>
                <w:lang w:val="en-GB" w:eastAsia="en-US"/>
              </w:rPr>
            </w:pPr>
            <w:r w:rsidRPr="00755A67">
              <w:rPr>
                <w:rFonts w:ascii="Times New Roman" w:hAnsi="Times New Roman" w:cs="Times New Roman"/>
                <w:b/>
                <w:lang w:val="en-GB" w:eastAsia="en-US"/>
              </w:rPr>
              <w:t>Descriptor</w:t>
            </w: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t xml:space="preserve">if( </w:t>
            </w:r>
            <w:proofErr w:type="spellStart"/>
            <w:r w:rsidRPr="00755A67">
              <w:rPr>
                <w:rFonts w:ascii="Times New Roman" w:hAnsi="Times New Roman" w:cs="Times New Roman"/>
                <w:lang w:val="en-GB" w:eastAsia="en-US"/>
              </w:rPr>
              <w:t>NumDepthViews</w:t>
            </w:r>
            <w:proofErr w:type="spellEnd"/>
            <w:r w:rsidRPr="00755A67">
              <w:rPr>
                <w:rFonts w:ascii="Times New Roman" w:hAnsi="Times New Roman" w:cs="Times New Roman"/>
                <w:lang w:val="en-GB" w:eastAsia="en-US"/>
              </w:rPr>
              <w:t xml:space="preserve"> &gt; 0 ) {</w:t>
            </w:r>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b/>
                <w:lang w:val="en-GB" w:eastAsia="en-US"/>
              </w:rPr>
              <w:t>3dv_acquisition_idc</w:t>
            </w:r>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t>for(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xml:space="preserve"> = 0;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xml:space="preserve"> &lt; </w:t>
            </w:r>
            <w:proofErr w:type="spellStart"/>
            <w:r w:rsidRPr="00755A67">
              <w:rPr>
                <w:rFonts w:ascii="Times New Roman" w:hAnsi="Times New Roman" w:cs="Times New Roman"/>
                <w:lang w:val="en-GB" w:eastAsia="en-US"/>
              </w:rPr>
              <w:t>NumDepthViews</w:t>
            </w:r>
            <w:proofErr w:type="spellEnd"/>
            <w:r w:rsidRPr="00755A67">
              <w:rPr>
                <w:rFonts w:ascii="Times New Roman" w:hAnsi="Times New Roman" w:cs="Times New Roman"/>
                <w:lang w:val="en-GB" w:eastAsia="en-US"/>
              </w:rPr>
              <w:t xml:space="preserve">;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w:t>
            </w:r>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b/>
                <w:lang w:val="en-GB" w:eastAsia="en-US"/>
              </w:rPr>
              <w:t>view_id_3dv</w:t>
            </w:r>
            <w:r w:rsidRPr="00755A67">
              <w:rPr>
                <w:rFonts w:ascii="Times New Roman" w:hAnsi="Times New Roman" w:cs="Times New Roman"/>
                <w:lang w:val="en-GB" w:eastAsia="en-US"/>
              </w:rPr>
              <w:t>[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w:t>
            </w:r>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t>if( 3dv_acquisition_idc ) {</w:t>
            </w:r>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proofErr w:type="spellStart"/>
            <w:r w:rsidRPr="00755A67">
              <w:rPr>
                <w:rFonts w:ascii="Times New Roman" w:hAnsi="Times New Roman" w:cs="Times New Roman"/>
                <w:lang w:val="en-GB" w:eastAsia="en-US"/>
              </w:rPr>
              <w:t>depth_ranges</w:t>
            </w:r>
            <w:proofErr w:type="spellEnd"/>
            <w:r w:rsidRPr="00755A67">
              <w:rPr>
                <w:rFonts w:ascii="Times New Roman" w:hAnsi="Times New Roman" w:cs="Times New Roman"/>
                <w:lang w:val="en-GB" w:eastAsia="en-US"/>
              </w:rPr>
              <w:t>( </w:t>
            </w:r>
            <w:proofErr w:type="spellStart"/>
            <w:r w:rsidRPr="00755A67">
              <w:rPr>
                <w:rFonts w:ascii="Times New Roman" w:hAnsi="Times New Roman" w:cs="Times New Roman"/>
                <w:lang w:val="en-GB" w:eastAsia="en-US"/>
              </w:rPr>
              <w:t>NumDepthViews</w:t>
            </w:r>
            <w:proofErr w:type="spellEnd"/>
            <w:r w:rsidRPr="00755A67">
              <w:rPr>
                <w:rFonts w:ascii="Times New Roman" w:hAnsi="Times New Roman" w:cs="Times New Roman"/>
                <w:lang w:val="en-GB" w:eastAsia="en-US"/>
              </w:rPr>
              <w:t>, 2, 0 )</w:t>
            </w:r>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proofErr w:type="spellStart"/>
            <w:r w:rsidRPr="00755A67">
              <w:rPr>
                <w:rFonts w:ascii="Times New Roman" w:hAnsi="Times New Roman" w:cs="Times New Roman"/>
                <w:lang w:val="en-GB" w:eastAsia="en-US"/>
              </w:rPr>
              <w:t>vsp_param</w:t>
            </w:r>
            <w:proofErr w:type="spellEnd"/>
            <w:r w:rsidRPr="00755A67">
              <w:rPr>
                <w:rFonts w:ascii="Times New Roman" w:hAnsi="Times New Roman" w:cs="Times New Roman"/>
                <w:lang w:val="en-GB" w:eastAsia="en-US"/>
              </w:rPr>
              <w:t>( </w:t>
            </w:r>
            <w:proofErr w:type="spellStart"/>
            <w:r w:rsidRPr="00755A67">
              <w:rPr>
                <w:rFonts w:ascii="Times New Roman" w:hAnsi="Times New Roman" w:cs="Times New Roman"/>
                <w:lang w:val="en-GB" w:eastAsia="en-US"/>
              </w:rPr>
              <w:t>NumDepthViews</w:t>
            </w:r>
            <w:proofErr w:type="spellEnd"/>
            <w:r w:rsidRPr="00755A67">
              <w:rPr>
                <w:rFonts w:ascii="Times New Roman" w:hAnsi="Times New Roman" w:cs="Times New Roman"/>
                <w:lang w:val="en-GB" w:eastAsia="en-US"/>
              </w:rPr>
              <w:t>, 2, 0  )</w:t>
            </w:r>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t>}</w:t>
            </w:r>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proofErr w:type="spellStart"/>
            <w:r w:rsidRPr="00755A67">
              <w:rPr>
                <w:rFonts w:ascii="Times New Roman" w:hAnsi="Times New Roman" w:cs="Times New Roman"/>
                <w:b/>
                <w:lang w:val="en-GB" w:eastAsia="en-US"/>
              </w:rPr>
              <w:t>reduced_resolution_flag</w:t>
            </w:r>
            <w:proofErr w:type="spellEnd"/>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r w:rsidRPr="00755A67">
              <w:rPr>
                <w:rFonts w:ascii="Times New Roman" w:hAnsi="Times New Roman" w:cs="Times New Roman"/>
                <w:lang w:val="en-GB" w:eastAsia="en-US"/>
              </w:rPr>
              <w:t>u(1)</w:t>
            </w: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t xml:space="preserve">if( </w:t>
            </w:r>
            <w:proofErr w:type="spellStart"/>
            <w:r w:rsidRPr="00755A67">
              <w:rPr>
                <w:rFonts w:ascii="Times New Roman" w:hAnsi="Times New Roman" w:cs="Times New Roman"/>
                <w:lang w:val="en-GB" w:eastAsia="en-US"/>
              </w:rPr>
              <w:t>reduced_resolution_flag</w:t>
            </w:r>
            <w:proofErr w:type="spellEnd"/>
            <w:r w:rsidRPr="00755A67">
              <w:rPr>
                <w:rFonts w:ascii="Times New Roman" w:hAnsi="Times New Roman" w:cs="Times New Roman"/>
                <w:lang w:val="en-GB" w:eastAsia="en-US"/>
              </w:rPr>
              <w:t xml:space="preserve"> ) {</w:t>
            </w:r>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b/>
                <w:lang w:val="en-GB" w:eastAsia="en-US"/>
              </w:rPr>
              <w:t>depth_</w:t>
            </w:r>
            <w:r w:rsidRPr="00755A67">
              <w:rPr>
                <w:rFonts w:ascii="TimesNewRoman,Bold" w:hAnsi="TimesNewRoman,Bold" w:cs="TimesNewRoman,Bold"/>
                <w:b/>
                <w:bCs/>
                <w:lang w:val="en-GB" w:eastAsia="en-US"/>
              </w:rPr>
              <w:t>pic_width_in_mbs_minus1</w:t>
            </w:r>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b/>
                <w:lang w:val="en-GB" w:eastAsia="en-US"/>
              </w:rPr>
              <w:t>depth_</w:t>
            </w:r>
            <w:r w:rsidRPr="00755A67">
              <w:rPr>
                <w:rFonts w:ascii="Times New Roman" w:hAnsi="Times New Roman" w:cs="Times New Roman"/>
                <w:b/>
                <w:bCs/>
                <w:lang w:val="en-GB" w:eastAsia="en-US"/>
              </w:rPr>
              <w:t>pic_height_in_map_units_minus1</w:t>
            </w:r>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b/>
                <w:lang w:val="en-GB" w:eastAsia="en-US"/>
              </w:rPr>
              <w:t>depth_hor_mult_minus1</w:t>
            </w:r>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b/>
                <w:lang w:val="en-GB" w:eastAsia="en-US"/>
              </w:rPr>
              <w:t>depth_ver_mult_minus1</w:t>
            </w:r>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proofErr w:type="spellStart"/>
            <w:r w:rsidRPr="00755A67">
              <w:rPr>
                <w:rFonts w:ascii="Times New Roman" w:hAnsi="Times New Roman" w:cs="Times New Roman"/>
                <w:b/>
                <w:lang w:val="en-GB" w:eastAsia="en-US"/>
              </w:rPr>
              <w:t>depth_hor_rsh</w:t>
            </w:r>
            <w:proofErr w:type="spellEnd"/>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proofErr w:type="spellStart"/>
            <w:r w:rsidRPr="00755A67">
              <w:rPr>
                <w:rFonts w:ascii="Times New Roman" w:hAnsi="Times New Roman" w:cs="Times New Roman"/>
                <w:b/>
                <w:lang w:val="en-GB" w:eastAsia="en-US"/>
              </w:rPr>
              <w:t>depth_ver_rsh</w:t>
            </w:r>
            <w:proofErr w:type="spellEnd"/>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t>}</w:t>
            </w:r>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proofErr w:type="spellStart"/>
            <w:r w:rsidRPr="00755A67">
              <w:rPr>
                <w:rFonts w:ascii="Times New Roman" w:hAnsi="Times New Roman" w:cs="Times New Roman"/>
                <w:b/>
                <w:lang w:val="en-GB" w:eastAsia="en-US"/>
              </w:rPr>
              <w:t>depth_frame_cropping_flag</w:t>
            </w:r>
            <w:proofErr w:type="spellEnd"/>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r w:rsidRPr="00755A67">
              <w:rPr>
                <w:rFonts w:ascii="Times New Roman" w:hAnsi="Times New Roman" w:cs="Times New Roman"/>
                <w:lang w:val="en-GB" w:eastAsia="en-US"/>
              </w:rPr>
              <w:t>u(1)</w:t>
            </w: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t xml:space="preserve">if( </w:t>
            </w:r>
            <w:proofErr w:type="spellStart"/>
            <w:r w:rsidRPr="00755A67">
              <w:rPr>
                <w:rFonts w:ascii="Times New Roman" w:hAnsi="Times New Roman" w:cs="Times New Roman"/>
                <w:lang w:val="en-GB" w:eastAsia="en-US"/>
              </w:rPr>
              <w:t>depth_frame_cropping_flag</w:t>
            </w:r>
            <w:proofErr w:type="spellEnd"/>
            <w:r w:rsidRPr="00755A67">
              <w:rPr>
                <w:rFonts w:ascii="Times New Roman" w:hAnsi="Times New Roman" w:cs="Times New Roman"/>
                <w:lang w:val="en-GB" w:eastAsia="en-US"/>
              </w:rPr>
              <w:t xml:space="preserve"> ) {</w:t>
            </w:r>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proofErr w:type="spellStart"/>
            <w:r w:rsidRPr="00755A67">
              <w:rPr>
                <w:rFonts w:ascii="Times New Roman" w:hAnsi="Times New Roman" w:cs="Times New Roman"/>
                <w:b/>
                <w:lang w:val="en-GB" w:eastAsia="en-US"/>
              </w:rPr>
              <w:t>depth_frame_crop_left_offset</w:t>
            </w:r>
            <w:proofErr w:type="spellEnd"/>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proofErr w:type="spellStart"/>
            <w:r w:rsidRPr="00755A67">
              <w:rPr>
                <w:rFonts w:ascii="Times New Roman" w:hAnsi="Times New Roman" w:cs="Times New Roman"/>
                <w:b/>
                <w:lang w:val="en-GB" w:eastAsia="en-US"/>
              </w:rPr>
              <w:t>depth_frame_crop_right_offset</w:t>
            </w:r>
            <w:proofErr w:type="spellEnd"/>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proofErr w:type="spellStart"/>
            <w:r w:rsidRPr="00755A67">
              <w:rPr>
                <w:rFonts w:ascii="Times New Roman" w:hAnsi="Times New Roman" w:cs="Times New Roman"/>
                <w:b/>
                <w:lang w:val="en-GB" w:eastAsia="en-US"/>
              </w:rPr>
              <w:t>depth_frame_crop_top_offset</w:t>
            </w:r>
            <w:proofErr w:type="spellEnd"/>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proofErr w:type="spellStart"/>
            <w:r w:rsidRPr="00755A67">
              <w:rPr>
                <w:rFonts w:ascii="Times New Roman" w:hAnsi="Times New Roman" w:cs="Times New Roman"/>
                <w:b/>
                <w:lang w:val="en-GB" w:eastAsia="en-US"/>
              </w:rPr>
              <w:t>depth_frame_crop_bottom_offset</w:t>
            </w:r>
            <w:proofErr w:type="spellEnd"/>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t>}</w:t>
            </w:r>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proofErr w:type="spellStart"/>
            <w:r w:rsidRPr="00755A67">
              <w:rPr>
                <w:rFonts w:ascii="Times New Roman" w:hAnsi="Times New Roman" w:cs="Times New Roman"/>
                <w:b/>
                <w:lang w:val="en-GB" w:eastAsia="en-US"/>
              </w:rPr>
              <w:t>grid_pos_num_views</w:t>
            </w:r>
            <w:proofErr w:type="spellEnd"/>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t xml:space="preserve">for(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xml:space="preserve"> = 0;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xml:space="preserve"> &lt; </w:t>
            </w:r>
            <w:proofErr w:type="spellStart"/>
            <w:r w:rsidRPr="00755A67">
              <w:rPr>
                <w:rFonts w:ascii="Times New Roman" w:hAnsi="Times New Roman" w:cs="Times New Roman"/>
                <w:lang w:val="en-GB" w:eastAsia="en-US"/>
              </w:rPr>
              <w:t>grid_pos_num_views</w:t>
            </w:r>
            <w:proofErr w:type="spellEnd"/>
            <w:r w:rsidRPr="00755A67">
              <w:rPr>
                <w:rFonts w:ascii="Times New Roman" w:hAnsi="Times New Roman" w:cs="Times New Roman"/>
                <w:lang w:val="en-GB" w:eastAsia="en-US"/>
              </w:rPr>
              <w:t xml:space="preserve">;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 {</w:t>
            </w:r>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proofErr w:type="spellStart"/>
            <w:r w:rsidRPr="00755A67">
              <w:rPr>
                <w:rFonts w:ascii="Times New Roman" w:hAnsi="Times New Roman" w:cs="Times New Roman"/>
                <w:b/>
                <w:lang w:val="en-GB" w:eastAsia="en-US"/>
              </w:rPr>
              <w:t>grid_pos_view_id</w:t>
            </w:r>
            <w:proofErr w:type="spellEnd"/>
            <w:r w:rsidRPr="00755A67">
              <w:rPr>
                <w:rFonts w:ascii="Times New Roman" w:hAnsi="Times New Roman" w:cs="Times New Roman"/>
                <w:lang w:val="en-GB" w:eastAsia="en-US"/>
              </w:rPr>
              <w:t>[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w:t>
            </w:r>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proofErr w:type="spellStart"/>
            <w:r w:rsidRPr="00755A67">
              <w:rPr>
                <w:rFonts w:ascii="Times New Roman" w:hAnsi="Times New Roman" w:cs="Times New Roman"/>
                <w:lang w:val="en-GB" w:eastAsia="en-US"/>
              </w:rPr>
              <w:t>ue</w:t>
            </w:r>
            <w:proofErr w:type="spellEnd"/>
            <w:r w:rsidRPr="00755A67">
              <w:rPr>
                <w:rFonts w:ascii="Times New Roman" w:hAnsi="Times New Roman" w:cs="Times New Roman"/>
                <w:lang w:val="en-GB" w:eastAsia="en-US"/>
              </w:rPr>
              <w:t>(v)</w:t>
            </w: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proofErr w:type="spellStart"/>
            <w:r w:rsidRPr="00755A67">
              <w:rPr>
                <w:rFonts w:ascii="Times New Roman" w:hAnsi="Times New Roman" w:cs="Times New Roman"/>
                <w:b/>
                <w:lang w:val="en-GB" w:eastAsia="en-US"/>
              </w:rPr>
              <w:t>grid_pos_x</w:t>
            </w:r>
            <w:proofErr w:type="spellEnd"/>
            <w:r w:rsidRPr="00755A67">
              <w:rPr>
                <w:rFonts w:ascii="Times New Roman" w:hAnsi="Times New Roman" w:cs="Times New Roman"/>
                <w:lang w:val="en-GB" w:eastAsia="en-US"/>
              </w:rPr>
              <w:t>[ </w:t>
            </w:r>
            <w:proofErr w:type="spellStart"/>
            <w:r w:rsidRPr="00755A67">
              <w:rPr>
                <w:rFonts w:ascii="Times New Roman" w:hAnsi="Times New Roman" w:cs="Times New Roman"/>
                <w:lang w:val="en-GB" w:eastAsia="en-US"/>
              </w:rPr>
              <w:t>grid_pos_view_id</w:t>
            </w:r>
            <w:proofErr w:type="spellEnd"/>
            <w:r w:rsidRPr="00755A67">
              <w:rPr>
                <w:rFonts w:ascii="Times New Roman" w:hAnsi="Times New Roman" w:cs="Times New Roman"/>
                <w:lang w:val="en-GB" w:eastAsia="en-US"/>
              </w:rPr>
              <w:t>[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 ]</w:t>
            </w:r>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r w:rsidRPr="00755A67">
              <w:rPr>
                <w:rFonts w:ascii="Times New Roman" w:hAnsi="Times New Roman" w:cs="Times New Roman"/>
                <w:lang w:val="en-GB" w:eastAsia="en-US"/>
              </w:rPr>
              <w:t>se(v)</w:t>
            </w: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r w:rsidRPr="00755A67">
              <w:rPr>
                <w:rFonts w:ascii="Times New Roman" w:hAnsi="Times New Roman" w:cs="Times New Roman"/>
                <w:lang w:val="en-GB" w:eastAsia="en-US"/>
              </w:rPr>
              <w:tab/>
            </w:r>
            <w:proofErr w:type="spellStart"/>
            <w:r w:rsidRPr="00755A67">
              <w:rPr>
                <w:rFonts w:ascii="Times New Roman" w:hAnsi="Times New Roman" w:cs="Times New Roman"/>
                <w:b/>
                <w:lang w:val="en-GB" w:eastAsia="en-US"/>
              </w:rPr>
              <w:t>grid_pos_y</w:t>
            </w:r>
            <w:proofErr w:type="spellEnd"/>
            <w:r w:rsidRPr="00755A67">
              <w:rPr>
                <w:rFonts w:ascii="Times New Roman" w:hAnsi="Times New Roman" w:cs="Times New Roman"/>
                <w:lang w:val="en-GB" w:eastAsia="en-US"/>
              </w:rPr>
              <w:t>[ </w:t>
            </w:r>
            <w:proofErr w:type="spellStart"/>
            <w:r w:rsidRPr="00755A67">
              <w:rPr>
                <w:rFonts w:ascii="Times New Roman" w:hAnsi="Times New Roman" w:cs="Times New Roman"/>
                <w:lang w:val="en-GB" w:eastAsia="en-US"/>
              </w:rPr>
              <w:t>grid_pos_view_id</w:t>
            </w:r>
            <w:proofErr w:type="spellEnd"/>
            <w:r w:rsidRPr="00755A67">
              <w:rPr>
                <w:rFonts w:ascii="Times New Roman" w:hAnsi="Times New Roman" w:cs="Times New Roman"/>
                <w:lang w:val="en-GB" w:eastAsia="en-US"/>
              </w:rPr>
              <w:t>[ </w:t>
            </w:r>
            <w:proofErr w:type="spellStart"/>
            <w:r w:rsidRPr="00755A67">
              <w:rPr>
                <w:rFonts w:ascii="Times New Roman" w:hAnsi="Times New Roman" w:cs="Times New Roman"/>
                <w:lang w:val="en-GB" w:eastAsia="en-US"/>
              </w:rPr>
              <w:t>i</w:t>
            </w:r>
            <w:proofErr w:type="spellEnd"/>
            <w:r w:rsidRPr="00755A67">
              <w:rPr>
                <w:rFonts w:ascii="Times New Roman" w:hAnsi="Times New Roman" w:cs="Times New Roman"/>
                <w:lang w:val="en-GB" w:eastAsia="en-US"/>
              </w:rPr>
              <w:t> ] ]</w:t>
            </w:r>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r w:rsidRPr="00755A67">
              <w:rPr>
                <w:rFonts w:ascii="Times New Roman" w:hAnsi="Times New Roman" w:cs="Times New Roman"/>
                <w:lang w:val="en-GB" w:eastAsia="en-US"/>
              </w:rPr>
              <w:t>se(v)</w:t>
            </w: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t>}</w:t>
            </w:r>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lang w:val="en-GB" w:eastAsia="en-US"/>
              </w:rPr>
              <w:tab/>
            </w:r>
            <w:r w:rsidRPr="00755A67">
              <w:rPr>
                <w:rFonts w:ascii="Times New Roman" w:hAnsi="Times New Roman" w:cs="Times New Roman"/>
                <w:lang w:val="en-GB" w:eastAsia="en-US"/>
              </w:rPr>
              <w:tab/>
            </w:r>
            <w:proofErr w:type="spellStart"/>
            <w:r w:rsidRPr="00755A67">
              <w:rPr>
                <w:rFonts w:ascii="Times New Roman" w:hAnsi="Times New Roman" w:cs="Times New Roman"/>
                <w:b/>
                <w:lang w:val="en-GB" w:eastAsia="en-US"/>
              </w:rPr>
              <w:t>slice_header_prediction_flag</w:t>
            </w:r>
            <w:proofErr w:type="spellEnd"/>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r w:rsidRPr="00755A67">
              <w:rPr>
                <w:rFonts w:ascii="Times New Roman" w:hAnsi="Times New Roman" w:cs="Times New Roman"/>
                <w:lang w:val="en-GB" w:eastAsia="en-US"/>
              </w:rPr>
              <w:t>u(1)</w:t>
            </w: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lang w:val="en-GB" w:eastAsia="en-US"/>
              </w:rPr>
              <w:lastRenderedPageBreak/>
              <w:tab/>
            </w:r>
            <w:r w:rsidRPr="00755A67">
              <w:rPr>
                <w:rFonts w:ascii="Times New Roman" w:hAnsi="Times New Roman" w:cs="Times New Roman"/>
                <w:lang w:val="en-GB" w:eastAsia="en-US"/>
              </w:rPr>
              <w:tab/>
            </w:r>
            <w:proofErr w:type="spellStart"/>
            <w:r w:rsidRPr="00755A67">
              <w:rPr>
                <w:rFonts w:ascii="Times New Roman" w:hAnsi="Times New Roman" w:cs="Times New Roman"/>
                <w:b/>
                <w:lang w:val="en-GB" w:eastAsia="en-US"/>
              </w:rPr>
              <w:t>seq_view_synthesis_flag</w:t>
            </w:r>
            <w:proofErr w:type="spellEnd"/>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r w:rsidRPr="00755A67">
              <w:rPr>
                <w:rFonts w:ascii="Times New Roman" w:hAnsi="Times New Roman" w:cs="Times New Roman"/>
                <w:lang w:val="en-GB" w:eastAsia="en-US"/>
              </w:rPr>
              <w:t>u(1)</w:t>
            </w: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ab/>
              <w:t>}</w:t>
            </w:r>
          </w:p>
        </w:tc>
        <w:tc>
          <w:tcPr>
            <w:tcW w:w="533"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c>
          <w:tcPr>
            <w:tcW w:w="1157" w:type="dxa"/>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lang w:val="en-GB" w:eastAsia="en-US"/>
              </w:rPr>
              <w:tab/>
            </w:r>
            <w:proofErr w:type="spellStart"/>
            <w:r w:rsidRPr="00755A67">
              <w:rPr>
                <w:rFonts w:ascii="Times New Roman" w:hAnsi="Times New Roman" w:cs="Times New Roman"/>
                <w:b/>
                <w:lang w:val="en-GB" w:eastAsia="en-US"/>
              </w:rPr>
              <w:t>alc_sps_enable_flag</w:t>
            </w:r>
            <w:proofErr w:type="spellEnd"/>
          </w:p>
        </w:tc>
        <w:tc>
          <w:tcPr>
            <w:tcW w:w="533" w:type="dxa"/>
          </w:tcPr>
          <w:p w:rsidR="003208BE" w:rsidRPr="00755A67" w:rsidRDefault="003208BE" w:rsidP="0077367C">
            <w:pPr>
              <w:keepNext/>
              <w:keepLines/>
              <w:tabs>
                <w:tab w:val="left" w:pos="216"/>
                <w:tab w:val="left" w:pos="432"/>
                <w:tab w:val="left" w:pos="648"/>
                <w:tab w:val="left" w:pos="864"/>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216"/>
                <w:tab w:val="left" w:pos="432"/>
                <w:tab w:val="left" w:pos="648"/>
                <w:tab w:val="left" w:pos="864"/>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r w:rsidRPr="00755A67">
              <w:rPr>
                <w:rFonts w:ascii="Times New Roman" w:hAnsi="Times New Roman" w:cs="Times New Roman"/>
                <w:lang w:val="en-GB" w:eastAsia="en-US"/>
              </w:rPr>
              <w:t>u(1)</w:t>
            </w:r>
          </w:p>
        </w:tc>
      </w:tr>
      <w:tr w:rsidR="003208BE" w:rsidRPr="00755A67" w:rsidTr="0077367C">
        <w:trPr>
          <w:cantSplit/>
          <w:jc w:val="center"/>
        </w:trPr>
        <w:tc>
          <w:tcPr>
            <w:tcW w:w="6696" w:type="dxa"/>
          </w:tcPr>
          <w:p w:rsidR="003208BE" w:rsidRPr="00755A67" w:rsidDel="002032F1" w:rsidRDefault="003208BE" w:rsidP="0077367C">
            <w:pPr>
              <w:keepNext/>
              <w:keepLines/>
              <w:tabs>
                <w:tab w:val="left" w:pos="216"/>
                <w:tab w:val="left" w:pos="432"/>
                <w:tab w:val="left" w:pos="648"/>
                <w:tab w:val="left" w:pos="864"/>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755A67">
              <w:rPr>
                <w:rFonts w:ascii="Times New Roman" w:hAnsi="Times New Roman" w:cs="Times New Roman"/>
                <w:lang w:val="en-GB" w:eastAsia="en-US"/>
              </w:rPr>
              <w:tab/>
            </w:r>
            <w:proofErr w:type="spellStart"/>
            <w:r w:rsidRPr="00755A67">
              <w:rPr>
                <w:rFonts w:ascii="Times New Roman" w:hAnsi="Times New Roman" w:cs="Times New Roman"/>
                <w:b/>
                <w:lang w:val="en-GB" w:eastAsia="en-US"/>
              </w:rPr>
              <w:t>enable_rle_skip_flag</w:t>
            </w:r>
            <w:proofErr w:type="spellEnd"/>
          </w:p>
        </w:tc>
        <w:tc>
          <w:tcPr>
            <w:tcW w:w="533" w:type="dxa"/>
          </w:tcPr>
          <w:p w:rsidR="003208BE" w:rsidRPr="00755A67" w:rsidRDefault="003208BE" w:rsidP="0077367C">
            <w:pPr>
              <w:keepNext/>
              <w:keepLines/>
              <w:tabs>
                <w:tab w:val="left" w:pos="216"/>
                <w:tab w:val="left" w:pos="432"/>
                <w:tab w:val="left" w:pos="648"/>
                <w:tab w:val="left" w:pos="864"/>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r w:rsidRPr="00755A67">
              <w:rPr>
                <w:rFonts w:ascii="Times New Roman" w:hAnsi="Times New Roman" w:cs="Times New Roman"/>
                <w:lang w:val="en-GB" w:eastAsia="en-US"/>
              </w:rPr>
              <w:t>0</w:t>
            </w:r>
          </w:p>
        </w:tc>
        <w:tc>
          <w:tcPr>
            <w:tcW w:w="1157" w:type="dxa"/>
          </w:tcPr>
          <w:p w:rsidR="003208BE" w:rsidRPr="00755A67" w:rsidRDefault="003208BE" w:rsidP="0077367C">
            <w:pPr>
              <w:keepNext/>
              <w:keepLines/>
              <w:tabs>
                <w:tab w:val="left" w:pos="216"/>
                <w:tab w:val="left" w:pos="432"/>
                <w:tab w:val="left" w:pos="648"/>
                <w:tab w:val="left" w:pos="864"/>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sz w:val="18"/>
                <w:szCs w:val="18"/>
                <w:lang w:val="en-GB" w:eastAsia="en-US"/>
              </w:rPr>
            </w:pPr>
            <w:r w:rsidRPr="00755A67">
              <w:rPr>
                <w:rFonts w:ascii="Times New Roman" w:hAnsi="Times New Roman" w:cs="Times New Roman"/>
                <w:lang w:val="en-GB" w:eastAsia="en-US"/>
              </w:rPr>
              <w:t>u(1)</w:t>
            </w:r>
          </w:p>
        </w:tc>
      </w:tr>
      <w:tr w:rsidR="003208BE" w:rsidRPr="00755A67" w:rsidTr="0077367C">
        <w:trPr>
          <w:cantSplit/>
          <w:jc w:val="center"/>
        </w:trPr>
        <w:tc>
          <w:tcPr>
            <w:tcW w:w="6696" w:type="dxa"/>
          </w:tcPr>
          <w:p w:rsidR="003208BE" w:rsidRPr="00755A67" w:rsidRDefault="003208BE" w:rsidP="0077367C">
            <w:pPr>
              <w:keepNext/>
              <w:keepLines/>
              <w:tabs>
                <w:tab w:val="left" w:pos="216"/>
                <w:tab w:val="left" w:pos="432"/>
                <w:tab w:val="left" w:pos="648"/>
                <w:tab w:val="left" w:pos="864"/>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t>if( !</w:t>
            </w:r>
            <w:proofErr w:type="spellStart"/>
            <w:r w:rsidRPr="00755A67">
              <w:rPr>
                <w:rFonts w:ascii="Times New Roman" w:hAnsi="Times New Roman" w:cs="Times New Roman"/>
                <w:highlight w:val="yellow"/>
                <w:lang w:val="en-GB" w:eastAsia="en-US"/>
              </w:rPr>
              <w:t>AllViewsPairedFlag</w:t>
            </w:r>
            <w:proofErr w:type="spellEnd"/>
            <w:r w:rsidRPr="00755A67">
              <w:rPr>
                <w:rFonts w:ascii="Times New Roman" w:hAnsi="Times New Roman" w:cs="Times New Roman"/>
                <w:highlight w:val="yellow"/>
                <w:lang w:val="en-GB" w:eastAsia="en-US"/>
              </w:rPr>
              <w:t xml:space="preserve"> ) {</w:t>
            </w:r>
          </w:p>
        </w:tc>
        <w:tc>
          <w:tcPr>
            <w:tcW w:w="533" w:type="dxa"/>
          </w:tcPr>
          <w:p w:rsidR="003208BE" w:rsidRPr="00755A67" w:rsidRDefault="003208BE" w:rsidP="0077367C">
            <w:pPr>
              <w:keepNext/>
              <w:keepLines/>
              <w:tabs>
                <w:tab w:val="left" w:pos="216"/>
                <w:tab w:val="left" w:pos="432"/>
                <w:tab w:val="left" w:pos="648"/>
                <w:tab w:val="left" w:pos="864"/>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c>
          <w:tcPr>
            <w:tcW w:w="1157" w:type="dxa"/>
          </w:tcPr>
          <w:p w:rsidR="003208BE" w:rsidRPr="00755A67" w:rsidRDefault="003208BE" w:rsidP="0077367C">
            <w:pPr>
              <w:keepNext/>
              <w:keepLines/>
              <w:tabs>
                <w:tab w:val="left" w:pos="216"/>
                <w:tab w:val="left" w:pos="432"/>
                <w:tab w:val="left" w:pos="648"/>
                <w:tab w:val="left" w:pos="864"/>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r>
      <w:tr w:rsidR="003208BE" w:rsidRPr="00755A67" w:rsidTr="0077367C">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t xml:space="preserve">for(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xml:space="preserve"> = 1;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xml:space="preserve"> &lt;= num_views_minus1;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r>
      <w:tr w:rsidR="003208BE" w:rsidRPr="00755A67" w:rsidTr="0077367C">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t xml:space="preserve">if( </w:t>
            </w:r>
            <w:proofErr w:type="spellStart"/>
            <w:r w:rsidRPr="00755A67">
              <w:rPr>
                <w:rFonts w:ascii="Times New Roman" w:hAnsi="Times New Roman" w:cs="Times New Roman"/>
                <w:highlight w:val="yellow"/>
                <w:lang w:val="en-GB" w:eastAsia="en-US"/>
              </w:rPr>
              <w:t>texture_view_present_flag</w:t>
            </w:r>
            <w:proofErr w:type="spellEnd"/>
            <w:r w:rsidRPr="00755A67">
              <w:rPr>
                <w:rFonts w:ascii="Times New Roman" w:hAnsi="Times New Roman" w:cs="Times New Roman"/>
                <w:highlight w:val="yellow"/>
                <w:lang w:val="en-GB" w:eastAsia="en-US"/>
              </w:rPr>
              <w:t>[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 ) {</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r>
      <w:tr w:rsidR="003208BE" w:rsidRPr="00755A67" w:rsidTr="0077367C">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b/>
                <w:highlight w:val="yellow"/>
                <w:lang w:val="en-GB" w:eastAsia="en-US"/>
              </w:rPr>
              <w:t>num_anchor_refs_l0</w:t>
            </w:r>
            <w:r w:rsidRPr="00755A67">
              <w:rPr>
                <w:rFonts w:ascii="Times New Roman" w:hAnsi="Times New Roman" w:cs="Times New Roman"/>
                <w:highlight w:val="yellow"/>
                <w:lang w:val="en-GB" w:eastAsia="en-US"/>
              </w:rPr>
              <w:t>[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0</w:t>
            </w: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roofErr w:type="spellStart"/>
            <w:r w:rsidRPr="00755A67">
              <w:rPr>
                <w:rFonts w:ascii="Times New Roman" w:hAnsi="Times New Roman" w:cs="Times New Roman"/>
                <w:highlight w:val="yellow"/>
                <w:lang w:val="en-GB" w:eastAsia="en-US"/>
              </w:rPr>
              <w:t>ue</w:t>
            </w:r>
            <w:proofErr w:type="spellEnd"/>
            <w:r w:rsidRPr="00755A67">
              <w:rPr>
                <w:rFonts w:ascii="Times New Roman" w:hAnsi="Times New Roman" w:cs="Times New Roman"/>
                <w:highlight w:val="yellow"/>
                <w:lang w:val="en-GB" w:eastAsia="en-US"/>
              </w:rPr>
              <w:t>(v)</w:t>
            </w:r>
          </w:p>
        </w:tc>
      </w:tr>
      <w:tr w:rsidR="003208BE" w:rsidRPr="00755A67" w:rsidTr="0077367C">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t>for( j = 0; j &lt; num_anchor_refs_l0[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 j++ )</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r>
      <w:tr w:rsidR="003208BE" w:rsidRPr="00755A67" w:rsidTr="0077367C">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b/>
                <w:highlight w:val="yellow"/>
                <w:lang w:val="en-GB" w:eastAsia="en-US"/>
              </w:rPr>
              <w:t>anchor_ref_l0</w:t>
            </w:r>
            <w:r w:rsidRPr="00755A67">
              <w:rPr>
                <w:rFonts w:ascii="Times New Roman" w:hAnsi="Times New Roman" w:cs="Times New Roman"/>
                <w:highlight w:val="yellow"/>
                <w:lang w:val="en-GB" w:eastAsia="en-US"/>
              </w:rPr>
              <w:t>[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 j ]</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0</w:t>
            </w: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roofErr w:type="spellStart"/>
            <w:r w:rsidRPr="00755A67">
              <w:rPr>
                <w:rFonts w:ascii="Times New Roman" w:hAnsi="Times New Roman" w:cs="Times New Roman"/>
                <w:highlight w:val="yellow"/>
                <w:lang w:val="en-GB" w:eastAsia="en-US"/>
              </w:rPr>
              <w:t>ue</w:t>
            </w:r>
            <w:proofErr w:type="spellEnd"/>
            <w:r w:rsidRPr="00755A67">
              <w:rPr>
                <w:rFonts w:ascii="Times New Roman" w:hAnsi="Times New Roman" w:cs="Times New Roman"/>
                <w:highlight w:val="yellow"/>
                <w:lang w:val="en-GB" w:eastAsia="en-US"/>
              </w:rPr>
              <w:t>(v)</w:t>
            </w:r>
          </w:p>
        </w:tc>
      </w:tr>
      <w:tr w:rsidR="003208BE" w:rsidRPr="00755A67" w:rsidTr="0077367C">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b/>
                <w:highlight w:val="yellow"/>
                <w:lang w:val="en-GB" w:eastAsia="en-US"/>
              </w:rPr>
              <w:t>num_anchor_refs_l1</w:t>
            </w:r>
            <w:r w:rsidRPr="00755A67">
              <w:rPr>
                <w:rFonts w:ascii="Times New Roman" w:hAnsi="Times New Roman" w:cs="Times New Roman"/>
                <w:highlight w:val="yellow"/>
                <w:lang w:val="en-GB" w:eastAsia="en-US"/>
              </w:rPr>
              <w:t>[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0</w:t>
            </w: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roofErr w:type="spellStart"/>
            <w:r w:rsidRPr="00755A67">
              <w:rPr>
                <w:rFonts w:ascii="Times New Roman" w:hAnsi="Times New Roman" w:cs="Times New Roman"/>
                <w:highlight w:val="yellow"/>
                <w:lang w:val="en-GB" w:eastAsia="en-US"/>
              </w:rPr>
              <w:t>ue</w:t>
            </w:r>
            <w:proofErr w:type="spellEnd"/>
            <w:r w:rsidRPr="00755A67">
              <w:rPr>
                <w:rFonts w:ascii="Times New Roman" w:hAnsi="Times New Roman" w:cs="Times New Roman"/>
                <w:highlight w:val="yellow"/>
                <w:lang w:val="en-GB" w:eastAsia="en-US"/>
              </w:rPr>
              <w:t>(v)</w:t>
            </w:r>
          </w:p>
        </w:tc>
      </w:tr>
      <w:tr w:rsidR="003208BE" w:rsidRPr="00755A67" w:rsidTr="0077367C">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t>for( j = 0; j &lt; num_anchor_refs_l1[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 j++ )</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r>
      <w:tr w:rsidR="003208BE" w:rsidRPr="00755A67" w:rsidTr="0077367C">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b/>
                <w:highlight w:val="yellow"/>
                <w:lang w:val="en-GB" w:eastAsia="en-US"/>
              </w:rPr>
              <w:t>anchor_ref_l1</w:t>
            </w:r>
            <w:r w:rsidRPr="00755A67">
              <w:rPr>
                <w:rFonts w:ascii="Times New Roman" w:hAnsi="Times New Roman" w:cs="Times New Roman"/>
                <w:highlight w:val="yellow"/>
                <w:lang w:val="en-GB" w:eastAsia="en-US"/>
              </w:rPr>
              <w:t>[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 j ]</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0</w:t>
            </w: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roofErr w:type="spellStart"/>
            <w:r w:rsidRPr="00755A67">
              <w:rPr>
                <w:rFonts w:ascii="Times New Roman" w:hAnsi="Times New Roman" w:cs="Times New Roman"/>
                <w:highlight w:val="yellow"/>
                <w:lang w:val="en-GB" w:eastAsia="en-US"/>
              </w:rPr>
              <w:t>ue</w:t>
            </w:r>
            <w:proofErr w:type="spellEnd"/>
            <w:r w:rsidRPr="00755A67">
              <w:rPr>
                <w:rFonts w:ascii="Times New Roman" w:hAnsi="Times New Roman" w:cs="Times New Roman"/>
                <w:highlight w:val="yellow"/>
                <w:lang w:val="en-GB" w:eastAsia="en-US"/>
              </w:rPr>
              <w:t>(v)</w:t>
            </w:r>
          </w:p>
        </w:tc>
      </w:tr>
      <w:tr w:rsidR="003208BE" w:rsidRPr="00755A67" w:rsidTr="0077367C">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t>}</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r>
      <w:tr w:rsidR="003208BE" w:rsidRPr="00755A67" w:rsidTr="0077367C">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t xml:space="preserve">for(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xml:space="preserve"> = 1;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xml:space="preserve"> &lt;= num_views_minus1;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r>
      <w:tr w:rsidR="003208BE" w:rsidRPr="00755A67" w:rsidTr="0077367C">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t xml:space="preserve">if( </w:t>
            </w:r>
            <w:proofErr w:type="spellStart"/>
            <w:r w:rsidRPr="00755A67">
              <w:rPr>
                <w:rFonts w:ascii="Times New Roman" w:hAnsi="Times New Roman" w:cs="Times New Roman"/>
                <w:highlight w:val="yellow"/>
                <w:lang w:val="en-GB" w:eastAsia="en-US"/>
              </w:rPr>
              <w:t>texture_view_present_flag</w:t>
            </w:r>
            <w:proofErr w:type="spellEnd"/>
            <w:r w:rsidRPr="00755A67">
              <w:rPr>
                <w:rFonts w:ascii="Times New Roman" w:hAnsi="Times New Roman" w:cs="Times New Roman"/>
                <w:highlight w:val="yellow"/>
                <w:lang w:val="en-GB" w:eastAsia="en-US"/>
              </w:rPr>
              <w:t>[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 ) {</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r>
      <w:tr w:rsidR="003208BE" w:rsidRPr="00755A67" w:rsidTr="0077367C">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b/>
                <w:highlight w:val="yellow"/>
                <w:lang w:val="en-GB" w:eastAsia="en-US"/>
              </w:rPr>
              <w:t>num_non_anchor_refs_l0</w:t>
            </w:r>
            <w:r w:rsidRPr="00755A67">
              <w:rPr>
                <w:rFonts w:ascii="Times New Roman" w:hAnsi="Times New Roman" w:cs="Times New Roman"/>
                <w:highlight w:val="yellow"/>
                <w:lang w:val="en-GB" w:eastAsia="en-US"/>
              </w:rPr>
              <w:t>[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0</w:t>
            </w: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roofErr w:type="spellStart"/>
            <w:r w:rsidRPr="00755A67">
              <w:rPr>
                <w:rFonts w:ascii="Times New Roman" w:hAnsi="Times New Roman" w:cs="Times New Roman"/>
                <w:highlight w:val="yellow"/>
                <w:lang w:val="en-GB" w:eastAsia="en-US"/>
              </w:rPr>
              <w:t>ue</w:t>
            </w:r>
            <w:proofErr w:type="spellEnd"/>
            <w:r w:rsidRPr="00755A67">
              <w:rPr>
                <w:rFonts w:ascii="Times New Roman" w:hAnsi="Times New Roman" w:cs="Times New Roman"/>
                <w:highlight w:val="yellow"/>
                <w:lang w:val="en-GB" w:eastAsia="en-US"/>
              </w:rPr>
              <w:t>(v)</w:t>
            </w:r>
          </w:p>
        </w:tc>
      </w:tr>
      <w:tr w:rsidR="003208BE" w:rsidRPr="00755A67" w:rsidTr="0077367C">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t>for( j = 0; j &lt; num_non_anchor_refs_l0[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 j++ )</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r>
      <w:tr w:rsidR="003208BE" w:rsidRPr="00755A67" w:rsidTr="0077367C">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b/>
                <w:highlight w:val="yellow"/>
                <w:lang w:val="en-GB" w:eastAsia="en-US"/>
              </w:rPr>
              <w:t>non_anchor_ref_l0</w:t>
            </w:r>
            <w:r w:rsidRPr="00755A67">
              <w:rPr>
                <w:rFonts w:ascii="Times New Roman" w:hAnsi="Times New Roman" w:cs="Times New Roman"/>
                <w:highlight w:val="yellow"/>
                <w:lang w:val="en-GB" w:eastAsia="en-US"/>
              </w:rPr>
              <w:t>[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 j ]</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0</w:t>
            </w: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roofErr w:type="spellStart"/>
            <w:r w:rsidRPr="00755A67">
              <w:rPr>
                <w:rFonts w:ascii="Times New Roman" w:hAnsi="Times New Roman" w:cs="Times New Roman"/>
                <w:highlight w:val="yellow"/>
                <w:lang w:val="en-GB" w:eastAsia="en-US"/>
              </w:rPr>
              <w:t>ue</w:t>
            </w:r>
            <w:proofErr w:type="spellEnd"/>
            <w:r w:rsidRPr="00755A67">
              <w:rPr>
                <w:rFonts w:ascii="Times New Roman" w:hAnsi="Times New Roman" w:cs="Times New Roman"/>
                <w:highlight w:val="yellow"/>
                <w:lang w:val="en-GB" w:eastAsia="en-US"/>
              </w:rPr>
              <w:t>(v)</w:t>
            </w:r>
          </w:p>
        </w:tc>
      </w:tr>
      <w:tr w:rsidR="003208BE" w:rsidRPr="00755A67" w:rsidTr="0077367C">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b/>
                <w:highlight w:val="yellow"/>
                <w:lang w:val="en-GB" w:eastAsia="en-US"/>
              </w:rPr>
              <w:t>num_non_anchor_refs_l1</w:t>
            </w:r>
            <w:r w:rsidRPr="00755A67">
              <w:rPr>
                <w:rFonts w:ascii="Times New Roman" w:hAnsi="Times New Roman" w:cs="Times New Roman"/>
                <w:highlight w:val="yellow"/>
                <w:lang w:val="en-GB" w:eastAsia="en-US"/>
              </w:rPr>
              <w:t>[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0</w:t>
            </w: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roofErr w:type="spellStart"/>
            <w:r w:rsidRPr="00755A67">
              <w:rPr>
                <w:rFonts w:ascii="Times New Roman" w:hAnsi="Times New Roman" w:cs="Times New Roman"/>
                <w:highlight w:val="yellow"/>
                <w:lang w:val="en-GB" w:eastAsia="en-US"/>
              </w:rPr>
              <w:t>ue</w:t>
            </w:r>
            <w:proofErr w:type="spellEnd"/>
            <w:r w:rsidRPr="00755A67">
              <w:rPr>
                <w:rFonts w:ascii="Times New Roman" w:hAnsi="Times New Roman" w:cs="Times New Roman"/>
                <w:highlight w:val="yellow"/>
                <w:lang w:val="en-GB" w:eastAsia="en-US"/>
              </w:rPr>
              <w:t>(v)</w:t>
            </w:r>
          </w:p>
        </w:tc>
      </w:tr>
      <w:tr w:rsidR="003208BE" w:rsidRPr="00755A67" w:rsidTr="0077367C">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t>for( j = 0; j &lt; num_non_anchor_refs_l1[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 j++ )</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r>
      <w:tr w:rsidR="003208BE" w:rsidRPr="00755A67" w:rsidTr="0077367C">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b/>
                <w:highlight w:val="yellow"/>
                <w:lang w:val="en-GB" w:eastAsia="en-US"/>
              </w:rPr>
              <w:t>non_anchor_ref_l1</w:t>
            </w:r>
            <w:r w:rsidRPr="00755A67">
              <w:rPr>
                <w:rFonts w:ascii="Times New Roman" w:hAnsi="Times New Roman" w:cs="Times New Roman"/>
                <w:highlight w:val="yellow"/>
                <w:lang w:val="en-GB" w:eastAsia="en-US"/>
              </w:rPr>
              <w:t>[ </w:t>
            </w:r>
            <w:proofErr w:type="spellStart"/>
            <w:r w:rsidRPr="00755A67">
              <w:rPr>
                <w:rFonts w:ascii="Times New Roman" w:hAnsi="Times New Roman" w:cs="Times New Roman"/>
                <w:highlight w:val="yellow"/>
                <w:lang w:val="en-GB" w:eastAsia="en-US"/>
              </w:rPr>
              <w:t>i</w:t>
            </w:r>
            <w:proofErr w:type="spellEnd"/>
            <w:r w:rsidRPr="00755A67">
              <w:rPr>
                <w:rFonts w:ascii="Times New Roman" w:hAnsi="Times New Roman" w:cs="Times New Roman"/>
                <w:highlight w:val="yellow"/>
                <w:lang w:val="en-GB" w:eastAsia="en-US"/>
              </w:rPr>
              <w:t> ][ j ]</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0</w:t>
            </w: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roofErr w:type="spellStart"/>
            <w:r w:rsidRPr="00755A67">
              <w:rPr>
                <w:rFonts w:ascii="Times New Roman" w:hAnsi="Times New Roman" w:cs="Times New Roman"/>
                <w:highlight w:val="yellow"/>
                <w:lang w:val="en-GB" w:eastAsia="en-US"/>
              </w:rPr>
              <w:t>ue</w:t>
            </w:r>
            <w:proofErr w:type="spellEnd"/>
            <w:r w:rsidRPr="00755A67">
              <w:rPr>
                <w:rFonts w:ascii="Times New Roman" w:hAnsi="Times New Roman" w:cs="Times New Roman"/>
                <w:highlight w:val="yellow"/>
                <w:lang w:val="en-GB" w:eastAsia="en-US"/>
              </w:rPr>
              <w:t>(v)</w:t>
            </w:r>
          </w:p>
        </w:tc>
      </w:tr>
      <w:tr w:rsidR="003208BE" w:rsidRPr="00755A67" w:rsidTr="0077367C">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r>
            <w:r w:rsidRPr="00755A67">
              <w:rPr>
                <w:rFonts w:ascii="Times New Roman" w:hAnsi="Times New Roman" w:cs="Times New Roman"/>
                <w:highlight w:val="yellow"/>
                <w:lang w:val="en-GB" w:eastAsia="en-US"/>
              </w:rPr>
              <w:tab/>
              <w:t>}</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r>
      <w:tr w:rsidR="003208BE" w:rsidRPr="00755A67" w:rsidTr="0077367C">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highlight w:val="yellow"/>
                <w:lang w:val="en-GB" w:eastAsia="en-US"/>
              </w:rPr>
            </w:pPr>
            <w:r w:rsidRPr="00755A67">
              <w:rPr>
                <w:rFonts w:ascii="Times New Roman" w:hAnsi="Times New Roman" w:cs="Times New Roman"/>
                <w:highlight w:val="yellow"/>
                <w:lang w:val="en-GB" w:eastAsia="en-US"/>
              </w:rPr>
              <w:tab/>
              <w:t>}</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highlight w:val="yellow"/>
                <w:lang w:val="en-GB" w:eastAsia="en-US"/>
              </w:rPr>
            </w:pPr>
          </w:p>
        </w:tc>
      </w:tr>
      <w:tr w:rsidR="003208BE" w:rsidRPr="00755A67" w:rsidTr="0077367C">
        <w:trPr>
          <w:cantSplit/>
          <w:jc w:val="center"/>
        </w:trPr>
        <w:tc>
          <w:tcPr>
            <w:tcW w:w="6696"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755A67">
              <w:rPr>
                <w:rFonts w:ascii="Times New Roman" w:hAnsi="Times New Roman" w:cs="Times New Roman"/>
                <w:lang w:val="en-GB" w:eastAsia="en-US"/>
              </w:rPr>
              <w:t>}</w:t>
            </w:r>
          </w:p>
        </w:tc>
        <w:tc>
          <w:tcPr>
            <w:tcW w:w="533"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c>
          <w:tcPr>
            <w:tcW w:w="1157" w:type="dxa"/>
            <w:tcBorders>
              <w:top w:val="single" w:sz="4" w:space="0" w:color="auto"/>
              <w:left w:val="single" w:sz="4" w:space="0" w:color="auto"/>
              <w:bottom w:val="single" w:sz="4" w:space="0" w:color="auto"/>
              <w:right w:val="single" w:sz="4" w:space="0" w:color="auto"/>
            </w:tcBorders>
          </w:tcPr>
          <w:p w:rsidR="003208BE" w:rsidRPr="00755A67" w:rsidRDefault="003208BE" w:rsidP="0077367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before="0"/>
              <w:jc w:val="center"/>
              <w:textAlignment w:val="baseline"/>
              <w:rPr>
                <w:rFonts w:ascii="Times New Roman" w:hAnsi="Times New Roman" w:cs="Times New Roman"/>
                <w:lang w:val="en-GB" w:eastAsia="en-US"/>
              </w:rPr>
            </w:pPr>
          </w:p>
        </w:tc>
      </w:tr>
    </w:tbl>
    <w:p w:rsidR="003208BE" w:rsidRPr="00755A67" w:rsidRDefault="003208BE" w:rsidP="003208BE">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lang w:val="en-GB" w:eastAsia="en-US"/>
        </w:rPr>
      </w:pPr>
    </w:p>
    <w:p w:rsidR="003208BE" w:rsidRPr="00755A67" w:rsidRDefault="003208BE" w:rsidP="003208BE">
      <w:pPr>
        <w:tabs>
          <w:tab w:val="left" w:pos="360"/>
          <w:tab w:val="left" w:pos="720"/>
          <w:tab w:val="left" w:pos="1080"/>
          <w:tab w:val="left" w:pos="1440"/>
        </w:tabs>
        <w:overflowPunct w:val="0"/>
        <w:autoSpaceDE w:val="0"/>
        <w:autoSpaceDN w:val="0"/>
        <w:adjustRightInd w:val="0"/>
        <w:textAlignment w:val="baseline"/>
        <w:rPr>
          <w:i/>
          <w:szCs w:val="22"/>
          <w:lang w:val="en-CA" w:eastAsia="en-US"/>
        </w:rPr>
      </w:pPr>
      <w:r w:rsidRPr="00755A67">
        <w:rPr>
          <w:i/>
          <w:szCs w:val="22"/>
          <w:lang w:val="en-CA" w:eastAsia="en-US"/>
        </w:rPr>
        <w:t xml:space="preserve">Add the following at the end of </w:t>
      </w:r>
      <w:proofErr w:type="spellStart"/>
      <w:r w:rsidRPr="00755A67">
        <w:rPr>
          <w:i/>
          <w:szCs w:val="22"/>
          <w:lang w:val="en-CA" w:eastAsia="en-US"/>
        </w:rPr>
        <w:t>subclause</w:t>
      </w:r>
      <w:proofErr w:type="spellEnd"/>
      <w:r w:rsidRPr="00755A67">
        <w:rPr>
          <w:i/>
          <w:szCs w:val="22"/>
          <w:lang w:val="en-CA" w:eastAsia="en-US"/>
        </w:rPr>
        <w:t xml:space="preserve"> J.7.4.2.1.5:</w:t>
      </w:r>
    </w:p>
    <w:p w:rsidR="003208BE" w:rsidRPr="00610B3C" w:rsidRDefault="003208BE" w:rsidP="003208BE">
      <w:pPr>
        <w:widowControl w:val="0"/>
        <w:tabs>
          <w:tab w:val="left" w:pos="794"/>
          <w:tab w:val="left" w:pos="1191"/>
          <w:tab w:val="left" w:pos="1588"/>
          <w:tab w:val="left" w:pos="1985"/>
        </w:tabs>
        <w:overflowPunct w:val="0"/>
        <w:autoSpaceDE w:val="0"/>
        <w:autoSpaceDN w:val="0"/>
        <w:adjustRightInd w:val="0"/>
        <w:textAlignment w:val="baseline"/>
        <w:rPr>
          <w:rFonts w:ascii="Times New Roman" w:eastAsia="SimSun" w:hAnsi="Times New Roman" w:cs="Times New Roman" w:hint="eastAsia"/>
          <w:lang w:val="en-GB" w:eastAsia="zh-CN"/>
        </w:rPr>
      </w:pPr>
      <w:r w:rsidRPr="00755A67">
        <w:rPr>
          <w:rFonts w:ascii="Times New Roman" w:hAnsi="Times New Roman" w:cs="Times New Roman"/>
          <w:bCs/>
          <w:lang w:val="en-GB" w:eastAsia="en-US"/>
        </w:rPr>
        <w:t>For num_anchor_refs_l0[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anchor_ref_l0[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j ], num_anchor_refs_l1[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anchor_ref_l1[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j ], num_non_anchor_refs_l0[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non_anchor_ref_l0[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j ], num_non_anchor_refs_l1[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and non_anchor_ref_l1[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j ]</w:t>
      </w:r>
      <w:r w:rsidRPr="00755A67">
        <w:rPr>
          <w:rFonts w:ascii="Times New Roman" w:eastAsia="SimSun" w:hAnsi="Times New Roman" w:cs="Times New Roman" w:hint="eastAsia"/>
          <w:bCs/>
          <w:lang w:val="en-GB" w:eastAsia="zh-CN"/>
        </w:rPr>
        <w:t>,</w:t>
      </w:r>
      <w:r w:rsidRPr="00755A67">
        <w:rPr>
          <w:rFonts w:ascii="Times New Roman" w:hAnsi="Times New Roman" w:cs="Times New Roman"/>
          <w:bCs/>
          <w:lang w:val="en-GB" w:eastAsia="en-US"/>
        </w:rPr>
        <w:t xml:space="preserve"> the semantics specified in </w:t>
      </w:r>
      <w:proofErr w:type="spellStart"/>
      <w:r w:rsidRPr="00755A67">
        <w:rPr>
          <w:rFonts w:ascii="Times New Roman" w:hAnsi="Times New Roman" w:cs="Times New Roman"/>
          <w:bCs/>
          <w:lang w:val="en-GB" w:eastAsia="en-US"/>
        </w:rPr>
        <w:t>subclause</w:t>
      </w:r>
      <w:proofErr w:type="spellEnd"/>
      <w:r w:rsidRPr="00755A67">
        <w:rPr>
          <w:rFonts w:ascii="Times New Roman" w:hAnsi="Times New Roman" w:cs="Times New Roman"/>
          <w:bCs/>
          <w:lang w:val="en-GB" w:eastAsia="en-US"/>
        </w:rPr>
        <w:t> H.7.4.2.1.4 is applied with the substitution of texture view component for view component. When num_anchor_refs_l0[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anchor_ref_l0[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j ], num_anchor_refs_l1[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anchor_ref_l1[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j ], num_non_anchor_refs_l0[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non_anchor_ref_l0[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j ], num_non_anchor_refs_l1[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 and non_anchor_ref_l1[ </w:t>
      </w:r>
      <w:proofErr w:type="spellStart"/>
      <w:r w:rsidRPr="00755A67">
        <w:rPr>
          <w:rFonts w:ascii="Times New Roman" w:hAnsi="Times New Roman" w:cs="Times New Roman"/>
          <w:bCs/>
          <w:lang w:val="en-GB" w:eastAsia="en-US"/>
        </w:rPr>
        <w:t>i</w:t>
      </w:r>
      <w:proofErr w:type="spellEnd"/>
      <w:r w:rsidRPr="00755A67">
        <w:rPr>
          <w:rFonts w:ascii="Times New Roman" w:hAnsi="Times New Roman" w:cs="Times New Roman"/>
          <w:bCs/>
          <w:lang w:val="en-GB" w:eastAsia="en-US"/>
        </w:rPr>
        <w:t xml:space="preserve"> ][ j ] are not present, they are inferred to have the same values as the respective syntax elements in the </w:t>
      </w:r>
      <w:proofErr w:type="spellStart"/>
      <w:r w:rsidRPr="00755A67">
        <w:rPr>
          <w:rFonts w:ascii="Times New Roman" w:hAnsi="Times New Roman" w:cs="Times New Roman"/>
          <w:iCs/>
          <w:lang w:val="en-GB" w:eastAsia="en-US"/>
        </w:rPr>
        <w:lastRenderedPageBreak/>
        <w:t>seq_parameter_set_mvcd_extension</w:t>
      </w:r>
      <w:proofErr w:type="spellEnd"/>
      <w:r w:rsidRPr="00755A67">
        <w:rPr>
          <w:rFonts w:ascii="Times New Roman" w:hAnsi="Times New Roman" w:cs="Times New Roman"/>
          <w:iCs/>
          <w:lang w:val="en-GB" w:eastAsia="en-US"/>
        </w:rPr>
        <w:t xml:space="preserve">( ) syntax structure in the same </w:t>
      </w:r>
      <w:proofErr w:type="spellStart"/>
      <w:r w:rsidRPr="00755A67">
        <w:rPr>
          <w:rFonts w:ascii="Times New Roman" w:hAnsi="Times New Roman" w:cs="Times New Roman"/>
          <w:lang w:val="en-GB" w:eastAsia="en-US"/>
        </w:rPr>
        <w:t>subset_seq_parameter_set_rbsp</w:t>
      </w:r>
      <w:proofErr w:type="spellEnd"/>
      <w:r w:rsidRPr="00755A67">
        <w:rPr>
          <w:rFonts w:ascii="Times New Roman" w:hAnsi="Times New Roman" w:cs="Times New Roman"/>
          <w:lang w:val="en-GB" w:eastAsia="en-US"/>
        </w:rPr>
        <w:t>( ) syntax structure that also contains this seq_parameter_set_3davc_extension( ) syntax structure.</w:t>
      </w:r>
    </w:p>
    <w:p w:rsidR="003208BE" w:rsidRPr="00610B3C" w:rsidRDefault="003208BE" w:rsidP="003208BE">
      <w:pPr>
        <w:widowControl w:val="0"/>
        <w:tabs>
          <w:tab w:val="left" w:pos="794"/>
          <w:tab w:val="left" w:pos="1191"/>
          <w:tab w:val="left" w:pos="1588"/>
          <w:tab w:val="left" w:pos="1985"/>
        </w:tabs>
        <w:overflowPunct w:val="0"/>
        <w:autoSpaceDE w:val="0"/>
        <w:autoSpaceDN w:val="0"/>
        <w:adjustRightInd w:val="0"/>
        <w:textAlignment w:val="baseline"/>
        <w:rPr>
          <w:rFonts w:eastAsia="SimSun" w:hint="eastAsia"/>
          <w:i/>
          <w:lang w:eastAsia="zh-CN"/>
        </w:rPr>
      </w:pP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jc w:val="left"/>
        <w:textAlignment w:val="baseline"/>
        <w:rPr>
          <w:i/>
          <w:lang w:val="en-GB" w:eastAsia="en-US"/>
        </w:rPr>
      </w:pPr>
      <w:r w:rsidRPr="00E64F13">
        <w:rPr>
          <w:i/>
          <w:lang w:eastAsia="en-US"/>
        </w:rPr>
        <w:t>In Table D.1, add the following after</w:t>
      </w:r>
      <w:r w:rsidRPr="00E64F13">
        <w:rPr>
          <w:i/>
          <w:lang w:val="en-GB" w:eastAsia="en-US"/>
        </w:rPr>
        <w:t xml:space="preserve"> “</w:t>
      </w:r>
      <w:proofErr w:type="spellStart"/>
      <w:r w:rsidRPr="00E64F13">
        <w:rPr>
          <w:i/>
          <w:lang w:val="en-GB" w:eastAsia="en-US"/>
        </w:rPr>
        <w:t>depth_view_</w:t>
      </w:r>
      <w:proofErr w:type="gramStart"/>
      <w:r w:rsidRPr="00E64F13">
        <w:rPr>
          <w:i/>
          <w:lang w:val="en-GB" w:eastAsia="en-US"/>
        </w:rPr>
        <w:t>info</w:t>
      </w:r>
      <w:proofErr w:type="spellEnd"/>
      <w:r w:rsidRPr="00E64F13">
        <w:rPr>
          <w:i/>
          <w:lang w:val="en-GB" w:eastAsia="en-US"/>
        </w:rPr>
        <w:t>(</w:t>
      </w:r>
      <w:proofErr w:type="gramEnd"/>
      <w:r w:rsidRPr="00E64F13">
        <w:rPr>
          <w:i/>
          <w:lang w:val="en-GB" w:eastAsia="en-US"/>
        </w:rPr>
        <w:t xml:space="preserve"> </w:t>
      </w:r>
      <w:proofErr w:type="spellStart"/>
      <w:r w:rsidRPr="00E64F13">
        <w:rPr>
          <w:i/>
          <w:lang w:val="en-GB" w:eastAsia="en-US"/>
        </w:rPr>
        <w:t>payloadSize</w:t>
      </w:r>
      <w:proofErr w:type="spellEnd"/>
      <w:r w:rsidRPr="00E64F13">
        <w:rPr>
          <w:i/>
          <w:lang w:val="en-GB" w:eastAsia="en-US"/>
        </w:rPr>
        <w:t xml:space="preserve"> )”:</w:t>
      </w:r>
    </w:p>
    <w:p w:rsidR="003208BE" w:rsidRPr="00E64F13" w:rsidRDefault="003208BE" w:rsidP="003208BE">
      <w:pPr>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hint="eastAsia"/>
          <w:iCs/>
          <w:lang w:val="en-GB" w:eastAsia="en-US"/>
        </w:rPr>
      </w:pPr>
    </w:p>
    <w:tbl>
      <w:tblPr>
        <w:tblW w:w="0" w:type="auto"/>
        <w:jc w:val="center"/>
        <w:tblLayout w:type="fixed"/>
        <w:tblLook w:val="0000" w:firstRow="0" w:lastRow="0" w:firstColumn="0" w:lastColumn="0" w:noHBand="0" w:noVBand="0"/>
      </w:tblPr>
      <w:tblGrid>
        <w:gridCol w:w="6700"/>
        <w:gridCol w:w="530"/>
        <w:gridCol w:w="1307"/>
      </w:tblGrid>
      <w:tr w:rsidR="003208BE" w:rsidRPr="00E64F13" w:rsidTr="0077367C">
        <w:trPr>
          <w:cantSplit/>
          <w:jc w:val="center"/>
        </w:trPr>
        <w:tc>
          <w:tcPr>
            <w:tcW w:w="6700" w:type="dxa"/>
            <w:tcBorders>
              <w:top w:val="single" w:sz="6" w:space="0" w:color="auto"/>
              <w:left w:val="single" w:sz="6" w:space="0" w:color="auto"/>
              <w:bottom w:val="single" w:sz="2" w:space="0" w:color="auto"/>
              <w:right w:val="single" w:sz="6" w:space="0" w:color="auto"/>
            </w:tcBorders>
          </w:tcPr>
          <w:p w:rsidR="003208BE" w:rsidRPr="00E64F13"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E64F13">
              <w:rPr>
                <w:rFonts w:ascii="Times New Roman" w:hAnsi="Times New Roman" w:cs="Times New Roman"/>
                <w:lang w:val="en-GB" w:eastAsia="en-US"/>
              </w:rPr>
              <w:t xml:space="preserve">else if( </w:t>
            </w:r>
            <w:proofErr w:type="spellStart"/>
            <w:r w:rsidRPr="00E64F13">
              <w:rPr>
                <w:rFonts w:ascii="Times New Roman" w:hAnsi="Times New Roman" w:cs="Times New Roman"/>
                <w:highlight w:val="yellow"/>
                <w:lang w:val="en-GB" w:eastAsia="en-US"/>
              </w:rPr>
              <w:t>payloadType</w:t>
            </w:r>
            <w:proofErr w:type="spellEnd"/>
            <w:r w:rsidRPr="00E64F13">
              <w:rPr>
                <w:rFonts w:ascii="Times New Roman" w:hAnsi="Times New Roman" w:cs="Times New Roman"/>
                <w:highlight w:val="yellow"/>
                <w:lang w:val="en-GB" w:eastAsia="en-US"/>
              </w:rPr>
              <w:t xml:space="preserve"> =</w:t>
            </w:r>
            <w:r>
              <w:rPr>
                <w:rFonts w:ascii="Times New Roman" w:hAnsi="Times New Roman" w:cs="Times New Roman"/>
                <w:highlight w:val="yellow"/>
                <w:lang w:val="en-GB" w:eastAsia="en-US"/>
              </w:rPr>
              <w:t> </w:t>
            </w:r>
            <w:r w:rsidRPr="00E64F13">
              <w:rPr>
                <w:rFonts w:ascii="Times New Roman" w:hAnsi="Times New Roman" w:cs="Times New Roman"/>
                <w:highlight w:val="yellow"/>
                <w:lang w:val="en-GB" w:eastAsia="en-US"/>
              </w:rPr>
              <w:t>= 5</w:t>
            </w:r>
            <w:r w:rsidRPr="00E64F13">
              <w:rPr>
                <w:rFonts w:ascii="Times New Roman" w:hAnsi="Times New Roman" w:cs="Times New Roman" w:hint="eastAsia"/>
                <w:highlight w:val="yellow"/>
                <w:lang w:val="en-GB" w:eastAsia="en-US"/>
              </w:rPr>
              <w:t>6</w:t>
            </w:r>
            <w:r w:rsidRPr="00E64F13">
              <w:rPr>
                <w:rFonts w:ascii="Times New Roman" w:hAnsi="Times New Roman" w:cs="Times New Roman"/>
                <w:lang w:val="en-GB" w:eastAsia="en-US"/>
              </w:rPr>
              <w:t xml:space="preserve"> )</w:t>
            </w:r>
          </w:p>
        </w:tc>
        <w:tc>
          <w:tcPr>
            <w:tcW w:w="530" w:type="dxa"/>
            <w:tcBorders>
              <w:top w:val="single" w:sz="6" w:space="0" w:color="auto"/>
              <w:left w:val="single" w:sz="6" w:space="0" w:color="auto"/>
              <w:bottom w:val="single" w:sz="2" w:space="0" w:color="auto"/>
              <w:right w:val="single" w:sz="6" w:space="0" w:color="auto"/>
            </w:tcBorders>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c>
          <w:tcPr>
            <w:tcW w:w="1307" w:type="dxa"/>
            <w:tcBorders>
              <w:top w:val="single" w:sz="6" w:space="0" w:color="auto"/>
              <w:left w:val="single" w:sz="6" w:space="0" w:color="auto"/>
              <w:bottom w:val="single" w:sz="2" w:space="0" w:color="auto"/>
              <w:right w:val="single" w:sz="6" w:space="0" w:color="auto"/>
            </w:tcBorders>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E64F13" w:rsidTr="0077367C">
        <w:trPr>
          <w:cantSplit/>
          <w:jc w:val="center"/>
        </w:trPr>
        <w:tc>
          <w:tcPr>
            <w:tcW w:w="6700" w:type="dxa"/>
            <w:tcBorders>
              <w:top w:val="single" w:sz="2" w:space="0" w:color="auto"/>
              <w:left w:val="single" w:sz="6" w:space="0" w:color="auto"/>
              <w:bottom w:val="single" w:sz="2" w:space="0" w:color="auto"/>
              <w:right w:val="single" w:sz="6" w:space="0" w:color="auto"/>
            </w:tcBorders>
          </w:tcPr>
          <w:p w:rsidR="003208BE" w:rsidRPr="00E64F13"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E64F13">
              <w:rPr>
                <w:rFonts w:ascii="Times New Roman" w:hAnsi="Times New Roman" w:cs="Times New Roman"/>
                <w:lang w:val="en-GB" w:eastAsia="en-US"/>
              </w:rPr>
              <w:tab/>
            </w:r>
            <w:proofErr w:type="spellStart"/>
            <w:r w:rsidRPr="00E64F13">
              <w:rPr>
                <w:rFonts w:ascii="Times New Roman" w:hAnsi="Times New Roman" w:cs="Times New Roman" w:hint="eastAsia"/>
                <w:lang w:val="en-GB" w:eastAsia="en-US"/>
              </w:rPr>
              <w:t>texture_and_depth</w:t>
            </w:r>
            <w:r w:rsidRPr="00E64F13">
              <w:rPr>
                <w:rFonts w:ascii="Times New Roman" w:hAnsi="Times New Roman" w:cs="Times New Roman"/>
                <w:lang w:val="en-GB" w:eastAsia="en-US"/>
              </w:rPr>
              <w:t>_</w:t>
            </w:r>
            <w:r w:rsidRPr="00E64F13">
              <w:rPr>
                <w:rFonts w:ascii="Times New Roman" w:hAnsi="Times New Roman" w:cs="Times New Roman" w:hint="eastAsia"/>
                <w:lang w:val="en-GB" w:eastAsia="en-US"/>
              </w:rPr>
              <w:t>view</w:t>
            </w:r>
            <w:r w:rsidRPr="00E64F13">
              <w:rPr>
                <w:rFonts w:ascii="Times New Roman" w:hAnsi="Times New Roman" w:cs="Times New Roman"/>
                <w:lang w:val="en-GB" w:eastAsia="en-US"/>
              </w:rPr>
              <w:t>_</w:t>
            </w:r>
            <w:r w:rsidRPr="00E64F13">
              <w:rPr>
                <w:rFonts w:ascii="Times New Roman" w:hAnsi="Times New Roman" w:cs="Times New Roman" w:hint="eastAsia"/>
                <w:lang w:val="en-GB" w:eastAsia="en-US"/>
              </w:rPr>
              <w:t>packing</w:t>
            </w:r>
            <w:proofErr w:type="spellEnd"/>
            <w:r w:rsidRPr="00E64F13">
              <w:rPr>
                <w:rFonts w:ascii="Times New Roman" w:hAnsi="Times New Roman" w:cs="Times New Roman"/>
                <w:lang w:val="en-GB" w:eastAsia="en-US"/>
              </w:rPr>
              <w:t>( </w:t>
            </w:r>
            <w:proofErr w:type="spellStart"/>
            <w:r w:rsidRPr="00E64F13">
              <w:rPr>
                <w:rFonts w:ascii="Times New Roman" w:hAnsi="Times New Roman" w:cs="Times New Roman"/>
                <w:lang w:val="en-GB" w:eastAsia="en-US"/>
              </w:rPr>
              <w:t>payloadSize</w:t>
            </w:r>
            <w:proofErr w:type="spellEnd"/>
            <w:r w:rsidRPr="00E64F13">
              <w:rPr>
                <w:rFonts w:ascii="Times New Roman" w:hAnsi="Times New Roman" w:cs="Times New Roman"/>
                <w:lang w:val="en-GB" w:eastAsia="en-US"/>
              </w:rPr>
              <w:t> )  /* specified in Annex J */</w:t>
            </w:r>
          </w:p>
        </w:tc>
        <w:tc>
          <w:tcPr>
            <w:tcW w:w="530" w:type="dxa"/>
            <w:tcBorders>
              <w:top w:val="single" w:sz="2" w:space="0" w:color="auto"/>
              <w:left w:val="single" w:sz="6" w:space="0" w:color="auto"/>
              <w:bottom w:val="single" w:sz="2" w:space="0" w:color="auto"/>
              <w:right w:val="single" w:sz="6" w:space="0" w:color="auto"/>
            </w:tcBorders>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E64F13">
              <w:rPr>
                <w:rFonts w:ascii="Times New Roman" w:hAnsi="Times New Roman" w:cs="Times New Roman"/>
                <w:lang w:val="en-GB" w:eastAsia="en-US"/>
              </w:rPr>
              <w:t>5</w:t>
            </w:r>
          </w:p>
        </w:tc>
        <w:tc>
          <w:tcPr>
            <w:tcW w:w="1307" w:type="dxa"/>
            <w:tcBorders>
              <w:top w:val="single" w:sz="2" w:space="0" w:color="auto"/>
              <w:left w:val="single" w:sz="6" w:space="0" w:color="auto"/>
              <w:bottom w:val="single" w:sz="2" w:space="0" w:color="auto"/>
              <w:right w:val="single" w:sz="6" w:space="0" w:color="auto"/>
            </w:tcBorders>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bl>
    <w:p w:rsidR="003208BE" w:rsidRPr="00E64F13" w:rsidRDefault="003208BE" w:rsidP="003208BE">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lang w:val="en-GB" w:eastAsia="en-US"/>
        </w:rPr>
      </w:pPr>
    </w:p>
    <w:p w:rsidR="003208BE" w:rsidRPr="00E64F13" w:rsidRDefault="003208BE" w:rsidP="003208BE">
      <w:pPr>
        <w:tabs>
          <w:tab w:val="left" w:pos="360"/>
          <w:tab w:val="left" w:pos="720"/>
          <w:tab w:val="left" w:pos="1080"/>
          <w:tab w:val="left" w:pos="1440"/>
        </w:tabs>
        <w:overflowPunct w:val="0"/>
        <w:autoSpaceDE w:val="0"/>
        <w:autoSpaceDN w:val="0"/>
        <w:adjustRightInd w:val="0"/>
        <w:textAlignment w:val="baseline"/>
        <w:rPr>
          <w:i/>
          <w:lang w:val="en-CA"/>
        </w:rPr>
      </w:pPr>
      <w:r w:rsidRPr="00E64F13">
        <w:rPr>
          <w:i/>
          <w:lang w:val="en-CA"/>
        </w:rPr>
        <w:t xml:space="preserve">Add a new </w:t>
      </w:r>
      <w:proofErr w:type="spellStart"/>
      <w:r w:rsidRPr="00E64F13">
        <w:rPr>
          <w:i/>
          <w:lang w:val="en-CA"/>
        </w:rPr>
        <w:t>subclause</w:t>
      </w:r>
      <w:proofErr w:type="spellEnd"/>
      <w:r w:rsidRPr="00E64F13">
        <w:rPr>
          <w:i/>
          <w:lang w:val="en-CA"/>
        </w:rPr>
        <w:t xml:space="preserve"> J.13.1.2 “Texture and depth view packing SEI message syntax”</w:t>
      </w:r>
      <w:r>
        <w:rPr>
          <w:i/>
          <w:lang w:val="en-CA"/>
        </w:rPr>
        <w:t xml:space="preserve"> as follows:</w:t>
      </w:r>
    </w:p>
    <w:p w:rsidR="003208BE" w:rsidRPr="00E64F13" w:rsidRDefault="003208BE" w:rsidP="003208BE">
      <w:pPr>
        <w:keepNext/>
        <w:keepLines/>
        <w:numPr>
          <w:ilvl w:val="3"/>
          <w:numId w:val="23"/>
        </w:numPr>
        <w:tabs>
          <w:tab w:val="left" w:pos="360"/>
          <w:tab w:val="left" w:pos="794"/>
          <w:tab w:val="left" w:pos="1080"/>
          <w:tab w:val="left" w:pos="1440"/>
        </w:tabs>
        <w:overflowPunct w:val="0"/>
        <w:autoSpaceDE w:val="0"/>
        <w:autoSpaceDN w:val="0"/>
        <w:adjustRightInd w:val="0"/>
        <w:spacing w:before="313"/>
        <w:jc w:val="left"/>
        <w:textAlignment w:val="baseline"/>
        <w:outlineLvl w:val="1"/>
        <w:rPr>
          <w:rFonts w:ascii="Times New Roman" w:hAnsi="Times New Roman" w:cs="Times New Roman"/>
          <w:b/>
          <w:bCs/>
          <w:lang w:val="da-DK" w:eastAsia="en-US"/>
        </w:rPr>
      </w:pPr>
      <w:r w:rsidRPr="00E64F13">
        <w:rPr>
          <w:rFonts w:ascii="Times New Roman" w:hAnsi="Times New Roman" w:cs="Times New Roman"/>
          <w:b/>
          <w:bCs/>
          <w:lang w:val="da-DK"/>
        </w:rPr>
        <w:t>T</w:t>
      </w:r>
      <w:r w:rsidRPr="00E64F13">
        <w:rPr>
          <w:rFonts w:ascii="Times New Roman" w:hAnsi="Times New Roman" w:cs="Times New Roman" w:hint="eastAsia"/>
          <w:b/>
          <w:bCs/>
          <w:lang w:val="da-DK"/>
        </w:rPr>
        <w:t>exture and d</w:t>
      </w:r>
      <w:r w:rsidRPr="00E64F13">
        <w:rPr>
          <w:rFonts w:ascii="Times New Roman" w:hAnsi="Times New Roman" w:cs="Times New Roman"/>
          <w:b/>
          <w:bCs/>
          <w:lang w:val="da-DK" w:eastAsia="en-US"/>
        </w:rPr>
        <w:t xml:space="preserve">epth view </w:t>
      </w:r>
      <w:r w:rsidRPr="00E64F13">
        <w:rPr>
          <w:rFonts w:ascii="Times New Roman" w:hAnsi="Times New Roman" w:cs="Times New Roman" w:hint="eastAsia"/>
          <w:b/>
          <w:bCs/>
          <w:lang w:val="da-DK"/>
        </w:rPr>
        <w:t>packing</w:t>
      </w:r>
      <w:r w:rsidRPr="00E64F13">
        <w:rPr>
          <w:rFonts w:ascii="Times New Roman" w:hAnsi="Times New Roman" w:cs="Times New Roman"/>
          <w:b/>
          <w:bCs/>
          <w:lang w:val="da-DK" w:eastAsia="en-US"/>
        </w:rPr>
        <w:t xml:space="preserve"> SEI message syntax</w:t>
      </w:r>
    </w:p>
    <w:p w:rsidR="003208BE" w:rsidRPr="00E64F13" w:rsidRDefault="003208BE" w:rsidP="003208BE">
      <w:pPr>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sz w:val="22"/>
          <w:lang w:val="da-DK"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9"/>
        <w:gridCol w:w="521"/>
        <w:gridCol w:w="1157"/>
      </w:tblGrid>
      <w:tr w:rsidR="003208BE" w:rsidRPr="00E64F13" w:rsidTr="0077367C">
        <w:trPr>
          <w:cantSplit/>
          <w:jc w:val="center"/>
        </w:trPr>
        <w:tc>
          <w:tcPr>
            <w:tcW w:w="6709" w:type="dxa"/>
          </w:tcPr>
          <w:p w:rsidR="003208BE" w:rsidRPr="00E64F13"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da-DK" w:eastAsia="en-US"/>
              </w:rPr>
            </w:pPr>
            <w:proofErr w:type="spellStart"/>
            <w:r w:rsidRPr="00E64F13">
              <w:rPr>
                <w:rFonts w:ascii="Times New Roman" w:hAnsi="Times New Roman" w:cs="Times New Roman"/>
                <w:lang w:val="en-GB" w:eastAsia="en-US"/>
              </w:rPr>
              <w:lastRenderedPageBreak/>
              <w:t>texture_and_depth_view_packing</w:t>
            </w:r>
            <w:proofErr w:type="spellEnd"/>
            <w:r w:rsidRPr="00E64F13">
              <w:rPr>
                <w:rFonts w:ascii="Times New Roman" w:hAnsi="Times New Roman" w:cs="Times New Roman"/>
                <w:lang w:val="en-GB" w:eastAsia="en-US"/>
              </w:rPr>
              <w:t xml:space="preserve">( </w:t>
            </w:r>
            <w:proofErr w:type="spellStart"/>
            <w:r w:rsidRPr="00E64F13">
              <w:rPr>
                <w:rFonts w:ascii="Times New Roman" w:hAnsi="Times New Roman" w:cs="Times New Roman"/>
                <w:lang w:val="en-GB" w:eastAsia="en-US"/>
              </w:rPr>
              <w:t>payloadSize</w:t>
            </w:r>
            <w:proofErr w:type="spellEnd"/>
            <w:r w:rsidRPr="00E64F13">
              <w:rPr>
                <w:rFonts w:ascii="Times New Roman" w:hAnsi="Times New Roman" w:cs="Times New Roman"/>
                <w:lang w:val="en-GB" w:eastAsia="en-US"/>
              </w:rPr>
              <w:t xml:space="preserve"> ) {</w:t>
            </w:r>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b/>
                <w:bCs/>
                <w:lang w:val="en-GB" w:eastAsia="en-US"/>
              </w:rPr>
            </w:pPr>
            <w:r w:rsidRPr="00E64F13">
              <w:rPr>
                <w:rFonts w:ascii="Times New Roman" w:hAnsi="Times New Roman" w:cs="Times New Roman"/>
                <w:b/>
                <w:bCs/>
                <w:lang w:val="en-GB" w:eastAsia="en-US"/>
              </w:rPr>
              <w:t>C</w:t>
            </w:r>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b/>
                <w:bCs/>
                <w:lang w:val="en-GB" w:eastAsia="en-US"/>
              </w:rPr>
            </w:pPr>
            <w:r w:rsidRPr="00E64F13">
              <w:rPr>
                <w:rFonts w:ascii="Times New Roman" w:hAnsi="Times New Roman" w:cs="Times New Roman"/>
                <w:b/>
                <w:bCs/>
                <w:lang w:val="en-GB" w:eastAsia="en-US"/>
              </w:rPr>
              <w:t>Descriptor</w:t>
            </w:r>
          </w:p>
        </w:tc>
      </w:tr>
      <w:tr w:rsidR="003208BE" w:rsidRPr="00E64F13" w:rsidTr="0077367C">
        <w:trPr>
          <w:cantSplit/>
          <w:jc w:val="center"/>
        </w:trPr>
        <w:tc>
          <w:tcPr>
            <w:tcW w:w="6709" w:type="dxa"/>
          </w:tcPr>
          <w:p w:rsidR="003208BE" w:rsidRPr="00E64F13"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rPr>
              <w:t>depth_type</w:t>
            </w:r>
            <w:proofErr w:type="spellEnd"/>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E64F13">
              <w:rPr>
                <w:rFonts w:ascii="Times New Roman" w:hAnsi="Times New Roman" w:cs="Times New Roman"/>
                <w:lang w:val="en-GB" w:eastAsia="en-US"/>
              </w:rPr>
              <w:t>5</w:t>
            </w:r>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E64F13">
              <w:rPr>
                <w:rFonts w:ascii="Times New Roman" w:hAnsi="Times New Roman" w:cs="Times New Roman"/>
                <w:lang w:val="en-GB" w:eastAsia="en-US"/>
              </w:rPr>
              <w:t>ue</w:t>
            </w:r>
            <w:proofErr w:type="spellEnd"/>
            <w:r w:rsidRPr="00E64F13">
              <w:rPr>
                <w:rFonts w:ascii="Times New Roman" w:hAnsi="Times New Roman" w:cs="Times New Roman"/>
                <w:lang w:val="en-GB" w:eastAsia="en-US"/>
              </w:rPr>
              <w:t>(v)</w:t>
            </w:r>
          </w:p>
        </w:tc>
      </w:tr>
      <w:tr w:rsidR="003208BE" w:rsidRPr="00E64F13" w:rsidTr="0077367C">
        <w:trPr>
          <w:cantSplit/>
          <w:jc w:val="center"/>
        </w:trPr>
        <w:tc>
          <w:tcPr>
            <w:tcW w:w="6709" w:type="dxa"/>
          </w:tcPr>
          <w:p w:rsidR="003208BE" w:rsidRPr="00E64F13"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E64F13">
              <w:rPr>
                <w:rFonts w:ascii="Times New Roman" w:hAnsi="Times New Roman" w:cs="Times New Roman"/>
                <w:b/>
                <w:lang w:val="en-GB" w:eastAsia="en-US"/>
              </w:rPr>
              <w:tab/>
            </w:r>
            <w:r w:rsidRPr="00E64F13">
              <w:rPr>
                <w:rFonts w:ascii="Times New Roman" w:hAnsi="Times New Roman" w:cs="Times New Roman"/>
                <w:lang w:val="en-GB" w:eastAsia="en-US"/>
              </w:rPr>
              <w:t xml:space="preserve">if( </w:t>
            </w:r>
            <w:proofErr w:type="spellStart"/>
            <w:r w:rsidRPr="00E64F13">
              <w:rPr>
                <w:rFonts w:ascii="Times New Roman" w:hAnsi="Times New Roman" w:cs="Times New Roman"/>
                <w:lang w:val="en-GB" w:eastAsia="en-US"/>
              </w:rPr>
              <w:t>depth_type</w:t>
            </w:r>
            <w:proofErr w:type="spellEnd"/>
            <w:r w:rsidRPr="00E64F13">
              <w:rPr>
                <w:rFonts w:ascii="Times New Roman" w:hAnsi="Times New Roman" w:cs="Times New Roman"/>
                <w:lang w:val="en-GB" w:eastAsia="en-US"/>
              </w:rPr>
              <w:t xml:space="preserve">  =</w:t>
            </w:r>
            <w:r w:rsidRPr="00E64F13">
              <w:rPr>
                <w:rFonts w:ascii="Times New Roman" w:hAnsi="Times New Roman" w:cs="Times New Roman"/>
                <w:lang w:eastAsia="en-US"/>
              </w:rPr>
              <w:t> </w:t>
            </w:r>
            <w:r w:rsidRPr="00E64F13">
              <w:rPr>
                <w:rFonts w:ascii="Times New Roman" w:hAnsi="Times New Roman" w:cs="Times New Roman"/>
                <w:lang w:val="en-GB" w:eastAsia="en-US"/>
              </w:rPr>
              <w:t>=  0 ) {</w:t>
            </w:r>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E64F13" w:rsidTr="0077367C">
        <w:trPr>
          <w:cantSplit/>
          <w:jc w:val="center"/>
        </w:trPr>
        <w:tc>
          <w:tcPr>
            <w:tcW w:w="6709" w:type="dxa"/>
          </w:tcPr>
          <w:p w:rsidR="003208BE" w:rsidRPr="00E64F13"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lang w:val="en-GB" w:eastAsia="en-US"/>
              </w:rPr>
            </w:pP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rPr>
              <w:t>num_</w:t>
            </w:r>
            <w:r w:rsidRPr="00E64F13">
              <w:rPr>
                <w:rFonts w:ascii="Times New Roman" w:hAnsi="Times New Roman" w:cs="Times New Roman" w:hint="eastAsia"/>
                <w:b/>
              </w:rPr>
              <w:t>residual</w:t>
            </w:r>
            <w:r w:rsidRPr="00E64F13">
              <w:rPr>
                <w:rFonts w:ascii="Times New Roman" w:hAnsi="Times New Roman" w:cs="Times New Roman"/>
                <w:b/>
              </w:rPr>
              <w:t>_</w:t>
            </w:r>
            <w:r w:rsidRPr="00E64F13">
              <w:rPr>
                <w:rFonts w:ascii="Times New Roman" w:hAnsi="Times New Roman" w:cs="Times New Roman" w:hint="eastAsia"/>
                <w:b/>
              </w:rPr>
              <w:t>texture_view</w:t>
            </w:r>
            <w:r w:rsidRPr="00E64F13">
              <w:rPr>
                <w:rFonts w:ascii="Times New Roman" w:hAnsi="Times New Roman" w:cs="Times New Roman"/>
                <w:b/>
              </w:rPr>
              <w:t>s_minus1</w:t>
            </w:r>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E64F13">
              <w:rPr>
                <w:rFonts w:ascii="Times New Roman" w:hAnsi="Times New Roman" w:cs="Times New Roman"/>
                <w:lang w:val="en-GB" w:eastAsia="en-US"/>
              </w:rPr>
              <w:t>5</w:t>
            </w:r>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roofErr w:type="spellStart"/>
            <w:r w:rsidRPr="00E64F13">
              <w:rPr>
                <w:rFonts w:ascii="Times New Roman" w:hAnsi="Times New Roman" w:cs="Times New Roman"/>
                <w:lang w:val="en-GB" w:eastAsia="en-US"/>
              </w:rPr>
              <w:t>ue</w:t>
            </w:r>
            <w:proofErr w:type="spellEnd"/>
            <w:r w:rsidRPr="00E64F13">
              <w:rPr>
                <w:rFonts w:ascii="Times New Roman" w:hAnsi="Times New Roman" w:cs="Times New Roman"/>
                <w:lang w:val="en-GB" w:eastAsia="en-US"/>
              </w:rPr>
              <w:t>(v)</w:t>
            </w:r>
          </w:p>
        </w:tc>
      </w:tr>
      <w:tr w:rsidR="003208BE" w:rsidRPr="00E64F13" w:rsidTr="0077367C">
        <w:trPr>
          <w:cantSplit/>
          <w:jc w:val="center"/>
        </w:trPr>
        <w:tc>
          <w:tcPr>
            <w:tcW w:w="6709" w:type="dxa"/>
          </w:tcPr>
          <w:p w:rsidR="003208BE" w:rsidRPr="00E64F13"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b/>
                <w:lang w:val="en-GB" w:eastAsia="en-US"/>
              </w:rPr>
              <w:t>residual_depth_flag</w:t>
            </w:r>
            <w:proofErr w:type="spellEnd"/>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r w:rsidRPr="00E64F13">
              <w:rPr>
                <w:rFonts w:ascii="Times New Roman" w:hAnsi="Times New Roman" w:cs="Times New Roman"/>
                <w:lang w:val="en-GB" w:eastAsia="en-US"/>
              </w:rPr>
              <w:t>5</w:t>
            </w:r>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r w:rsidRPr="00E64F13">
              <w:rPr>
                <w:rFonts w:ascii="Times New Roman" w:hAnsi="Times New Roman" w:cs="Times New Roman"/>
                <w:lang w:val="en-GB" w:eastAsia="en-US"/>
              </w:rPr>
              <w:t>u(1)</w:t>
            </w:r>
          </w:p>
        </w:tc>
      </w:tr>
      <w:tr w:rsidR="003208BE" w:rsidRPr="00E64F13" w:rsidTr="0077367C">
        <w:trPr>
          <w:cantSplit/>
          <w:jc w:val="center"/>
          <w:ins w:id="77" w:author="Windows ユーザー" w:date="2014-10-18T18:06:00Z"/>
        </w:trPr>
        <w:tc>
          <w:tcPr>
            <w:tcW w:w="6709" w:type="dxa"/>
          </w:tcPr>
          <w:p w:rsidR="003208BE" w:rsidRPr="00E64F13" w:rsidRDefault="003208BE" w:rsidP="0077367C">
            <w:pPr>
              <w:keepNext/>
              <w:keepLines/>
              <w:tabs>
                <w:tab w:val="left" w:pos="360"/>
                <w:tab w:val="left" w:pos="41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78" w:author="Windows ユーザー" w:date="2014-10-18T18:06:00Z"/>
                <w:rFonts w:ascii="Times New Roman" w:hAnsi="Times New Roman" w:cs="Times New Roman"/>
                <w:lang w:val="en-GB" w:eastAsia="en-US"/>
              </w:rPr>
            </w:pPr>
            <w:ins w:id="79" w:author="Windows ユーザー" w:date="2014-10-18T18:06:00Z">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z_flag</w:t>
              </w:r>
              <w:proofErr w:type="spellEnd"/>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80" w:author="Windows ユーザー" w:date="2014-10-18T18:06:00Z"/>
                <w:rFonts w:ascii="Times New Roman" w:hAnsi="Times New Roman" w:cs="Times New Roman"/>
                <w:lang w:val="en-GB" w:eastAsia="en-US"/>
              </w:rPr>
            </w:pPr>
            <w:ins w:id="81"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82" w:author="Windows ユーザー" w:date="2014-10-18T18:06:00Z"/>
                <w:rFonts w:ascii="Times New Roman" w:hAnsi="Times New Roman" w:cs="Times New Roman"/>
                <w:lang w:val="en-GB" w:eastAsia="en-US"/>
              </w:rPr>
            </w:pPr>
            <w:ins w:id="83" w:author="Windows ユーザー" w:date="2014-10-18T18:06:00Z">
              <w:r w:rsidRPr="00E64F13">
                <w:rPr>
                  <w:rFonts w:ascii="Times New Roman" w:hAnsi="Times New Roman" w:cs="Times New Roman" w:hint="eastAsia"/>
                  <w:bCs/>
                  <w:lang w:val="en-GB" w:eastAsia="en-US"/>
                </w:rPr>
                <w:t>u(1)</w:t>
              </w:r>
            </w:ins>
          </w:p>
        </w:tc>
      </w:tr>
      <w:tr w:rsidR="003208BE" w:rsidRPr="00E64F13" w:rsidTr="0077367C">
        <w:trPr>
          <w:cantSplit/>
          <w:jc w:val="center"/>
          <w:ins w:id="84" w:author="Windows ユーザー" w:date="2014-10-18T18:06:00Z"/>
        </w:trPr>
        <w:tc>
          <w:tcPr>
            <w:tcW w:w="6709" w:type="dxa"/>
          </w:tcPr>
          <w:p w:rsidR="003208BE" w:rsidRPr="00E64F13" w:rsidRDefault="003208BE" w:rsidP="0077367C">
            <w:pPr>
              <w:keepNext/>
              <w:keepLines/>
              <w:tabs>
                <w:tab w:val="left" w:pos="360"/>
                <w:tab w:val="left" w:pos="41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85" w:author="Windows ユーザー" w:date="2014-10-18T18:06:00Z"/>
                <w:rFonts w:ascii="Times New Roman" w:hAnsi="Times New Roman" w:cs="Times New Roman"/>
                <w:lang w:val="en-GB" w:eastAsia="en-US"/>
              </w:rPr>
            </w:pPr>
            <w:ins w:id="86" w:author="Windows ユーザー" w:date="2014-10-18T18:06:00Z">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intrinsic_param_flag</w:t>
              </w:r>
              <w:proofErr w:type="spellEnd"/>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87" w:author="Windows ユーザー" w:date="2014-10-18T18:06:00Z"/>
                <w:rFonts w:ascii="Times New Roman" w:hAnsi="Times New Roman" w:cs="Times New Roman"/>
                <w:lang w:val="en-GB" w:eastAsia="en-US"/>
              </w:rPr>
            </w:pPr>
            <w:ins w:id="88"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89" w:author="Windows ユーザー" w:date="2014-10-18T18:06:00Z"/>
                <w:rFonts w:ascii="Times New Roman" w:hAnsi="Times New Roman" w:cs="Times New Roman"/>
                <w:lang w:val="en-GB" w:eastAsia="en-US"/>
              </w:rPr>
            </w:pPr>
            <w:ins w:id="90" w:author="Windows ユーザー" w:date="2014-10-18T18:06:00Z">
              <w:r w:rsidRPr="00E64F13">
                <w:rPr>
                  <w:rFonts w:ascii="Times New Roman" w:hAnsi="Times New Roman" w:cs="Times New Roman" w:hint="eastAsia"/>
                  <w:bCs/>
                  <w:lang w:val="en-GB" w:eastAsia="en-US"/>
                </w:rPr>
                <w:t>u(1)</w:t>
              </w:r>
            </w:ins>
          </w:p>
        </w:tc>
      </w:tr>
      <w:tr w:rsidR="003208BE" w:rsidRPr="00E64F13" w:rsidTr="0077367C">
        <w:trPr>
          <w:cantSplit/>
          <w:jc w:val="center"/>
          <w:ins w:id="91" w:author="Windows ユーザー" w:date="2014-10-18T18:06:00Z"/>
        </w:trPr>
        <w:tc>
          <w:tcPr>
            <w:tcW w:w="6709" w:type="dxa"/>
          </w:tcPr>
          <w:p w:rsidR="003208BE" w:rsidRPr="00E64F13" w:rsidRDefault="003208BE" w:rsidP="0077367C">
            <w:pPr>
              <w:keepNext/>
              <w:keepLines/>
              <w:tabs>
                <w:tab w:val="left" w:pos="360"/>
                <w:tab w:val="left" w:pos="41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92" w:author="Windows ユーザー" w:date="2014-10-18T18:06:00Z"/>
                <w:rFonts w:ascii="Times New Roman" w:hAnsi="Times New Roman" w:cs="Times New Roman"/>
                <w:b/>
                <w:lang w:val="en-GB" w:eastAsia="en-US"/>
              </w:rPr>
            </w:pPr>
            <w:ins w:id="93" w:author="Windows ユーザー" w:date="2014-10-18T18:06:00Z">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rotation_flag</w:t>
              </w:r>
              <w:proofErr w:type="spellEnd"/>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94" w:author="Windows ユーザー" w:date="2014-10-18T18:06:00Z"/>
                <w:rFonts w:ascii="Times New Roman" w:hAnsi="Times New Roman" w:cs="Times New Roman"/>
                <w:lang w:val="en-GB" w:eastAsia="en-US"/>
              </w:rPr>
            </w:pPr>
            <w:ins w:id="95"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96" w:author="Windows ユーザー" w:date="2014-10-18T18:06:00Z"/>
                <w:rFonts w:ascii="Times New Roman" w:hAnsi="Times New Roman" w:cs="Times New Roman"/>
                <w:lang w:val="en-GB" w:eastAsia="en-US"/>
              </w:rPr>
            </w:pPr>
            <w:ins w:id="97" w:author="Windows ユーザー" w:date="2014-10-18T18:06:00Z">
              <w:r w:rsidRPr="00E64F13">
                <w:rPr>
                  <w:rFonts w:ascii="Times New Roman" w:hAnsi="Times New Roman" w:cs="Times New Roman" w:hint="eastAsia"/>
                  <w:bCs/>
                  <w:lang w:val="en-GB" w:eastAsia="en-US"/>
                </w:rPr>
                <w:t>u(1)</w:t>
              </w:r>
            </w:ins>
          </w:p>
        </w:tc>
      </w:tr>
      <w:tr w:rsidR="003208BE" w:rsidRPr="00E64F13" w:rsidTr="0077367C">
        <w:trPr>
          <w:cantSplit/>
          <w:jc w:val="center"/>
          <w:ins w:id="98" w:author="Windows ユーザー" w:date="2014-10-18T18:06:00Z"/>
        </w:trPr>
        <w:tc>
          <w:tcPr>
            <w:tcW w:w="6709" w:type="dxa"/>
          </w:tcPr>
          <w:p w:rsidR="003208BE" w:rsidRPr="00E64F13" w:rsidRDefault="003208BE" w:rsidP="0077367C">
            <w:pPr>
              <w:keepNext/>
              <w:keepLines/>
              <w:tabs>
                <w:tab w:val="left" w:pos="360"/>
                <w:tab w:val="left" w:pos="41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99" w:author="Windows ユーザー" w:date="2014-10-18T18:06:00Z"/>
                <w:rFonts w:ascii="Times New Roman" w:hAnsi="Times New Roman" w:cs="Times New Roman"/>
                <w:lang w:val="en-GB" w:eastAsia="en-US"/>
              </w:rPr>
            </w:pPr>
            <w:ins w:id="100" w:author="Windows ユーザー" w:date="2014-10-18T18:06:00Z">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translation_flag</w:t>
              </w:r>
              <w:proofErr w:type="spellEnd"/>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101" w:author="Windows ユーザー" w:date="2014-10-18T18:06:00Z"/>
                <w:rFonts w:ascii="Times New Roman" w:hAnsi="Times New Roman" w:cs="Times New Roman"/>
                <w:lang w:val="en-GB" w:eastAsia="en-US"/>
              </w:rPr>
            </w:pPr>
            <w:ins w:id="102"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103" w:author="Windows ユーザー" w:date="2014-10-18T18:06:00Z"/>
                <w:rFonts w:ascii="Times New Roman" w:hAnsi="Times New Roman" w:cs="Times New Roman"/>
                <w:lang w:val="en-GB" w:eastAsia="en-US"/>
              </w:rPr>
            </w:pPr>
            <w:ins w:id="104" w:author="Windows ユーザー" w:date="2014-10-18T18:06:00Z">
              <w:r w:rsidRPr="00E64F13">
                <w:rPr>
                  <w:rFonts w:ascii="Times New Roman" w:hAnsi="Times New Roman" w:cs="Times New Roman" w:hint="eastAsia"/>
                  <w:bCs/>
                  <w:lang w:val="en-GB" w:eastAsia="en-US"/>
                </w:rPr>
                <w:t>u(1)</w:t>
              </w:r>
            </w:ins>
          </w:p>
        </w:tc>
      </w:tr>
      <w:tr w:rsidR="003208BE" w:rsidRPr="00E64F13" w:rsidTr="0077367C">
        <w:trPr>
          <w:cantSplit/>
          <w:jc w:val="center"/>
          <w:ins w:id="105" w:author="Windows ユーザー" w:date="2014-10-18T18:06:00Z"/>
        </w:trPr>
        <w:tc>
          <w:tcPr>
            <w:tcW w:w="6709" w:type="dxa"/>
          </w:tcPr>
          <w:p w:rsidR="003208BE" w:rsidRPr="00E64F13" w:rsidRDefault="003208BE" w:rsidP="0077367C">
            <w:pPr>
              <w:keepNext/>
              <w:keepLines/>
              <w:tabs>
                <w:tab w:val="left" w:pos="360"/>
                <w:tab w:val="left" w:pos="41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106" w:author="Windows ユーザー" w:date="2014-10-18T18:06:00Z"/>
                <w:rFonts w:ascii="Times New Roman" w:hAnsi="Times New Roman" w:cs="Times New Roman"/>
                <w:b/>
                <w:lang w:val="en-GB" w:eastAsia="en-US"/>
              </w:rPr>
            </w:pPr>
            <w:ins w:id="107" w:author="Windows ユーザー" w:date="2014-10-18T18:06:00Z">
              <w:r w:rsidRPr="00E64F13">
                <w:rPr>
                  <w:rFonts w:ascii="Times New Roman" w:hAnsi="Times New Roman" w:cs="Times New Roman"/>
                  <w:lang w:val="en-GB" w:eastAsia="en-US"/>
                </w:rPr>
                <w:tab/>
              </w:r>
              <w:r w:rsidRPr="00E64F13">
                <w:rPr>
                  <w:rFonts w:ascii="Times New Roman" w:hAnsi="Times New Roman" w:cs="Times New Roman" w:hint="eastAsia"/>
                  <w:lang w:val="en-GB" w:eastAsia="en-US"/>
                </w:rPr>
                <w:t>if(</w:t>
              </w:r>
              <w:r w:rsidRPr="00E64F13">
                <w:rPr>
                  <w:rFonts w:ascii="Times New Roman" w:hAnsi="Times New Roman" w:cs="Times New Roman" w:hint="eastAsia"/>
                  <w:lang w:val="en-GB"/>
                </w:rPr>
                <w:t xml:space="preserve"> </w:t>
              </w:r>
              <w:proofErr w:type="spellStart"/>
              <w:r w:rsidRPr="00E64F13">
                <w:rPr>
                  <w:rFonts w:ascii="Times New Roman" w:hAnsi="Times New Roman" w:cs="Times New Roman" w:hint="eastAsia"/>
                  <w:lang w:val="en-GB" w:eastAsia="en-US"/>
                </w:rPr>
                <w:t>z_flag</w:t>
              </w:r>
              <w:proofErr w:type="spellEnd"/>
              <w:r w:rsidRPr="00E64F13">
                <w:rPr>
                  <w:rFonts w:ascii="Times New Roman" w:hAnsi="Times New Roman" w:cs="Times New Roman" w:hint="eastAsia"/>
                  <w:lang w:val="en-GB"/>
                </w:rPr>
                <w:t xml:space="preserve"> </w:t>
              </w:r>
              <w:r w:rsidRPr="00E64F13">
                <w:rPr>
                  <w:rFonts w:ascii="Times New Roman" w:hAnsi="Times New Roman" w:cs="Times New Roman" w:hint="eastAsia"/>
                  <w:lang w:val="en-GB" w:eastAsia="en-US"/>
                </w:rPr>
                <w:t xml:space="preserve">) </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108" w:author="Windows ユーザー" w:date="2014-10-18T18:06:00Z"/>
                <w:rFonts w:ascii="Times New Roman" w:hAnsi="Times New Roman" w:cs="Times New Roman"/>
                <w:lang w:val="en-GB" w:eastAsia="en-US"/>
              </w:rPr>
            </w:pPr>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109" w:author="Windows ユーザー" w:date="2014-10-18T18:06:00Z"/>
                <w:rFonts w:ascii="Times New Roman" w:hAnsi="Times New Roman" w:cs="Times New Roman"/>
                <w:lang w:val="en-GB" w:eastAsia="en-US"/>
              </w:rPr>
            </w:pPr>
          </w:p>
        </w:tc>
      </w:tr>
      <w:tr w:rsidR="003208BE" w:rsidRPr="00E64F13" w:rsidTr="0077367C">
        <w:trPr>
          <w:cantSplit/>
          <w:jc w:val="center"/>
          <w:ins w:id="110" w:author="Windows ユーザー" w:date="2014-10-18T18:06:00Z"/>
        </w:trPr>
        <w:tc>
          <w:tcPr>
            <w:tcW w:w="6709" w:type="dxa"/>
          </w:tcPr>
          <w:p w:rsidR="003208BE" w:rsidRPr="001C2DBB" w:rsidRDefault="003208BE" w:rsidP="0077367C">
            <w:pPr>
              <w:keepNext/>
              <w:keepLines/>
              <w:tabs>
                <w:tab w:val="left" w:pos="216"/>
                <w:tab w:val="left" w:pos="460"/>
                <w:tab w:val="left" w:pos="53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111" w:author="Windows ユーザー" w:date="2014-10-18T18:06:00Z"/>
                <w:rFonts w:ascii="Times New Roman" w:hAnsi="Times New Roman" w:cs="Times New Roman"/>
                <w:lang w:val="en-GB" w:eastAsia="en-US"/>
              </w:rPr>
            </w:pPr>
            <w:ins w:id="112" w:author="Windows ユーザー" w:date="2014-10-18T18:06:00Z">
              <w:r w:rsidRPr="001C2DBB">
                <w:rPr>
                  <w:rFonts w:ascii="Times New Roman" w:hAnsi="Times New Roman" w:cs="Times New Roman"/>
                  <w:lang w:val="en-GB" w:eastAsia="en-US"/>
                </w:rPr>
                <w:tab/>
              </w:r>
              <w:r w:rsidRPr="001C2DBB">
                <w:rPr>
                  <w:rFonts w:ascii="Times New Roman" w:hAnsi="Times New Roman" w:cs="Times New Roman"/>
                  <w:lang w:val="en-GB" w:eastAsia="en-US"/>
                </w:rPr>
                <w:tab/>
              </w:r>
              <w:r w:rsidRPr="001C2DBB">
                <w:rPr>
                  <w:rFonts w:ascii="Times New Roman" w:hAnsi="Times New Roman" w:cs="Times New Roman" w:hint="eastAsia"/>
                  <w:lang w:val="en-GB" w:eastAsia="en-US"/>
                </w:rPr>
                <w:t>for(</w:t>
              </w:r>
              <w:r w:rsidRPr="001C2DBB">
                <w:rPr>
                  <w:rFonts w:ascii="Times New Roman" w:hAnsi="Times New Roman" w:cs="Times New Roman" w:hint="eastAsia"/>
                  <w:lang w:val="en-GB"/>
                </w:rPr>
                <w:t xml:space="preserve"> </w:t>
              </w:r>
              <w:proofErr w:type="spellStart"/>
              <w:r w:rsidRPr="001C2DBB">
                <w:rPr>
                  <w:rFonts w:ascii="Times New Roman" w:hAnsi="Times New Roman" w:cs="Times New Roman" w:hint="eastAsia"/>
                  <w:lang w:val="en-GB" w:eastAsia="en-US"/>
                </w:rPr>
                <w:t>i</w:t>
              </w:r>
              <w:proofErr w:type="spellEnd"/>
              <w:r w:rsidRPr="004B3C50">
                <w:rPr>
                  <w:rFonts w:ascii="Times New Roman" w:hAnsi="Times New Roman" w:cs="Times New Roman"/>
                  <w:lang w:val="en-GB" w:eastAsia="en-US"/>
                </w:rPr>
                <w:t xml:space="preserve"> </w:t>
              </w:r>
              <w:r w:rsidRPr="001C2DBB">
                <w:rPr>
                  <w:rFonts w:ascii="Times New Roman" w:hAnsi="Times New Roman" w:cs="Times New Roman" w:hint="eastAsia"/>
                  <w:lang w:val="en-GB" w:eastAsia="en-US"/>
                </w:rPr>
                <w:t>=</w:t>
              </w:r>
              <w:r w:rsidRPr="004B3C50">
                <w:rPr>
                  <w:rFonts w:ascii="Times New Roman" w:hAnsi="Times New Roman" w:cs="Times New Roman"/>
                  <w:lang w:val="en-GB" w:eastAsia="en-US"/>
                </w:rPr>
                <w:t xml:space="preserve"> </w:t>
              </w:r>
              <w:r w:rsidRPr="001C2DBB">
                <w:rPr>
                  <w:rFonts w:ascii="Times New Roman" w:hAnsi="Times New Roman" w:cs="Times New Roman" w:hint="eastAsia"/>
                  <w:lang w:val="en-GB" w:eastAsia="en-US"/>
                </w:rPr>
                <w:t xml:space="preserve">0; </w:t>
              </w:r>
              <w:proofErr w:type="spellStart"/>
              <w:r w:rsidRPr="001C2DBB">
                <w:rPr>
                  <w:rFonts w:ascii="Times New Roman" w:hAnsi="Times New Roman" w:cs="Times New Roman" w:hint="eastAsia"/>
                  <w:lang w:val="en-GB" w:eastAsia="en-US"/>
                </w:rPr>
                <w:t>i</w:t>
              </w:r>
              <w:proofErr w:type="spellEnd"/>
              <w:r w:rsidRPr="004B3C50">
                <w:rPr>
                  <w:rFonts w:ascii="Times New Roman" w:hAnsi="Times New Roman" w:cs="Times New Roman"/>
                  <w:lang w:val="en-GB" w:eastAsia="en-US"/>
                </w:rPr>
                <w:t xml:space="preserve"> </w:t>
              </w:r>
              <w:r w:rsidRPr="001C2DBB">
                <w:rPr>
                  <w:rFonts w:ascii="Times New Roman" w:hAnsi="Times New Roman" w:cs="Times New Roman" w:hint="eastAsia"/>
                  <w:lang w:val="en-GB" w:eastAsia="en-US"/>
                </w:rPr>
                <w:t>&lt;</w:t>
              </w:r>
              <w:r>
                <w:rPr>
                  <w:rFonts w:ascii="Times New Roman" w:hAnsi="Times New Roman" w:cs="Times New Roman"/>
                  <w:lang w:val="en-GB" w:eastAsia="en-US"/>
                </w:rPr>
                <w:t>=</w:t>
              </w:r>
              <w:r w:rsidRPr="004B3C50">
                <w:rPr>
                  <w:rFonts w:ascii="Times New Roman" w:hAnsi="Times New Roman" w:cs="Times New Roman"/>
                  <w:lang w:val="en-GB" w:eastAsia="en-US"/>
                </w:rPr>
                <w:t xml:space="preserve"> </w:t>
              </w:r>
              <w:r w:rsidRPr="00E64F13">
                <w:rPr>
                  <w:rFonts w:ascii="Times New Roman" w:hAnsi="Times New Roman" w:cs="Times New Roman" w:hint="eastAsia"/>
                  <w:lang w:val="en-GB" w:eastAsia="en-US"/>
                </w:rPr>
                <w:t>num_residual_texture_views_minus1</w:t>
              </w:r>
              <w:r w:rsidRPr="00E64F13">
                <w:rPr>
                  <w:rFonts w:ascii="Times New Roman" w:hAnsi="Times New Roman" w:cs="Times New Roman" w:hint="eastAsia"/>
                  <w:lang w:val="en-GB"/>
                </w:rPr>
                <w:t xml:space="preserve"> </w:t>
              </w:r>
              <w:r w:rsidRPr="00E64F13">
                <w:rPr>
                  <w:rFonts w:ascii="Times New Roman" w:hAnsi="Times New Roman" w:cs="Times New Roman" w:hint="eastAsia"/>
                  <w:lang w:val="en-GB" w:eastAsia="en-US"/>
                </w:rPr>
                <w:t>+</w:t>
              </w:r>
              <w:r w:rsidRPr="00E64F13">
                <w:rPr>
                  <w:rFonts w:ascii="Times New Roman" w:hAnsi="Times New Roman" w:cs="Times New Roman" w:hint="eastAsia"/>
                  <w:lang w:val="en-GB"/>
                </w:rPr>
                <w:t xml:space="preserve"> </w:t>
              </w:r>
              <w:r>
                <w:rPr>
                  <w:rFonts w:ascii="Times New Roman" w:hAnsi="Times New Roman" w:cs="Times New Roman"/>
                  <w:lang w:val="en-GB" w:eastAsia="en-US"/>
                </w:rPr>
                <w:t>1</w:t>
              </w:r>
              <w:r w:rsidRPr="001C2DBB">
                <w:rPr>
                  <w:rFonts w:ascii="Times New Roman" w:hAnsi="Times New Roman" w:cs="Times New Roman" w:hint="eastAsia"/>
                  <w:lang w:val="en-GB" w:eastAsia="en-US"/>
                </w:rPr>
                <w:t xml:space="preserve">; </w:t>
              </w:r>
              <w:proofErr w:type="spellStart"/>
              <w:r w:rsidRPr="001C2DBB">
                <w:rPr>
                  <w:rFonts w:ascii="Times New Roman" w:hAnsi="Times New Roman" w:cs="Times New Roman" w:hint="eastAsia"/>
                  <w:lang w:val="en-GB" w:eastAsia="en-US"/>
                </w:rPr>
                <w:t>i</w:t>
              </w:r>
              <w:proofErr w:type="spellEnd"/>
              <w:r w:rsidRPr="001C2DBB">
                <w:rPr>
                  <w:rFonts w:ascii="Times New Roman" w:hAnsi="Times New Roman" w:cs="Times New Roman" w:hint="eastAsia"/>
                  <w:lang w:val="en-GB" w:eastAsia="en-US"/>
                </w:rPr>
                <w:t>++</w:t>
              </w:r>
              <w:r w:rsidRPr="001C2DBB">
                <w:rPr>
                  <w:rFonts w:ascii="Times New Roman" w:hAnsi="Times New Roman" w:cs="Times New Roman" w:hint="eastAsia"/>
                  <w:lang w:val="en-GB"/>
                </w:rPr>
                <w:t xml:space="preserve"> </w:t>
              </w:r>
              <w:r w:rsidRPr="001C2DBB">
                <w:rPr>
                  <w:rFonts w:ascii="Times New Roman" w:hAnsi="Times New Roman" w:cs="Times New Roman" w:hint="eastAsia"/>
                  <w:lang w:val="en-GB" w:eastAsia="en-US"/>
                </w:rPr>
                <w:t>) {</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113" w:author="Windows ユーザー" w:date="2014-10-18T18:06:00Z"/>
                <w:rFonts w:ascii="Times New Roman" w:hAnsi="Times New Roman" w:cs="Times New Roman"/>
                <w:lang w:val="en-GB" w:eastAsia="en-US"/>
              </w:rPr>
            </w:pPr>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114" w:author="Windows ユーザー" w:date="2014-10-18T18:06:00Z"/>
                <w:rFonts w:ascii="Times New Roman" w:hAnsi="Times New Roman" w:cs="Times New Roman"/>
                <w:lang w:val="en-GB" w:eastAsia="en-US"/>
              </w:rPr>
            </w:pPr>
          </w:p>
        </w:tc>
      </w:tr>
      <w:tr w:rsidR="003208BE" w:rsidRPr="00E64F13" w:rsidTr="0077367C">
        <w:trPr>
          <w:cantSplit/>
          <w:jc w:val="center"/>
          <w:ins w:id="115" w:author="Windows ユーザー" w:date="2014-10-18T18:06:00Z"/>
        </w:trPr>
        <w:tc>
          <w:tcPr>
            <w:tcW w:w="6709" w:type="dxa"/>
          </w:tcPr>
          <w:p w:rsidR="003208BE" w:rsidRPr="001C2DBB" w:rsidRDefault="003208BE" w:rsidP="0077367C">
            <w:pPr>
              <w:keepNext/>
              <w:keepLines/>
              <w:tabs>
                <w:tab w:val="left" w:pos="216"/>
                <w:tab w:val="left" w:pos="460"/>
                <w:tab w:val="left" w:pos="6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116" w:author="Windows ユーザー" w:date="2014-10-18T18:06:00Z"/>
                <w:rFonts w:ascii="Times New Roman" w:hAnsi="Times New Roman" w:cs="Times New Roman"/>
                <w:lang w:val="en-GB" w:eastAsia="en-US"/>
              </w:rPr>
            </w:pPr>
            <w:ins w:id="117" w:author="Windows ユーザー" w:date="2014-10-18T18:06:00Z">
              <w:r w:rsidRPr="001C2DBB">
                <w:rPr>
                  <w:rFonts w:ascii="Times New Roman" w:hAnsi="Times New Roman" w:cs="Times New Roman"/>
                  <w:b/>
                  <w:lang w:val="en-GB" w:eastAsia="en-US"/>
                </w:rPr>
                <w:tab/>
              </w:r>
              <w:r w:rsidRPr="001C2DBB">
                <w:rPr>
                  <w:rFonts w:ascii="Times New Roman" w:hAnsi="Times New Roman" w:cs="Times New Roman"/>
                  <w:b/>
                  <w:lang w:val="en-GB" w:eastAsia="en-US"/>
                </w:rPr>
                <w:tab/>
              </w:r>
              <w:r w:rsidRPr="004B3C50">
                <w:rPr>
                  <w:rFonts w:ascii="Times New Roman" w:hAnsi="Times New Roman" w:cs="Times New Roman"/>
                  <w:lang w:val="en-GB" w:eastAsia="en-US"/>
                </w:rPr>
                <w:tab/>
              </w:r>
              <w:proofErr w:type="spellStart"/>
              <w:r w:rsidRPr="001C2DBB">
                <w:rPr>
                  <w:rFonts w:ascii="Times New Roman" w:hAnsi="Times New Roman" w:cs="Times New Roman" w:hint="eastAsia"/>
                  <w:b/>
                  <w:lang w:val="en-GB" w:eastAsia="en-US"/>
                </w:rPr>
                <w:t>z_near</w:t>
              </w:r>
              <w:r w:rsidRPr="001C2DBB">
                <w:rPr>
                  <w:rFonts w:ascii="Times New Roman" w:hAnsi="Times New Roman" w:cs="Times New Roman" w:hint="eastAsia"/>
                  <w:b/>
                  <w:lang w:val="en-GB"/>
                </w:rPr>
                <w:t>_s</w:t>
              </w:r>
              <w:r w:rsidRPr="001C2DBB">
                <w:rPr>
                  <w:rFonts w:ascii="Times New Roman" w:hAnsi="Times New Roman" w:cs="Times New Roman" w:hint="eastAsia"/>
                  <w:b/>
                  <w:lang w:val="en-GB" w:eastAsia="en-US"/>
                </w:rPr>
                <w:t>ign</w:t>
              </w:r>
              <w:r w:rsidRPr="001C2DBB">
                <w:rPr>
                  <w:rFonts w:ascii="Times New Roman" w:hAnsi="Times New Roman" w:cs="Times New Roman" w:hint="eastAsia"/>
                  <w:b/>
                  <w:lang w:val="en-GB"/>
                </w:rPr>
                <w:t>_flag</w:t>
              </w:r>
              <w:proofErr w:type="spellEnd"/>
              <w:r w:rsidRPr="001C2DBB">
                <w:rPr>
                  <w:rFonts w:ascii="Times New Roman" w:hAnsi="Times New Roman" w:cs="Times New Roman" w:hint="eastAsia"/>
                  <w:b/>
                  <w:lang w:val="en-GB" w:eastAsia="en-US"/>
                </w:rPr>
                <w:t>[</w:t>
              </w:r>
              <w:r w:rsidRPr="001C2DBB">
                <w:rPr>
                  <w:rFonts w:ascii="Times New Roman" w:hAnsi="Times New Roman" w:cs="Times New Roman"/>
                  <w:b/>
                  <w:lang w:val="en-GB"/>
                </w:rPr>
                <w:t> </w:t>
              </w:r>
              <w:proofErr w:type="spellStart"/>
              <w:r w:rsidRPr="001C2DBB">
                <w:rPr>
                  <w:rFonts w:ascii="Times New Roman" w:hAnsi="Times New Roman" w:cs="Times New Roman" w:hint="eastAsia"/>
                  <w:lang w:val="en-GB" w:eastAsia="en-US"/>
                </w:rPr>
                <w:t>i</w:t>
              </w:r>
              <w:proofErr w:type="spellEnd"/>
              <w:r w:rsidRPr="001C2DBB">
                <w:rPr>
                  <w:rFonts w:ascii="Times New Roman" w:hAnsi="Times New Roman" w:cs="Times New Roman"/>
                  <w:b/>
                  <w:lang w:val="en-GB"/>
                </w:rPr>
                <w:t> </w:t>
              </w:r>
              <w:r w:rsidRPr="001C2DBB">
                <w:rPr>
                  <w:rFonts w:ascii="Times New Roman" w:hAnsi="Times New Roman" w:cs="Times New Roman" w:hint="eastAsia"/>
                  <w:b/>
                  <w:lang w:val="en-GB" w:eastAsia="en-US"/>
                </w:rPr>
                <w:t>]</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118" w:author="Windows ユーザー" w:date="2014-10-18T18:06:00Z"/>
                <w:rFonts w:ascii="Times New Roman" w:hAnsi="Times New Roman" w:cs="Times New Roman"/>
                <w:lang w:val="en-GB" w:eastAsia="en-US"/>
              </w:rPr>
            </w:pPr>
            <w:ins w:id="119"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120" w:author="Windows ユーザー" w:date="2014-10-18T18:06:00Z"/>
                <w:rFonts w:ascii="Times New Roman" w:hAnsi="Times New Roman" w:cs="Times New Roman"/>
                <w:lang w:val="en-GB" w:eastAsia="en-US"/>
              </w:rPr>
            </w:pPr>
            <w:ins w:id="121" w:author="Windows ユーザー" w:date="2014-10-18T18:06:00Z">
              <w:r w:rsidRPr="00E64F13">
                <w:rPr>
                  <w:rFonts w:ascii="Times New Roman" w:hAnsi="Times New Roman" w:cs="Times New Roman" w:hint="eastAsia"/>
                  <w:bCs/>
                  <w:lang w:val="en-GB" w:eastAsia="en-US"/>
                </w:rPr>
                <w:t>u(1)</w:t>
              </w:r>
            </w:ins>
          </w:p>
        </w:tc>
      </w:tr>
      <w:tr w:rsidR="003208BE" w:rsidRPr="00E64F13" w:rsidTr="0077367C">
        <w:trPr>
          <w:cantSplit/>
          <w:jc w:val="center"/>
          <w:ins w:id="122" w:author="Windows ユーザー" w:date="2014-10-18T18:06:00Z"/>
        </w:trPr>
        <w:tc>
          <w:tcPr>
            <w:tcW w:w="6709" w:type="dxa"/>
          </w:tcPr>
          <w:p w:rsidR="003208BE" w:rsidRPr="00E64F13" w:rsidRDefault="003208BE" w:rsidP="0077367C">
            <w:pPr>
              <w:keepNext/>
              <w:keepLines/>
              <w:tabs>
                <w:tab w:val="left" w:pos="216"/>
                <w:tab w:val="left" w:pos="460"/>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123" w:author="Windows ユーザー" w:date="2014-10-18T18:06:00Z"/>
                <w:rFonts w:ascii="Times New Roman" w:hAnsi="Times New Roman" w:cs="Times New Roman"/>
                <w:lang w:val="en-GB" w:eastAsia="en-US"/>
              </w:rPr>
            </w:pPr>
            <w:ins w:id="124"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z_near</w:t>
              </w:r>
              <w:r w:rsidRPr="00E64F13">
                <w:rPr>
                  <w:rFonts w:ascii="Times New Roman" w:hAnsi="Times New Roman" w:cs="Times New Roman" w:hint="eastAsia"/>
                  <w:b/>
                  <w:lang w:val="en-GB"/>
                </w:rPr>
                <w:t>_</w:t>
              </w:r>
              <w:r w:rsidRPr="00E64F13">
                <w:rPr>
                  <w:rFonts w:ascii="Times New Roman" w:hAnsi="Times New Roman" w:cs="Times New Roman" w:hint="eastAsia"/>
                  <w:b/>
                  <w:lang w:val="en-GB" w:eastAsia="en-US"/>
                </w:rPr>
                <w:t>exponent</w:t>
              </w:r>
              <w:proofErr w:type="spellEnd"/>
              <w:r w:rsidRPr="00E64F13">
                <w:rPr>
                  <w:rFonts w:ascii="Times New Roman" w:hAnsi="Times New Roman" w:cs="Times New Roman" w:hint="eastAsia"/>
                  <w:b/>
                  <w:lang w:val="en-GB" w:eastAsia="en-US"/>
                </w:rPr>
                <w:t>[</w:t>
              </w:r>
              <w:r w:rsidRPr="00E64F13">
                <w:rPr>
                  <w:rFonts w:ascii="Times New Roman" w:hAnsi="Times New Roman" w:cs="Times New Roman"/>
                  <w:b/>
                  <w:lang w:val="en-GB"/>
                </w:rPr>
                <w:t> </w:t>
              </w:r>
              <w:proofErr w:type="spellStart"/>
              <w:r w:rsidRPr="00E64F13">
                <w:rPr>
                  <w:rFonts w:ascii="Times New Roman" w:hAnsi="Times New Roman" w:cs="Times New Roman" w:hint="eastAsia"/>
                  <w:lang w:val="en-GB"/>
                </w:rPr>
                <w:t>i</w:t>
              </w:r>
              <w:proofErr w:type="spellEnd"/>
              <w:r w:rsidRPr="00E64F13">
                <w:rPr>
                  <w:rFonts w:ascii="Times New Roman" w:hAnsi="Times New Roman" w:cs="Times New Roman"/>
                  <w:b/>
                  <w:lang w:val="en-GB"/>
                </w:rPr>
                <w:t> </w:t>
              </w:r>
              <w:r w:rsidRPr="00E64F13">
                <w:rPr>
                  <w:rFonts w:ascii="Times New Roman" w:hAnsi="Times New Roman" w:cs="Times New Roman" w:hint="eastAsia"/>
                  <w:b/>
                  <w:lang w:val="en-GB" w:eastAsia="en-US"/>
                </w:rPr>
                <w:t>]</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125" w:author="Windows ユーザー" w:date="2014-10-18T18:06:00Z"/>
                <w:rFonts w:ascii="Times New Roman" w:hAnsi="Times New Roman" w:cs="Times New Roman"/>
                <w:lang w:val="en-GB" w:eastAsia="en-US"/>
              </w:rPr>
            </w:pPr>
            <w:ins w:id="126"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127" w:author="Windows ユーザー" w:date="2014-10-18T18:06:00Z"/>
                <w:rFonts w:ascii="Times New Roman" w:hAnsi="Times New Roman" w:cs="Times New Roman"/>
                <w:lang w:val="en-GB" w:eastAsia="en-US"/>
              </w:rPr>
            </w:pPr>
            <w:ins w:id="128" w:author="Windows ユーザー" w:date="2014-10-18T18:06:00Z">
              <w:r w:rsidRPr="00E64F13">
                <w:rPr>
                  <w:rFonts w:ascii="Times New Roman" w:hAnsi="Times New Roman" w:cs="Times New Roman" w:hint="eastAsia"/>
                  <w:bCs/>
                  <w:lang w:val="en-GB" w:eastAsia="en-US"/>
                </w:rPr>
                <w:t>u(</w:t>
              </w:r>
              <w:r w:rsidRPr="00E64F13">
                <w:rPr>
                  <w:rFonts w:ascii="Times New Roman" w:hAnsi="Times New Roman" w:cs="Times New Roman" w:hint="eastAsia"/>
                  <w:bCs/>
                  <w:lang w:val="en-GB"/>
                </w:rPr>
                <w:t>7</w:t>
              </w:r>
              <w:r w:rsidRPr="00E64F13">
                <w:rPr>
                  <w:rFonts w:ascii="Times New Roman" w:hAnsi="Times New Roman" w:cs="Times New Roman" w:hint="eastAsia"/>
                  <w:bCs/>
                  <w:lang w:val="en-GB" w:eastAsia="en-US"/>
                </w:rPr>
                <w:t>)</w:t>
              </w:r>
            </w:ins>
          </w:p>
        </w:tc>
      </w:tr>
      <w:tr w:rsidR="003208BE" w:rsidRPr="00E64F13" w:rsidTr="0077367C">
        <w:trPr>
          <w:cantSplit/>
          <w:jc w:val="center"/>
          <w:ins w:id="129" w:author="Windows ユーザー" w:date="2014-10-18T18:06:00Z"/>
        </w:trPr>
        <w:tc>
          <w:tcPr>
            <w:tcW w:w="6709" w:type="dxa"/>
          </w:tcPr>
          <w:p w:rsidR="003208BE" w:rsidRPr="00E64F13" w:rsidRDefault="003208BE" w:rsidP="0077367C">
            <w:pPr>
              <w:keepNext/>
              <w:keepLines/>
              <w:tabs>
                <w:tab w:val="left" w:pos="216"/>
                <w:tab w:val="left" w:pos="565"/>
                <w:tab w:val="left" w:pos="640"/>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130" w:author="Windows ユーザー" w:date="2014-10-18T18:06:00Z"/>
                <w:rFonts w:ascii="Times New Roman" w:hAnsi="Times New Roman" w:cs="Times New Roman"/>
                <w:b/>
                <w:lang w:val="en-GB" w:eastAsia="en-US"/>
              </w:rPr>
            </w:pPr>
            <w:ins w:id="131"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hint="eastAsia"/>
                  <w:b/>
                  <w:lang w:val="en-GB" w:eastAsia="en-US"/>
                </w:rPr>
                <w:t>z_near</w:t>
              </w:r>
              <w:r w:rsidRPr="00E64F13">
                <w:rPr>
                  <w:rFonts w:ascii="Times New Roman" w:hAnsi="Times New Roman" w:cs="Times New Roman" w:hint="eastAsia"/>
                  <w:b/>
                  <w:lang w:val="en-GB"/>
                </w:rPr>
                <w:t>_</w:t>
              </w:r>
              <w:r w:rsidRPr="00E64F13">
                <w:rPr>
                  <w:rFonts w:ascii="Times New Roman" w:hAnsi="Times New Roman" w:cs="Times New Roman" w:hint="eastAsia"/>
                  <w:b/>
                  <w:lang w:val="en-GB" w:eastAsia="en-US"/>
                </w:rPr>
                <w:t>mantissa_len_minus1[</w:t>
              </w:r>
              <w:r w:rsidRPr="00E64F13">
                <w:rPr>
                  <w:rFonts w:ascii="Times New Roman" w:hAnsi="Times New Roman" w:cs="Times New Roman"/>
                  <w:b/>
                  <w:lang w:val="en-GB"/>
                </w:rPr>
                <w:t> </w:t>
              </w:r>
              <w:proofErr w:type="spellStart"/>
              <w:r w:rsidRPr="00E64F13">
                <w:rPr>
                  <w:rFonts w:ascii="Times New Roman" w:hAnsi="Times New Roman" w:cs="Times New Roman" w:hint="eastAsia"/>
                  <w:lang w:val="en-GB"/>
                </w:rPr>
                <w:t>i</w:t>
              </w:r>
              <w:proofErr w:type="spellEnd"/>
              <w:r w:rsidRPr="00E64F13">
                <w:rPr>
                  <w:rFonts w:ascii="Times New Roman" w:hAnsi="Times New Roman" w:cs="Times New Roman"/>
                  <w:b/>
                  <w:lang w:val="en-GB"/>
                </w:rPr>
                <w:t> </w:t>
              </w:r>
              <w:r w:rsidRPr="00E64F13">
                <w:rPr>
                  <w:rFonts w:ascii="Times New Roman" w:hAnsi="Times New Roman" w:cs="Times New Roman" w:hint="eastAsia"/>
                  <w:b/>
                  <w:lang w:val="en-GB" w:eastAsia="en-US"/>
                </w:rPr>
                <w:t>]</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132" w:author="Windows ユーザー" w:date="2014-10-18T18:06:00Z"/>
                <w:rFonts w:ascii="Times New Roman" w:hAnsi="Times New Roman" w:cs="Times New Roman"/>
                <w:lang w:val="en-GB" w:eastAsia="en-US"/>
              </w:rPr>
            </w:pPr>
            <w:ins w:id="133"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134" w:author="Windows ユーザー" w:date="2014-10-18T18:06:00Z"/>
                <w:rFonts w:ascii="Times New Roman" w:hAnsi="Times New Roman" w:cs="Times New Roman"/>
                <w:lang w:val="en-GB" w:eastAsia="en-US"/>
              </w:rPr>
            </w:pPr>
            <w:ins w:id="135" w:author="Windows ユーザー" w:date="2014-10-18T18:06:00Z">
              <w:r w:rsidRPr="00E64F13">
                <w:rPr>
                  <w:rFonts w:ascii="Times New Roman" w:hAnsi="Times New Roman" w:cs="Times New Roman" w:hint="eastAsia"/>
                  <w:bCs/>
                  <w:lang w:val="en-GB" w:eastAsia="en-US"/>
                </w:rPr>
                <w:t>u(5)</w:t>
              </w:r>
            </w:ins>
          </w:p>
        </w:tc>
      </w:tr>
      <w:tr w:rsidR="003208BE" w:rsidRPr="00E64F13" w:rsidTr="0077367C">
        <w:trPr>
          <w:cantSplit/>
          <w:jc w:val="center"/>
          <w:ins w:id="136" w:author="Windows ユーザー" w:date="2014-10-18T18:06:00Z"/>
        </w:trPr>
        <w:tc>
          <w:tcPr>
            <w:tcW w:w="6709" w:type="dxa"/>
          </w:tcPr>
          <w:p w:rsidR="003208BE" w:rsidRPr="00E64F13" w:rsidRDefault="003208BE" w:rsidP="0077367C">
            <w:pPr>
              <w:keepNext/>
              <w:keepLines/>
              <w:tabs>
                <w:tab w:val="left" w:pos="216"/>
                <w:tab w:val="left" w:pos="360"/>
                <w:tab w:val="left" w:pos="640"/>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137" w:author="Windows ユーザー" w:date="2014-10-18T18:06:00Z"/>
                <w:rFonts w:ascii="Times New Roman" w:hAnsi="Times New Roman" w:cs="Times New Roman"/>
                <w:lang w:val="en-GB" w:eastAsia="en-US"/>
              </w:rPr>
            </w:pPr>
            <w:ins w:id="138"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z_near</w:t>
              </w:r>
              <w:proofErr w:type="spellEnd"/>
              <w:r w:rsidRPr="00E64F13">
                <w:rPr>
                  <w:rFonts w:ascii="Times New Roman" w:hAnsi="Times New Roman" w:cs="Times New Roman" w:hint="eastAsia"/>
                  <w:b/>
                  <w:lang w:val="en-GB" w:eastAsia="en-US"/>
                </w:rPr>
                <w:t xml:space="preserve"> mantissa[</w:t>
              </w:r>
              <w:r w:rsidRPr="00E64F13">
                <w:rPr>
                  <w:rFonts w:ascii="Times New Roman" w:hAnsi="Times New Roman" w:cs="Times New Roman"/>
                  <w:b/>
                  <w:lang w:val="en-GB"/>
                </w:rPr>
                <w:t> </w:t>
              </w:r>
              <w:proofErr w:type="spellStart"/>
              <w:r w:rsidRPr="00E64F13">
                <w:rPr>
                  <w:rFonts w:ascii="Times New Roman" w:hAnsi="Times New Roman" w:cs="Times New Roman" w:hint="eastAsia"/>
                  <w:lang w:val="en-GB"/>
                </w:rPr>
                <w:t>i</w:t>
              </w:r>
              <w:proofErr w:type="spellEnd"/>
              <w:r w:rsidRPr="00E64F13">
                <w:rPr>
                  <w:rFonts w:ascii="Times New Roman" w:hAnsi="Times New Roman" w:cs="Times New Roman"/>
                  <w:b/>
                  <w:lang w:val="en-GB"/>
                </w:rPr>
                <w:t> </w:t>
              </w:r>
              <w:r w:rsidRPr="00E64F13">
                <w:rPr>
                  <w:rFonts w:ascii="Times New Roman" w:hAnsi="Times New Roman" w:cs="Times New Roman" w:hint="eastAsia"/>
                  <w:b/>
                  <w:lang w:val="en-GB" w:eastAsia="en-US"/>
                </w:rPr>
                <w:t>]</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139" w:author="Windows ユーザー" w:date="2014-10-18T18:06:00Z"/>
                <w:rFonts w:ascii="Times New Roman" w:hAnsi="Times New Roman" w:cs="Times New Roman"/>
                <w:lang w:val="en-GB" w:eastAsia="en-US"/>
              </w:rPr>
            </w:pPr>
            <w:ins w:id="140"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141" w:author="Windows ユーザー" w:date="2014-10-18T18:06:00Z"/>
                <w:rFonts w:ascii="Times New Roman" w:hAnsi="Times New Roman" w:cs="Times New Roman"/>
                <w:lang w:val="en-GB" w:eastAsia="en-US"/>
              </w:rPr>
            </w:pPr>
            <w:ins w:id="142" w:author="Windows ユーザー" w:date="2014-10-18T18:06:00Z">
              <w:r w:rsidRPr="00E64F13">
                <w:rPr>
                  <w:rFonts w:ascii="Times New Roman" w:hAnsi="Times New Roman" w:cs="Times New Roman" w:hint="eastAsia"/>
                  <w:bCs/>
                  <w:lang w:val="en-GB" w:eastAsia="en-US"/>
                </w:rPr>
                <w:t>u(v)</w:t>
              </w:r>
            </w:ins>
          </w:p>
        </w:tc>
      </w:tr>
      <w:tr w:rsidR="003208BE" w:rsidRPr="00E64F13" w:rsidTr="0077367C">
        <w:trPr>
          <w:cantSplit/>
          <w:jc w:val="center"/>
          <w:ins w:id="143" w:author="Windows ユーザー" w:date="2014-10-18T18:06:00Z"/>
        </w:trPr>
        <w:tc>
          <w:tcPr>
            <w:tcW w:w="6709" w:type="dxa"/>
          </w:tcPr>
          <w:p w:rsidR="003208BE" w:rsidRPr="00E64F13" w:rsidRDefault="003208BE" w:rsidP="0077367C">
            <w:pPr>
              <w:keepNext/>
              <w:keepLines/>
              <w:tabs>
                <w:tab w:val="left" w:pos="216"/>
                <w:tab w:val="left" w:pos="360"/>
                <w:tab w:val="left" w:pos="640"/>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144" w:author="Windows ユーザー" w:date="2014-10-18T18:06:00Z"/>
                <w:rFonts w:ascii="Times New Roman" w:hAnsi="Times New Roman" w:cs="Times New Roman"/>
                <w:b/>
                <w:lang w:val="en-GB" w:eastAsia="en-US"/>
              </w:rPr>
            </w:pPr>
            <w:ins w:id="145"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z_far</w:t>
              </w:r>
              <w:r w:rsidRPr="00E64F13">
                <w:rPr>
                  <w:rFonts w:ascii="Times New Roman" w:hAnsi="Times New Roman" w:cs="Times New Roman" w:hint="eastAsia"/>
                  <w:b/>
                  <w:lang w:val="en-GB"/>
                </w:rPr>
                <w:t>_</w:t>
              </w:r>
              <w:r w:rsidRPr="00E64F13">
                <w:rPr>
                  <w:rFonts w:ascii="Times New Roman" w:hAnsi="Times New Roman" w:cs="Times New Roman" w:hint="eastAsia"/>
                  <w:b/>
                  <w:lang w:val="en-GB" w:eastAsia="en-US"/>
                </w:rPr>
                <w:t>sign</w:t>
              </w:r>
              <w:r w:rsidRPr="00E64F13">
                <w:rPr>
                  <w:rFonts w:ascii="Times New Roman" w:hAnsi="Times New Roman" w:cs="Times New Roman" w:hint="eastAsia"/>
                  <w:b/>
                  <w:lang w:val="en-GB"/>
                </w:rPr>
                <w:t>_flag</w:t>
              </w:r>
              <w:proofErr w:type="spellEnd"/>
              <w:r w:rsidRPr="00E64F13">
                <w:rPr>
                  <w:rFonts w:ascii="Times New Roman" w:hAnsi="Times New Roman" w:cs="Times New Roman" w:hint="eastAsia"/>
                  <w:b/>
                  <w:lang w:val="en-GB" w:eastAsia="en-US"/>
                </w:rPr>
                <w:t>[</w:t>
              </w:r>
              <w:r w:rsidRPr="00E64F13">
                <w:rPr>
                  <w:rFonts w:ascii="Times New Roman" w:hAnsi="Times New Roman" w:cs="Times New Roman"/>
                  <w:b/>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b/>
                  <w:lang w:val="en-GB"/>
                </w:rPr>
                <w:t> </w:t>
              </w:r>
              <w:r w:rsidRPr="00E64F13">
                <w:rPr>
                  <w:rFonts w:ascii="Times New Roman" w:hAnsi="Times New Roman" w:cs="Times New Roman" w:hint="eastAsia"/>
                  <w:b/>
                  <w:lang w:val="en-GB" w:eastAsia="en-US"/>
                </w:rPr>
                <w:t>]</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146" w:author="Windows ユーザー" w:date="2014-10-18T18:06:00Z"/>
                <w:rFonts w:ascii="Times New Roman" w:hAnsi="Times New Roman" w:cs="Times New Roman"/>
                <w:lang w:val="en-GB" w:eastAsia="en-US"/>
              </w:rPr>
            </w:pPr>
            <w:ins w:id="147"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148" w:author="Windows ユーザー" w:date="2014-10-18T18:06:00Z"/>
                <w:rFonts w:ascii="Times New Roman" w:hAnsi="Times New Roman" w:cs="Times New Roman"/>
                <w:lang w:val="en-GB" w:eastAsia="en-US"/>
              </w:rPr>
            </w:pPr>
            <w:ins w:id="149" w:author="Windows ユーザー" w:date="2014-10-18T18:06:00Z">
              <w:r w:rsidRPr="00E64F13">
                <w:rPr>
                  <w:rFonts w:ascii="Times New Roman" w:hAnsi="Times New Roman" w:cs="Times New Roman" w:hint="eastAsia"/>
                  <w:bCs/>
                  <w:lang w:val="en-GB" w:eastAsia="en-US"/>
                </w:rPr>
                <w:t>u(1)</w:t>
              </w:r>
            </w:ins>
          </w:p>
        </w:tc>
      </w:tr>
      <w:tr w:rsidR="003208BE" w:rsidRPr="00E64F13" w:rsidTr="0077367C">
        <w:trPr>
          <w:cantSplit/>
          <w:jc w:val="center"/>
          <w:ins w:id="150" w:author="Windows ユーザー" w:date="2014-10-18T18:06:00Z"/>
        </w:trPr>
        <w:tc>
          <w:tcPr>
            <w:tcW w:w="6709" w:type="dxa"/>
          </w:tcPr>
          <w:p w:rsidR="003208BE" w:rsidRPr="00E64F13" w:rsidRDefault="003208BE" w:rsidP="0077367C">
            <w:pPr>
              <w:keepNext/>
              <w:keepLines/>
              <w:tabs>
                <w:tab w:val="left" w:pos="216"/>
                <w:tab w:val="left" w:pos="360"/>
                <w:tab w:val="left" w:pos="640"/>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151" w:author="Windows ユーザー" w:date="2014-10-18T18:06:00Z"/>
                <w:rFonts w:ascii="Times New Roman" w:hAnsi="Times New Roman" w:cs="Times New Roman"/>
                <w:bCs/>
                <w:lang w:val="en-GB" w:eastAsia="en-US"/>
              </w:rPr>
            </w:pPr>
            <w:ins w:id="152"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z_far</w:t>
              </w:r>
              <w:r w:rsidRPr="00E64F13">
                <w:rPr>
                  <w:rFonts w:ascii="Times New Roman" w:hAnsi="Times New Roman" w:cs="Times New Roman" w:hint="eastAsia"/>
                  <w:b/>
                  <w:lang w:val="en-GB"/>
                </w:rPr>
                <w:t>_</w:t>
              </w:r>
              <w:r w:rsidRPr="00E64F13">
                <w:rPr>
                  <w:rFonts w:ascii="Times New Roman" w:hAnsi="Times New Roman" w:cs="Times New Roman" w:hint="eastAsia"/>
                  <w:b/>
                  <w:lang w:val="en-GB" w:eastAsia="en-US"/>
                </w:rPr>
                <w:t>exponent</w:t>
              </w:r>
              <w:proofErr w:type="spellEnd"/>
              <w:r w:rsidRPr="00E64F13">
                <w:rPr>
                  <w:rFonts w:ascii="Times New Roman" w:hAnsi="Times New Roman" w:cs="Times New Roman" w:hint="eastAsia"/>
                  <w:b/>
                  <w:lang w:val="en-GB" w:eastAsia="en-US"/>
                </w:rPr>
                <w:t>[</w:t>
              </w:r>
              <w:r w:rsidRPr="00E64F13">
                <w:rPr>
                  <w:rFonts w:ascii="Times New Roman" w:hAnsi="Times New Roman" w:cs="Times New Roman"/>
                  <w:b/>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b/>
                  <w:lang w:val="en-GB"/>
                </w:rPr>
                <w:t> </w:t>
              </w:r>
              <w:r w:rsidRPr="00E64F13">
                <w:rPr>
                  <w:rFonts w:ascii="Times New Roman" w:hAnsi="Times New Roman" w:cs="Times New Roman" w:hint="eastAsia"/>
                  <w:b/>
                  <w:lang w:val="en-GB" w:eastAsia="en-US"/>
                </w:rPr>
                <w:t>]</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153" w:author="Windows ユーザー" w:date="2014-10-18T18:06:00Z"/>
                <w:rFonts w:ascii="Times New Roman" w:hAnsi="Times New Roman" w:cs="Times New Roman"/>
                <w:lang w:val="en-GB" w:eastAsia="en-US"/>
              </w:rPr>
            </w:pPr>
            <w:ins w:id="154"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155" w:author="Windows ユーザー" w:date="2014-10-18T18:06:00Z"/>
                <w:rFonts w:ascii="Times New Roman" w:hAnsi="Times New Roman" w:cs="Times New Roman"/>
                <w:lang w:val="en-GB" w:eastAsia="en-US"/>
              </w:rPr>
            </w:pPr>
            <w:ins w:id="156" w:author="Windows ユーザー" w:date="2014-10-18T18:06:00Z">
              <w:r w:rsidRPr="00E64F13">
                <w:rPr>
                  <w:rFonts w:ascii="Times New Roman" w:hAnsi="Times New Roman" w:cs="Times New Roman" w:hint="eastAsia"/>
                  <w:bCs/>
                  <w:lang w:val="en-GB" w:eastAsia="en-US"/>
                </w:rPr>
                <w:t>u(</w:t>
              </w:r>
              <w:r w:rsidRPr="00E64F13">
                <w:rPr>
                  <w:rFonts w:ascii="Times New Roman" w:hAnsi="Times New Roman" w:cs="Times New Roman" w:hint="eastAsia"/>
                  <w:bCs/>
                  <w:lang w:val="en-GB"/>
                </w:rPr>
                <w:t>7</w:t>
              </w:r>
              <w:r w:rsidRPr="00E64F13">
                <w:rPr>
                  <w:rFonts w:ascii="Times New Roman" w:hAnsi="Times New Roman" w:cs="Times New Roman" w:hint="eastAsia"/>
                  <w:bCs/>
                  <w:lang w:val="en-GB" w:eastAsia="en-US"/>
                </w:rPr>
                <w:t>)</w:t>
              </w:r>
            </w:ins>
          </w:p>
        </w:tc>
      </w:tr>
      <w:tr w:rsidR="003208BE" w:rsidRPr="00E64F13" w:rsidTr="0077367C">
        <w:trPr>
          <w:cantSplit/>
          <w:jc w:val="center"/>
          <w:ins w:id="157" w:author="Windows ユーザー" w:date="2014-10-18T18:06:00Z"/>
        </w:trPr>
        <w:tc>
          <w:tcPr>
            <w:tcW w:w="6709" w:type="dxa"/>
          </w:tcPr>
          <w:p w:rsidR="003208BE" w:rsidRPr="00E64F13" w:rsidRDefault="003208BE" w:rsidP="0077367C">
            <w:pPr>
              <w:keepNext/>
              <w:keepLines/>
              <w:tabs>
                <w:tab w:val="left" w:pos="216"/>
                <w:tab w:val="left" w:pos="360"/>
                <w:tab w:val="left" w:pos="640"/>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158" w:author="Windows ユーザー" w:date="2014-10-18T18:06:00Z"/>
                <w:rFonts w:ascii="Times New Roman" w:hAnsi="Times New Roman" w:cs="Times New Roman"/>
                <w:bCs/>
                <w:lang w:val="en-GB" w:eastAsia="en-US"/>
              </w:rPr>
            </w:pPr>
            <w:ins w:id="159"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hint="eastAsia"/>
                  <w:b/>
                  <w:lang w:val="en-GB" w:eastAsia="en-US"/>
                </w:rPr>
                <w:t>z_far</w:t>
              </w:r>
              <w:r w:rsidRPr="00E64F13">
                <w:rPr>
                  <w:rFonts w:ascii="Times New Roman" w:hAnsi="Times New Roman" w:cs="Times New Roman" w:hint="eastAsia"/>
                  <w:b/>
                  <w:lang w:val="en-GB"/>
                </w:rPr>
                <w:t>_</w:t>
              </w:r>
              <w:r w:rsidRPr="00E64F13">
                <w:rPr>
                  <w:rFonts w:ascii="Times New Roman" w:hAnsi="Times New Roman" w:cs="Times New Roman" w:hint="eastAsia"/>
                  <w:b/>
                  <w:lang w:val="en-GB" w:eastAsia="en-US"/>
                </w:rPr>
                <w:t>mantissa_len_minus1[</w:t>
              </w:r>
              <w:r w:rsidRPr="00E64F13">
                <w:rPr>
                  <w:rFonts w:ascii="Times New Roman" w:hAnsi="Times New Roman" w:cs="Times New Roman"/>
                  <w:b/>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b/>
                  <w:lang w:val="en-GB"/>
                </w:rPr>
                <w:t> </w:t>
              </w:r>
              <w:r w:rsidRPr="00E64F13">
                <w:rPr>
                  <w:rFonts w:ascii="Times New Roman" w:hAnsi="Times New Roman" w:cs="Times New Roman" w:hint="eastAsia"/>
                  <w:b/>
                  <w:lang w:val="en-GB" w:eastAsia="en-US"/>
                </w:rPr>
                <w:t>]</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160" w:author="Windows ユーザー" w:date="2014-10-18T18:06:00Z"/>
                <w:rFonts w:ascii="Times New Roman" w:hAnsi="Times New Roman" w:cs="Times New Roman"/>
                <w:lang w:val="en-GB" w:eastAsia="en-US"/>
              </w:rPr>
            </w:pPr>
            <w:ins w:id="161" w:author="Windows ユーザー" w:date="2014-10-18T18:06:00Z">
              <w:r w:rsidRPr="00E64F13">
                <w:rPr>
                  <w:rFonts w:ascii="Times New Roman" w:hAnsi="Times New Roman" w:cs="Times New Roman"/>
                  <w:lang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162" w:author="Windows ユーザー" w:date="2014-10-18T18:06:00Z"/>
                <w:rFonts w:ascii="Times New Roman" w:hAnsi="Times New Roman" w:cs="Times New Roman"/>
                <w:lang w:val="en-GB" w:eastAsia="en-US"/>
              </w:rPr>
            </w:pPr>
            <w:ins w:id="163" w:author="Windows ユーザー" w:date="2014-10-18T18:06:00Z">
              <w:r w:rsidRPr="00E64F13">
                <w:rPr>
                  <w:rFonts w:ascii="Times New Roman" w:hAnsi="Times New Roman" w:cs="Times New Roman" w:hint="eastAsia"/>
                  <w:bCs/>
                  <w:lang w:val="en-GB" w:eastAsia="en-US"/>
                </w:rPr>
                <w:t>u(5)</w:t>
              </w:r>
            </w:ins>
          </w:p>
        </w:tc>
      </w:tr>
      <w:tr w:rsidR="003208BE" w:rsidRPr="00E64F13" w:rsidTr="0077367C">
        <w:trPr>
          <w:cantSplit/>
          <w:jc w:val="center"/>
          <w:ins w:id="164" w:author="Windows ユーザー" w:date="2014-10-18T18:06:00Z"/>
        </w:trPr>
        <w:tc>
          <w:tcPr>
            <w:tcW w:w="6709" w:type="dxa"/>
          </w:tcPr>
          <w:p w:rsidR="003208BE" w:rsidRPr="00E64F13" w:rsidRDefault="003208BE" w:rsidP="0077367C">
            <w:pPr>
              <w:keepNext/>
              <w:keepLines/>
              <w:tabs>
                <w:tab w:val="left" w:pos="216"/>
                <w:tab w:val="left" w:pos="360"/>
                <w:tab w:val="left" w:pos="640"/>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165" w:author="Windows ユーザー" w:date="2014-10-18T18:06:00Z"/>
                <w:rFonts w:ascii="Times New Roman" w:hAnsi="Times New Roman" w:cs="Times New Roman"/>
                <w:bCs/>
                <w:lang w:val="en-GB" w:eastAsia="en-US"/>
              </w:rPr>
            </w:pPr>
            <w:ins w:id="166"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z_far</w:t>
              </w:r>
              <w:r w:rsidRPr="00E64F13">
                <w:rPr>
                  <w:rFonts w:ascii="Times New Roman" w:hAnsi="Times New Roman" w:cs="Times New Roman" w:hint="eastAsia"/>
                  <w:b/>
                  <w:lang w:val="en-GB"/>
                </w:rPr>
                <w:t>_</w:t>
              </w:r>
              <w:r w:rsidRPr="00E64F13">
                <w:rPr>
                  <w:rFonts w:ascii="Times New Roman" w:hAnsi="Times New Roman" w:cs="Times New Roman" w:hint="eastAsia"/>
                  <w:b/>
                  <w:lang w:val="en-GB" w:eastAsia="en-US"/>
                </w:rPr>
                <w:t>mantissa</w:t>
              </w:r>
              <w:proofErr w:type="spellEnd"/>
              <w:r w:rsidRPr="00E64F13">
                <w:rPr>
                  <w:rFonts w:ascii="Times New Roman" w:hAnsi="Times New Roman" w:cs="Times New Roman" w:hint="eastAsia"/>
                  <w:b/>
                  <w:lang w:val="en-GB" w:eastAsia="en-US"/>
                </w:rPr>
                <w:t>[</w:t>
              </w:r>
              <w:r w:rsidRPr="00E64F13">
                <w:rPr>
                  <w:rFonts w:ascii="Times New Roman" w:hAnsi="Times New Roman" w:cs="Times New Roman"/>
                  <w:b/>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b/>
                  <w:lang w:val="en-GB"/>
                </w:rPr>
                <w:t> </w:t>
              </w:r>
              <w:r w:rsidRPr="00E64F13">
                <w:rPr>
                  <w:rFonts w:ascii="Times New Roman" w:hAnsi="Times New Roman" w:cs="Times New Roman" w:hint="eastAsia"/>
                  <w:b/>
                  <w:lang w:val="en-GB" w:eastAsia="en-US"/>
                </w:rPr>
                <w:t>]</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167" w:author="Windows ユーザー" w:date="2014-10-18T18:06:00Z"/>
                <w:rFonts w:ascii="Times New Roman" w:hAnsi="Times New Roman" w:cs="Times New Roman"/>
                <w:lang w:val="en-GB" w:eastAsia="en-US"/>
              </w:rPr>
            </w:pPr>
            <w:ins w:id="168" w:author="Windows ユーザー" w:date="2014-10-18T18:06:00Z">
              <w:r w:rsidRPr="00E64F13">
                <w:rPr>
                  <w:rFonts w:ascii="Times New Roman" w:hAnsi="Times New Roman" w:cs="Times New Roman"/>
                  <w:lang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169" w:author="Windows ユーザー" w:date="2014-10-18T18:06:00Z"/>
                <w:rFonts w:ascii="Times New Roman" w:hAnsi="Times New Roman" w:cs="Times New Roman"/>
                <w:lang w:val="en-GB" w:eastAsia="en-US"/>
              </w:rPr>
            </w:pPr>
            <w:ins w:id="170" w:author="Windows ユーザー" w:date="2014-10-18T18:06:00Z">
              <w:r w:rsidRPr="00E64F13">
                <w:rPr>
                  <w:rFonts w:ascii="Times New Roman" w:hAnsi="Times New Roman" w:cs="Times New Roman" w:hint="eastAsia"/>
                  <w:bCs/>
                  <w:lang w:val="en-GB" w:eastAsia="en-US"/>
                </w:rPr>
                <w:t>u(v)</w:t>
              </w:r>
            </w:ins>
          </w:p>
        </w:tc>
      </w:tr>
      <w:tr w:rsidR="003208BE" w:rsidRPr="00E64F13" w:rsidTr="0077367C">
        <w:trPr>
          <w:cantSplit/>
          <w:jc w:val="center"/>
          <w:ins w:id="171" w:author="Windows ユーザー" w:date="2014-10-18T18:06:00Z"/>
        </w:trPr>
        <w:tc>
          <w:tcPr>
            <w:tcW w:w="6709" w:type="dxa"/>
          </w:tcPr>
          <w:p w:rsidR="003208BE" w:rsidRPr="00E64F13" w:rsidRDefault="003208BE" w:rsidP="0077367C">
            <w:pPr>
              <w:keepNext/>
              <w:keepLines/>
              <w:tabs>
                <w:tab w:val="left" w:pos="216"/>
                <w:tab w:val="left" w:pos="460"/>
                <w:tab w:val="left" w:pos="53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172" w:author="Windows ユーザー" w:date="2014-10-18T18:06:00Z"/>
                <w:rFonts w:ascii="Times New Roman" w:hAnsi="Times New Roman" w:cs="Times New Roman"/>
                <w:bCs/>
                <w:lang w:val="en-GB" w:eastAsia="en-US"/>
              </w:rPr>
            </w:pPr>
            <w:ins w:id="173"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hint="eastAsia"/>
                  <w:lang w:val="en-GB" w:eastAsia="en-US"/>
                </w:rPr>
                <w:t>}</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174" w:author="Windows ユーザー" w:date="2014-10-18T18:06:00Z"/>
                <w:rFonts w:ascii="Times New Roman" w:hAnsi="Times New Roman" w:cs="Times New Roman"/>
                <w:lang w:val="en-GB" w:eastAsia="en-US"/>
              </w:rPr>
            </w:pPr>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175" w:author="Windows ユーザー" w:date="2014-10-18T18:06:00Z"/>
                <w:rFonts w:ascii="Times New Roman" w:hAnsi="Times New Roman" w:cs="Times New Roman"/>
                <w:lang w:val="en-GB" w:eastAsia="en-US"/>
              </w:rPr>
            </w:pPr>
          </w:p>
        </w:tc>
      </w:tr>
      <w:tr w:rsidR="003208BE" w:rsidRPr="00E64F13" w:rsidTr="0077367C">
        <w:trPr>
          <w:cantSplit/>
          <w:jc w:val="center"/>
          <w:ins w:id="176" w:author="Windows ユーザー" w:date="2014-10-18T18:06:00Z"/>
        </w:trPr>
        <w:tc>
          <w:tcPr>
            <w:tcW w:w="6709" w:type="dxa"/>
          </w:tcPr>
          <w:p w:rsidR="003208BE" w:rsidRPr="00E64F13" w:rsidRDefault="003208BE" w:rsidP="0077367C">
            <w:pPr>
              <w:keepNext/>
              <w:keepLines/>
              <w:tabs>
                <w:tab w:val="left" w:pos="360"/>
                <w:tab w:val="left" w:pos="41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177" w:author="Windows ユーザー" w:date="2014-10-18T18:06:00Z"/>
                <w:rFonts w:ascii="Times New Roman" w:hAnsi="Times New Roman" w:cs="Times New Roman"/>
                <w:bCs/>
                <w:lang w:val="en-GB" w:eastAsia="en-US"/>
              </w:rPr>
            </w:pPr>
            <w:ins w:id="178" w:author="Windows ユーザー" w:date="2014-10-18T18:06:00Z">
              <w:r w:rsidRPr="00E64F13">
                <w:rPr>
                  <w:rFonts w:ascii="Times New Roman" w:hAnsi="Times New Roman" w:cs="Times New Roman"/>
                  <w:lang w:val="en-GB" w:eastAsia="en-US"/>
                </w:rPr>
                <w:tab/>
              </w:r>
              <w:r w:rsidRPr="00E64F13">
                <w:rPr>
                  <w:rFonts w:ascii="Times New Roman" w:hAnsi="Times New Roman" w:cs="Times New Roman" w:hint="eastAsia"/>
                  <w:lang w:val="en-GB" w:eastAsia="en-US"/>
                </w:rPr>
                <w:t>if(</w:t>
              </w:r>
              <w:r w:rsidRPr="00E64F13">
                <w:rPr>
                  <w:rFonts w:ascii="Times New Roman" w:hAnsi="Times New Roman" w:cs="Times New Roman" w:hint="eastAsia"/>
                  <w:lang w:val="en-GB"/>
                </w:rPr>
                <w:t xml:space="preserve"> </w:t>
              </w:r>
              <w:proofErr w:type="spellStart"/>
              <w:r w:rsidRPr="00E64F13">
                <w:rPr>
                  <w:rFonts w:ascii="Times New Roman" w:hAnsi="Times New Roman" w:cs="Times New Roman" w:hint="eastAsia"/>
                  <w:lang w:val="en-GB" w:eastAsia="en-US"/>
                </w:rPr>
                <w:t>intrinsic_param_flag</w:t>
              </w:r>
              <w:proofErr w:type="spellEnd"/>
              <w:r w:rsidRPr="00E64F13">
                <w:rPr>
                  <w:rFonts w:ascii="Times New Roman" w:hAnsi="Times New Roman" w:cs="Times New Roman" w:hint="eastAsia"/>
                  <w:lang w:val="en-GB"/>
                </w:rPr>
                <w:t xml:space="preserve"> </w:t>
              </w:r>
              <w:r w:rsidRPr="00E64F13">
                <w:rPr>
                  <w:rFonts w:ascii="Times New Roman" w:hAnsi="Times New Roman" w:cs="Times New Roman" w:hint="eastAsia"/>
                  <w:lang w:val="en-GB" w:eastAsia="en-US"/>
                </w:rPr>
                <w:t>) {</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179" w:author="Windows ユーザー" w:date="2014-10-18T18:06:00Z"/>
                <w:rFonts w:ascii="Times New Roman" w:hAnsi="Times New Roman" w:cs="Times New Roman"/>
                <w:lang w:val="en-GB" w:eastAsia="en-US"/>
              </w:rPr>
            </w:pPr>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180" w:author="Windows ユーザー" w:date="2014-10-18T18:06:00Z"/>
                <w:rFonts w:ascii="Times New Roman" w:hAnsi="Times New Roman" w:cs="Times New Roman"/>
                <w:lang w:val="en-GB" w:eastAsia="en-US"/>
              </w:rPr>
            </w:pPr>
          </w:p>
        </w:tc>
      </w:tr>
      <w:tr w:rsidR="003208BE" w:rsidRPr="00E64F13" w:rsidTr="0077367C">
        <w:trPr>
          <w:cantSplit/>
          <w:jc w:val="center"/>
          <w:ins w:id="181" w:author="Windows ユーザー" w:date="2014-10-18T18:06:00Z"/>
        </w:trPr>
        <w:tc>
          <w:tcPr>
            <w:tcW w:w="6709" w:type="dxa"/>
          </w:tcPr>
          <w:p w:rsidR="003208BE" w:rsidRPr="00E64F13" w:rsidRDefault="003208BE" w:rsidP="0077367C">
            <w:pPr>
              <w:keepNext/>
              <w:keepLines/>
              <w:tabs>
                <w:tab w:val="left" w:pos="216"/>
                <w:tab w:val="left" w:pos="460"/>
                <w:tab w:val="left" w:pos="53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182" w:author="Windows ユーザー" w:date="2014-10-18T18:06:00Z"/>
                <w:rFonts w:ascii="Times New Roman" w:hAnsi="Times New Roman" w:cs="Times New Roman"/>
                <w:b/>
                <w:lang w:val="en-GB" w:eastAsia="en-US"/>
              </w:rPr>
            </w:pPr>
            <w:ins w:id="183"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b/>
                  <w:lang w:val="en-GB" w:eastAsia="en-US"/>
                </w:rPr>
                <w:t>prec_focal_length</w:t>
              </w:r>
              <w:proofErr w:type="spellEnd"/>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184" w:author="Windows ユーザー" w:date="2014-10-18T18:06:00Z"/>
                <w:rFonts w:ascii="Times New Roman" w:hAnsi="Times New Roman" w:cs="Times New Roman"/>
                <w:lang w:val="en-GB" w:eastAsia="en-US"/>
              </w:rPr>
            </w:pPr>
            <w:ins w:id="185"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186" w:author="Windows ユーザー" w:date="2014-10-18T18:06:00Z"/>
                <w:rFonts w:ascii="Times New Roman" w:hAnsi="Times New Roman" w:cs="Times New Roman"/>
                <w:lang w:val="en-GB" w:eastAsia="en-US"/>
              </w:rPr>
            </w:pPr>
            <w:proofErr w:type="spellStart"/>
            <w:ins w:id="187" w:author="Windows ユーザー" w:date="2014-10-18T18:06:00Z">
              <w:r w:rsidRPr="00E64F13">
                <w:rPr>
                  <w:rFonts w:ascii="Times New Roman" w:hAnsi="Times New Roman" w:cs="Times New Roman"/>
                  <w:lang w:val="en-GB" w:eastAsia="en-US"/>
                </w:rPr>
                <w:t>ue</w:t>
              </w:r>
              <w:proofErr w:type="spellEnd"/>
              <w:r w:rsidRPr="00E64F13">
                <w:rPr>
                  <w:rFonts w:ascii="Times New Roman" w:hAnsi="Times New Roman" w:cs="Times New Roman"/>
                  <w:lang w:val="en-GB" w:eastAsia="en-US"/>
                </w:rPr>
                <w:t>(v)</w:t>
              </w:r>
            </w:ins>
          </w:p>
        </w:tc>
      </w:tr>
      <w:tr w:rsidR="003208BE" w:rsidRPr="00E64F13" w:rsidTr="0077367C">
        <w:trPr>
          <w:cantSplit/>
          <w:jc w:val="center"/>
          <w:ins w:id="188" w:author="Windows ユーザー" w:date="2014-10-18T18:06:00Z"/>
        </w:trPr>
        <w:tc>
          <w:tcPr>
            <w:tcW w:w="6709" w:type="dxa"/>
          </w:tcPr>
          <w:p w:rsidR="003208BE" w:rsidRPr="00E64F13" w:rsidRDefault="003208BE" w:rsidP="0077367C">
            <w:pPr>
              <w:keepNext/>
              <w:keepLines/>
              <w:tabs>
                <w:tab w:val="left" w:pos="216"/>
                <w:tab w:val="left" w:pos="460"/>
                <w:tab w:val="left" w:pos="53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189" w:author="Windows ユーザー" w:date="2014-10-18T18:06:00Z"/>
                <w:rFonts w:ascii="Times New Roman" w:hAnsi="Times New Roman" w:cs="Times New Roman"/>
                <w:b/>
                <w:lang w:val="en-GB" w:eastAsia="en-US"/>
              </w:rPr>
            </w:pPr>
            <w:ins w:id="190"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b/>
                  <w:lang w:val="en-GB" w:eastAsia="en-US"/>
                </w:rPr>
                <w:t>prec_principal_point</w:t>
              </w:r>
              <w:proofErr w:type="spellEnd"/>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191" w:author="Windows ユーザー" w:date="2014-10-18T18:06:00Z"/>
                <w:rFonts w:ascii="Times New Roman" w:hAnsi="Times New Roman" w:cs="Times New Roman"/>
                <w:lang w:val="en-GB" w:eastAsia="en-US"/>
              </w:rPr>
            </w:pPr>
            <w:ins w:id="192"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193" w:author="Windows ユーザー" w:date="2014-10-18T18:06:00Z"/>
                <w:rFonts w:ascii="Times New Roman" w:hAnsi="Times New Roman" w:cs="Times New Roman"/>
                <w:lang w:val="en-GB" w:eastAsia="en-US"/>
              </w:rPr>
            </w:pPr>
            <w:proofErr w:type="spellStart"/>
            <w:ins w:id="194" w:author="Windows ユーザー" w:date="2014-10-18T18:06:00Z">
              <w:r w:rsidRPr="00E64F13">
                <w:rPr>
                  <w:rFonts w:ascii="Times New Roman" w:hAnsi="Times New Roman" w:cs="Times New Roman"/>
                  <w:lang w:val="en-GB" w:eastAsia="en-US"/>
                </w:rPr>
                <w:t>ue</w:t>
              </w:r>
              <w:proofErr w:type="spellEnd"/>
              <w:r w:rsidRPr="00E64F13">
                <w:rPr>
                  <w:rFonts w:ascii="Times New Roman" w:hAnsi="Times New Roman" w:cs="Times New Roman"/>
                  <w:lang w:val="en-GB" w:eastAsia="en-US"/>
                </w:rPr>
                <w:t>(v)</w:t>
              </w:r>
            </w:ins>
          </w:p>
        </w:tc>
      </w:tr>
      <w:tr w:rsidR="003208BE" w:rsidRPr="00E64F13" w:rsidTr="0077367C">
        <w:trPr>
          <w:cantSplit/>
          <w:jc w:val="center"/>
          <w:ins w:id="195" w:author="Windows ユーザー" w:date="2014-10-18T18:06:00Z"/>
        </w:trPr>
        <w:tc>
          <w:tcPr>
            <w:tcW w:w="6709" w:type="dxa"/>
          </w:tcPr>
          <w:p w:rsidR="003208BE" w:rsidRPr="00E64F13" w:rsidRDefault="003208BE" w:rsidP="0077367C">
            <w:pPr>
              <w:keepNext/>
              <w:keepLines/>
              <w:tabs>
                <w:tab w:val="left" w:pos="360"/>
                <w:tab w:val="left" w:pos="42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196" w:author="Windows ユーザー" w:date="2014-10-18T18:06:00Z"/>
                <w:rFonts w:ascii="Times New Roman" w:hAnsi="Times New Roman" w:cs="Times New Roman"/>
                <w:b/>
                <w:bCs/>
                <w:lang w:val="en-GB" w:eastAsia="en-US"/>
              </w:rPr>
            </w:pPr>
            <w:ins w:id="197" w:author="Windows ユーザー" w:date="2014-10-18T18:06:00Z">
              <w:r w:rsidRPr="00E64F13">
                <w:rPr>
                  <w:rFonts w:ascii="Times New Roman" w:hAnsi="Times New Roman" w:cs="Times New Roman"/>
                  <w:sz w:val="22"/>
                </w:rPr>
                <w:tab/>
              </w:r>
              <w:r w:rsidRPr="00E64F13">
                <w:rPr>
                  <w:rFonts w:ascii="Times New Roman" w:hAnsi="Times New Roman" w:cs="Times New Roman" w:hint="eastAsia"/>
                  <w:sz w:val="22"/>
                </w:rPr>
                <w:t>}</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198" w:author="Windows ユーザー" w:date="2014-10-18T18:06:00Z"/>
                <w:rFonts w:ascii="Times New Roman" w:hAnsi="Times New Roman" w:cs="Times New Roman"/>
                <w:lang w:val="en-GB" w:eastAsia="en-US"/>
              </w:rPr>
            </w:pPr>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199" w:author="Windows ユーザー" w:date="2014-10-18T18:06:00Z"/>
                <w:rFonts w:ascii="Times New Roman" w:hAnsi="Times New Roman" w:cs="Times New Roman"/>
                <w:lang w:val="en-GB" w:eastAsia="en-US"/>
              </w:rPr>
            </w:pPr>
          </w:p>
        </w:tc>
      </w:tr>
      <w:tr w:rsidR="003208BE" w:rsidRPr="00E64F13" w:rsidTr="0077367C">
        <w:trPr>
          <w:cantSplit/>
          <w:jc w:val="center"/>
          <w:ins w:id="200" w:author="Windows ユーザー" w:date="2014-10-18T18:06:00Z"/>
        </w:trPr>
        <w:tc>
          <w:tcPr>
            <w:tcW w:w="6709" w:type="dxa"/>
          </w:tcPr>
          <w:p w:rsidR="003208BE" w:rsidRPr="00E64F13" w:rsidRDefault="003208BE" w:rsidP="0077367C">
            <w:pPr>
              <w:keepNext/>
              <w:keepLines/>
              <w:tabs>
                <w:tab w:val="left" w:pos="360"/>
                <w:tab w:val="left" w:pos="41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201" w:author="Windows ユーザー" w:date="2014-10-18T18:06:00Z"/>
                <w:rFonts w:ascii="Times New Roman" w:hAnsi="Times New Roman" w:cs="Times New Roman"/>
                <w:bCs/>
                <w:lang w:val="en-GB" w:eastAsia="en-US"/>
              </w:rPr>
            </w:pPr>
            <w:ins w:id="202" w:author="Windows ユーザー" w:date="2014-10-18T18:06:00Z">
              <w:r w:rsidRPr="00E64F13">
                <w:rPr>
                  <w:rFonts w:ascii="Times New Roman" w:hAnsi="Times New Roman" w:cs="Times New Roman"/>
                  <w:lang w:val="en-GB" w:eastAsia="en-US"/>
                </w:rPr>
                <w:tab/>
              </w:r>
              <w:r w:rsidRPr="00E64F13">
                <w:rPr>
                  <w:rFonts w:ascii="Times New Roman" w:hAnsi="Times New Roman" w:cs="Times New Roman" w:hint="eastAsia"/>
                  <w:lang w:val="en-GB" w:eastAsia="en-US"/>
                </w:rPr>
                <w:t>if(</w:t>
              </w:r>
              <w:r w:rsidRPr="00E64F13">
                <w:rPr>
                  <w:rFonts w:ascii="Times New Roman" w:hAnsi="Times New Roman" w:cs="Times New Roman" w:hint="eastAsia"/>
                  <w:lang w:val="en-GB"/>
                </w:rPr>
                <w:t xml:space="preserve"> </w:t>
              </w:r>
              <w:proofErr w:type="spellStart"/>
              <w:r w:rsidRPr="00E64F13">
                <w:rPr>
                  <w:rFonts w:ascii="Times New Roman" w:hAnsi="Times New Roman" w:cs="Times New Roman" w:hint="eastAsia"/>
                  <w:lang w:val="en-GB" w:eastAsia="en-US"/>
                </w:rPr>
                <w:t>rotation_flag</w:t>
              </w:r>
              <w:proofErr w:type="spellEnd"/>
              <w:r w:rsidRPr="00E64F13">
                <w:rPr>
                  <w:rFonts w:ascii="Times New Roman" w:hAnsi="Times New Roman" w:cs="Times New Roman" w:hint="eastAsia"/>
                  <w:lang w:val="en-GB"/>
                </w:rPr>
                <w:t xml:space="preserve"> </w:t>
              </w:r>
              <w:r w:rsidRPr="00E64F13">
                <w:rPr>
                  <w:rFonts w:ascii="Times New Roman" w:hAnsi="Times New Roman" w:cs="Times New Roman" w:hint="eastAsia"/>
                  <w:lang w:val="en-GB" w:eastAsia="en-US"/>
                </w:rPr>
                <w:t xml:space="preserve">) </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203" w:author="Windows ユーザー" w:date="2014-10-18T18:06:00Z"/>
                <w:rFonts w:ascii="Times New Roman" w:hAnsi="Times New Roman" w:cs="Times New Roman"/>
                <w:lang w:val="en-GB" w:eastAsia="en-US"/>
              </w:rPr>
            </w:pPr>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204" w:author="Windows ユーザー" w:date="2014-10-18T18:06:00Z"/>
                <w:rFonts w:ascii="Times New Roman" w:hAnsi="Times New Roman" w:cs="Times New Roman"/>
                <w:lang w:val="en-GB" w:eastAsia="en-US"/>
              </w:rPr>
            </w:pPr>
          </w:p>
        </w:tc>
      </w:tr>
      <w:tr w:rsidR="003208BE" w:rsidRPr="00E64F13" w:rsidTr="0077367C">
        <w:trPr>
          <w:cantSplit/>
          <w:jc w:val="center"/>
          <w:ins w:id="205" w:author="Windows ユーザー" w:date="2014-10-18T18:06:00Z"/>
        </w:trPr>
        <w:tc>
          <w:tcPr>
            <w:tcW w:w="6709" w:type="dxa"/>
          </w:tcPr>
          <w:p w:rsidR="003208BE" w:rsidRPr="00E64F13" w:rsidRDefault="003208BE" w:rsidP="0077367C">
            <w:pPr>
              <w:keepNext/>
              <w:keepLines/>
              <w:tabs>
                <w:tab w:val="left" w:pos="216"/>
                <w:tab w:val="left" w:pos="545"/>
                <w:tab w:val="left" w:pos="57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206" w:author="Windows ユーザー" w:date="2014-10-18T18:06:00Z"/>
                <w:rFonts w:ascii="Times New Roman" w:hAnsi="Times New Roman" w:cs="Times New Roman"/>
                <w:b/>
                <w:lang w:val="en-GB" w:eastAsia="en-US"/>
              </w:rPr>
            </w:pPr>
            <w:ins w:id="207" w:author="Windows ユーザー" w:date="2014-10-18T18:06:00Z">
              <w:r w:rsidRPr="00E64F13">
                <w:rPr>
                  <w:rFonts w:ascii="Times New Roman" w:hAnsi="Times New Roman" w:cs="Times New Roman"/>
                  <w:b/>
                  <w:sz w:val="22"/>
                  <w:lang w:eastAsia="en-US"/>
                </w:rPr>
                <w:tab/>
              </w:r>
              <w:r w:rsidRPr="00E64F13">
                <w:rPr>
                  <w:rFonts w:ascii="Times New Roman" w:hAnsi="Times New Roman" w:cs="Times New Roman"/>
                  <w:sz w:val="22"/>
                  <w:lang w:eastAsia="en-US"/>
                </w:rPr>
                <w:tab/>
              </w:r>
              <w:proofErr w:type="spellStart"/>
              <w:r w:rsidRPr="00E64F13">
                <w:rPr>
                  <w:rFonts w:ascii="Times New Roman" w:hAnsi="Times New Roman" w:cs="Times New Roman"/>
                  <w:b/>
                  <w:lang w:val="en-GB" w:eastAsia="en-US"/>
                </w:rPr>
                <w:t>prec_rotation_param</w:t>
              </w:r>
              <w:proofErr w:type="spellEnd"/>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208" w:author="Windows ユーザー" w:date="2014-10-18T18:06:00Z"/>
                <w:rFonts w:ascii="Times New Roman" w:hAnsi="Times New Roman" w:cs="Times New Roman"/>
                <w:lang w:val="en-GB" w:eastAsia="en-US"/>
              </w:rPr>
            </w:pPr>
            <w:ins w:id="209"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210" w:author="Windows ユーザー" w:date="2014-10-18T18:06:00Z"/>
                <w:rFonts w:ascii="Times New Roman" w:hAnsi="Times New Roman" w:cs="Times New Roman"/>
                <w:lang w:val="en-GB" w:eastAsia="en-US"/>
              </w:rPr>
            </w:pPr>
            <w:proofErr w:type="spellStart"/>
            <w:ins w:id="211" w:author="Windows ユーザー" w:date="2014-10-18T18:06:00Z">
              <w:r w:rsidRPr="00E64F13">
                <w:rPr>
                  <w:rFonts w:ascii="Times New Roman" w:hAnsi="Times New Roman" w:cs="Times New Roman"/>
                  <w:lang w:val="en-GB" w:eastAsia="en-US"/>
                </w:rPr>
                <w:t>ue</w:t>
              </w:r>
              <w:proofErr w:type="spellEnd"/>
              <w:r w:rsidRPr="00E64F13">
                <w:rPr>
                  <w:rFonts w:ascii="Times New Roman" w:hAnsi="Times New Roman" w:cs="Times New Roman"/>
                  <w:lang w:val="en-GB" w:eastAsia="en-US"/>
                </w:rPr>
                <w:t>(v)</w:t>
              </w:r>
            </w:ins>
          </w:p>
        </w:tc>
      </w:tr>
      <w:tr w:rsidR="003208BE" w:rsidRPr="00E64F13" w:rsidTr="0077367C">
        <w:trPr>
          <w:cantSplit/>
          <w:jc w:val="center"/>
          <w:ins w:id="212" w:author="Windows ユーザー" w:date="2014-10-18T18:06:00Z"/>
        </w:trPr>
        <w:tc>
          <w:tcPr>
            <w:tcW w:w="6709" w:type="dxa"/>
          </w:tcPr>
          <w:p w:rsidR="003208BE" w:rsidRPr="00E64F13" w:rsidRDefault="003208BE" w:rsidP="0077367C">
            <w:pPr>
              <w:keepNext/>
              <w:keepLines/>
              <w:tabs>
                <w:tab w:val="left" w:pos="355"/>
                <w:tab w:val="left" w:pos="41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213" w:author="Windows ユーザー" w:date="2014-10-18T18:06:00Z"/>
                <w:rFonts w:ascii="Times New Roman" w:hAnsi="Times New Roman" w:cs="Times New Roman"/>
                <w:b/>
                <w:lang w:val="en-GB" w:eastAsia="en-US"/>
              </w:rPr>
            </w:pPr>
            <w:ins w:id="214" w:author="Windows ユーザー" w:date="2014-10-18T18:06:00Z">
              <w:r w:rsidRPr="00E64F13">
                <w:rPr>
                  <w:rFonts w:ascii="Times New Roman" w:hAnsi="Times New Roman" w:cs="Times New Roman"/>
                  <w:lang w:val="en-GB" w:eastAsia="en-US"/>
                </w:rPr>
                <w:tab/>
                <w:t>i</w:t>
              </w:r>
              <w:r w:rsidRPr="00E64F13">
                <w:rPr>
                  <w:rFonts w:ascii="Times New Roman" w:hAnsi="Times New Roman" w:cs="Times New Roman" w:hint="eastAsia"/>
                  <w:lang w:val="en-GB" w:eastAsia="en-US"/>
                </w:rPr>
                <w:t>f</w:t>
              </w:r>
              <w:r w:rsidRPr="00E64F13">
                <w:rPr>
                  <w:rFonts w:ascii="Times New Roman" w:hAnsi="Times New Roman" w:cs="Times New Roman" w:hint="eastAsia"/>
                  <w:lang w:val="en-GB"/>
                </w:rPr>
                <w:t xml:space="preserve"> </w:t>
              </w:r>
              <w:r w:rsidRPr="00E64F13">
                <w:rPr>
                  <w:rFonts w:ascii="Times New Roman" w:hAnsi="Times New Roman" w:cs="Times New Roman" w:hint="eastAsia"/>
                  <w:lang w:val="en-GB" w:eastAsia="en-US"/>
                </w:rPr>
                <w:t>(</w:t>
              </w:r>
              <w:r w:rsidRPr="00E64F13">
                <w:rPr>
                  <w:rFonts w:ascii="Times New Roman" w:hAnsi="Times New Roman" w:cs="Times New Roman" w:hint="eastAsia"/>
                  <w:lang w:val="en-GB"/>
                </w:rPr>
                <w:t xml:space="preserve"> </w:t>
              </w:r>
              <w:proofErr w:type="spellStart"/>
              <w:r w:rsidRPr="00E64F13">
                <w:rPr>
                  <w:rFonts w:ascii="Times New Roman" w:hAnsi="Times New Roman" w:cs="Times New Roman" w:hint="eastAsia"/>
                  <w:lang w:val="en-GB" w:eastAsia="en-US"/>
                </w:rPr>
                <w:t>translation_flag</w:t>
              </w:r>
              <w:proofErr w:type="spellEnd"/>
              <w:r w:rsidRPr="00E64F13">
                <w:rPr>
                  <w:rFonts w:ascii="Times New Roman" w:hAnsi="Times New Roman" w:cs="Times New Roman" w:hint="eastAsia"/>
                  <w:lang w:val="en-GB"/>
                </w:rPr>
                <w:t xml:space="preserve"> </w:t>
              </w:r>
              <w:r w:rsidRPr="00E64F13">
                <w:rPr>
                  <w:rFonts w:ascii="Times New Roman" w:hAnsi="Times New Roman" w:cs="Times New Roman" w:hint="eastAsia"/>
                  <w:lang w:val="en-GB" w:eastAsia="en-US"/>
                </w:rPr>
                <w:t xml:space="preserve">) </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215" w:author="Windows ユーザー" w:date="2014-10-18T18:06:00Z"/>
                <w:rFonts w:ascii="Times New Roman" w:hAnsi="Times New Roman" w:cs="Times New Roman"/>
                <w:lang w:val="en-GB" w:eastAsia="en-US"/>
              </w:rPr>
            </w:pPr>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216" w:author="Windows ユーザー" w:date="2014-10-18T18:06:00Z"/>
                <w:rFonts w:ascii="Times New Roman" w:hAnsi="Times New Roman" w:cs="Times New Roman"/>
                <w:lang w:val="en-GB" w:eastAsia="en-US"/>
              </w:rPr>
            </w:pPr>
          </w:p>
        </w:tc>
      </w:tr>
      <w:tr w:rsidR="003208BE" w:rsidRPr="00E64F13" w:rsidTr="0077367C">
        <w:trPr>
          <w:cantSplit/>
          <w:jc w:val="center"/>
          <w:ins w:id="217" w:author="Windows ユーザー" w:date="2014-10-18T18:06:00Z"/>
        </w:trPr>
        <w:tc>
          <w:tcPr>
            <w:tcW w:w="6709" w:type="dxa"/>
          </w:tcPr>
          <w:p w:rsidR="003208BE" w:rsidRPr="00E64F13" w:rsidRDefault="003208BE" w:rsidP="0077367C">
            <w:pPr>
              <w:keepNext/>
              <w:keepLines/>
              <w:tabs>
                <w:tab w:val="left" w:pos="216"/>
                <w:tab w:val="left" w:pos="545"/>
                <w:tab w:val="left" w:pos="57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218" w:author="Windows ユーザー" w:date="2014-10-18T18:06:00Z"/>
                <w:rFonts w:ascii="Times New Roman" w:hAnsi="Times New Roman" w:cs="Times New Roman"/>
                <w:b/>
                <w:lang w:val="en-GB" w:eastAsia="en-US"/>
              </w:rPr>
            </w:pPr>
            <w:ins w:id="219" w:author="Windows ユーザー" w:date="2014-10-18T18:06:00Z">
              <w:r w:rsidRPr="00E64F13">
                <w:rPr>
                  <w:rFonts w:ascii="Times New Roman" w:hAnsi="Times New Roman" w:cs="Times New Roman"/>
                  <w:b/>
                  <w:sz w:val="22"/>
                  <w:lang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b/>
                  <w:lang w:val="en-GB" w:eastAsia="en-US"/>
                </w:rPr>
                <w:t>prec_translation_param</w:t>
              </w:r>
              <w:proofErr w:type="spellEnd"/>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220" w:author="Windows ユーザー" w:date="2014-10-18T18:06:00Z"/>
                <w:rFonts w:ascii="Times New Roman" w:hAnsi="Times New Roman" w:cs="Times New Roman"/>
                <w:lang w:val="en-GB" w:eastAsia="en-US"/>
              </w:rPr>
            </w:pPr>
            <w:ins w:id="221"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222" w:author="Windows ユーザー" w:date="2014-10-18T18:06:00Z"/>
                <w:rFonts w:ascii="Times New Roman" w:hAnsi="Times New Roman" w:cs="Times New Roman"/>
                <w:lang w:val="en-GB" w:eastAsia="en-US"/>
              </w:rPr>
            </w:pPr>
            <w:proofErr w:type="spellStart"/>
            <w:ins w:id="223" w:author="Windows ユーザー" w:date="2014-10-18T18:06:00Z">
              <w:r w:rsidRPr="00E64F13">
                <w:rPr>
                  <w:rFonts w:ascii="Times New Roman" w:hAnsi="Times New Roman" w:cs="Times New Roman"/>
                  <w:lang w:val="en-GB" w:eastAsia="en-US"/>
                </w:rPr>
                <w:t>ue</w:t>
              </w:r>
              <w:proofErr w:type="spellEnd"/>
              <w:r w:rsidRPr="00E64F13">
                <w:rPr>
                  <w:rFonts w:ascii="Times New Roman" w:hAnsi="Times New Roman" w:cs="Times New Roman"/>
                  <w:lang w:val="en-GB" w:eastAsia="en-US"/>
                </w:rPr>
                <w:t>(v)</w:t>
              </w:r>
            </w:ins>
          </w:p>
        </w:tc>
      </w:tr>
      <w:tr w:rsidR="003208BE" w:rsidRPr="00E64F13" w:rsidTr="0077367C">
        <w:trPr>
          <w:cantSplit/>
          <w:jc w:val="center"/>
          <w:ins w:id="224" w:author="Windows ユーザー" w:date="2014-10-18T18:06:00Z"/>
        </w:trPr>
        <w:tc>
          <w:tcPr>
            <w:tcW w:w="6709" w:type="dxa"/>
          </w:tcPr>
          <w:p w:rsidR="003208BE" w:rsidRPr="00E64F13" w:rsidRDefault="003208BE" w:rsidP="0077367C">
            <w:pPr>
              <w:keepNext/>
              <w:keepLines/>
              <w:tabs>
                <w:tab w:val="left" w:pos="360"/>
                <w:tab w:val="left" w:pos="41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225" w:author="Windows ユーザー" w:date="2014-10-18T18:06:00Z"/>
                <w:rFonts w:ascii="Times New Roman" w:hAnsi="Times New Roman" w:cs="Times New Roman" w:hint="eastAsia"/>
                <w:lang w:val="en-GB" w:eastAsia="en-US"/>
              </w:rPr>
            </w:pPr>
            <w:ins w:id="226" w:author="Windows ユーザー" w:date="2014-10-18T18:06:00Z">
              <w:r w:rsidRPr="00E64F13">
                <w:rPr>
                  <w:rFonts w:ascii="Times New Roman" w:hAnsi="Times New Roman" w:cs="Times New Roman"/>
                  <w:lang w:val="en-GB" w:eastAsia="en-US"/>
                </w:rPr>
                <w:tab/>
              </w:r>
              <w:r w:rsidRPr="001C2DBB">
                <w:rPr>
                  <w:rFonts w:ascii="Times New Roman" w:hAnsi="Times New Roman" w:cs="Times New Roman" w:hint="eastAsia"/>
                  <w:lang w:val="en-GB" w:eastAsia="en-US"/>
                </w:rPr>
                <w:t>for(</w:t>
              </w:r>
              <w:r w:rsidRPr="001C2DBB">
                <w:rPr>
                  <w:rFonts w:ascii="Times New Roman" w:hAnsi="Times New Roman" w:cs="Times New Roman" w:hint="eastAsia"/>
                  <w:lang w:val="en-GB"/>
                </w:rPr>
                <w:t xml:space="preserve"> </w:t>
              </w:r>
              <w:proofErr w:type="spellStart"/>
              <w:r w:rsidRPr="001C2DBB">
                <w:rPr>
                  <w:rFonts w:ascii="Times New Roman" w:hAnsi="Times New Roman" w:cs="Times New Roman" w:hint="eastAsia"/>
                  <w:lang w:val="en-GB" w:eastAsia="en-US"/>
                </w:rPr>
                <w:t>i</w:t>
              </w:r>
              <w:proofErr w:type="spellEnd"/>
              <w:r w:rsidRPr="004B3C50">
                <w:rPr>
                  <w:rFonts w:ascii="Times New Roman" w:hAnsi="Times New Roman" w:cs="Times New Roman"/>
                  <w:lang w:val="en-GB" w:eastAsia="en-US"/>
                </w:rPr>
                <w:t xml:space="preserve"> </w:t>
              </w:r>
              <w:r w:rsidRPr="001C2DBB">
                <w:rPr>
                  <w:rFonts w:ascii="Times New Roman" w:hAnsi="Times New Roman" w:cs="Times New Roman" w:hint="eastAsia"/>
                  <w:lang w:val="en-GB" w:eastAsia="en-US"/>
                </w:rPr>
                <w:t>=</w:t>
              </w:r>
              <w:r w:rsidRPr="004B3C50">
                <w:rPr>
                  <w:rFonts w:ascii="Times New Roman" w:hAnsi="Times New Roman" w:cs="Times New Roman"/>
                  <w:lang w:val="en-GB" w:eastAsia="en-US"/>
                </w:rPr>
                <w:t xml:space="preserve"> </w:t>
              </w:r>
              <w:r w:rsidRPr="001C2DBB">
                <w:rPr>
                  <w:rFonts w:ascii="Times New Roman" w:hAnsi="Times New Roman" w:cs="Times New Roman" w:hint="eastAsia"/>
                  <w:lang w:val="en-GB" w:eastAsia="en-US"/>
                </w:rPr>
                <w:t xml:space="preserve">0; </w:t>
              </w:r>
              <w:proofErr w:type="spellStart"/>
              <w:r w:rsidRPr="001C2DBB">
                <w:rPr>
                  <w:rFonts w:ascii="Times New Roman" w:hAnsi="Times New Roman" w:cs="Times New Roman" w:hint="eastAsia"/>
                  <w:lang w:val="en-GB" w:eastAsia="en-US"/>
                </w:rPr>
                <w:t>i</w:t>
              </w:r>
              <w:proofErr w:type="spellEnd"/>
              <w:r w:rsidRPr="004B3C50">
                <w:rPr>
                  <w:rFonts w:ascii="Times New Roman" w:hAnsi="Times New Roman" w:cs="Times New Roman"/>
                  <w:lang w:val="en-GB" w:eastAsia="en-US"/>
                </w:rPr>
                <w:t xml:space="preserve"> </w:t>
              </w:r>
              <w:r w:rsidRPr="001C2DBB">
                <w:rPr>
                  <w:rFonts w:ascii="Times New Roman" w:hAnsi="Times New Roman" w:cs="Times New Roman" w:hint="eastAsia"/>
                  <w:lang w:val="en-GB" w:eastAsia="en-US"/>
                </w:rPr>
                <w:t>&lt;</w:t>
              </w:r>
              <w:r>
                <w:rPr>
                  <w:rFonts w:ascii="Times New Roman" w:hAnsi="Times New Roman" w:cs="Times New Roman"/>
                  <w:lang w:val="en-GB" w:eastAsia="en-US"/>
                </w:rPr>
                <w:t>=</w:t>
              </w:r>
              <w:r w:rsidRPr="004B3C50">
                <w:rPr>
                  <w:rFonts w:ascii="Times New Roman" w:hAnsi="Times New Roman" w:cs="Times New Roman"/>
                  <w:lang w:val="en-GB" w:eastAsia="en-US"/>
                </w:rPr>
                <w:t xml:space="preserve"> </w:t>
              </w:r>
              <w:r w:rsidRPr="00E64F13">
                <w:rPr>
                  <w:rFonts w:ascii="Times New Roman" w:hAnsi="Times New Roman" w:cs="Times New Roman" w:hint="eastAsia"/>
                  <w:lang w:val="en-GB" w:eastAsia="en-US"/>
                </w:rPr>
                <w:t>num_residual_texture_views_minus1</w:t>
              </w:r>
              <w:r w:rsidRPr="00E64F13">
                <w:rPr>
                  <w:rFonts w:ascii="Times New Roman" w:hAnsi="Times New Roman" w:cs="Times New Roman" w:hint="eastAsia"/>
                  <w:lang w:val="en-GB"/>
                </w:rPr>
                <w:t xml:space="preserve"> </w:t>
              </w:r>
              <w:r w:rsidRPr="00E64F13">
                <w:rPr>
                  <w:rFonts w:ascii="Times New Roman" w:hAnsi="Times New Roman" w:cs="Times New Roman" w:hint="eastAsia"/>
                  <w:lang w:val="en-GB" w:eastAsia="en-US"/>
                </w:rPr>
                <w:t>+</w:t>
              </w:r>
              <w:r w:rsidRPr="00E64F13">
                <w:rPr>
                  <w:rFonts w:ascii="Times New Roman" w:hAnsi="Times New Roman" w:cs="Times New Roman" w:hint="eastAsia"/>
                  <w:lang w:val="en-GB"/>
                </w:rPr>
                <w:t xml:space="preserve"> </w:t>
              </w:r>
              <w:r>
                <w:rPr>
                  <w:rFonts w:ascii="Times New Roman" w:hAnsi="Times New Roman" w:cs="Times New Roman"/>
                  <w:lang w:val="en-GB"/>
                </w:rPr>
                <w:t>1</w:t>
              </w:r>
              <w:r w:rsidRPr="001C2DBB">
                <w:rPr>
                  <w:rFonts w:ascii="Times New Roman" w:hAnsi="Times New Roman" w:cs="Times New Roman" w:hint="eastAsia"/>
                  <w:lang w:val="en-GB" w:eastAsia="en-US"/>
                </w:rPr>
                <w:t xml:space="preserve">; </w:t>
              </w:r>
              <w:proofErr w:type="spellStart"/>
              <w:r w:rsidRPr="001C2DBB">
                <w:rPr>
                  <w:rFonts w:ascii="Times New Roman" w:hAnsi="Times New Roman" w:cs="Times New Roman" w:hint="eastAsia"/>
                  <w:lang w:val="en-GB" w:eastAsia="en-US"/>
                </w:rPr>
                <w:t>i</w:t>
              </w:r>
              <w:proofErr w:type="spellEnd"/>
              <w:r w:rsidRPr="001C2DBB">
                <w:rPr>
                  <w:rFonts w:ascii="Times New Roman" w:hAnsi="Times New Roman" w:cs="Times New Roman" w:hint="eastAsia"/>
                  <w:lang w:val="en-GB" w:eastAsia="en-US"/>
                </w:rPr>
                <w:t>++</w:t>
              </w:r>
              <w:r w:rsidRPr="001C2DBB">
                <w:rPr>
                  <w:rFonts w:ascii="Times New Roman" w:hAnsi="Times New Roman" w:cs="Times New Roman" w:hint="eastAsia"/>
                  <w:lang w:val="en-GB"/>
                </w:rPr>
                <w:t xml:space="preserve"> </w:t>
              </w:r>
              <w:r w:rsidRPr="001C2DBB">
                <w:rPr>
                  <w:rFonts w:ascii="Times New Roman" w:hAnsi="Times New Roman" w:cs="Times New Roman" w:hint="eastAsia"/>
                  <w:lang w:val="en-GB" w:eastAsia="en-US"/>
                </w:rPr>
                <w:t>) {</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227" w:author="Windows ユーザー" w:date="2014-10-18T18:06:00Z"/>
                <w:rFonts w:ascii="Times New Roman" w:hAnsi="Times New Roman" w:cs="Times New Roman"/>
                <w:lang w:val="en-GB" w:eastAsia="en-US"/>
              </w:rPr>
            </w:pPr>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228" w:author="Windows ユーザー" w:date="2014-10-18T18:06:00Z"/>
                <w:rFonts w:ascii="Times New Roman" w:hAnsi="Times New Roman" w:cs="Times New Roman"/>
                <w:lang w:val="en-GB" w:eastAsia="en-US"/>
              </w:rPr>
            </w:pPr>
          </w:p>
        </w:tc>
      </w:tr>
      <w:tr w:rsidR="003208BE" w:rsidRPr="00E64F13" w:rsidTr="0077367C">
        <w:trPr>
          <w:cantSplit/>
          <w:jc w:val="center"/>
          <w:ins w:id="229" w:author="Windows ユーザー" w:date="2014-10-18T18:06:00Z"/>
        </w:trPr>
        <w:tc>
          <w:tcPr>
            <w:tcW w:w="6709" w:type="dxa"/>
          </w:tcPr>
          <w:p w:rsidR="003208BE" w:rsidRPr="00E64F13" w:rsidRDefault="003208BE" w:rsidP="0077367C">
            <w:pPr>
              <w:keepNext/>
              <w:keepLines/>
              <w:tabs>
                <w:tab w:val="left" w:pos="216"/>
                <w:tab w:val="left" w:pos="460"/>
                <w:tab w:val="left" w:pos="53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230" w:author="Windows ユーザー" w:date="2014-10-18T18:06:00Z"/>
                <w:rFonts w:ascii="Times New Roman" w:hAnsi="Times New Roman" w:cs="Times New Roman" w:hint="eastAsia"/>
                <w:lang w:val="en-GB" w:eastAsia="en-US"/>
              </w:rPr>
            </w:pPr>
            <w:ins w:id="231" w:author="Windows ユーザー" w:date="2014-10-18T18:06:00Z">
              <w:r w:rsidRPr="00E64F13">
                <w:rPr>
                  <w:rFonts w:ascii="Times New Roman" w:hAnsi="Times New Roman" w:cs="Times New Roman"/>
                  <w:lang w:val="en-GB" w:eastAsia="en-US"/>
                </w:rPr>
                <w:lastRenderedPageBreak/>
                <w:tab/>
              </w:r>
              <w:r w:rsidRPr="00E64F13">
                <w:rPr>
                  <w:rFonts w:ascii="Times New Roman" w:hAnsi="Times New Roman" w:cs="Times New Roman"/>
                  <w:lang w:val="en-GB" w:eastAsia="en-US"/>
                </w:rPr>
                <w:tab/>
              </w:r>
              <w:r w:rsidRPr="00E64F13">
                <w:rPr>
                  <w:rFonts w:ascii="Times New Roman" w:hAnsi="Times New Roman" w:cs="Times New Roman" w:hint="eastAsia"/>
                  <w:lang w:val="en-GB" w:eastAsia="en-US"/>
                </w:rPr>
                <w:t>if(</w:t>
              </w:r>
              <w:r w:rsidRPr="00E64F13">
                <w:rPr>
                  <w:rFonts w:ascii="Times New Roman" w:hAnsi="Times New Roman" w:cs="Times New Roman" w:hint="eastAsia"/>
                  <w:lang w:val="en-GB"/>
                </w:rPr>
                <w:t xml:space="preserve"> </w:t>
              </w:r>
              <w:proofErr w:type="spellStart"/>
              <w:r w:rsidRPr="00E64F13">
                <w:rPr>
                  <w:rFonts w:ascii="Times New Roman" w:hAnsi="Times New Roman" w:cs="Times New Roman" w:hint="eastAsia"/>
                  <w:lang w:val="en-GB" w:eastAsia="en-US"/>
                </w:rPr>
                <w:t>intrinsic_param_flag</w:t>
              </w:r>
              <w:proofErr w:type="spellEnd"/>
              <w:r w:rsidRPr="00E64F13">
                <w:rPr>
                  <w:rFonts w:ascii="Times New Roman" w:hAnsi="Times New Roman" w:cs="Times New Roman" w:hint="eastAsia"/>
                  <w:lang w:val="en-GB"/>
                </w:rPr>
                <w:t xml:space="preserve"> </w:t>
              </w:r>
              <w:r w:rsidRPr="00E64F13">
                <w:rPr>
                  <w:rFonts w:ascii="Times New Roman" w:hAnsi="Times New Roman" w:cs="Times New Roman" w:hint="eastAsia"/>
                  <w:lang w:val="en-GB" w:eastAsia="en-US"/>
                </w:rPr>
                <w:t>) {</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232" w:author="Windows ユーザー" w:date="2014-10-18T18:06:00Z"/>
                <w:rFonts w:ascii="Times New Roman" w:hAnsi="Times New Roman" w:cs="Times New Roman"/>
                <w:lang w:val="en-GB" w:eastAsia="en-US"/>
              </w:rPr>
            </w:pPr>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233" w:author="Windows ユーザー" w:date="2014-10-18T18:06:00Z"/>
                <w:rFonts w:ascii="Times New Roman" w:hAnsi="Times New Roman" w:cs="Times New Roman"/>
                <w:lang w:val="en-GB" w:eastAsia="en-US"/>
              </w:rPr>
            </w:pPr>
          </w:p>
        </w:tc>
      </w:tr>
      <w:tr w:rsidR="003208BE" w:rsidRPr="00E64F13" w:rsidTr="0077367C">
        <w:trPr>
          <w:cantSplit/>
          <w:jc w:val="center"/>
          <w:ins w:id="234" w:author="Windows ユーザー" w:date="2014-10-18T18:06:00Z"/>
        </w:trPr>
        <w:tc>
          <w:tcPr>
            <w:tcW w:w="6709" w:type="dxa"/>
          </w:tcPr>
          <w:p w:rsidR="003208BE" w:rsidRPr="00E64F13" w:rsidRDefault="003208BE" w:rsidP="0077367C">
            <w:pPr>
              <w:keepNext/>
              <w:keepLines/>
              <w:tabs>
                <w:tab w:val="left" w:pos="216"/>
                <w:tab w:val="left" w:pos="360"/>
                <w:tab w:val="left" w:pos="640"/>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235" w:author="Windows ユーザー" w:date="2014-10-18T18:06:00Z"/>
                <w:rFonts w:ascii="Times New Roman" w:hAnsi="Times New Roman" w:cs="Times New Roman" w:hint="eastAsia"/>
                <w:lang w:val="en-GB" w:eastAsia="en-US"/>
              </w:rPr>
            </w:pPr>
            <w:ins w:id="236"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sign_focal_length_x</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237" w:author="Windows ユーザー" w:date="2014-10-18T18:06:00Z"/>
                <w:rFonts w:ascii="Times New Roman" w:hAnsi="Times New Roman" w:cs="Times New Roman"/>
                <w:lang w:val="en-GB" w:eastAsia="en-US"/>
              </w:rPr>
            </w:pPr>
            <w:ins w:id="238"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239" w:author="Windows ユーザー" w:date="2014-10-18T18:06:00Z"/>
                <w:rFonts w:ascii="Times New Roman" w:hAnsi="Times New Roman" w:cs="Times New Roman"/>
                <w:lang w:val="en-GB" w:eastAsia="en-US"/>
              </w:rPr>
            </w:pPr>
            <w:ins w:id="240" w:author="Windows ユーザー" w:date="2014-10-18T18:06:00Z">
              <w:r w:rsidRPr="00E64F13">
                <w:rPr>
                  <w:rFonts w:ascii="Times New Roman" w:hAnsi="Times New Roman" w:cs="Times New Roman" w:hint="eastAsia"/>
                  <w:bCs/>
                  <w:lang w:val="en-GB" w:eastAsia="en-US"/>
                </w:rPr>
                <w:t>u(1)</w:t>
              </w:r>
            </w:ins>
          </w:p>
        </w:tc>
      </w:tr>
      <w:tr w:rsidR="003208BE" w:rsidRPr="00E64F13" w:rsidTr="0077367C">
        <w:trPr>
          <w:cantSplit/>
          <w:jc w:val="center"/>
          <w:ins w:id="241" w:author="Windows ユーザー" w:date="2014-10-18T18:06:00Z"/>
        </w:trPr>
        <w:tc>
          <w:tcPr>
            <w:tcW w:w="6709" w:type="dxa"/>
          </w:tcPr>
          <w:p w:rsidR="003208BE" w:rsidRPr="00E64F13" w:rsidRDefault="003208BE" w:rsidP="0077367C">
            <w:pPr>
              <w:keepNext/>
              <w:keepLines/>
              <w:tabs>
                <w:tab w:val="left" w:pos="216"/>
                <w:tab w:val="left" w:pos="360"/>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242" w:author="Windows ユーザー" w:date="2014-10-18T18:06:00Z"/>
                <w:rFonts w:ascii="Times New Roman" w:hAnsi="Times New Roman" w:cs="Times New Roman" w:hint="eastAsia"/>
                <w:lang w:val="en-GB" w:eastAsia="en-US"/>
              </w:rPr>
            </w:pPr>
            <w:ins w:id="243"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exponent_focal_length_x</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244" w:author="Windows ユーザー" w:date="2014-10-18T18:06:00Z"/>
                <w:rFonts w:ascii="Times New Roman" w:hAnsi="Times New Roman" w:cs="Times New Roman"/>
                <w:lang w:val="en-GB" w:eastAsia="en-US"/>
              </w:rPr>
            </w:pPr>
            <w:ins w:id="245"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246" w:author="Windows ユーザー" w:date="2014-10-18T18:06:00Z"/>
                <w:rFonts w:ascii="Times New Roman" w:hAnsi="Times New Roman" w:cs="Times New Roman"/>
                <w:lang w:val="en-GB" w:eastAsia="en-US"/>
              </w:rPr>
            </w:pPr>
            <w:ins w:id="247" w:author="Windows ユーザー" w:date="2014-10-18T18:06:00Z">
              <w:r w:rsidRPr="00E64F13">
                <w:rPr>
                  <w:rFonts w:ascii="Times New Roman" w:hAnsi="Times New Roman" w:cs="Times New Roman" w:hint="eastAsia"/>
                  <w:bCs/>
                  <w:lang w:val="en-GB" w:eastAsia="en-US"/>
                </w:rPr>
                <w:t>u(6)</w:t>
              </w:r>
            </w:ins>
          </w:p>
        </w:tc>
      </w:tr>
      <w:tr w:rsidR="003208BE" w:rsidRPr="00E64F13" w:rsidTr="0077367C">
        <w:trPr>
          <w:cantSplit/>
          <w:jc w:val="center"/>
          <w:ins w:id="248" w:author="Windows ユーザー" w:date="2014-10-18T18:06:00Z"/>
        </w:trPr>
        <w:tc>
          <w:tcPr>
            <w:tcW w:w="6709" w:type="dxa"/>
          </w:tcPr>
          <w:p w:rsidR="003208BE" w:rsidRPr="00E64F13" w:rsidRDefault="003208BE" w:rsidP="0077367C">
            <w:pPr>
              <w:keepNext/>
              <w:keepLines/>
              <w:tabs>
                <w:tab w:val="left" w:pos="216"/>
                <w:tab w:val="left" w:pos="360"/>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249" w:author="Windows ユーザー" w:date="2014-10-18T18:06:00Z"/>
                <w:rFonts w:ascii="Times New Roman" w:hAnsi="Times New Roman" w:cs="Times New Roman" w:hint="eastAsia"/>
                <w:lang w:val="en-GB" w:eastAsia="en-US"/>
              </w:rPr>
            </w:pPr>
            <w:ins w:id="250"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mantissa_focal_length_x</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251" w:author="Windows ユーザー" w:date="2014-10-18T18:06:00Z"/>
                <w:rFonts w:ascii="Times New Roman" w:hAnsi="Times New Roman" w:cs="Times New Roman"/>
                <w:lang w:val="en-GB" w:eastAsia="en-US"/>
              </w:rPr>
            </w:pPr>
            <w:ins w:id="252"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253" w:author="Windows ユーザー" w:date="2014-10-18T18:06:00Z"/>
                <w:rFonts w:ascii="Times New Roman" w:hAnsi="Times New Roman" w:cs="Times New Roman"/>
                <w:lang w:val="en-GB" w:eastAsia="en-US"/>
              </w:rPr>
            </w:pPr>
            <w:ins w:id="254" w:author="Windows ユーザー" w:date="2014-10-18T18:06:00Z">
              <w:r w:rsidRPr="00E64F13">
                <w:rPr>
                  <w:rFonts w:ascii="Times New Roman" w:hAnsi="Times New Roman" w:cs="Times New Roman" w:hint="eastAsia"/>
                  <w:bCs/>
                  <w:lang w:val="en-GB" w:eastAsia="en-US"/>
                </w:rPr>
                <w:t>u(v)</w:t>
              </w:r>
            </w:ins>
          </w:p>
        </w:tc>
      </w:tr>
      <w:tr w:rsidR="003208BE" w:rsidRPr="00E64F13" w:rsidTr="0077367C">
        <w:trPr>
          <w:cantSplit/>
          <w:jc w:val="center"/>
          <w:ins w:id="255" w:author="Windows ユーザー" w:date="2014-10-18T18:06:00Z"/>
        </w:trPr>
        <w:tc>
          <w:tcPr>
            <w:tcW w:w="6709" w:type="dxa"/>
          </w:tcPr>
          <w:p w:rsidR="003208BE" w:rsidRPr="00E64F13" w:rsidRDefault="003208BE" w:rsidP="0077367C">
            <w:pPr>
              <w:keepNext/>
              <w:keepLines/>
              <w:tabs>
                <w:tab w:val="left" w:pos="216"/>
                <w:tab w:val="left" w:pos="360"/>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256" w:author="Windows ユーザー" w:date="2014-10-18T18:06:00Z"/>
                <w:rFonts w:ascii="Times New Roman" w:hAnsi="Times New Roman" w:cs="Times New Roman" w:hint="eastAsia"/>
                <w:lang w:val="en-GB" w:eastAsia="en-US"/>
              </w:rPr>
            </w:pPr>
            <w:ins w:id="257"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sign_focal_length_y</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258" w:author="Windows ユーザー" w:date="2014-10-18T18:06:00Z"/>
                <w:rFonts w:ascii="Times New Roman" w:hAnsi="Times New Roman" w:cs="Times New Roman"/>
                <w:lang w:val="en-GB" w:eastAsia="en-US"/>
              </w:rPr>
            </w:pPr>
            <w:ins w:id="259"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260" w:author="Windows ユーザー" w:date="2014-10-18T18:06:00Z"/>
                <w:rFonts w:ascii="Times New Roman" w:hAnsi="Times New Roman" w:cs="Times New Roman"/>
                <w:lang w:val="en-GB" w:eastAsia="en-US"/>
              </w:rPr>
            </w:pPr>
            <w:ins w:id="261" w:author="Windows ユーザー" w:date="2014-10-18T18:06:00Z">
              <w:r w:rsidRPr="00E64F13">
                <w:rPr>
                  <w:rFonts w:ascii="Times New Roman" w:hAnsi="Times New Roman" w:cs="Times New Roman" w:hint="eastAsia"/>
                  <w:bCs/>
                  <w:lang w:val="en-GB" w:eastAsia="en-US"/>
                </w:rPr>
                <w:t>u(1)</w:t>
              </w:r>
            </w:ins>
          </w:p>
        </w:tc>
      </w:tr>
      <w:tr w:rsidR="003208BE" w:rsidRPr="00E64F13" w:rsidTr="0077367C">
        <w:trPr>
          <w:cantSplit/>
          <w:jc w:val="center"/>
          <w:ins w:id="262" w:author="Windows ユーザー" w:date="2014-10-18T18:06:00Z"/>
        </w:trPr>
        <w:tc>
          <w:tcPr>
            <w:tcW w:w="6709" w:type="dxa"/>
          </w:tcPr>
          <w:p w:rsidR="003208BE" w:rsidRPr="00E64F13" w:rsidRDefault="003208BE" w:rsidP="0077367C">
            <w:pPr>
              <w:keepNext/>
              <w:keepLines/>
              <w:tabs>
                <w:tab w:val="left" w:pos="216"/>
                <w:tab w:val="left" w:pos="360"/>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263" w:author="Windows ユーザー" w:date="2014-10-18T18:06:00Z"/>
                <w:rFonts w:ascii="Times New Roman" w:hAnsi="Times New Roman" w:cs="Times New Roman" w:hint="eastAsia"/>
                <w:lang w:val="en-GB" w:eastAsia="en-US"/>
              </w:rPr>
            </w:pPr>
            <w:ins w:id="264"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exponent_focal_length_y</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265" w:author="Windows ユーザー" w:date="2014-10-18T18:06:00Z"/>
                <w:rFonts w:ascii="Times New Roman" w:hAnsi="Times New Roman" w:cs="Times New Roman"/>
                <w:lang w:val="en-GB" w:eastAsia="en-US"/>
              </w:rPr>
            </w:pPr>
            <w:ins w:id="266"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267" w:author="Windows ユーザー" w:date="2014-10-18T18:06:00Z"/>
                <w:rFonts w:ascii="Times New Roman" w:hAnsi="Times New Roman" w:cs="Times New Roman"/>
                <w:lang w:val="en-GB" w:eastAsia="en-US"/>
              </w:rPr>
            </w:pPr>
            <w:ins w:id="268" w:author="Windows ユーザー" w:date="2014-10-18T18:06:00Z">
              <w:r w:rsidRPr="00E64F13">
                <w:rPr>
                  <w:rFonts w:ascii="Times New Roman" w:hAnsi="Times New Roman" w:cs="Times New Roman" w:hint="eastAsia"/>
                  <w:bCs/>
                  <w:lang w:val="en-GB" w:eastAsia="en-US"/>
                </w:rPr>
                <w:t>u(6)</w:t>
              </w:r>
            </w:ins>
          </w:p>
        </w:tc>
      </w:tr>
      <w:tr w:rsidR="003208BE" w:rsidRPr="00E64F13" w:rsidTr="0077367C">
        <w:trPr>
          <w:cantSplit/>
          <w:jc w:val="center"/>
          <w:ins w:id="269" w:author="Windows ユーザー" w:date="2014-10-18T18:06:00Z"/>
        </w:trPr>
        <w:tc>
          <w:tcPr>
            <w:tcW w:w="6709" w:type="dxa"/>
          </w:tcPr>
          <w:p w:rsidR="003208BE" w:rsidRPr="00E64F13" w:rsidRDefault="003208BE" w:rsidP="0077367C">
            <w:pPr>
              <w:keepNext/>
              <w:keepLines/>
              <w:tabs>
                <w:tab w:val="left" w:pos="216"/>
                <w:tab w:val="left" w:pos="360"/>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270" w:author="Windows ユーザー" w:date="2014-10-18T18:06:00Z"/>
                <w:rFonts w:ascii="Times New Roman" w:hAnsi="Times New Roman" w:cs="Times New Roman" w:hint="eastAsia"/>
                <w:lang w:val="en-GB" w:eastAsia="en-US"/>
              </w:rPr>
            </w:pPr>
            <w:ins w:id="271"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mantissa_focal_length_y</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272" w:author="Windows ユーザー" w:date="2014-10-18T18:06:00Z"/>
                <w:rFonts w:ascii="Times New Roman" w:hAnsi="Times New Roman" w:cs="Times New Roman"/>
                <w:lang w:val="en-GB" w:eastAsia="en-US"/>
              </w:rPr>
            </w:pPr>
            <w:ins w:id="273"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274" w:author="Windows ユーザー" w:date="2014-10-18T18:06:00Z"/>
                <w:rFonts w:ascii="Times New Roman" w:hAnsi="Times New Roman" w:cs="Times New Roman"/>
                <w:lang w:val="en-GB" w:eastAsia="en-US"/>
              </w:rPr>
            </w:pPr>
            <w:ins w:id="275" w:author="Windows ユーザー" w:date="2014-10-18T18:06:00Z">
              <w:r w:rsidRPr="00E64F13">
                <w:rPr>
                  <w:rFonts w:ascii="Times New Roman" w:hAnsi="Times New Roman" w:cs="Times New Roman" w:hint="eastAsia"/>
                  <w:bCs/>
                  <w:lang w:val="en-GB" w:eastAsia="en-US"/>
                </w:rPr>
                <w:t>u(v)</w:t>
              </w:r>
            </w:ins>
          </w:p>
        </w:tc>
      </w:tr>
      <w:tr w:rsidR="003208BE" w:rsidRPr="00E64F13" w:rsidTr="0077367C">
        <w:trPr>
          <w:cantSplit/>
          <w:jc w:val="center"/>
          <w:ins w:id="276" w:author="Windows ユーザー" w:date="2014-10-18T18:06:00Z"/>
        </w:trPr>
        <w:tc>
          <w:tcPr>
            <w:tcW w:w="6709" w:type="dxa"/>
          </w:tcPr>
          <w:p w:rsidR="003208BE" w:rsidRPr="00E64F13" w:rsidRDefault="003208BE" w:rsidP="0077367C">
            <w:pPr>
              <w:keepNext/>
              <w:keepLines/>
              <w:tabs>
                <w:tab w:val="left" w:pos="216"/>
                <w:tab w:val="left" w:pos="360"/>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277" w:author="Windows ユーザー" w:date="2014-10-18T18:06:00Z"/>
                <w:rFonts w:ascii="Times New Roman" w:hAnsi="Times New Roman" w:cs="Times New Roman" w:hint="eastAsia"/>
                <w:lang w:val="en-GB" w:eastAsia="en-US"/>
              </w:rPr>
            </w:pPr>
            <w:ins w:id="278"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sign_principal_point_x</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279" w:author="Windows ユーザー" w:date="2014-10-18T18:06:00Z"/>
                <w:rFonts w:ascii="Times New Roman" w:hAnsi="Times New Roman" w:cs="Times New Roman"/>
                <w:lang w:val="en-GB" w:eastAsia="en-US"/>
              </w:rPr>
            </w:pPr>
            <w:ins w:id="280"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281" w:author="Windows ユーザー" w:date="2014-10-18T18:06:00Z"/>
                <w:rFonts w:ascii="Times New Roman" w:hAnsi="Times New Roman" w:cs="Times New Roman"/>
                <w:lang w:val="en-GB" w:eastAsia="en-US"/>
              </w:rPr>
            </w:pPr>
            <w:ins w:id="282" w:author="Windows ユーザー" w:date="2014-10-18T18:06:00Z">
              <w:r w:rsidRPr="00E64F13">
                <w:rPr>
                  <w:rFonts w:ascii="Times New Roman" w:hAnsi="Times New Roman" w:cs="Times New Roman" w:hint="eastAsia"/>
                  <w:bCs/>
                  <w:lang w:val="en-GB" w:eastAsia="en-US"/>
                </w:rPr>
                <w:t>u(1)</w:t>
              </w:r>
            </w:ins>
          </w:p>
        </w:tc>
      </w:tr>
      <w:tr w:rsidR="003208BE" w:rsidRPr="00E64F13" w:rsidTr="0077367C">
        <w:trPr>
          <w:cantSplit/>
          <w:jc w:val="center"/>
          <w:ins w:id="283" w:author="Windows ユーザー" w:date="2014-10-18T18:06:00Z"/>
        </w:trPr>
        <w:tc>
          <w:tcPr>
            <w:tcW w:w="6709" w:type="dxa"/>
          </w:tcPr>
          <w:p w:rsidR="003208BE" w:rsidRPr="00E64F13" w:rsidRDefault="003208BE" w:rsidP="0077367C">
            <w:pPr>
              <w:keepNext/>
              <w:keepLines/>
              <w:tabs>
                <w:tab w:val="left" w:pos="216"/>
                <w:tab w:val="left" w:pos="360"/>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284" w:author="Windows ユーザー" w:date="2014-10-18T18:06:00Z"/>
                <w:rFonts w:ascii="Times New Roman" w:hAnsi="Times New Roman" w:cs="Times New Roman" w:hint="eastAsia"/>
                <w:lang w:val="en-GB" w:eastAsia="en-US"/>
              </w:rPr>
            </w:pPr>
            <w:ins w:id="285"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exponent_principal_point_x</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286" w:author="Windows ユーザー" w:date="2014-10-18T18:06:00Z"/>
                <w:rFonts w:ascii="Times New Roman" w:hAnsi="Times New Roman" w:cs="Times New Roman"/>
                <w:lang w:val="en-GB" w:eastAsia="en-US"/>
              </w:rPr>
            </w:pPr>
            <w:ins w:id="287"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288" w:author="Windows ユーザー" w:date="2014-10-18T18:06:00Z"/>
                <w:rFonts w:ascii="Times New Roman" w:hAnsi="Times New Roman" w:cs="Times New Roman"/>
                <w:lang w:val="en-GB" w:eastAsia="en-US"/>
              </w:rPr>
            </w:pPr>
            <w:ins w:id="289" w:author="Windows ユーザー" w:date="2014-10-18T18:06:00Z">
              <w:r w:rsidRPr="00E64F13">
                <w:rPr>
                  <w:rFonts w:ascii="Times New Roman" w:hAnsi="Times New Roman" w:cs="Times New Roman" w:hint="eastAsia"/>
                  <w:bCs/>
                  <w:lang w:val="en-GB" w:eastAsia="en-US"/>
                </w:rPr>
                <w:t>u(6)</w:t>
              </w:r>
            </w:ins>
          </w:p>
        </w:tc>
      </w:tr>
      <w:tr w:rsidR="003208BE" w:rsidRPr="00E64F13" w:rsidTr="0077367C">
        <w:trPr>
          <w:cantSplit/>
          <w:jc w:val="center"/>
          <w:ins w:id="290" w:author="Windows ユーザー" w:date="2014-10-18T18:06:00Z"/>
        </w:trPr>
        <w:tc>
          <w:tcPr>
            <w:tcW w:w="6709" w:type="dxa"/>
          </w:tcPr>
          <w:p w:rsidR="003208BE" w:rsidRPr="00E64F13" w:rsidRDefault="003208BE" w:rsidP="0077367C">
            <w:pPr>
              <w:keepNext/>
              <w:keepLines/>
              <w:tabs>
                <w:tab w:val="left" w:pos="216"/>
                <w:tab w:val="left" w:pos="360"/>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291" w:author="Windows ユーザー" w:date="2014-10-18T18:06:00Z"/>
                <w:rFonts w:ascii="Times New Roman" w:hAnsi="Times New Roman" w:cs="Times New Roman" w:hint="eastAsia"/>
                <w:lang w:val="en-GB" w:eastAsia="en-US"/>
              </w:rPr>
            </w:pPr>
            <w:ins w:id="292"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mantissa_principal_point_x</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293" w:author="Windows ユーザー" w:date="2014-10-18T18:06:00Z"/>
                <w:rFonts w:ascii="Times New Roman" w:hAnsi="Times New Roman" w:cs="Times New Roman"/>
                <w:lang w:val="en-GB" w:eastAsia="en-US"/>
              </w:rPr>
            </w:pPr>
            <w:ins w:id="294"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295" w:author="Windows ユーザー" w:date="2014-10-18T18:06:00Z"/>
                <w:rFonts w:ascii="Times New Roman" w:hAnsi="Times New Roman" w:cs="Times New Roman"/>
                <w:lang w:val="en-GB" w:eastAsia="en-US"/>
              </w:rPr>
            </w:pPr>
            <w:ins w:id="296" w:author="Windows ユーザー" w:date="2014-10-18T18:06:00Z">
              <w:r w:rsidRPr="00E64F13">
                <w:rPr>
                  <w:rFonts w:ascii="Times New Roman" w:hAnsi="Times New Roman" w:cs="Times New Roman" w:hint="eastAsia"/>
                  <w:bCs/>
                  <w:lang w:val="en-GB" w:eastAsia="en-US"/>
                </w:rPr>
                <w:t>u(v)</w:t>
              </w:r>
            </w:ins>
          </w:p>
        </w:tc>
      </w:tr>
      <w:tr w:rsidR="003208BE" w:rsidRPr="00E64F13" w:rsidTr="0077367C">
        <w:trPr>
          <w:cantSplit/>
          <w:jc w:val="center"/>
          <w:ins w:id="297" w:author="Windows ユーザー" w:date="2014-10-18T18:06:00Z"/>
        </w:trPr>
        <w:tc>
          <w:tcPr>
            <w:tcW w:w="6709" w:type="dxa"/>
          </w:tcPr>
          <w:p w:rsidR="003208BE" w:rsidRPr="00E64F13" w:rsidRDefault="003208BE" w:rsidP="0077367C">
            <w:pPr>
              <w:keepNext/>
              <w:keepLines/>
              <w:tabs>
                <w:tab w:val="left" w:pos="216"/>
                <w:tab w:val="left" w:pos="360"/>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298" w:author="Windows ユーザー" w:date="2014-10-18T18:06:00Z"/>
                <w:rFonts w:ascii="Times New Roman" w:hAnsi="Times New Roman" w:cs="Times New Roman" w:hint="eastAsia"/>
                <w:lang w:val="en-GB" w:eastAsia="en-US"/>
              </w:rPr>
            </w:pPr>
            <w:ins w:id="299"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sign_principal_point_y</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300" w:author="Windows ユーザー" w:date="2014-10-18T18:06:00Z"/>
                <w:rFonts w:ascii="Times New Roman" w:hAnsi="Times New Roman" w:cs="Times New Roman"/>
                <w:lang w:val="en-GB" w:eastAsia="en-US"/>
              </w:rPr>
            </w:pPr>
            <w:ins w:id="301"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302" w:author="Windows ユーザー" w:date="2014-10-18T18:06:00Z"/>
                <w:rFonts w:ascii="Times New Roman" w:hAnsi="Times New Roman" w:cs="Times New Roman"/>
                <w:lang w:val="en-GB" w:eastAsia="en-US"/>
              </w:rPr>
            </w:pPr>
            <w:ins w:id="303" w:author="Windows ユーザー" w:date="2014-10-18T18:06:00Z">
              <w:r w:rsidRPr="00E64F13">
                <w:rPr>
                  <w:rFonts w:ascii="Times New Roman" w:hAnsi="Times New Roman" w:cs="Times New Roman" w:hint="eastAsia"/>
                  <w:bCs/>
                  <w:lang w:val="en-GB" w:eastAsia="en-US"/>
                </w:rPr>
                <w:t>u(1)</w:t>
              </w:r>
            </w:ins>
          </w:p>
        </w:tc>
      </w:tr>
      <w:tr w:rsidR="003208BE" w:rsidRPr="00E64F13" w:rsidTr="0077367C">
        <w:trPr>
          <w:cantSplit/>
          <w:jc w:val="center"/>
          <w:ins w:id="304" w:author="Windows ユーザー" w:date="2014-10-18T18:06:00Z"/>
        </w:trPr>
        <w:tc>
          <w:tcPr>
            <w:tcW w:w="6709" w:type="dxa"/>
          </w:tcPr>
          <w:p w:rsidR="003208BE" w:rsidRPr="00E64F13" w:rsidRDefault="003208BE" w:rsidP="0077367C">
            <w:pPr>
              <w:keepNext/>
              <w:keepLines/>
              <w:tabs>
                <w:tab w:val="left" w:pos="216"/>
                <w:tab w:val="left" w:pos="360"/>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305" w:author="Windows ユーザー" w:date="2014-10-18T18:06:00Z"/>
                <w:rFonts w:ascii="Times New Roman" w:hAnsi="Times New Roman" w:cs="Times New Roman" w:hint="eastAsia"/>
                <w:lang w:val="en-GB" w:eastAsia="en-US"/>
              </w:rPr>
            </w:pPr>
            <w:ins w:id="306"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exponent_principal_point_y</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307" w:author="Windows ユーザー" w:date="2014-10-18T18:06:00Z"/>
                <w:rFonts w:ascii="Times New Roman" w:hAnsi="Times New Roman" w:cs="Times New Roman"/>
                <w:lang w:val="en-GB" w:eastAsia="en-US"/>
              </w:rPr>
            </w:pPr>
            <w:ins w:id="308"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309" w:author="Windows ユーザー" w:date="2014-10-18T18:06:00Z"/>
                <w:rFonts w:ascii="Times New Roman" w:hAnsi="Times New Roman" w:cs="Times New Roman"/>
                <w:lang w:val="en-GB" w:eastAsia="en-US"/>
              </w:rPr>
            </w:pPr>
            <w:ins w:id="310" w:author="Windows ユーザー" w:date="2014-10-18T18:06:00Z">
              <w:r w:rsidRPr="00E64F13">
                <w:rPr>
                  <w:rFonts w:ascii="Times New Roman" w:hAnsi="Times New Roman" w:cs="Times New Roman" w:hint="eastAsia"/>
                  <w:bCs/>
                  <w:lang w:val="en-GB" w:eastAsia="en-US"/>
                </w:rPr>
                <w:t>u(6)</w:t>
              </w:r>
            </w:ins>
          </w:p>
        </w:tc>
      </w:tr>
      <w:tr w:rsidR="003208BE" w:rsidRPr="00E64F13" w:rsidTr="0077367C">
        <w:trPr>
          <w:cantSplit/>
          <w:jc w:val="center"/>
          <w:ins w:id="311" w:author="Windows ユーザー" w:date="2014-10-18T18:06:00Z"/>
        </w:trPr>
        <w:tc>
          <w:tcPr>
            <w:tcW w:w="6709" w:type="dxa"/>
          </w:tcPr>
          <w:p w:rsidR="003208BE" w:rsidRPr="00E64F13" w:rsidRDefault="003208BE" w:rsidP="0077367C">
            <w:pPr>
              <w:keepNext/>
              <w:keepLines/>
              <w:tabs>
                <w:tab w:val="left" w:pos="216"/>
                <w:tab w:val="left" w:pos="360"/>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312" w:author="Windows ユーザー" w:date="2014-10-18T18:06:00Z"/>
                <w:rFonts w:ascii="Times New Roman" w:hAnsi="Times New Roman" w:cs="Times New Roman" w:hint="eastAsia"/>
                <w:lang w:val="en-GB" w:eastAsia="en-US"/>
              </w:rPr>
            </w:pPr>
            <w:ins w:id="313"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mantissa_principal_point_y</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314" w:author="Windows ユーザー" w:date="2014-10-18T18:06:00Z"/>
                <w:rFonts w:ascii="Times New Roman" w:hAnsi="Times New Roman" w:cs="Times New Roman"/>
                <w:lang w:val="en-GB" w:eastAsia="en-US"/>
              </w:rPr>
            </w:pPr>
            <w:ins w:id="315"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316" w:author="Windows ユーザー" w:date="2014-10-18T18:06:00Z"/>
                <w:rFonts w:ascii="Times New Roman" w:hAnsi="Times New Roman" w:cs="Times New Roman"/>
                <w:lang w:val="en-GB" w:eastAsia="en-US"/>
              </w:rPr>
            </w:pPr>
            <w:ins w:id="317" w:author="Windows ユーザー" w:date="2014-10-18T18:06:00Z">
              <w:r w:rsidRPr="00E64F13">
                <w:rPr>
                  <w:rFonts w:ascii="Times New Roman" w:hAnsi="Times New Roman" w:cs="Times New Roman" w:hint="eastAsia"/>
                  <w:bCs/>
                  <w:lang w:val="en-GB" w:eastAsia="en-US"/>
                </w:rPr>
                <w:t>u(v)</w:t>
              </w:r>
            </w:ins>
          </w:p>
        </w:tc>
      </w:tr>
      <w:tr w:rsidR="003208BE" w:rsidRPr="00E64F13" w:rsidTr="0077367C">
        <w:trPr>
          <w:cantSplit/>
          <w:jc w:val="center"/>
          <w:ins w:id="318" w:author="Windows ユーザー" w:date="2014-10-18T18:06:00Z"/>
        </w:trPr>
        <w:tc>
          <w:tcPr>
            <w:tcW w:w="6709" w:type="dxa"/>
          </w:tcPr>
          <w:p w:rsidR="003208BE" w:rsidRPr="00E64F13" w:rsidRDefault="003208BE" w:rsidP="0077367C">
            <w:pPr>
              <w:keepNext/>
              <w:keepLines/>
              <w:tabs>
                <w:tab w:val="left" w:pos="216"/>
                <w:tab w:val="left" w:pos="460"/>
                <w:tab w:val="left" w:pos="53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319" w:author="Windows ユーザー" w:date="2014-10-18T18:06:00Z"/>
                <w:rFonts w:ascii="Times New Roman" w:hAnsi="Times New Roman" w:cs="Times New Roman" w:hint="eastAsia"/>
                <w:lang w:val="en-GB" w:eastAsia="en-US"/>
              </w:rPr>
            </w:pPr>
            <w:ins w:id="320"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hint="eastAsia"/>
                  <w:lang w:val="en-GB" w:eastAsia="en-US"/>
                </w:rPr>
                <w:t>}</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321" w:author="Windows ユーザー" w:date="2014-10-18T18:06:00Z"/>
                <w:rFonts w:ascii="Times New Roman" w:hAnsi="Times New Roman" w:cs="Times New Roman"/>
                <w:lang w:val="en-GB" w:eastAsia="en-US"/>
              </w:rPr>
            </w:pPr>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322" w:author="Windows ユーザー" w:date="2014-10-18T18:06:00Z"/>
                <w:rFonts w:ascii="Times New Roman" w:hAnsi="Times New Roman" w:cs="Times New Roman"/>
                <w:lang w:val="en-GB" w:eastAsia="en-US"/>
              </w:rPr>
            </w:pPr>
          </w:p>
        </w:tc>
      </w:tr>
      <w:tr w:rsidR="003208BE" w:rsidRPr="00E64F13" w:rsidTr="0077367C">
        <w:trPr>
          <w:cantSplit/>
          <w:jc w:val="center"/>
          <w:ins w:id="323" w:author="Windows ユーザー" w:date="2014-10-18T18:06:00Z"/>
        </w:trPr>
        <w:tc>
          <w:tcPr>
            <w:tcW w:w="6709" w:type="dxa"/>
          </w:tcPr>
          <w:p w:rsidR="003208BE" w:rsidRPr="00E64F13" w:rsidRDefault="003208BE" w:rsidP="0077367C">
            <w:pPr>
              <w:keepNext/>
              <w:keepLines/>
              <w:tabs>
                <w:tab w:val="left" w:pos="216"/>
                <w:tab w:val="left" w:pos="460"/>
                <w:tab w:val="left" w:pos="53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324" w:author="Windows ユーザー" w:date="2014-10-18T18:06:00Z"/>
                <w:rFonts w:ascii="Times New Roman" w:hAnsi="Times New Roman" w:cs="Times New Roman" w:hint="eastAsia"/>
                <w:lang w:val="en-GB" w:eastAsia="en-US"/>
              </w:rPr>
            </w:pPr>
            <w:ins w:id="325"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hint="eastAsia"/>
                  <w:lang w:val="en-GB" w:eastAsia="en-US"/>
                </w:rPr>
                <w:t>if(</w:t>
              </w:r>
              <w:r w:rsidRPr="00E64F13">
                <w:rPr>
                  <w:rFonts w:ascii="Times New Roman" w:hAnsi="Times New Roman" w:cs="Times New Roman" w:hint="eastAsia"/>
                  <w:lang w:val="en-GB"/>
                </w:rPr>
                <w:t xml:space="preserve"> </w:t>
              </w:r>
              <w:proofErr w:type="spellStart"/>
              <w:r w:rsidRPr="00E64F13">
                <w:rPr>
                  <w:rFonts w:ascii="Times New Roman" w:hAnsi="Times New Roman" w:cs="Times New Roman" w:hint="eastAsia"/>
                  <w:lang w:val="en-GB" w:eastAsia="en-US"/>
                </w:rPr>
                <w:t>rotation_flag</w:t>
              </w:r>
              <w:proofErr w:type="spellEnd"/>
              <w:r w:rsidRPr="00E64F13">
                <w:rPr>
                  <w:rFonts w:ascii="Times New Roman" w:hAnsi="Times New Roman" w:cs="Times New Roman" w:hint="eastAsia"/>
                  <w:lang w:val="en-GB"/>
                </w:rPr>
                <w:t xml:space="preserve"> </w:t>
              </w:r>
              <w:r w:rsidRPr="00E64F13">
                <w:rPr>
                  <w:rFonts w:ascii="Times New Roman" w:hAnsi="Times New Roman" w:cs="Times New Roman" w:hint="eastAsia"/>
                  <w:lang w:val="en-GB" w:eastAsia="en-US"/>
                </w:rPr>
                <w:t xml:space="preserve">) </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326" w:author="Windows ユーザー" w:date="2014-10-18T18:06:00Z"/>
                <w:rFonts w:ascii="Times New Roman" w:hAnsi="Times New Roman" w:cs="Times New Roman"/>
                <w:lang w:val="en-GB" w:eastAsia="en-US"/>
              </w:rPr>
            </w:pPr>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327" w:author="Windows ユーザー" w:date="2014-10-18T18:06:00Z"/>
                <w:rFonts w:ascii="Times New Roman" w:hAnsi="Times New Roman" w:cs="Times New Roman"/>
                <w:lang w:val="en-GB" w:eastAsia="en-US"/>
              </w:rPr>
            </w:pPr>
          </w:p>
        </w:tc>
      </w:tr>
      <w:tr w:rsidR="003208BE" w:rsidRPr="00E64F13" w:rsidTr="0077367C">
        <w:trPr>
          <w:cantSplit/>
          <w:jc w:val="center"/>
          <w:ins w:id="328" w:author="Windows ユーザー" w:date="2014-10-18T18:06:00Z"/>
        </w:trPr>
        <w:tc>
          <w:tcPr>
            <w:tcW w:w="6709" w:type="dxa"/>
          </w:tcPr>
          <w:p w:rsidR="003208BE" w:rsidRPr="001C2DBB" w:rsidRDefault="003208BE" w:rsidP="0077367C">
            <w:pPr>
              <w:keepNext/>
              <w:keepLines/>
              <w:tabs>
                <w:tab w:val="left" w:pos="216"/>
                <w:tab w:val="left" w:pos="360"/>
                <w:tab w:val="left" w:pos="640"/>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329" w:author="Windows ユーザー" w:date="2014-10-18T18:06:00Z"/>
                <w:rFonts w:ascii="Times New Roman" w:hAnsi="Times New Roman" w:cs="Times New Roman" w:hint="eastAsia"/>
                <w:lang w:val="en-GB" w:eastAsia="en-US"/>
              </w:rPr>
            </w:pPr>
            <w:ins w:id="330" w:author="Windows ユーザー" w:date="2014-10-18T18:06:00Z">
              <w:r w:rsidRPr="001C2DBB">
                <w:rPr>
                  <w:rFonts w:ascii="Times New Roman" w:hAnsi="Times New Roman" w:cs="Times New Roman"/>
                  <w:b/>
                  <w:lang w:val="en-GB" w:eastAsia="en-US"/>
                </w:rPr>
                <w:tab/>
              </w:r>
              <w:r w:rsidRPr="001C2DBB">
                <w:rPr>
                  <w:rFonts w:ascii="Times New Roman" w:hAnsi="Times New Roman" w:cs="Times New Roman"/>
                  <w:b/>
                  <w:lang w:val="en-GB" w:eastAsia="en-US"/>
                </w:rPr>
                <w:tab/>
              </w:r>
              <w:r w:rsidRPr="001C2DBB">
                <w:rPr>
                  <w:rFonts w:ascii="Times New Roman" w:hAnsi="Times New Roman" w:cs="Times New Roman"/>
                  <w:b/>
                  <w:lang w:val="en-GB" w:eastAsia="en-US"/>
                </w:rPr>
                <w:tab/>
              </w:r>
              <w:r w:rsidRPr="001C2DBB">
                <w:rPr>
                  <w:rFonts w:ascii="Times New Roman" w:hAnsi="Times New Roman" w:cs="Times New Roman"/>
                  <w:lang w:val="en-GB" w:eastAsia="en-US"/>
                </w:rPr>
                <w:t>f</w:t>
              </w:r>
              <w:r w:rsidRPr="001C2DBB">
                <w:rPr>
                  <w:rFonts w:ascii="Times New Roman" w:hAnsi="Times New Roman" w:cs="Times New Roman" w:hint="eastAsia"/>
                  <w:lang w:val="en-GB" w:eastAsia="en-US"/>
                </w:rPr>
                <w:t>or</w:t>
              </w:r>
              <w:r w:rsidRPr="001C2DBB">
                <w:rPr>
                  <w:rFonts w:ascii="Times New Roman" w:hAnsi="Times New Roman" w:cs="Times New Roman" w:hint="eastAsia"/>
                  <w:lang w:val="en-GB"/>
                </w:rPr>
                <w:t xml:space="preserve"> </w:t>
              </w:r>
              <w:r w:rsidRPr="001C2DBB">
                <w:rPr>
                  <w:rFonts w:ascii="Times New Roman" w:hAnsi="Times New Roman" w:cs="Times New Roman" w:hint="eastAsia"/>
                  <w:lang w:val="en-GB" w:eastAsia="en-US"/>
                </w:rPr>
                <w:t>(</w:t>
              </w:r>
              <w:r w:rsidRPr="001C2DBB">
                <w:rPr>
                  <w:rFonts w:ascii="Times New Roman" w:hAnsi="Times New Roman" w:cs="Times New Roman" w:hint="eastAsia"/>
                  <w:lang w:val="en-GB"/>
                </w:rPr>
                <w:t xml:space="preserve"> </w:t>
              </w:r>
              <w:r w:rsidRPr="001C2DBB">
                <w:rPr>
                  <w:rFonts w:ascii="Times New Roman" w:hAnsi="Times New Roman" w:cs="Times New Roman" w:hint="eastAsia"/>
                  <w:lang w:val="en-GB" w:eastAsia="en-US"/>
                </w:rPr>
                <w:t>j</w:t>
              </w:r>
              <w:r w:rsidRPr="004B3C50">
                <w:rPr>
                  <w:rFonts w:ascii="Times New Roman" w:hAnsi="Times New Roman" w:cs="Times New Roman"/>
                  <w:lang w:val="en-GB" w:eastAsia="en-US"/>
                </w:rPr>
                <w:t xml:space="preserve"> </w:t>
              </w:r>
              <w:r w:rsidRPr="001C2DBB">
                <w:rPr>
                  <w:rFonts w:ascii="Times New Roman" w:hAnsi="Times New Roman" w:cs="Times New Roman" w:hint="eastAsia"/>
                  <w:lang w:val="en-GB" w:eastAsia="en-US"/>
                </w:rPr>
                <w:t>=</w:t>
              </w:r>
              <w:r w:rsidRPr="004B3C50">
                <w:rPr>
                  <w:rFonts w:ascii="Times New Roman" w:hAnsi="Times New Roman" w:cs="Times New Roman"/>
                  <w:lang w:val="en-GB" w:eastAsia="en-US"/>
                </w:rPr>
                <w:t xml:space="preserve"> </w:t>
              </w:r>
              <w:r w:rsidRPr="001C2DBB">
                <w:rPr>
                  <w:rFonts w:ascii="Times New Roman" w:hAnsi="Times New Roman" w:cs="Times New Roman" w:hint="eastAsia"/>
                  <w:lang w:val="en-GB"/>
                </w:rPr>
                <w:t>1</w:t>
              </w:r>
              <w:r w:rsidRPr="001C2DBB">
                <w:rPr>
                  <w:rFonts w:ascii="Times New Roman" w:hAnsi="Times New Roman" w:cs="Times New Roman" w:hint="eastAsia"/>
                  <w:lang w:val="en-GB" w:eastAsia="en-US"/>
                </w:rPr>
                <w:t>;</w:t>
              </w:r>
              <w:r>
                <w:rPr>
                  <w:rFonts w:ascii="Times New Roman" w:hAnsi="Times New Roman" w:cs="Times New Roman"/>
                  <w:lang w:val="en-GB" w:eastAsia="en-US"/>
                </w:rPr>
                <w:t xml:space="preserve"> </w:t>
              </w:r>
              <w:r w:rsidRPr="001C2DBB">
                <w:rPr>
                  <w:rFonts w:ascii="Times New Roman" w:hAnsi="Times New Roman" w:cs="Times New Roman" w:hint="eastAsia"/>
                  <w:lang w:val="en-GB" w:eastAsia="en-US"/>
                </w:rPr>
                <w:t>j</w:t>
              </w:r>
              <w:r w:rsidRPr="004B3C50">
                <w:rPr>
                  <w:rFonts w:ascii="Times New Roman" w:hAnsi="Times New Roman" w:cs="Times New Roman"/>
                  <w:lang w:val="en-GB" w:eastAsia="en-US"/>
                </w:rPr>
                <w:t xml:space="preserve"> </w:t>
              </w:r>
              <w:r w:rsidRPr="001C2DBB">
                <w:rPr>
                  <w:rFonts w:ascii="Times New Roman" w:hAnsi="Times New Roman" w:cs="Times New Roman" w:hint="eastAsia"/>
                  <w:lang w:val="en-GB" w:eastAsia="en-US"/>
                </w:rPr>
                <w:t>&lt;</w:t>
              </w:r>
              <w:r w:rsidRPr="001C2DBB">
                <w:rPr>
                  <w:rFonts w:ascii="Times New Roman" w:hAnsi="Times New Roman" w:cs="Times New Roman" w:hint="eastAsia"/>
                  <w:lang w:val="en-GB"/>
                </w:rPr>
                <w:t>=</w:t>
              </w:r>
              <w:r w:rsidRPr="004B3C50">
                <w:rPr>
                  <w:rFonts w:ascii="Times New Roman" w:hAnsi="Times New Roman" w:cs="Times New Roman"/>
                  <w:lang w:val="en-GB" w:eastAsia="en-US"/>
                </w:rPr>
                <w:t xml:space="preserve"> </w:t>
              </w:r>
              <w:r w:rsidRPr="001C2DBB">
                <w:rPr>
                  <w:rFonts w:ascii="Times New Roman" w:hAnsi="Times New Roman" w:cs="Times New Roman" w:hint="eastAsia"/>
                  <w:lang w:val="en-GB" w:eastAsia="en-US"/>
                </w:rPr>
                <w:t>3;</w:t>
              </w:r>
              <w:r>
                <w:rPr>
                  <w:rFonts w:ascii="Times New Roman" w:hAnsi="Times New Roman" w:cs="Times New Roman"/>
                  <w:lang w:val="en-GB" w:eastAsia="en-US"/>
                </w:rPr>
                <w:t xml:space="preserve"> </w:t>
              </w:r>
              <w:r w:rsidRPr="001C2DBB">
                <w:rPr>
                  <w:rFonts w:ascii="Times New Roman" w:hAnsi="Times New Roman" w:cs="Times New Roman" w:hint="eastAsia"/>
                  <w:lang w:val="en-GB" w:eastAsia="en-US"/>
                </w:rPr>
                <w:t>j++</w:t>
              </w:r>
              <w:r w:rsidRPr="001C2DBB">
                <w:rPr>
                  <w:rFonts w:ascii="Times New Roman" w:hAnsi="Times New Roman" w:cs="Times New Roman" w:hint="eastAsia"/>
                  <w:lang w:val="en-GB"/>
                </w:rPr>
                <w:t xml:space="preserve"> </w:t>
              </w:r>
              <w:r w:rsidRPr="001C2DBB">
                <w:rPr>
                  <w:rFonts w:ascii="Times New Roman" w:hAnsi="Times New Roman" w:cs="Times New Roman" w:hint="eastAsia"/>
                  <w:lang w:val="en-GB" w:eastAsia="en-US"/>
                </w:rPr>
                <w:t>) /* row */</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331" w:author="Windows ユーザー" w:date="2014-10-18T18:06:00Z"/>
                <w:rFonts w:ascii="Times New Roman" w:hAnsi="Times New Roman" w:cs="Times New Roman"/>
                <w:lang w:val="en-GB" w:eastAsia="en-US"/>
              </w:rPr>
            </w:pPr>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332" w:author="Windows ユーザー" w:date="2014-10-18T18:06:00Z"/>
                <w:rFonts w:ascii="Times New Roman" w:hAnsi="Times New Roman" w:cs="Times New Roman"/>
                <w:lang w:val="en-GB" w:eastAsia="en-US"/>
              </w:rPr>
            </w:pPr>
          </w:p>
        </w:tc>
      </w:tr>
      <w:tr w:rsidR="003208BE" w:rsidRPr="00E64F13" w:rsidTr="0077367C">
        <w:trPr>
          <w:cantSplit/>
          <w:jc w:val="center"/>
          <w:ins w:id="333" w:author="Windows ユーザー" w:date="2014-10-18T18:06:00Z"/>
        </w:trPr>
        <w:tc>
          <w:tcPr>
            <w:tcW w:w="6709" w:type="dxa"/>
          </w:tcPr>
          <w:p w:rsidR="003208BE" w:rsidRPr="001C2DBB" w:rsidRDefault="003208BE" w:rsidP="0077367C">
            <w:pPr>
              <w:keepNext/>
              <w:keepLines/>
              <w:tabs>
                <w:tab w:val="left" w:pos="216"/>
                <w:tab w:val="left" w:pos="360"/>
                <w:tab w:val="left" w:pos="432"/>
                <w:tab w:val="left" w:pos="850"/>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334" w:author="Windows ユーザー" w:date="2014-10-18T18:06:00Z"/>
                <w:rFonts w:ascii="Times New Roman" w:hAnsi="Times New Roman" w:cs="Times New Roman" w:hint="eastAsia"/>
                <w:lang w:val="en-GB" w:eastAsia="en-US"/>
              </w:rPr>
            </w:pPr>
            <w:ins w:id="335" w:author="Windows ユーザー" w:date="2014-10-18T18:06:00Z">
              <w:r w:rsidRPr="001C2DBB">
                <w:rPr>
                  <w:rFonts w:ascii="Times New Roman" w:hAnsi="Times New Roman" w:cs="Times New Roman"/>
                  <w:b/>
                  <w:lang w:val="en-GB" w:eastAsia="en-US"/>
                </w:rPr>
                <w:tab/>
              </w:r>
              <w:r w:rsidRPr="001C2DBB">
                <w:rPr>
                  <w:rFonts w:ascii="Times New Roman" w:hAnsi="Times New Roman" w:cs="Times New Roman"/>
                  <w:b/>
                  <w:lang w:val="en-GB" w:eastAsia="en-US"/>
                </w:rPr>
                <w:tab/>
              </w:r>
              <w:r w:rsidRPr="001C2DBB">
                <w:rPr>
                  <w:rFonts w:ascii="Times New Roman" w:hAnsi="Times New Roman" w:cs="Times New Roman"/>
                  <w:b/>
                  <w:lang w:val="en-GB" w:eastAsia="en-US"/>
                </w:rPr>
                <w:tab/>
              </w:r>
              <w:r w:rsidRPr="001C2DBB">
                <w:rPr>
                  <w:rFonts w:ascii="Times New Roman" w:hAnsi="Times New Roman" w:cs="Times New Roman"/>
                  <w:b/>
                  <w:lang w:val="en-GB" w:eastAsia="en-US"/>
                </w:rPr>
                <w:tab/>
              </w:r>
              <w:r w:rsidRPr="001C2DBB">
                <w:rPr>
                  <w:rFonts w:ascii="Times New Roman" w:hAnsi="Times New Roman" w:cs="Times New Roman" w:hint="eastAsia"/>
                  <w:lang w:val="en-GB" w:eastAsia="en-US"/>
                </w:rPr>
                <w:t>for(</w:t>
              </w:r>
              <w:r w:rsidRPr="001C2DBB">
                <w:rPr>
                  <w:rFonts w:ascii="Times New Roman" w:hAnsi="Times New Roman" w:cs="Times New Roman" w:hint="eastAsia"/>
                  <w:lang w:val="en-GB"/>
                </w:rPr>
                <w:t xml:space="preserve"> </w:t>
              </w:r>
              <w:r w:rsidRPr="001C2DBB">
                <w:rPr>
                  <w:rFonts w:ascii="Times New Roman" w:hAnsi="Times New Roman" w:cs="Times New Roman" w:hint="eastAsia"/>
                  <w:lang w:val="en-GB" w:eastAsia="en-US"/>
                </w:rPr>
                <w:t>k</w:t>
              </w:r>
              <w:r w:rsidRPr="004B3C50">
                <w:rPr>
                  <w:rFonts w:ascii="Times New Roman" w:hAnsi="Times New Roman" w:cs="Times New Roman"/>
                  <w:lang w:val="en-GB" w:eastAsia="en-US"/>
                </w:rPr>
                <w:t xml:space="preserve"> </w:t>
              </w:r>
              <w:r w:rsidRPr="001C2DBB">
                <w:rPr>
                  <w:rFonts w:ascii="Times New Roman" w:hAnsi="Times New Roman" w:cs="Times New Roman" w:hint="eastAsia"/>
                  <w:lang w:val="en-GB" w:eastAsia="en-US"/>
                </w:rPr>
                <w:t>=</w:t>
              </w:r>
              <w:r w:rsidRPr="004B3C50">
                <w:rPr>
                  <w:rFonts w:ascii="Times New Roman" w:hAnsi="Times New Roman" w:cs="Times New Roman"/>
                  <w:lang w:val="en-GB" w:eastAsia="en-US"/>
                </w:rPr>
                <w:t xml:space="preserve"> </w:t>
              </w:r>
              <w:r w:rsidRPr="001C2DBB">
                <w:rPr>
                  <w:rFonts w:ascii="Times New Roman" w:hAnsi="Times New Roman" w:cs="Times New Roman" w:hint="eastAsia"/>
                  <w:lang w:val="en-GB"/>
                </w:rPr>
                <w:t>1</w:t>
              </w:r>
              <w:r w:rsidRPr="001C2DBB">
                <w:rPr>
                  <w:rFonts w:ascii="Times New Roman" w:hAnsi="Times New Roman" w:cs="Times New Roman" w:hint="eastAsia"/>
                  <w:lang w:val="en-GB" w:eastAsia="en-US"/>
                </w:rPr>
                <w:t>;</w:t>
              </w:r>
              <w:r>
                <w:rPr>
                  <w:rFonts w:ascii="Times New Roman" w:hAnsi="Times New Roman" w:cs="Times New Roman"/>
                  <w:lang w:val="en-GB" w:eastAsia="en-US"/>
                </w:rPr>
                <w:t xml:space="preserve"> </w:t>
              </w:r>
              <w:r w:rsidRPr="001C2DBB">
                <w:rPr>
                  <w:rFonts w:ascii="Times New Roman" w:hAnsi="Times New Roman" w:cs="Times New Roman" w:hint="eastAsia"/>
                  <w:lang w:val="en-GB" w:eastAsia="en-US"/>
                </w:rPr>
                <w:t>k</w:t>
              </w:r>
              <w:r w:rsidRPr="004B3C50">
                <w:rPr>
                  <w:rFonts w:ascii="Times New Roman" w:hAnsi="Times New Roman" w:cs="Times New Roman"/>
                  <w:lang w:val="en-GB" w:eastAsia="en-US"/>
                </w:rPr>
                <w:t xml:space="preserve"> </w:t>
              </w:r>
              <w:r w:rsidRPr="001C2DBB">
                <w:rPr>
                  <w:rFonts w:ascii="Times New Roman" w:hAnsi="Times New Roman" w:cs="Times New Roman" w:hint="eastAsia"/>
                  <w:lang w:val="en-GB" w:eastAsia="en-US"/>
                </w:rPr>
                <w:t>&lt;</w:t>
              </w:r>
              <w:r w:rsidRPr="001C2DBB">
                <w:rPr>
                  <w:rFonts w:ascii="Times New Roman" w:hAnsi="Times New Roman" w:cs="Times New Roman" w:hint="eastAsia"/>
                  <w:lang w:val="en-GB"/>
                </w:rPr>
                <w:t>=</w:t>
              </w:r>
              <w:r w:rsidRPr="004B3C50">
                <w:rPr>
                  <w:rFonts w:ascii="Times New Roman" w:hAnsi="Times New Roman" w:cs="Times New Roman"/>
                  <w:lang w:val="en-GB" w:eastAsia="en-US"/>
                </w:rPr>
                <w:t xml:space="preserve"> </w:t>
              </w:r>
              <w:r w:rsidRPr="001C2DBB">
                <w:rPr>
                  <w:rFonts w:ascii="Times New Roman" w:hAnsi="Times New Roman" w:cs="Times New Roman" w:hint="eastAsia"/>
                  <w:lang w:val="en-GB" w:eastAsia="en-US"/>
                </w:rPr>
                <w:t>3;</w:t>
              </w:r>
              <w:r>
                <w:rPr>
                  <w:rFonts w:ascii="Times New Roman" w:hAnsi="Times New Roman" w:cs="Times New Roman"/>
                  <w:lang w:val="en-GB" w:eastAsia="en-US"/>
                </w:rPr>
                <w:t xml:space="preserve"> </w:t>
              </w:r>
              <w:r w:rsidRPr="001C2DBB">
                <w:rPr>
                  <w:rFonts w:ascii="Times New Roman" w:hAnsi="Times New Roman" w:cs="Times New Roman" w:hint="eastAsia"/>
                  <w:lang w:val="en-GB"/>
                </w:rPr>
                <w:t>k</w:t>
              </w:r>
              <w:r w:rsidRPr="001C2DBB">
                <w:rPr>
                  <w:rFonts w:ascii="Times New Roman" w:hAnsi="Times New Roman" w:cs="Times New Roman" w:hint="eastAsia"/>
                  <w:lang w:val="en-GB" w:eastAsia="en-US"/>
                </w:rPr>
                <w:t>++</w:t>
              </w:r>
              <w:r w:rsidRPr="001C2DBB">
                <w:rPr>
                  <w:rFonts w:ascii="Times New Roman" w:hAnsi="Times New Roman" w:cs="Times New Roman" w:hint="eastAsia"/>
                  <w:lang w:val="en-GB"/>
                </w:rPr>
                <w:t xml:space="preserve"> </w:t>
              </w:r>
              <w:r w:rsidRPr="001C2DBB">
                <w:rPr>
                  <w:rFonts w:ascii="Times New Roman" w:hAnsi="Times New Roman" w:cs="Times New Roman" w:hint="eastAsia"/>
                  <w:lang w:val="en-GB" w:eastAsia="en-US"/>
                </w:rPr>
                <w:t>) { /* column */</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336" w:author="Windows ユーザー" w:date="2014-10-18T18:06:00Z"/>
                <w:rFonts w:ascii="Times New Roman" w:hAnsi="Times New Roman" w:cs="Times New Roman"/>
                <w:lang w:val="en-GB" w:eastAsia="en-US"/>
              </w:rPr>
            </w:pPr>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337" w:author="Windows ユーザー" w:date="2014-10-18T18:06:00Z"/>
                <w:rFonts w:ascii="Times New Roman" w:hAnsi="Times New Roman" w:cs="Times New Roman"/>
                <w:lang w:val="en-GB" w:eastAsia="en-US"/>
              </w:rPr>
            </w:pPr>
          </w:p>
        </w:tc>
      </w:tr>
      <w:tr w:rsidR="003208BE" w:rsidRPr="00E64F13" w:rsidTr="0077367C">
        <w:trPr>
          <w:cantSplit/>
          <w:jc w:val="center"/>
          <w:ins w:id="338" w:author="Windows ユーザー" w:date="2014-10-18T18:06:00Z"/>
        </w:trPr>
        <w:tc>
          <w:tcPr>
            <w:tcW w:w="6709" w:type="dxa"/>
          </w:tcPr>
          <w:p w:rsidR="003208BE" w:rsidRPr="001C2DBB" w:rsidRDefault="003208BE" w:rsidP="0077367C">
            <w:pPr>
              <w:keepNext/>
              <w:keepLines/>
              <w:tabs>
                <w:tab w:val="left" w:pos="216"/>
                <w:tab w:val="left" w:pos="360"/>
                <w:tab w:val="left" w:pos="432"/>
                <w:tab w:val="left" w:pos="648"/>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339" w:author="Windows ユーザー" w:date="2014-10-18T18:06:00Z"/>
                <w:rFonts w:ascii="Times New Roman" w:hAnsi="Times New Roman" w:cs="Times New Roman" w:hint="eastAsia"/>
                <w:lang w:val="en-GB" w:eastAsia="en-US"/>
              </w:rPr>
            </w:pPr>
            <w:ins w:id="340" w:author="Windows ユーザー" w:date="2014-10-18T18:06:00Z">
              <w:r w:rsidRPr="001C2DBB">
                <w:rPr>
                  <w:rFonts w:ascii="Times New Roman" w:hAnsi="Times New Roman" w:cs="Times New Roman"/>
                  <w:b/>
                  <w:lang w:val="en-GB" w:eastAsia="en-US"/>
                </w:rPr>
                <w:tab/>
              </w:r>
              <w:r w:rsidRPr="001C2DBB">
                <w:rPr>
                  <w:rFonts w:ascii="Times New Roman" w:hAnsi="Times New Roman" w:cs="Times New Roman"/>
                  <w:b/>
                  <w:lang w:val="en-GB" w:eastAsia="en-US"/>
                </w:rPr>
                <w:tab/>
              </w:r>
              <w:r w:rsidRPr="001C2DBB">
                <w:rPr>
                  <w:rFonts w:ascii="Times New Roman" w:hAnsi="Times New Roman" w:cs="Times New Roman"/>
                  <w:b/>
                  <w:lang w:val="en-GB" w:eastAsia="en-US"/>
                </w:rPr>
                <w:tab/>
              </w:r>
              <w:r w:rsidRPr="001C2DBB">
                <w:rPr>
                  <w:rFonts w:ascii="Times New Roman" w:hAnsi="Times New Roman" w:cs="Times New Roman"/>
                  <w:b/>
                  <w:lang w:val="en-GB" w:eastAsia="en-US"/>
                </w:rPr>
                <w:tab/>
              </w:r>
              <w:r w:rsidRPr="001C2DBB">
                <w:rPr>
                  <w:rFonts w:ascii="Times New Roman" w:hAnsi="Times New Roman" w:cs="Times New Roman"/>
                  <w:b/>
                  <w:lang w:val="en-GB" w:eastAsia="en-US"/>
                </w:rPr>
                <w:tab/>
              </w:r>
            </w:ins>
            <w:ins w:id="341" w:author="Windows ユーザー" w:date="2014-10-18T18:20:00Z">
              <w:r>
                <w:rPr>
                  <w:rFonts w:ascii="Times New Roman" w:hAnsi="Times New Roman" w:cs="Times New Roman" w:hint="eastAsia"/>
                  <w:b/>
                  <w:lang w:val="en-GB"/>
                </w:rPr>
                <w:t xml:space="preserve">  </w:t>
              </w:r>
            </w:ins>
            <w:proofErr w:type="spellStart"/>
            <w:ins w:id="342" w:author="Windows ユーザー" w:date="2014-10-18T18:06:00Z">
              <w:r w:rsidRPr="001C2DBB">
                <w:rPr>
                  <w:rFonts w:ascii="Times New Roman" w:hAnsi="Times New Roman" w:cs="Times New Roman" w:hint="eastAsia"/>
                  <w:b/>
                  <w:lang w:val="en-GB" w:eastAsia="en-US"/>
                </w:rPr>
                <w:t>sign_r</w:t>
              </w:r>
              <w:proofErr w:type="spellEnd"/>
              <w:r w:rsidRPr="001C2DBB">
                <w:rPr>
                  <w:rFonts w:ascii="Times New Roman" w:hAnsi="Times New Roman" w:cs="Times New Roman" w:hint="eastAsia"/>
                  <w:lang w:val="en-GB" w:eastAsia="en-US"/>
                </w:rPr>
                <w:t>[</w:t>
              </w:r>
              <w:r w:rsidRPr="001C2DBB">
                <w:rPr>
                  <w:rFonts w:ascii="Times New Roman" w:hAnsi="Times New Roman" w:cs="Times New Roman"/>
                  <w:lang w:val="en-GB"/>
                </w:rPr>
                <w:t> </w:t>
              </w:r>
              <w:proofErr w:type="spellStart"/>
              <w:r w:rsidRPr="001C2DBB">
                <w:rPr>
                  <w:rFonts w:ascii="Times New Roman" w:hAnsi="Times New Roman" w:cs="Times New Roman" w:hint="eastAsia"/>
                  <w:lang w:val="en-GB" w:eastAsia="en-US"/>
                </w:rPr>
                <w:t>i</w:t>
              </w:r>
              <w:proofErr w:type="spellEnd"/>
              <w:r w:rsidRPr="001C2DBB">
                <w:rPr>
                  <w:rFonts w:ascii="Times New Roman" w:hAnsi="Times New Roman" w:cs="Times New Roman"/>
                  <w:lang w:val="en-GB"/>
                </w:rPr>
                <w:t> </w:t>
              </w:r>
              <w:r w:rsidRPr="001C2DBB">
                <w:rPr>
                  <w:rFonts w:ascii="Times New Roman" w:hAnsi="Times New Roman" w:cs="Times New Roman" w:hint="eastAsia"/>
                  <w:lang w:val="en-GB" w:eastAsia="en-US"/>
                </w:rPr>
                <w:t>][</w:t>
              </w:r>
              <w:r w:rsidRPr="001C2DBB">
                <w:rPr>
                  <w:rFonts w:ascii="Times New Roman" w:hAnsi="Times New Roman" w:cs="Times New Roman"/>
                  <w:lang w:val="en-GB"/>
                </w:rPr>
                <w:t> </w:t>
              </w:r>
              <w:r w:rsidRPr="001C2DBB">
                <w:rPr>
                  <w:rFonts w:ascii="Times New Roman" w:hAnsi="Times New Roman" w:cs="Times New Roman" w:hint="eastAsia"/>
                  <w:lang w:val="en-GB" w:eastAsia="en-US"/>
                </w:rPr>
                <w:t>j</w:t>
              </w:r>
              <w:r w:rsidRPr="001C2DBB">
                <w:rPr>
                  <w:rFonts w:ascii="Times New Roman" w:hAnsi="Times New Roman" w:cs="Times New Roman"/>
                  <w:lang w:val="en-GB"/>
                </w:rPr>
                <w:t> </w:t>
              </w:r>
              <w:r w:rsidRPr="001C2DBB">
                <w:rPr>
                  <w:rFonts w:ascii="Times New Roman" w:hAnsi="Times New Roman" w:cs="Times New Roman" w:hint="eastAsia"/>
                  <w:lang w:val="en-GB" w:eastAsia="en-US"/>
                </w:rPr>
                <w:t>][</w:t>
              </w:r>
              <w:r w:rsidRPr="001C2DBB">
                <w:rPr>
                  <w:rFonts w:ascii="Times New Roman" w:hAnsi="Times New Roman" w:cs="Times New Roman"/>
                  <w:lang w:val="en-GB"/>
                </w:rPr>
                <w:t> </w:t>
              </w:r>
              <w:r w:rsidRPr="001C2DBB">
                <w:rPr>
                  <w:rFonts w:ascii="Times New Roman" w:hAnsi="Times New Roman" w:cs="Times New Roman" w:hint="eastAsia"/>
                  <w:lang w:val="en-GB" w:eastAsia="en-US"/>
                </w:rPr>
                <w:t>k</w:t>
              </w:r>
              <w:r w:rsidRPr="001C2DBB">
                <w:rPr>
                  <w:rFonts w:ascii="Times New Roman" w:hAnsi="Times New Roman" w:cs="Times New Roman"/>
                  <w:lang w:val="en-GB"/>
                </w:rPr>
                <w:t> </w:t>
              </w:r>
              <w:r w:rsidRPr="001C2DBB">
                <w:rPr>
                  <w:rFonts w:ascii="Times New Roman" w:hAnsi="Times New Roman" w:cs="Times New Roman" w:hint="eastAsia"/>
                  <w:lang w:val="en-GB" w:eastAsia="en-US"/>
                </w:rPr>
                <w:t>]</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343" w:author="Windows ユーザー" w:date="2014-10-18T18:06:00Z"/>
                <w:rFonts w:ascii="Times New Roman" w:hAnsi="Times New Roman" w:cs="Times New Roman"/>
                <w:lang w:val="en-GB" w:eastAsia="en-US"/>
              </w:rPr>
            </w:pPr>
            <w:ins w:id="344"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345" w:author="Windows ユーザー" w:date="2014-10-18T18:06:00Z"/>
                <w:rFonts w:ascii="Times New Roman" w:hAnsi="Times New Roman" w:cs="Times New Roman"/>
                <w:lang w:val="en-GB" w:eastAsia="en-US"/>
              </w:rPr>
            </w:pPr>
            <w:ins w:id="346" w:author="Windows ユーザー" w:date="2014-10-18T18:06:00Z">
              <w:r w:rsidRPr="00E64F13">
                <w:rPr>
                  <w:rFonts w:ascii="Times New Roman" w:hAnsi="Times New Roman" w:cs="Times New Roman" w:hint="eastAsia"/>
                  <w:bCs/>
                  <w:lang w:val="en-GB" w:eastAsia="en-US"/>
                </w:rPr>
                <w:t>u(1)</w:t>
              </w:r>
            </w:ins>
          </w:p>
        </w:tc>
      </w:tr>
      <w:tr w:rsidR="003208BE" w:rsidRPr="00E64F13" w:rsidTr="0077367C">
        <w:trPr>
          <w:cantSplit/>
          <w:jc w:val="center"/>
          <w:ins w:id="347" w:author="Windows ユーザー" w:date="2014-10-18T18:06:00Z"/>
        </w:trPr>
        <w:tc>
          <w:tcPr>
            <w:tcW w:w="6709" w:type="dxa"/>
          </w:tcPr>
          <w:p w:rsidR="003208BE" w:rsidRPr="00E64F13" w:rsidRDefault="003208BE" w:rsidP="0077367C">
            <w:pPr>
              <w:keepNext/>
              <w:keepLines/>
              <w:tabs>
                <w:tab w:val="left" w:pos="216"/>
                <w:tab w:val="left" w:pos="360"/>
                <w:tab w:val="left" w:pos="432"/>
                <w:tab w:val="left" w:pos="648"/>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348" w:author="Windows ユーザー" w:date="2014-10-18T18:06:00Z"/>
                <w:rFonts w:ascii="Times New Roman" w:hAnsi="Times New Roman" w:cs="Times New Roman" w:hint="eastAsia"/>
                <w:b/>
                <w:lang w:val="en-GB" w:eastAsia="en-US"/>
              </w:rPr>
            </w:pPr>
            <w:ins w:id="349"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ins>
            <w:ins w:id="350" w:author="Windows ユーザー" w:date="2014-10-18T18:20:00Z">
              <w:r>
                <w:rPr>
                  <w:rFonts w:ascii="Times New Roman" w:hAnsi="Times New Roman" w:cs="Times New Roman" w:hint="eastAsia"/>
                  <w:b/>
                  <w:lang w:val="en-GB"/>
                </w:rPr>
                <w:t xml:space="preserve">  </w:t>
              </w:r>
            </w:ins>
            <w:proofErr w:type="spellStart"/>
            <w:ins w:id="351" w:author="Windows ユーザー" w:date="2014-10-18T18:06:00Z">
              <w:r w:rsidRPr="00E64F13">
                <w:rPr>
                  <w:rFonts w:ascii="Times New Roman" w:hAnsi="Times New Roman" w:cs="Times New Roman" w:hint="eastAsia"/>
                  <w:b/>
                  <w:lang w:val="en-GB" w:eastAsia="en-US"/>
                </w:rPr>
                <w:t>exponent_r</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r w:rsidRPr="00E64F13">
                <w:rPr>
                  <w:rFonts w:ascii="Times New Roman" w:hAnsi="Times New Roman" w:cs="Times New Roman"/>
                  <w:lang w:val="en-GB"/>
                </w:rPr>
                <w:t> </w:t>
              </w:r>
              <w:r w:rsidRPr="00E64F13">
                <w:rPr>
                  <w:rFonts w:ascii="Times New Roman" w:hAnsi="Times New Roman" w:cs="Times New Roman" w:hint="eastAsia"/>
                  <w:lang w:val="en-GB" w:eastAsia="en-US"/>
                </w:rPr>
                <w:t>j</w:t>
              </w:r>
              <w:r w:rsidRPr="00E64F13">
                <w:rPr>
                  <w:rFonts w:ascii="Times New Roman" w:hAnsi="Times New Roman" w:cs="Times New Roman"/>
                  <w:lang w:val="en-GB"/>
                </w:rPr>
                <w:t> </w:t>
              </w:r>
              <w:r w:rsidRPr="00E64F13">
                <w:rPr>
                  <w:rFonts w:ascii="Times New Roman" w:hAnsi="Times New Roman" w:cs="Times New Roman" w:hint="eastAsia"/>
                  <w:lang w:val="en-GB" w:eastAsia="en-US"/>
                </w:rPr>
                <w:t>][</w:t>
              </w:r>
              <w:r w:rsidRPr="00E64F13">
                <w:rPr>
                  <w:rFonts w:ascii="Times New Roman" w:hAnsi="Times New Roman" w:cs="Times New Roman"/>
                  <w:lang w:val="en-GB"/>
                </w:rPr>
                <w:t> </w:t>
              </w:r>
              <w:r w:rsidRPr="00E64F13">
                <w:rPr>
                  <w:rFonts w:ascii="Times New Roman" w:hAnsi="Times New Roman" w:cs="Times New Roman" w:hint="eastAsia"/>
                  <w:lang w:val="en-GB" w:eastAsia="en-US"/>
                </w:rPr>
                <w:t>k</w:t>
              </w:r>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352" w:author="Windows ユーザー" w:date="2014-10-18T18:06:00Z"/>
                <w:rFonts w:ascii="Times New Roman" w:hAnsi="Times New Roman" w:cs="Times New Roman"/>
                <w:lang w:val="en-GB" w:eastAsia="en-US"/>
              </w:rPr>
            </w:pPr>
            <w:ins w:id="353"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354" w:author="Windows ユーザー" w:date="2014-10-18T18:06:00Z"/>
                <w:rFonts w:ascii="Times New Roman" w:hAnsi="Times New Roman" w:cs="Times New Roman"/>
                <w:lang w:val="en-GB" w:eastAsia="en-US"/>
              </w:rPr>
            </w:pPr>
            <w:ins w:id="355" w:author="Windows ユーザー" w:date="2014-10-18T18:06:00Z">
              <w:r w:rsidRPr="00E64F13">
                <w:rPr>
                  <w:rFonts w:ascii="Times New Roman" w:hAnsi="Times New Roman" w:cs="Times New Roman" w:hint="eastAsia"/>
                  <w:bCs/>
                  <w:lang w:val="en-GB" w:eastAsia="en-US"/>
                </w:rPr>
                <w:t>u(6)</w:t>
              </w:r>
            </w:ins>
          </w:p>
        </w:tc>
      </w:tr>
      <w:tr w:rsidR="003208BE" w:rsidRPr="00E64F13" w:rsidTr="0077367C">
        <w:trPr>
          <w:cantSplit/>
          <w:jc w:val="center"/>
          <w:ins w:id="356" w:author="Windows ユーザー" w:date="2014-10-18T18:06:00Z"/>
        </w:trPr>
        <w:tc>
          <w:tcPr>
            <w:tcW w:w="6709" w:type="dxa"/>
          </w:tcPr>
          <w:p w:rsidR="003208BE" w:rsidRPr="00E64F13" w:rsidRDefault="003208BE" w:rsidP="0077367C">
            <w:pPr>
              <w:keepNext/>
              <w:keepLines/>
              <w:tabs>
                <w:tab w:val="left" w:pos="216"/>
                <w:tab w:val="left" w:pos="360"/>
                <w:tab w:val="left" w:pos="432"/>
                <w:tab w:val="left" w:pos="648"/>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357" w:author="Windows ユーザー" w:date="2014-10-18T18:06:00Z"/>
                <w:rFonts w:ascii="Times New Roman" w:hAnsi="Times New Roman" w:cs="Times New Roman" w:hint="eastAsia"/>
                <w:b/>
                <w:lang w:val="en-GB" w:eastAsia="en-US"/>
              </w:rPr>
            </w:pPr>
            <w:ins w:id="358"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ins>
            <w:ins w:id="359" w:author="Windows ユーザー" w:date="2014-10-18T18:20:00Z">
              <w:r>
                <w:rPr>
                  <w:rFonts w:ascii="Times New Roman" w:hAnsi="Times New Roman" w:cs="Times New Roman" w:hint="eastAsia"/>
                  <w:b/>
                  <w:lang w:val="en-GB"/>
                </w:rPr>
                <w:t xml:space="preserve">  </w:t>
              </w:r>
            </w:ins>
            <w:proofErr w:type="spellStart"/>
            <w:ins w:id="360" w:author="Windows ユーザー" w:date="2014-10-18T18:06:00Z">
              <w:r w:rsidRPr="00E64F13">
                <w:rPr>
                  <w:rFonts w:ascii="Times New Roman" w:hAnsi="Times New Roman" w:cs="Times New Roman" w:hint="eastAsia"/>
                  <w:b/>
                  <w:lang w:val="en-GB" w:eastAsia="en-US"/>
                </w:rPr>
                <w:t>mantissa_r</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r w:rsidRPr="00E64F13">
                <w:rPr>
                  <w:rFonts w:ascii="Times New Roman" w:hAnsi="Times New Roman" w:cs="Times New Roman"/>
                  <w:lang w:val="en-GB"/>
                </w:rPr>
                <w:t> </w:t>
              </w:r>
              <w:r w:rsidRPr="00E64F13">
                <w:rPr>
                  <w:rFonts w:ascii="Times New Roman" w:hAnsi="Times New Roman" w:cs="Times New Roman" w:hint="eastAsia"/>
                  <w:lang w:val="en-GB" w:eastAsia="en-US"/>
                </w:rPr>
                <w:t>j</w:t>
              </w:r>
              <w:r w:rsidRPr="00E64F13">
                <w:rPr>
                  <w:rFonts w:ascii="Times New Roman" w:hAnsi="Times New Roman" w:cs="Times New Roman"/>
                  <w:lang w:val="en-GB"/>
                </w:rPr>
                <w:t> </w:t>
              </w:r>
              <w:r w:rsidRPr="00E64F13">
                <w:rPr>
                  <w:rFonts w:ascii="Times New Roman" w:hAnsi="Times New Roman" w:cs="Times New Roman" w:hint="eastAsia"/>
                  <w:lang w:val="en-GB" w:eastAsia="en-US"/>
                </w:rPr>
                <w:t>][</w:t>
              </w:r>
              <w:r w:rsidRPr="00E64F13">
                <w:rPr>
                  <w:rFonts w:ascii="Times New Roman" w:hAnsi="Times New Roman" w:cs="Times New Roman"/>
                  <w:lang w:val="en-GB"/>
                </w:rPr>
                <w:t> </w:t>
              </w:r>
              <w:r w:rsidRPr="00E64F13">
                <w:rPr>
                  <w:rFonts w:ascii="Times New Roman" w:hAnsi="Times New Roman" w:cs="Times New Roman" w:hint="eastAsia"/>
                  <w:lang w:val="en-GB" w:eastAsia="en-US"/>
                </w:rPr>
                <w:t>k</w:t>
              </w:r>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361" w:author="Windows ユーザー" w:date="2014-10-18T18:06:00Z"/>
                <w:rFonts w:ascii="Times New Roman" w:hAnsi="Times New Roman" w:cs="Times New Roman"/>
                <w:lang w:val="en-GB" w:eastAsia="en-US"/>
              </w:rPr>
            </w:pPr>
            <w:ins w:id="362"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363" w:author="Windows ユーザー" w:date="2014-10-18T18:06:00Z"/>
                <w:rFonts w:ascii="Times New Roman" w:hAnsi="Times New Roman" w:cs="Times New Roman"/>
                <w:lang w:val="en-GB" w:eastAsia="en-US"/>
              </w:rPr>
            </w:pPr>
            <w:ins w:id="364" w:author="Windows ユーザー" w:date="2014-10-18T18:06:00Z">
              <w:r w:rsidRPr="00E64F13">
                <w:rPr>
                  <w:rFonts w:ascii="Times New Roman" w:hAnsi="Times New Roman" w:cs="Times New Roman" w:hint="eastAsia"/>
                  <w:bCs/>
                  <w:lang w:val="en-GB" w:eastAsia="en-US"/>
                </w:rPr>
                <w:t>u(v)</w:t>
              </w:r>
            </w:ins>
          </w:p>
        </w:tc>
      </w:tr>
      <w:tr w:rsidR="003208BE" w:rsidRPr="00E64F13" w:rsidTr="0077367C">
        <w:trPr>
          <w:cantSplit/>
          <w:jc w:val="center"/>
          <w:ins w:id="365" w:author="Windows ユーザー" w:date="2014-10-18T18:06:00Z"/>
        </w:trPr>
        <w:tc>
          <w:tcPr>
            <w:tcW w:w="6709" w:type="dxa"/>
          </w:tcPr>
          <w:p w:rsidR="003208BE" w:rsidRPr="00E64F13" w:rsidRDefault="003208BE" w:rsidP="0077367C">
            <w:pPr>
              <w:keepNext/>
              <w:keepLines/>
              <w:tabs>
                <w:tab w:val="left" w:pos="216"/>
                <w:tab w:val="left" w:pos="360"/>
                <w:tab w:val="left" w:pos="432"/>
                <w:tab w:val="left" w:pos="850"/>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366" w:author="Windows ユーザー" w:date="2014-10-18T18:06:00Z"/>
                <w:rFonts w:ascii="Times New Roman" w:hAnsi="Times New Roman" w:cs="Times New Roman" w:hint="eastAsia"/>
                <w:b/>
                <w:lang w:val="en-GB" w:eastAsia="en-US"/>
              </w:rPr>
            </w:pPr>
            <w:ins w:id="367"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hint="eastAsia"/>
                  <w:lang w:val="en-GB" w:eastAsia="en-US"/>
                </w:rPr>
                <w:t>}</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368" w:author="Windows ユーザー" w:date="2014-10-18T18:06:00Z"/>
                <w:rFonts w:ascii="Times New Roman" w:hAnsi="Times New Roman" w:cs="Times New Roman"/>
                <w:lang w:val="en-GB" w:eastAsia="en-US"/>
              </w:rPr>
            </w:pPr>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369" w:author="Windows ユーザー" w:date="2014-10-18T18:06:00Z"/>
                <w:rFonts w:ascii="Times New Roman" w:hAnsi="Times New Roman" w:cs="Times New Roman"/>
                <w:lang w:val="en-GB" w:eastAsia="en-US"/>
              </w:rPr>
            </w:pPr>
          </w:p>
        </w:tc>
      </w:tr>
      <w:tr w:rsidR="003208BE" w:rsidRPr="00E64F13" w:rsidTr="0077367C">
        <w:trPr>
          <w:cantSplit/>
          <w:jc w:val="center"/>
          <w:ins w:id="370" w:author="Windows ユーザー" w:date="2014-10-18T18:06:00Z"/>
        </w:trPr>
        <w:tc>
          <w:tcPr>
            <w:tcW w:w="6709" w:type="dxa"/>
          </w:tcPr>
          <w:p w:rsidR="003208BE" w:rsidRPr="00E64F13" w:rsidRDefault="003208BE" w:rsidP="0077367C">
            <w:pPr>
              <w:keepNext/>
              <w:keepLines/>
              <w:tabs>
                <w:tab w:val="left" w:pos="216"/>
                <w:tab w:val="left" w:pos="460"/>
                <w:tab w:val="left" w:pos="53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371" w:author="Windows ユーザー" w:date="2014-10-18T18:06:00Z"/>
                <w:rFonts w:ascii="Times New Roman" w:hAnsi="Times New Roman" w:cs="Times New Roman"/>
                <w:b/>
                <w:lang w:val="en-GB" w:eastAsia="en-US"/>
              </w:rPr>
            </w:pPr>
            <w:ins w:id="372" w:author="Windows ユーザー" w:date="2014-10-18T18:06:00Z">
              <w:r w:rsidRPr="00E64F13">
                <w:rPr>
                  <w:rFonts w:ascii="Times New Roman" w:hAnsi="Times New Roman" w:cs="Times New Roman"/>
                  <w:lang w:val="en-GB" w:eastAsia="en-US"/>
                </w:rPr>
                <w:tab/>
              </w:r>
              <w:r w:rsidRPr="00E64F13">
                <w:rPr>
                  <w:rFonts w:ascii="Times New Roman" w:hAnsi="Times New Roman" w:cs="Times New Roman"/>
                  <w:lang w:val="en-GB" w:eastAsia="en-US"/>
                </w:rPr>
                <w:tab/>
                <w:t>i</w:t>
              </w:r>
              <w:r w:rsidRPr="00E64F13">
                <w:rPr>
                  <w:rFonts w:ascii="Times New Roman" w:hAnsi="Times New Roman" w:cs="Times New Roman" w:hint="eastAsia"/>
                  <w:lang w:val="en-GB" w:eastAsia="en-US"/>
                </w:rPr>
                <w:t>f</w:t>
              </w:r>
              <w:r w:rsidRPr="00E64F13">
                <w:rPr>
                  <w:rFonts w:ascii="Times New Roman" w:hAnsi="Times New Roman" w:cs="Times New Roman" w:hint="eastAsia"/>
                  <w:lang w:val="en-GB"/>
                </w:rPr>
                <w:t xml:space="preserve"> </w:t>
              </w:r>
              <w:r w:rsidRPr="00E64F13">
                <w:rPr>
                  <w:rFonts w:ascii="Times New Roman" w:hAnsi="Times New Roman" w:cs="Times New Roman" w:hint="eastAsia"/>
                  <w:lang w:val="en-GB" w:eastAsia="en-US"/>
                </w:rPr>
                <w:t>(</w:t>
              </w:r>
              <w:r w:rsidRPr="00E64F13">
                <w:rPr>
                  <w:rFonts w:ascii="Times New Roman" w:hAnsi="Times New Roman" w:cs="Times New Roman" w:hint="eastAsia"/>
                  <w:lang w:val="en-GB"/>
                </w:rPr>
                <w:t xml:space="preserve"> </w:t>
              </w:r>
              <w:proofErr w:type="spellStart"/>
              <w:r w:rsidRPr="00E64F13">
                <w:rPr>
                  <w:rFonts w:ascii="Times New Roman" w:hAnsi="Times New Roman" w:cs="Times New Roman" w:hint="eastAsia"/>
                  <w:lang w:val="en-GB" w:eastAsia="en-US"/>
                </w:rPr>
                <w:t>translation_flag</w:t>
              </w:r>
              <w:proofErr w:type="spellEnd"/>
              <w:r w:rsidRPr="00E64F13">
                <w:rPr>
                  <w:rFonts w:ascii="Times New Roman" w:hAnsi="Times New Roman" w:cs="Times New Roman" w:hint="eastAsia"/>
                  <w:lang w:val="en-GB"/>
                </w:rPr>
                <w:t xml:space="preserve"> </w:t>
              </w:r>
              <w:r w:rsidRPr="00E64F13">
                <w:rPr>
                  <w:rFonts w:ascii="Times New Roman" w:hAnsi="Times New Roman" w:cs="Times New Roman" w:hint="eastAsia"/>
                  <w:lang w:val="en-GB" w:eastAsia="en-US"/>
                </w:rPr>
                <w:t>) {</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373" w:author="Windows ユーザー" w:date="2014-10-18T18:06:00Z"/>
                <w:rFonts w:ascii="Times New Roman" w:hAnsi="Times New Roman" w:cs="Times New Roman"/>
                <w:lang w:val="en-GB" w:eastAsia="en-US"/>
              </w:rPr>
            </w:pPr>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374" w:author="Windows ユーザー" w:date="2014-10-18T18:06:00Z"/>
                <w:rFonts w:ascii="Times New Roman" w:hAnsi="Times New Roman" w:cs="Times New Roman"/>
                <w:lang w:val="en-GB" w:eastAsia="en-US"/>
              </w:rPr>
            </w:pPr>
          </w:p>
        </w:tc>
      </w:tr>
      <w:tr w:rsidR="003208BE" w:rsidRPr="00E64F13" w:rsidTr="0077367C">
        <w:trPr>
          <w:cantSplit/>
          <w:jc w:val="center"/>
          <w:ins w:id="375" w:author="Windows ユーザー" w:date="2014-10-18T18:06:00Z"/>
        </w:trPr>
        <w:tc>
          <w:tcPr>
            <w:tcW w:w="6709" w:type="dxa"/>
          </w:tcPr>
          <w:p w:rsidR="003208BE" w:rsidRPr="00E64F13" w:rsidRDefault="003208BE" w:rsidP="0077367C">
            <w:pPr>
              <w:keepNext/>
              <w:keepLines/>
              <w:tabs>
                <w:tab w:val="left" w:pos="216"/>
                <w:tab w:val="left" w:pos="360"/>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376" w:author="Windows ユーザー" w:date="2014-10-18T18:06:00Z"/>
                <w:rFonts w:ascii="Times New Roman" w:hAnsi="Times New Roman" w:cs="Times New Roman"/>
                <w:b/>
                <w:lang w:val="en-GB" w:eastAsia="en-US"/>
              </w:rPr>
            </w:pPr>
            <w:ins w:id="377"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sign_t_x</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378" w:author="Windows ユーザー" w:date="2014-10-18T18:06:00Z"/>
                <w:rFonts w:ascii="Times New Roman" w:hAnsi="Times New Roman" w:cs="Times New Roman"/>
                <w:lang w:val="en-GB" w:eastAsia="en-US"/>
              </w:rPr>
            </w:pPr>
            <w:ins w:id="379"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380" w:author="Windows ユーザー" w:date="2014-10-18T18:06:00Z"/>
                <w:rFonts w:ascii="Times New Roman" w:hAnsi="Times New Roman" w:cs="Times New Roman"/>
                <w:lang w:val="en-GB" w:eastAsia="en-US"/>
              </w:rPr>
            </w:pPr>
            <w:ins w:id="381" w:author="Windows ユーザー" w:date="2014-10-18T18:06:00Z">
              <w:r w:rsidRPr="00E64F13">
                <w:rPr>
                  <w:rFonts w:ascii="Times New Roman" w:hAnsi="Times New Roman" w:cs="Times New Roman" w:hint="eastAsia"/>
                  <w:bCs/>
                  <w:lang w:val="en-GB" w:eastAsia="en-US"/>
                </w:rPr>
                <w:t>u(1)</w:t>
              </w:r>
            </w:ins>
          </w:p>
        </w:tc>
      </w:tr>
      <w:tr w:rsidR="003208BE" w:rsidRPr="00E64F13" w:rsidTr="0077367C">
        <w:trPr>
          <w:cantSplit/>
          <w:jc w:val="center"/>
          <w:ins w:id="382" w:author="Windows ユーザー" w:date="2014-10-18T18:06:00Z"/>
        </w:trPr>
        <w:tc>
          <w:tcPr>
            <w:tcW w:w="6709" w:type="dxa"/>
          </w:tcPr>
          <w:p w:rsidR="003208BE" w:rsidRPr="00E64F13" w:rsidRDefault="003208BE" w:rsidP="0077367C">
            <w:pPr>
              <w:keepNext/>
              <w:keepLines/>
              <w:tabs>
                <w:tab w:val="left" w:pos="216"/>
                <w:tab w:val="left" w:pos="565"/>
                <w:tab w:val="left" w:pos="640"/>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383" w:author="Windows ユーザー" w:date="2014-10-18T18:06:00Z"/>
                <w:rFonts w:ascii="Times New Roman" w:hAnsi="Times New Roman" w:cs="Times New Roman"/>
                <w:b/>
                <w:lang w:val="en-GB" w:eastAsia="en-US"/>
              </w:rPr>
            </w:pPr>
            <w:ins w:id="384"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exponent_t_x</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385" w:author="Windows ユーザー" w:date="2014-10-18T18:06:00Z"/>
                <w:rFonts w:ascii="Times New Roman" w:hAnsi="Times New Roman" w:cs="Times New Roman"/>
                <w:lang w:val="en-GB" w:eastAsia="en-US"/>
              </w:rPr>
            </w:pPr>
            <w:ins w:id="386"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387" w:author="Windows ユーザー" w:date="2014-10-18T18:06:00Z"/>
                <w:rFonts w:ascii="Times New Roman" w:hAnsi="Times New Roman" w:cs="Times New Roman"/>
                <w:lang w:val="en-GB" w:eastAsia="en-US"/>
              </w:rPr>
            </w:pPr>
            <w:ins w:id="388" w:author="Windows ユーザー" w:date="2014-10-18T18:06:00Z">
              <w:r w:rsidRPr="00E64F13">
                <w:rPr>
                  <w:rFonts w:ascii="Times New Roman" w:hAnsi="Times New Roman" w:cs="Times New Roman" w:hint="eastAsia"/>
                  <w:bCs/>
                  <w:lang w:val="en-GB" w:eastAsia="en-US"/>
                </w:rPr>
                <w:t>u(6)</w:t>
              </w:r>
            </w:ins>
          </w:p>
        </w:tc>
      </w:tr>
      <w:tr w:rsidR="003208BE" w:rsidRPr="00E64F13" w:rsidTr="0077367C">
        <w:trPr>
          <w:cantSplit/>
          <w:jc w:val="center"/>
          <w:ins w:id="389" w:author="Windows ユーザー" w:date="2014-10-18T18:06:00Z"/>
        </w:trPr>
        <w:tc>
          <w:tcPr>
            <w:tcW w:w="6709" w:type="dxa"/>
          </w:tcPr>
          <w:p w:rsidR="003208BE" w:rsidRPr="00E64F13" w:rsidRDefault="003208BE" w:rsidP="0077367C">
            <w:pPr>
              <w:keepNext/>
              <w:keepLines/>
              <w:tabs>
                <w:tab w:val="left" w:pos="216"/>
                <w:tab w:val="left" w:pos="360"/>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390" w:author="Windows ユーザー" w:date="2014-10-18T18:06:00Z"/>
                <w:rFonts w:ascii="Times New Roman" w:hAnsi="Times New Roman" w:cs="Times New Roman"/>
                <w:b/>
                <w:lang w:val="en-GB" w:eastAsia="en-US"/>
              </w:rPr>
            </w:pPr>
            <w:ins w:id="391" w:author="Windows ユーザー" w:date="2014-10-18T18:06:00Z">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r w:rsidRPr="00E64F13">
                <w:rPr>
                  <w:rFonts w:ascii="Times New Roman" w:hAnsi="Times New Roman" w:cs="Times New Roman"/>
                  <w:b/>
                  <w:lang w:val="en-GB" w:eastAsia="en-US"/>
                </w:rPr>
                <w:tab/>
              </w:r>
              <w:proofErr w:type="spellStart"/>
              <w:r w:rsidRPr="00E64F13">
                <w:rPr>
                  <w:rFonts w:ascii="Times New Roman" w:hAnsi="Times New Roman" w:cs="Times New Roman" w:hint="eastAsia"/>
                  <w:b/>
                  <w:lang w:val="en-GB" w:eastAsia="en-US"/>
                </w:rPr>
                <w:t>mantissa_t_x</w:t>
              </w:r>
              <w:proofErr w:type="spellEnd"/>
              <w:r w:rsidRPr="00E64F13">
                <w:rPr>
                  <w:rFonts w:ascii="Times New Roman" w:hAnsi="Times New Roman" w:cs="Times New Roman" w:hint="eastAsia"/>
                  <w:lang w:val="en-GB" w:eastAsia="en-US"/>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eastAsia="en-US"/>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eastAsia="en-US"/>
                </w:rPr>
                <w:t>]</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392" w:author="Windows ユーザー" w:date="2014-10-18T18:06:00Z"/>
                <w:rFonts w:ascii="Times New Roman" w:hAnsi="Times New Roman" w:cs="Times New Roman"/>
                <w:lang w:val="en-GB" w:eastAsia="en-US"/>
              </w:rPr>
            </w:pPr>
            <w:ins w:id="393" w:author="Windows ユーザー" w:date="2014-10-18T18:06:00Z">
              <w:r w:rsidRPr="00E64F13">
                <w:rPr>
                  <w:rFonts w:ascii="Times New Roman" w:hAnsi="Times New Roman" w:cs="Times New Roman"/>
                  <w:lang w:val="en-GB" w:eastAsia="en-US"/>
                </w:rPr>
                <w:t>5</w:t>
              </w:r>
            </w:ins>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394" w:author="Windows ユーザー" w:date="2014-10-18T18:06:00Z"/>
                <w:rFonts w:ascii="Times New Roman" w:hAnsi="Times New Roman" w:cs="Times New Roman"/>
                <w:lang w:val="en-GB" w:eastAsia="en-US"/>
              </w:rPr>
            </w:pPr>
            <w:ins w:id="395" w:author="Windows ユーザー" w:date="2014-10-18T18:06:00Z">
              <w:r w:rsidRPr="00E64F13">
                <w:rPr>
                  <w:rFonts w:ascii="Times New Roman" w:hAnsi="Times New Roman" w:cs="Times New Roman" w:hint="eastAsia"/>
                  <w:bCs/>
                  <w:lang w:val="en-GB" w:eastAsia="en-US"/>
                </w:rPr>
                <w:t>u(v)</w:t>
              </w:r>
            </w:ins>
          </w:p>
        </w:tc>
      </w:tr>
      <w:tr w:rsidR="003208BE" w:rsidRPr="00E64F13" w:rsidTr="0077367C">
        <w:trPr>
          <w:cantSplit/>
          <w:jc w:val="center"/>
          <w:ins w:id="396" w:author="Windows ユーザー" w:date="2014-10-18T18:06:00Z"/>
        </w:trPr>
        <w:tc>
          <w:tcPr>
            <w:tcW w:w="6709" w:type="dxa"/>
          </w:tcPr>
          <w:p w:rsidR="003208BE" w:rsidRPr="00E64F13" w:rsidRDefault="003208BE" w:rsidP="0077367C">
            <w:pPr>
              <w:keepNext/>
              <w:keepLines/>
              <w:tabs>
                <w:tab w:val="left" w:pos="216"/>
                <w:tab w:val="left" w:pos="460"/>
                <w:tab w:val="left" w:pos="53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397" w:author="Windows ユーザー" w:date="2014-10-18T18:06:00Z"/>
                <w:rFonts w:ascii="Times New Roman" w:hAnsi="Times New Roman" w:cs="Times New Roman"/>
                <w:b/>
                <w:lang w:val="en-GB" w:eastAsia="en-US"/>
              </w:rPr>
            </w:pPr>
            <w:ins w:id="398" w:author="Windows ユーザー" w:date="2014-10-18T18:06:00Z">
              <w:r w:rsidRPr="00E64F13">
                <w:rPr>
                  <w:rFonts w:ascii="Times New Roman" w:hAnsi="Times New Roman" w:cs="Times New Roman"/>
                  <w:lang w:val="en-GB" w:eastAsia="en-US"/>
                </w:rPr>
                <w:tab/>
              </w:r>
              <w:r w:rsidRPr="00E64F13">
                <w:rPr>
                  <w:rFonts w:ascii="Times New Roman" w:hAnsi="Times New Roman" w:cs="Times New Roman"/>
                  <w:lang w:val="en-GB" w:eastAsia="en-US"/>
                </w:rPr>
                <w:tab/>
              </w:r>
              <w:r w:rsidRPr="00E64F13">
                <w:rPr>
                  <w:rFonts w:ascii="Times New Roman" w:hAnsi="Times New Roman" w:cs="Times New Roman" w:hint="eastAsia"/>
                  <w:lang w:val="en-GB" w:eastAsia="en-US"/>
                </w:rPr>
                <w:t>}</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399" w:author="Windows ユーザー" w:date="2014-10-18T18:06:00Z"/>
                <w:rFonts w:ascii="Times New Roman" w:hAnsi="Times New Roman" w:cs="Times New Roman"/>
                <w:lang w:val="en-GB" w:eastAsia="en-US"/>
              </w:rPr>
            </w:pPr>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400" w:author="Windows ユーザー" w:date="2014-10-18T18:06:00Z"/>
                <w:rFonts w:ascii="Times New Roman" w:hAnsi="Times New Roman" w:cs="Times New Roman"/>
                <w:lang w:val="en-GB" w:eastAsia="en-US"/>
              </w:rPr>
            </w:pPr>
          </w:p>
        </w:tc>
      </w:tr>
      <w:tr w:rsidR="003208BE" w:rsidRPr="00E64F13" w:rsidTr="0077367C">
        <w:trPr>
          <w:cantSplit/>
          <w:jc w:val="center"/>
          <w:ins w:id="401" w:author="Windows ユーザー" w:date="2014-10-18T18:06:00Z"/>
        </w:trPr>
        <w:tc>
          <w:tcPr>
            <w:tcW w:w="6709" w:type="dxa"/>
          </w:tcPr>
          <w:p w:rsidR="003208BE" w:rsidRPr="00E64F13" w:rsidRDefault="003208BE" w:rsidP="0077367C">
            <w:pPr>
              <w:keepNext/>
              <w:keepLines/>
              <w:tabs>
                <w:tab w:val="left" w:pos="360"/>
                <w:tab w:val="left" w:pos="415"/>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ins w:id="402" w:author="Windows ユーザー" w:date="2014-10-18T18:06:00Z"/>
                <w:rFonts w:ascii="Times New Roman" w:hAnsi="Times New Roman" w:cs="Times New Roman"/>
                <w:b/>
                <w:lang w:val="en-GB" w:eastAsia="en-US"/>
              </w:rPr>
            </w:pPr>
            <w:ins w:id="403" w:author="Windows ユーザー" w:date="2014-10-18T18:06:00Z">
              <w:r w:rsidRPr="00E64F13">
                <w:rPr>
                  <w:rFonts w:ascii="Times New Roman" w:hAnsi="Times New Roman" w:cs="Times New Roman"/>
                  <w:lang w:val="en-GB" w:eastAsia="en-US"/>
                </w:rPr>
                <w:tab/>
              </w:r>
              <w:r w:rsidRPr="00E64F13">
                <w:rPr>
                  <w:rFonts w:ascii="Times New Roman" w:hAnsi="Times New Roman" w:cs="Times New Roman" w:hint="eastAsia"/>
                  <w:lang w:val="en-GB" w:eastAsia="en-US"/>
                </w:rPr>
                <w:t>}</w:t>
              </w:r>
            </w:ins>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ins w:id="404" w:author="Windows ユーザー" w:date="2014-10-18T18:06:00Z"/>
                <w:rFonts w:ascii="Times New Roman" w:hAnsi="Times New Roman" w:cs="Times New Roman"/>
                <w:lang w:val="en-GB" w:eastAsia="en-US"/>
              </w:rPr>
            </w:pPr>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ins w:id="405" w:author="Windows ユーザー" w:date="2014-10-18T18:06:00Z"/>
                <w:rFonts w:ascii="Times New Roman" w:hAnsi="Times New Roman" w:cs="Times New Roman"/>
                <w:lang w:val="en-GB" w:eastAsia="en-US"/>
              </w:rPr>
            </w:pPr>
          </w:p>
        </w:tc>
      </w:tr>
      <w:tr w:rsidR="003208BE" w:rsidRPr="00E64F13" w:rsidDel="00763BFC" w:rsidTr="0077367C">
        <w:trPr>
          <w:cantSplit/>
          <w:jc w:val="center"/>
          <w:del w:id="406" w:author="Windows ユーザー" w:date="2014-10-18T18:07: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407" w:author="Windows ユーザー" w:date="2014-10-18T18:07:00Z"/>
                <w:rFonts w:ascii="Times New Roman" w:hAnsi="Times New Roman" w:cs="Times New Roman"/>
                <w:lang w:val="en-GB" w:eastAsia="en-US"/>
              </w:rPr>
            </w:pPr>
            <w:del w:id="408" w:author="Windows ユーザー" w:date="2014-10-18T18:07: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lang w:val="en-GB"/>
                </w:rPr>
                <w:delText>view_synthesis_parameter</w:delText>
              </w:r>
              <w:r w:rsidRPr="00E64F13" w:rsidDel="00763BFC">
                <w:rPr>
                  <w:rFonts w:ascii="Times New Roman" w:hAnsi="Times New Roman" w:cs="Times New Roman"/>
                  <w:lang w:val="en-GB"/>
                </w:rPr>
                <w:delText>(</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lang w:val="en-GB"/>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409" w:author="Windows ユーザー" w:date="2014-10-18T18:07:00Z"/>
                <w:rFonts w:ascii="Times New Roman" w:hAnsi="Times New Roman" w:cs="Times New Roman"/>
                <w:lang w:val="en-GB" w:eastAsia="en-US"/>
              </w:rPr>
            </w:pPr>
            <w:del w:id="410" w:author="Windows ユーザー" w:date="2014-10-18T18:07: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411" w:author="Windows ユーザー" w:date="2014-10-18T18:07:00Z"/>
                <w:rFonts w:ascii="Times New Roman" w:hAnsi="Times New Roman" w:cs="Times New Roman"/>
                <w:lang w:val="en-GB" w:eastAsia="en-US"/>
              </w:rPr>
            </w:pPr>
          </w:p>
        </w:tc>
      </w:tr>
      <w:tr w:rsidR="003208BE" w:rsidRPr="00E64F13" w:rsidTr="0077367C">
        <w:trPr>
          <w:cantSplit/>
          <w:jc w:val="center"/>
        </w:trPr>
        <w:tc>
          <w:tcPr>
            <w:tcW w:w="6709" w:type="dxa"/>
          </w:tcPr>
          <w:p w:rsidR="003208BE" w:rsidRPr="00E64F13"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E64F13">
              <w:rPr>
                <w:rFonts w:ascii="Times New Roman" w:hAnsi="Times New Roman" w:cs="Times New Roman"/>
                <w:b/>
                <w:lang w:val="en-GB" w:eastAsia="en-US"/>
              </w:rPr>
              <w:tab/>
            </w:r>
            <w:r w:rsidRPr="00E64F13">
              <w:rPr>
                <w:rFonts w:ascii="Times New Roman" w:hAnsi="Times New Roman" w:cs="Times New Roman"/>
                <w:lang w:val="en-GB" w:eastAsia="en-US"/>
              </w:rPr>
              <w:t>}</w:t>
            </w:r>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r w:rsidR="003208BE" w:rsidRPr="00E64F13" w:rsidTr="0077367C">
        <w:trPr>
          <w:cantSplit/>
          <w:jc w:val="center"/>
        </w:trPr>
        <w:tc>
          <w:tcPr>
            <w:tcW w:w="6709" w:type="dxa"/>
          </w:tcPr>
          <w:p w:rsidR="003208BE" w:rsidRPr="00E64F13"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rFonts w:ascii="Times New Roman" w:hAnsi="Times New Roman" w:cs="Times New Roman"/>
                <w:b/>
                <w:lang w:val="en-GB" w:eastAsia="en-US"/>
              </w:rPr>
            </w:pPr>
            <w:r w:rsidRPr="00E64F13">
              <w:rPr>
                <w:rFonts w:ascii="Times New Roman" w:hAnsi="Times New Roman" w:cs="Times New Roman"/>
                <w:b/>
                <w:lang w:val="en-GB" w:eastAsia="en-US"/>
              </w:rPr>
              <w:t>}</w:t>
            </w:r>
          </w:p>
        </w:tc>
        <w:tc>
          <w:tcPr>
            <w:tcW w:w="521"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rFonts w:ascii="Times New Roman" w:hAnsi="Times New Roman" w:cs="Times New Roman"/>
                <w:lang w:val="en-GB" w:eastAsia="en-US"/>
              </w:rPr>
            </w:pPr>
          </w:p>
        </w:tc>
        <w:tc>
          <w:tcPr>
            <w:tcW w:w="1157" w:type="dxa"/>
          </w:tcPr>
          <w:p w:rsidR="003208BE" w:rsidRPr="00E64F13"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rFonts w:ascii="Times New Roman" w:hAnsi="Times New Roman" w:cs="Times New Roman"/>
                <w:lang w:val="en-GB" w:eastAsia="en-US"/>
              </w:rPr>
            </w:pPr>
          </w:p>
        </w:tc>
      </w:tr>
    </w:tbl>
    <w:p w:rsidR="003208BE" w:rsidRPr="00E64F13" w:rsidDel="009202CC" w:rsidRDefault="003208BE" w:rsidP="003208BE">
      <w:pPr>
        <w:tabs>
          <w:tab w:val="left" w:pos="360"/>
          <w:tab w:val="left" w:pos="720"/>
          <w:tab w:val="left" w:pos="1080"/>
          <w:tab w:val="left" w:pos="1440"/>
        </w:tabs>
        <w:overflowPunct w:val="0"/>
        <w:autoSpaceDE w:val="0"/>
        <w:autoSpaceDN w:val="0"/>
        <w:adjustRightInd w:val="0"/>
        <w:jc w:val="left"/>
        <w:textAlignment w:val="baseline"/>
        <w:rPr>
          <w:del w:id="412" w:author="Windows ユーザー" w:date="2014-10-18T22:41:00Z"/>
          <w:rFonts w:ascii="Times New Roman" w:hAnsi="Times New Roman" w:cs="Times New Roman" w:hint="eastAsia"/>
          <w:sz w:val="22"/>
          <w:lang w:val="da-DK"/>
        </w:rPr>
      </w:pPr>
    </w:p>
    <w:p w:rsidR="003208BE" w:rsidRPr="00E64F13" w:rsidDel="00EC3013" w:rsidRDefault="003208BE" w:rsidP="003208BE">
      <w:pPr>
        <w:keepNext/>
        <w:tabs>
          <w:tab w:val="left" w:pos="360"/>
          <w:tab w:val="left" w:pos="720"/>
          <w:tab w:val="left" w:pos="1080"/>
          <w:tab w:val="left" w:pos="1440"/>
        </w:tabs>
        <w:overflowPunct w:val="0"/>
        <w:autoSpaceDE w:val="0"/>
        <w:autoSpaceDN w:val="0"/>
        <w:adjustRightInd w:val="0"/>
        <w:textAlignment w:val="baseline"/>
        <w:rPr>
          <w:del w:id="413" w:author="Windows ユーザー" w:date="2014-10-18T18:35:00Z"/>
          <w:i/>
          <w:lang w:val="en-CA"/>
        </w:rPr>
      </w:pPr>
      <w:bookmarkStart w:id="414" w:name="_Toc226457198"/>
      <w:bookmarkStart w:id="415" w:name="_Toc180812893"/>
      <w:del w:id="416" w:author="Windows ユーザー" w:date="2014-10-18T18:35:00Z">
        <w:r w:rsidRPr="00E64F13" w:rsidDel="00EC3013">
          <w:rPr>
            <w:i/>
            <w:lang w:val="en-CA"/>
          </w:rPr>
          <w:delText>Add a new subclause J.13.1.3 “view_synthesis_parameter syntax”</w:delText>
        </w:r>
        <w:r w:rsidDel="00EC3013">
          <w:rPr>
            <w:i/>
            <w:lang w:val="en-CA"/>
          </w:rPr>
          <w:delText xml:space="preserve"> as follows</w:delText>
        </w:r>
      </w:del>
    </w:p>
    <w:p w:rsidR="003208BE" w:rsidRPr="00E64F13" w:rsidDel="00EC3013" w:rsidRDefault="003208BE" w:rsidP="003208BE">
      <w:pPr>
        <w:keepNext/>
        <w:keepLines/>
        <w:numPr>
          <w:ilvl w:val="3"/>
          <w:numId w:val="23"/>
        </w:numPr>
        <w:tabs>
          <w:tab w:val="left" w:pos="360"/>
          <w:tab w:val="left" w:pos="794"/>
          <w:tab w:val="left" w:pos="1080"/>
          <w:tab w:val="left" w:pos="1440"/>
        </w:tabs>
        <w:overflowPunct w:val="0"/>
        <w:autoSpaceDE w:val="0"/>
        <w:autoSpaceDN w:val="0"/>
        <w:adjustRightInd w:val="0"/>
        <w:spacing w:before="313"/>
        <w:jc w:val="left"/>
        <w:textAlignment w:val="baseline"/>
        <w:outlineLvl w:val="1"/>
        <w:rPr>
          <w:del w:id="417" w:author="Windows ユーザー" w:date="2014-10-18T18:35:00Z"/>
          <w:rFonts w:ascii="Times New Roman" w:hAnsi="Times New Roman" w:cs="Times New Roman"/>
          <w:b/>
          <w:bCs/>
          <w:lang w:val="da-DK"/>
        </w:rPr>
      </w:pPr>
      <w:del w:id="418" w:author="Windows ユーザー" w:date="2014-10-18T18:35:00Z">
        <w:r w:rsidRPr="00E64F13" w:rsidDel="00EC3013">
          <w:rPr>
            <w:rFonts w:ascii="Times New Roman" w:hAnsi="Times New Roman" w:cs="Times New Roman"/>
            <w:b/>
            <w:bCs/>
            <w:lang w:val="da-DK"/>
          </w:rPr>
          <w:delText>View synthesis parameter syntax</w:delText>
        </w:r>
      </w:del>
    </w:p>
    <w:p w:rsidR="003208BE" w:rsidRPr="009202CC" w:rsidDel="009202CC" w:rsidRDefault="003208BE" w:rsidP="003208BE">
      <w:pPr>
        <w:keepNext/>
        <w:keepLines/>
        <w:numPr>
          <w:ilvl w:val="3"/>
          <w:numId w:val="23"/>
        </w:numPr>
        <w:tabs>
          <w:tab w:val="left" w:pos="360"/>
          <w:tab w:val="left" w:pos="720"/>
          <w:tab w:val="left" w:pos="794"/>
          <w:tab w:val="left" w:pos="1080"/>
          <w:tab w:val="left" w:pos="1440"/>
        </w:tabs>
        <w:overflowPunct w:val="0"/>
        <w:autoSpaceDE w:val="0"/>
        <w:autoSpaceDN w:val="0"/>
        <w:adjustRightInd w:val="0"/>
        <w:spacing w:before="313"/>
        <w:jc w:val="left"/>
        <w:textAlignment w:val="baseline"/>
        <w:outlineLvl w:val="1"/>
        <w:rPr>
          <w:del w:id="419" w:author="Windows ユーザー" w:date="2014-10-18T22:41:00Z"/>
          <w:rFonts w:ascii="Times New Roman" w:hAnsi="Times New Roman" w:cs="Times New Roman"/>
          <w:sz w:val="22"/>
          <w:lang w:val="da-DK"/>
        </w:rPr>
        <w:pPrChange w:id="420" w:author="Windows ユーザー" w:date="2014-10-18T22:41:00Z">
          <w:pPr>
            <w:keepNext/>
            <w:tabs>
              <w:tab w:val="left" w:pos="360"/>
              <w:tab w:val="left" w:pos="720"/>
              <w:tab w:val="left" w:pos="1080"/>
              <w:tab w:val="left" w:pos="1440"/>
            </w:tabs>
            <w:overflowPunct w:val="0"/>
            <w:autoSpaceDE w:val="0"/>
            <w:autoSpaceDN w:val="0"/>
            <w:adjustRightInd w:val="0"/>
            <w:jc w:val="left"/>
            <w:textAlignment w:val="baseline"/>
          </w:pPr>
        </w:pPrChange>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9"/>
        <w:gridCol w:w="521"/>
        <w:gridCol w:w="1157"/>
      </w:tblGrid>
      <w:tr w:rsidR="003208BE" w:rsidRPr="00E64F13" w:rsidDel="005D2456" w:rsidTr="0077367C">
        <w:trPr>
          <w:cantSplit/>
          <w:jc w:val="center"/>
          <w:del w:id="421" w:author="Windows ユーザー" w:date="2014-10-18T22:40:00Z"/>
        </w:trPr>
        <w:tc>
          <w:tcPr>
            <w:tcW w:w="6709" w:type="dxa"/>
          </w:tcPr>
          <w:bookmarkEnd w:id="414"/>
          <w:bookmarkEnd w:id="415"/>
          <w:p w:rsidR="003208BE" w:rsidRPr="00E64F13" w:rsidDel="005D2456"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422" w:author="Windows ユーザー" w:date="2014-10-18T22:40:00Z"/>
                <w:rFonts w:ascii="Times New Roman" w:hAnsi="Times New Roman" w:cs="Times New Roman"/>
                <w:lang w:val="da-DK" w:eastAsia="en-US"/>
              </w:rPr>
            </w:pPr>
            <w:del w:id="423" w:author="Windows ユーザー" w:date="2014-10-18T18:35:00Z">
              <w:r w:rsidRPr="00E64F13" w:rsidDel="00EC3013">
                <w:rPr>
                  <w:rFonts w:ascii="Times New Roman" w:hAnsi="Times New Roman" w:cs="Times New Roman"/>
                  <w:lang w:val="en-GB"/>
                </w:rPr>
                <w:delText>v</w:delText>
              </w:r>
              <w:r w:rsidRPr="00E64F13" w:rsidDel="00EC3013">
                <w:rPr>
                  <w:rFonts w:ascii="Times New Roman" w:hAnsi="Times New Roman" w:cs="Times New Roman" w:hint="eastAsia"/>
                  <w:lang w:val="en-GB"/>
                </w:rPr>
                <w:delText>iew_synthesis</w:delText>
              </w:r>
              <w:r w:rsidRPr="00E64F13" w:rsidDel="00EC3013">
                <w:rPr>
                  <w:rFonts w:ascii="Times New Roman" w:hAnsi="Times New Roman" w:cs="Times New Roman"/>
                  <w:lang w:val="en-GB" w:eastAsia="en-US"/>
                </w:rPr>
                <w:delText>_</w:delText>
              </w:r>
              <w:r w:rsidRPr="00E64F13" w:rsidDel="00EC3013">
                <w:rPr>
                  <w:rFonts w:ascii="Times New Roman" w:hAnsi="Times New Roman" w:cs="Times New Roman" w:hint="eastAsia"/>
                  <w:lang w:val="en-GB"/>
                </w:rPr>
                <w:delText>parameter</w:delText>
              </w:r>
              <w:r w:rsidRPr="00E64F13" w:rsidDel="00EC3013">
                <w:rPr>
                  <w:rFonts w:ascii="Times New Roman" w:hAnsi="Times New Roman" w:cs="Times New Roman"/>
                  <w:lang w:val="da-DK" w:eastAsia="en-US"/>
                </w:rPr>
                <w:delText>( ) {</w:delText>
              </w:r>
            </w:del>
          </w:p>
        </w:tc>
        <w:tc>
          <w:tcPr>
            <w:tcW w:w="521" w:type="dxa"/>
          </w:tcPr>
          <w:p w:rsidR="003208BE" w:rsidRPr="00E64F13" w:rsidDel="005D2456"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424" w:author="Windows ユーザー" w:date="2014-10-18T22:40:00Z"/>
                <w:rFonts w:ascii="Times New Roman" w:hAnsi="Times New Roman" w:cs="Times New Roman"/>
                <w:b/>
                <w:bCs/>
                <w:lang w:val="en-GB" w:eastAsia="en-US"/>
              </w:rPr>
            </w:pPr>
            <w:del w:id="425" w:author="Windows ユーザー" w:date="2014-10-18T18:35:00Z">
              <w:r w:rsidRPr="00E64F13" w:rsidDel="00EC3013">
                <w:rPr>
                  <w:rFonts w:ascii="Times New Roman" w:hAnsi="Times New Roman" w:cs="Times New Roman"/>
                  <w:b/>
                  <w:bCs/>
                  <w:lang w:val="en-GB" w:eastAsia="en-US"/>
                </w:rPr>
                <w:delText>C</w:delText>
              </w:r>
            </w:del>
          </w:p>
        </w:tc>
        <w:tc>
          <w:tcPr>
            <w:tcW w:w="1157" w:type="dxa"/>
          </w:tcPr>
          <w:p w:rsidR="003208BE" w:rsidRPr="00E64F13" w:rsidDel="005D2456"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426" w:author="Windows ユーザー" w:date="2014-10-18T22:40:00Z"/>
                <w:rFonts w:ascii="Times New Roman" w:hAnsi="Times New Roman" w:cs="Times New Roman"/>
                <w:b/>
                <w:bCs/>
                <w:lang w:val="en-GB" w:eastAsia="en-US"/>
              </w:rPr>
            </w:pPr>
            <w:del w:id="427" w:author="Windows ユーザー" w:date="2014-10-18T18:35:00Z">
              <w:r w:rsidRPr="00E64F13" w:rsidDel="00EC3013">
                <w:rPr>
                  <w:rFonts w:ascii="Times New Roman" w:hAnsi="Times New Roman" w:cs="Times New Roman"/>
                  <w:b/>
                  <w:bCs/>
                  <w:lang w:val="en-GB" w:eastAsia="en-US"/>
                </w:rPr>
                <w:delText>Descriptor</w:delText>
              </w:r>
            </w:del>
          </w:p>
        </w:tc>
      </w:tr>
      <w:tr w:rsidR="003208BE" w:rsidRPr="00E64F13" w:rsidDel="00763BFC" w:rsidTr="0077367C">
        <w:trPr>
          <w:cantSplit/>
          <w:jc w:val="center"/>
          <w:del w:id="428"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429" w:author="Windows ユーザー" w:date="2014-10-18T18:06:00Z"/>
                <w:rFonts w:ascii="Times New Roman" w:hAnsi="Times New Roman" w:cs="Times New Roman"/>
                <w:lang w:val="en-GB" w:eastAsia="en-US"/>
              </w:rPr>
            </w:pPr>
            <w:del w:id="430"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z_flag</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431" w:author="Windows ユーザー" w:date="2014-10-18T18:06:00Z"/>
                <w:rFonts w:ascii="Times New Roman" w:hAnsi="Times New Roman" w:cs="Times New Roman"/>
                <w:lang w:val="en-GB" w:eastAsia="en-US"/>
              </w:rPr>
            </w:pPr>
            <w:del w:id="432"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433" w:author="Windows ユーザー" w:date="2014-10-18T18:06:00Z"/>
                <w:rFonts w:ascii="Times New Roman" w:hAnsi="Times New Roman" w:cs="Times New Roman"/>
                <w:lang w:val="en-GB" w:eastAsia="en-US"/>
              </w:rPr>
            </w:pPr>
            <w:del w:id="434" w:author="Windows ユーザー" w:date="2014-10-18T18:06:00Z">
              <w:r w:rsidRPr="00E64F13" w:rsidDel="00763BFC">
                <w:rPr>
                  <w:rFonts w:ascii="Times New Roman" w:hAnsi="Times New Roman" w:cs="Times New Roman" w:hint="eastAsia"/>
                  <w:bCs/>
                  <w:lang w:val="en-GB" w:eastAsia="en-US"/>
                </w:rPr>
                <w:delText>u(1)</w:delText>
              </w:r>
            </w:del>
          </w:p>
        </w:tc>
      </w:tr>
      <w:tr w:rsidR="003208BE" w:rsidRPr="00E64F13" w:rsidDel="00763BFC" w:rsidTr="0077367C">
        <w:trPr>
          <w:cantSplit/>
          <w:jc w:val="center"/>
          <w:del w:id="435"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436" w:author="Windows ユーザー" w:date="2014-10-18T18:06:00Z"/>
                <w:rFonts w:ascii="Times New Roman" w:hAnsi="Times New Roman" w:cs="Times New Roman"/>
                <w:lang w:val="en-GB" w:eastAsia="en-US"/>
              </w:rPr>
            </w:pPr>
            <w:del w:id="437"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intrinsic_param_flag</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438" w:author="Windows ユーザー" w:date="2014-10-18T18:06:00Z"/>
                <w:rFonts w:ascii="Times New Roman" w:hAnsi="Times New Roman" w:cs="Times New Roman"/>
                <w:lang w:val="en-GB" w:eastAsia="en-US"/>
              </w:rPr>
            </w:pPr>
            <w:del w:id="439"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440" w:author="Windows ユーザー" w:date="2014-10-18T18:06:00Z"/>
                <w:rFonts w:ascii="Times New Roman" w:hAnsi="Times New Roman" w:cs="Times New Roman"/>
                <w:lang w:val="en-GB" w:eastAsia="en-US"/>
              </w:rPr>
            </w:pPr>
            <w:del w:id="441" w:author="Windows ユーザー" w:date="2014-10-18T18:06:00Z">
              <w:r w:rsidRPr="00E64F13" w:rsidDel="00763BFC">
                <w:rPr>
                  <w:rFonts w:ascii="Times New Roman" w:hAnsi="Times New Roman" w:cs="Times New Roman" w:hint="eastAsia"/>
                  <w:bCs/>
                  <w:lang w:val="en-GB" w:eastAsia="en-US"/>
                </w:rPr>
                <w:delText>u(1)</w:delText>
              </w:r>
            </w:del>
          </w:p>
        </w:tc>
      </w:tr>
      <w:tr w:rsidR="003208BE" w:rsidRPr="00E64F13" w:rsidDel="00763BFC" w:rsidTr="0077367C">
        <w:trPr>
          <w:cantSplit/>
          <w:jc w:val="center"/>
          <w:del w:id="442"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443" w:author="Windows ユーザー" w:date="2014-10-18T18:06:00Z"/>
                <w:rFonts w:ascii="Times New Roman" w:hAnsi="Times New Roman" w:cs="Times New Roman"/>
                <w:b/>
                <w:lang w:val="en-GB" w:eastAsia="en-US"/>
              </w:rPr>
            </w:pPr>
            <w:del w:id="444"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rotation_flag</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445" w:author="Windows ユーザー" w:date="2014-10-18T18:06:00Z"/>
                <w:rFonts w:ascii="Times New Roman" w:hAnsi="Times New Roman" w:cs="Times New Roman"/>
                <w:lang w:val="en-GB" w:eastAsia="en-US"/>
              </w:rPr>
            </w:pPr>
            <w:del w:id="446"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447" w:author="Windows ユーザー" w:date="2014-10-18T18:06:00Z"/>
                <w:rFonts w:ascii="Times New Roman" w:hAnsi="Times New Roman" w:cs="Times New Roman"/>
                <w:lang w:val="en-GB" w:eastAsia="en-US"/>
              </w:rPr>
            </w:pPr>
            <w:del w:id="448" w:author="Windows ユーザー" w:date="2014-10-18T18:06:00Z">
              <w:r w:rsidRPr="00E64F13" w:rsidDel="00763BFC">
                <w:rPr>
                  <w:rFonts w:ascii="Times New Roman" w:hAnsi="Times New Roman" w:cs="Times New Roman" w:hint="eastAsia"/>
                  <w:bCs/>
                  <w:lang w:val="en-GB" w:eastAsia="en-US"/>
                </w:rPr>
                <w:delText>u(1)</w:delText>
              </w:r>
            </w:del>
          </w:p>
        </w:tc>
      </w:tr>
      <w:tr w:rsidR="003208BE" w:rsidRPr="00E64F13" w:rsidDel="00763BFC" w:rsidTr="0077367C">
        <w:trPr>
          <w:cantSplit/>
          <w:jc w:val="center"/>
          <w:del w:id="449"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450" w:author="Windows ユーザー" w:date="2014-10-18T18:06:00Z"/>
                <w:rFonts w:ascii="Times New Roman" w:hAnsi="Times New Roman" w:cs="Times New Roman"/>
                <w:lang w:val="en-GB" w:eastAsia="en-US"/>
              </w:rPr>
            </w:pPr>
            <w:del w:id="451"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translation_flag</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452" w:author="Windows ユーザー" w:date="2014-10-18T18:06:00Z"/>
                <w:rFonts w:ascii="Times New Roman" w:hAnsi="Times New Roman" w:cs="Times New Roman"/>
                <w:lang w:val="en-GB" w:eastAsia="en-US"/>
              </w:rPr>
            </w:pPr>
            <w:del w:id="453"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454" w:author="Windows ユーザー" w:date="2014-10-18T18:06:00Z"/>
                <w:rFonts w:ascii="Times New Roman" w:hAnsi="Times New Roman" w:cs="Times New Roman"/>
                <w:lang w:val="en-GB" w:eastAsia="en-US"/>
              </w:rPr>
            </w:pPr>
            <w:del w:id="455" w:author="Windows ユーザー" w:date="2014-10-18T18:06:00Z">
              <w:r w:rsidRPr="00E64F13" w:rsidDel="00763BFC">
                <w:rPr>
                  <w:rFonts w:ascii="Times New Roman" w:hAnsi="Times New Roman" w:cs="Times New Roman" w:hint="eastAsia"/>
                  <w:bCs/>
                  <w:lang w:val="en-GB" w:eastAsia="en-US"/>
                </w:rPr>
                <w:delText>u(1)</w:delText>
              </w:r>
            </w:del>
          </w:p>
        </w:tc>
      </w:tr>
      <w:tr w:rsidR="003208BE" w:rsidRPr="00E64F13" w:rsidDel="00763BFC" w:rsidTr="0077367C">
        <w:trPr>
          <w:cantSplit/>
          <w:jc w:val="center"/>
          <w:del w:id="456"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457" w:author="Windows ユーザー" w:date="2014-10-18T18:06:00Z"/>
                <w:rFonts w:ascii="Times New Roman" w:hAnsi="Times New Roman" w:cs="Times New Roman"/>
                <w:b/>
                <w:lang w:val="en-GB" w:eastAsia="en-US"/>
              </w:rPr>
            </w:pPr>
            <w:del w:id="458" w:author="Windows ユーザー" w:date="2014-10-18T18:06:00Z">
              <w:r w:rsidRPr="00E64F13" w:rsidDel="00763BFC">
                <w:rPr>
                  <w:rFonts w:ascii="Times New Roman" w:hAnsi="Times New Roman" w:cs="Times New Roman"/>
                  <w:lang w:val="en-GB" w:eastAsia="en-US"/>
                </w:rPr>
                <w:tab/>
              </w:r>
              <w:r w:rsidRPr="00E64F13" w:rsidDel="00763BFC">
                <w:rPr>
                  <w:rFonts w:ascii="Times New Roman" w:hAnsi="Times New Roman" w:cs="Times New Roman" w:hint="eastAsia"/>
                  <w:lang w:val="en-GB" w:eastAsia="en-US"/>
                </w:rPr>
                <w:delText>if(</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z_flag</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 xml:space="preserve">) </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459"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460" w:author="Windows ユーザー" w:date="2014-10-18T18:06:00Z"/>
                <w:rFonts w:ascii="Times New Roman" w:hAnsi="Times New Roman" w:cs="Times New Roman"/>
                <w:lang w:val="en-GB" w:eastAsia="en-US"/>
              </w:rPr>
            </w:pPr>
          </w:p>
        </w:tc>
      </w:tr>
      <w:tr w:rsidR="003208BE" w:rsidRPr="00E64F13" w:rsidDel="00763BFC" w:rsidTr="0077367C">
        <w:trPr>
          <w:cantSplit/>
          <w:jc w:val="center"/>
          <w:del w:id="461" w:author="Windows ユーザー" w:date="2014-10-18T18:06:00Z"/>
        </w:trPr>
        <w:tc>
          <w:tcPr>
            <w:tcW w:w="6709" w:type="dxa"/>
          </w:tcPr>
          <w:p w:rsidR="003208BE" w:rsidRPr="001C2DBB"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462" w:author="Windows ユーザー" w:date="2014-10-18T18:06:00Z"/>
                <w:rFonts w:ascii="Times New Roman" w:hAnsi="Times New Roman" w:cs="Times New Roman"/>
                <w:lang w:val="en-GB" w:eastAsia="en-US"/>
              </w:rPr>
            </w:pPr>
            <w:del w:id="463" w:author="Windows ユーザー" w:date="2014-10-18T18:06:00Z">
              <w:r w:rsidRPr="001C2DBB" w:rsidDel="00763BFC">
                <w:rPr>
                  <w:rFonts w:ascii="Times New Roman" w:hAnsi="Times New Roman" w:cs="Times New Roman"/>
                  <w:lang w:val="en-GB" w:eastAsia="en-US"/>
                </w:rPr>
                <w:tab/>
              </w:r>
              <w:r w:rsidRPr="001C2DBB" w:rsidDel="00763BFC">
                <w:rPr>
                  <w:rFonts w:ascii="Times New Roman" w:hAnsi="Times New Roman" w:cs="Times New Roman"/>
                  <w:lang w:val="en-GB" w:eastAsia="en-US"/>
                </w:rPr>
                <w:tab/>
              </w:r>
              <w:r w:rsidRPr="001C2DBB" w:rsidDel="00763BFC">
                <w:rPr>
                  <w:rFonts w:ascii="Times New Roman" w:hAnsi="Times New Roman" w:cs="Times New Roman" w:hint="eastAsia"/>
                  <w:lang w:val="en-GB" w:eastAsia="en-US"/>
                </w:rPr>
                <w:delText>for(</w:delText>
              </w:r>
              <w:r w:rsidRPr="001C2DBB" w:rsidDel="00763BFC">
                <w:rPr>
                  <w:rFonts w:ascii="Times New Roman" w:hAnsi="Times New Roman" w:cs="Times New Roman" w:hint="eastAsia"/>
                  <w:lang w:val="en-GB"/>
                </w:rPr>
                <w:delText xml:space="preserve"> </w:delText>
              </w:r>
              <w:r w:rsidRPr="001C2DBB" w:rsidDel="00763BFC">
                <w:rPr>
                  <w:rFonts w:ascii="Times New Roman" w:hAnsi="Times New Roman" w:cs="Times New Roman" w:hint="eastAsia"/>
                  <w:lang w:val="en-GB" w:eastAsia="en-US"/>
                </w:rPr>
                <w:delText>i</w:delText>
              </w:r>
              <w:r w:rsidRPr="004B3C50"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eastAsia="en-US"/>
                </w:rPr>
                <w:delText>=</w:delText>
              </w:r>
              <w:r w:rsidRPr="004B3C50"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eastAsia="en-US"/>
                </w:rPr>
                <w:delText>0; i</w:delText>
              </w:r>
              <w:r w:rsidRPr="004B3C50"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eastAsia="en-US"/>
                </w:rPr>
                <w:delText>&lt;</w:delText>
              </w:r>
              <w:r w:rsidDel="00763BFC">
                <w:rPr>
                  <w:rFonts w:ascii="Times New Roman" w:hAnsi="Times New Roman" w:cs="Times New Roman"/>
                  <w:lang w:val="en-GB" w:eastAsia="en-US"/>
                </w:rPr>
                <w:delText>=</w:delText>
              </w:r>
              <w:r w:rsidRPr="004B3C50" w:rsidDel="00763BFC">
                <w:rPr>
                  <w:rFonts w:ascii="Times New Roman" w:hAnsi="Times New Roman" w:cs="Times New Roman"/>
                  <w:lang w:val="en-GB" w:eastAsia="en-US"/>
                </w:rPr>
                <w:delText xml:space="preserve"> </w:delText>
              </w:r>
              <w:r w:rsidRPr="00E64F13" w:rsidDel="00763BFC">
                <w:rPr>
                  <w:rFonts w:ascii="Times New Roman" w:hAnsi="Times New Roman" w:cs="Times New Roman" w:hint="eastAsia"/>
                  <w:lang w:val="en-GB" w:eastAsia="en-US"/>
                </w:rPr>
                <w:delText>num_residual_texture_views_minus1</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hint="eastAsia"/>
                  <w:lang w:val="en-GB"/>
                </w:rPr>
                <w:delText xml:space="preserve"> </w:delText>
              </w:r>
              <w:r w:rsidDel="00763BFC">
                <w:rPr>
                  <w:rFonts w:ascii="Times New Roman" w:hAnsi="Times New Roman" w:cs="Times New Roman"/>
                  <w:lang w:val="en-GB" w:eastAsia="en-US"/>
                </w:rPr>
                <w:delText>1</w:delText>
              </w:r>
              <w:r w:rsidRPr="001C2DBB" w:rsidDel="00763BFC">
                <w:rPr>
                  <w:rFonts w:ascii="Times New Roman" w:hAnsi="Times New Roman" w:cs="Times New Roman" w:hint="eastAsia"/>
                  <w:lang w:val="en-GB" w:eastAsia="en-US"/>
                </w:rPr>
                <w:delText>; i++</w:delText>
              </w:r>
              <w:r w:rsidRPr="001C2DBB" w:rsidDel="00763BFC">
                <w:rPr>
                  <w:rFonts w:ascii="Times New Roman" w:hAnsi="Times New Roman" w:cs="Times New Roman" w:hint="eastAsia"/>
                  <w:lang w:val="en-GB"/>
                </w:rPr>
                <w:delText xml:space="preserve"> </w:delText>
              </w:r>
              <w:r w:rsidRPr="001C2DBB" w:rsidDel="00763BFC">
                <w:rPr>
                  <w:rFonts w:ascii="Times New Roman" w:hAnsi="Times New Roman" w:cs="Times New Roman" w:hint="eastAsia"/>
                  <w:lang w:val="en-GB" w:eastAsia="en-US"/>
                </w:rPr>
                <w:delText>) {</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464"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465" w:author="Windows ユーザー" w:date="2014-10-18T18:06:00Z"/>
                <w:rFonts w:ascii="Times New Roman" w:hAnsi="Times New Roman" w:cs="Times New Roman"/>
                <w:lang w:val="en-GB" w:eastAsia="en-US"/>
              </w:rPr>
            </w:pPr>
          </w:p>
        </w:tc>
      </w:tr>
      <w:tr w:rsidR="003208BE" w:rsidRPr="00E64F13" w:rsidDel="00763BFC" w:rsidTr="0077367C">
        <w:trPr>
          <w:cantSplit/>
          <w:jc w:val="center"/>
          <w:del w:id="466" w:author="Windows ユーザー" w:date="2014-10-18T18:06:00Z"/>
        </w:trPr>
        <w:tc>
          <w:tcPr>
            <w:tcW w:w="6709" w:type="dxa"/>
          </w:tcPr>
          <w:p w:rsidR="003208BE" w:rsidRPr="001C2DBB"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467" w:author="Windows ユーザー" w:date="2014-10-18T18:06:00Z"/>
                <w:rFonts w:ascii="Times New Roman" w:hAnsi="Times New Roman" w:cs="Times New Roman"/>
                <w:lang w:val="en-GB" w:eastAsia="en-US"/>
              </w:rPr>
            </w:pPr>
            <w:del w:id="468" w:author="Windows ユーザー" w:date="2014-10-18T18:06:00Z">
              <w:r w:rsidRPr="001C2DBB" w:rsidDel="00763BFC">
                <w:rPr>
                  <w:rFonts w:ascii="Times New Roman" w:hAnsi="Times New Roman" w:cs="Times New Roman"/>
                  <w:b/>
                  <w:lang w:val="en-GB" w:eastAsia="en-US"/>
                </w:rPr>
                <w:tab/>
              </w:r>
              <w:r w:rsidRPr="001C2DBB" w:rsidDel="00763BFC">
                <w:rPr>
                  <w:rFonts w:ascii="Times New Roman" w:hAnsi="Times New Roman" w:cs="Times New Roman"/>
                  <w:b/>
                  <w:lang w:val="en-GB" w:eastAsia="en-US"/>
                </w:rPr>
                <w:tab/>
              </w:r>
              <w:r w:rsidRPr="004B3C50" w:rsidDel="00763BFC">
                <w:rPr>
                  <w:rFonts w:ascii="Times New Roman" w:hAnsi="Times New Roman" w:cs="Times New Roman"/>
                  <w:lang w:val="en-GB" w:eastAsia="en-US"/>
                </w:rPr>
                <w:tab/>
              </w:r>
              <w:r w:rsidRPr="001C2DBB" w:rsidDel="00763BFC">
                <w:rPr>
                  <w:rFonts w:ascii="Times New Roman" w:hAnsi="Times New Roman" w:cs="Times New Roman" w:hint="eastAsia"/>
                  <w:b/>
                  <w:lang w:val="en-GB" w:eastAsia="en-US"/>
                </w:rPr>
                <w:delText>z_near</w:delText>
              </w:r>
              <w:r w:rsidRPr="001C2DBB" w:rsidDel="00763BFC">
                <w:rPr>
                  <w:rFonts w:ascii="Times New Roman" w:hAnsi="Times New Roman" w:cs="Times New Roman" w:hint="eastAsia"/>
                  <w:b/>
                  <w:lang w:val="en-GB"/>
                </w:rPr>
                <w:delText>_s</w:delText>
              </w:r>
              <w:r w:rsidRPr="001C2DBB" w:rsidDel="00763BFC">
                <w:rPr>
                  <w:rFonts w:ascii="Times New Roman" w:hAnsi="Times New Roman" w:cs="Times New Roman" w:hint="eastAsia"/>
                  <w:b/>
                  <w:lang w:val="en-GB" w:eastAsia="en-US"/>
                </w:rPr>
                <w:delText>ign</w:delText>
              </w:r>
              <w:r w:rsidRPr="001C2DBB" w:rsidDel="00763BFC">
                <w:rPr>
                  <w:rFonts w:ascii="Times New Roman" w:hAnsi="Times New Roman" w:cs="Times New Roman" w:hint="eastAsia"/>
                  <w:b/>
                  <w:lang w:val="en-GB"/>
                </w:rPr>
                <w:delText>_flag</w:delText>
              </w:r>
              <w:r w:rsidRPr="001C2DBB" w:rsidDel="00763BFC">
                <w:rPr>
                  <w:rFonts w:ascii="Times New Roman" w:hAnsi="Times New Roman" w:cs="Times New Roman" w:hint="eastAsia"/>
                  <w:b/>
                  <w:lang w:val="en-GB" w:eastAsia="en-US"/>
                </w:rPr>
                <w:delText>[</w:delText>
              </w:r>
              <w:r w:rsidRPr="001C2DBB" w:rsidDel="00763BFC">
                <w:rPr>
                  <w:rFonts w:ascii="Times New Roman" w:hAnsi="Times New Roman" w:cs="Times New Roman"/>
                  <w:b/>
                  <w:lang w:val="en-GB"/>
                </w:rPr>
                <w:delText> </w:delText>
              </w:r>
              <w:r w:rsidRPr="001C2DBB" w:rsidDel="00763BFC">
                <w:rPr>
                  <w:rFonts w:ascii="Times New Roman" w:hAnsi="Times New Roman" w:cs="Times New Roman" w:hint="eastAsia"/>
                  <w:lang w:val="en-GB" w:eastAsia="en-US"/>
                </w:rPr>
                <w:delText>i</w:delText>
              </w:r>
              <w:r w:rsidRPr="001C2DBB" w:rsidDel="00763BFC">
                <w:rPr>
                  <w:rFonts w:ascii="Times New Roman" w:hAnsi="Times New Roman" w:cs="Times New Roman"/>
                  <w:b/>
                  <w:lang w:val="en-GB"/>
                </w:rPr>
                <w:delText> </w:delText>
              </w:r>
              <w:r w:rsidRPr="001C2DBB" w:rsidDel="00763BFC">
                <w:rPr>
                  <w:rFonts w:ascii="Times New Roman" w:hAnsi="Times New Roman" w:cs="Times New Roman" w:hint="eastAsia"/>
                  <w:b/>
                  <w:lang w:val="en-GB" w:eastAsia="en-US"/>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469" w:author="Windows ユーザー" w:date="2014-10-18T18:06:00Z"/>
                <w:rFonts w:ascii="Times New Roman" w:hAnsi="Times New Roman" w:cs="Times New Roman"/>
                <w:lang w:val="en-GB" w:eastAsia="en-US"/>
              </w:rPr>
            </w:pPr>
            <w:del w:id="470"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471" w:author="Windows ユーザー" w:date="2014-10-18T18:06:00Z"/>
                <w:rFonts w:ascii="Times New Roman" w:hAnsi="Times New Roman" w:cs="Times New Roman"/>
                <w:lang w:val="en-GB" w:eastAsia="en-US"/>
              </w:rPr>
            </w:pPr>
            <w:del w:id="472" w:author="Windows ユーザー" w:date="2014-10-18T18:06:00Z">
              <w:r w:rsidRPr="00E64F13" w:rsidDel="00763BFC">
                <w:rPr>
                  <w:rFonts w:ascii="Times New Roman" w:hAnsi="Times New Roman" w:cs="Times New Roman" w:hint="eastAsia"/>
                  <w:bCs/>
                  <w:lang w:val="en-GB" w:eastAsia="en-US"/>
                </w:rPr>
                <w:delText>u(1)</w:delText>
              </w:r>
            </w:del>
          </w:p>
        </w:tc>
      </w:tr>
      <w:tr w:rsidR="003208BE" w:rsidRPr="00E64F13" w:rsidDel="00763BFC" w:rsidTr="0077367C">
        <w:trPr>
          <w:cantSplit/>
          <w:jc w:val="center"/>
          <w:del w:id="473"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474" w:author="Windows ユーザー" w:date="2014-10-18T18:06:00Z"/>
                <w:rFonts w:ascii="Times New Roman" w:hAnsi="Times New Roman" w:cs="Times New Roman"/>
                <w:lang w:val="en-GB" w:eastAsia="en-US"/>
              </w:rPr>
            </w:pPr>
            <w:del w:id="475"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z_near</w:delText>
              </w:r>
              <w:r w:rsidRPr="00E64F13" w:rsidDel="00763BFC">
                <w:rPr>
                  <w:rFonts w:ascii="Times New Roman" w:hAnsi="Times New Roman" w:cs="Times New Roman" w:hint="eastAsia"/>
                  <w:b/>
                  <w:lang w:val="en-GB"/>
                </w:rPr>
                <w:delText>_</w:delText>
              </w:r>
              <w:r w:rsidRPr="00E64F13" w:rsidDel="00763BFC">
                <w:rPr>
                  <w:rFonts w:ascii="Times New Roman" w:hAnsi="Times New Roman" w:cs="Times New Roman" w:hint="eastAsia"/>
                  <w:b/>
                  <w:lang w:val="en-GB" w:eastAsia="en-US"/>
                </w:rPr>
                <w:delText>exponent[</w:delText>
              </w:r>
              <w:r w:rsidRPr="00E64F13" w:rsidDel="00763BFC">
                <w:rPr>
                  <w:rFonts w:ascii="Times New Roman" w:hAnsi="Times New Roman" w:cs="Times New Roman"/>
                  <w:b/>
                  <w:lang w:val="en-GB"/>
                </w:rPr>
                <w:delText> </w:delText>
              </w:r>
              <w:r w:rsidRPr="00E64F13" w:rsidDel="00763BFC">
                <w:rPr>
                  <w:rFonts w:ascii="Times New Roman" w:hAnsi="Times New Roman" w:cs="Times New Roman" w:hint="eastAsia"/>
                  <w:lang w:val="en-GB"/>
                </w:rPr>
                <w:delText>i</w:delText>
              </w:r>
              <w:r w:rsidRPr="00E64F13" w:rsidDel="00763BFC">
                <w:rPr>
                  <w:rFonts w:ascii="Times New Roman" w:hAnsi="Times New Roman" w:cs="Times New Roman"/>
                  <w:b/>
                  <w:lang w:val="en-GB"/>
                </w:rPr>
                <w:delText> </w:delText>
              </w:r>
              <w:r w:rsidRPr="00E64F13" w:rsidDel="00763BFC">
                <w:rPr>
                  <w:rFonts w:ascii="Times New Roman" w:hAnsi="Times New Roman" w:cs="Times New Roman" w:hint="eastAsia"/>
                  <w:b/>
                  <w:lang w:val="en-GB" w:eastAsia="en-US"/>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476" w:author="Windows ユーザー" w:date="2014-10-18T18:06:00Z"/>
                <w:rFonts w:ascii="Times New Roman" w:hAnsi="Times New Roman" w:cs="Times New Roman"/>
                <w:lang w:val="en-GB" w:eastAsia="en-US"/>
              </w:rPr>
            </w:pPr>
            <w:del w:id="477"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478" w:author="Windows ユーザー" w:date="2014-10-18T18:06:00Z"/>
                <w:rFonts w:ascii="Times New Roman" w:hAnsi="Times New Roman" w:cs="Times New Roman"/>
                <w:lang w:val="en-GB" w:eastAsia="en-US"/>
              </w:rPr>
            </w:pPr>
            <w:del w:id="479" w:author="Windows ユーザー" w:date="2014-10-18T18:06:00Z">
              <w:r w:rsidRPr="00E64F13" w:rsidDel="00763BFC">
                <w:rPr>
                  <w:rFonts w:ascii="Times New Roman" w:hAnsi="Times New Roman" w:cs="Times New Roman" w:hint="eastAsia"/>
                  <w:bCs/>
                  <w:lang w:val="en-GB" w:eastAsia="en-US"/>
                </w:rPr>
                <w:delText>u(</w:delText>
              </w:r>
              <w:r w:rsidRPr="00E64F13" w:rsidDel="00763BFC">
                <w:rPr>
                  <w:rFonts w:ascii="Times New Roman" w:hAnsi="Times New Roman" w:cs="Times New Roman" w:hint="eastAsia"/>
                  <w:bCs/>
                  <w:lang w:val="en-GB"/>
                </w:rPr>
                <w:delText>7</w:delText>
              </w:r>
              <w:r w:rsidRPr="00E64F13" w:rsidDel="00763BFC">
                <w:rPr>
                  <w:rFonts w:ascii="Times New Roman" w:hAnsi="Times New Roman" w:cs="Times New Roman" w:hint="eastAsia"/>
                  <w:bCs/>
                  <w:lang w:val="en-GB" w:eastAsia="en-US"/>
                </w:rPr>
                <w:delText>)</w:delText>
              </w:r>
            </w:del>
          </w:p>
        </w:tc>
      </w:tr>
      <w:tr w:rsidR="003208BE" w:rsidRPr="00E64F13" w:rsidDel="00763BFC" w:rsidTr="0077367C">
        <w:trPr>
          <w:cantSplit/>
          <w:jc w:val="center"/>
          <w:del w:id="480"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481" w:author="Windows ユーザー" w:date="2014-10-18T18:06:00Z"/>
                <w:rFonts w:ascii="Times New Roman" w:hAnsi="Times New Roman" w:cs="Times New Roman"/>
                <w:b/>
                <w:lang w:val="en-GB" w:eastAsia="en-US"/>
              </w:rPr>
            </w:pPr>
            <w:del w:id="482"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z_near</w:delText>
              </w:r>
              <w:r w:rsidRPr="00E64F13" w:rsidDel="00763BFC">
                <w:rPr>
                  <w:rFonts w:ascii="Times New Roman" w:hAnsi="Times New Roman" w:cs="Times New Roman" w:hint="eastAsia"/>
                  <w:b/>
                  <w:lang w:val="en-GB"/>
                </w:rPr>
                <w:delText>_</w:delText>
              </w:r>
              <w:r w:rsidRPr="00E64F13" w:rsidDel="00763BFC">
                <w:rPr>
                  <w:rFonts w:ascii="Times New Roman" w:hAnsi="Times New Roman" w:cs="Times New Roman" w:hint="eastAsia"/>
                  <w:b/>
                  <w:lang w:val="en-GB" w:eastAsia="en-US"/>
                </w:rPr>
                <w:delText>mantissa_len_minus1[</w:delText>
              </w:r>
              <w:r w:rsidRPr="00E64F13" w:rsidDel="00763BFC">
                <w:rPr>
                  <w:rFonts w:ascii="Times New Roman" w:hAnsi="Times New Roman" w:cs="Times New Roman"/>
                  <w:b/>
                  <w:lang w:val="en-GB"/>
                </w:rPr>
                <w:delText> </w:delText>
              </w:r>
              <w:r w:rsidRPr="00E64F13" w:rsidDel="00763BFC">
                <w:rPr>
                  <w:rFonts w:ascii="Times New Roman" w:hAnsi="Times New Roman" w:cs="Times New Roman" w:hint="eastAsia"/>
                  <w:lang w:val="en-GB"/>
                </w:rPr>
                <w:delText>i</w:delText>
              </w:r>
              <w:r w:rsidRPr="00E64F13" w:rsidDel="00763BFC">
                <w:rPr>
                  <w:rFonts w:ascii="Times New Roman" w:hAnsi="Times New Roman" w:cs="Times New Roman"/>
                  <w:b/>
                  <w:lang w:val="en-GB"/>
                </w:rPr>
                <w:delText> </w:delText>
              </w:r>
              <w:r w:rsidRPr="00E64F13" w:rsidDel="00763BFC">
                <w:rPr>
                  <w:rFonts w:ascii="Times New Roman" w:hAnsi="Times New Roman" w:cs="Times New Roman" w:hint="eastAsia"/>
                  <w:b/>
                  <w:lang w:val="en-GB" w:eastAsia="en-US"/>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483" w:author="Windows ユーザー" w:date="2014-10-18T18:06:00Z"/>
                <w:rFonts w:ascii="Times New Roman" w:hAnsi="Times New Roman" w:cs="Times New Roman"/>
                <w:lang w:val="en-GB" w:eastAsia="en-US"/>
              </w:rPr>
            </w:pPr>
            <w:del w:id="484"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485" w:author="Windows ユーザー" w:date="2014-10-18T18:06:00Z"/>
                <w:rFonts w:ascii="Times New Roman" w:hAnsi="Times New Roman" w:cs="Times New Roman"/>
                <w:lang w:val="en-GB" w:eastAsia="en-US"/>
              </w:rPr>
            </w:pPr>
            <w:del w:id="486" w:author="Windows ユーザー" w:date="2014-10-18T18:06:00Z">
              <w:r w:rsidRPr="00E64F13" w:rsidDel="00763BFC">
                <w:rPr>
                  <w:rFonts w:ascii="Times New Roman" w:hAnsi="Times New Roman" w:cs="Times New Roman" w:hint="eastAsia"/>
                  <w:bCs/>
                  <w:lang w:val="en-GB" w:eastAsia="en-US"/>
                </w:rPr>
                <w:delText>u(5)</w:delText>
              </w:r>
            </w:del>
          </w:p>
        </w:tc>
      </w:tr>
      <w:tr w:rsidR="003208BE" w:rsidRPr="00E64F13" w:rsidDel="00763BFC" w:rsidTr="0077367C">
        <w:trPr>
          <w:cantSplit/>
          <w:jc w:val="center"/>
          <w:del w:id="487"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488" w:author="Windows ユーザー" w:date="2014-10-18T18:06:00Z"/>
                <w:rFonts w:ascii="Times New Roman" w:hAnsi="Times New Roman" w:cs="Times New Roman"/>
                <w:lang w:val="en-GB" w:eastAsia="en-US"/>
              </w:rPr>
            </w:pPr>
            <w:del w:id="489"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z_near mantissa[</w:delText>
              </w:r>
              <w:r w:rsidRPr="00E64F13" w:rsidDel="00763BFC">
                <w:rPr>
                  <w:rFonts w:ascii="Times New Roman" w:hAnsi="Times New Roman" w:cs="Times New Roman"/>
                  <w:b/>
                  <w:lang w:val="en-GB"/>
                </w:rPr>
                <w:delText> </w:delText>
              </w:r>
              <w:r w:rsidRPr="00E64F13" w:rsidDel="00763BFC">
                <w:rPr>
                  <w:rFonts w:ascii="Times New Roman" w:hAnsi="Times New Roman" w:cs="Times New Roman" w:hint="eastAsia"/>
                  <w:lang w:val="en-GB"/>
                </w:rPr>
                <w:delText>i</w:delText>
              </w:r>
              <w:r w:rsidRPr="00E64F13" w:rsidDel="00763BFC">
                <w:rPr>
                  <w:rFonts w:ascii="Times New Roman" w:hAnsi="Times New Roman" w:cs="Times New Roman"/>
                  <w:b/>
                  <w:lang w:val="en-GB"/>
                </w:rPr>
                <w:delText> </w:delText>
              </w:r>
              <w:r w:rsidRPr="00E64F13" w:rsidDel="00763BFC">
                <w:rPr>
                  <w:rFonts w:ascii="Times New Roman" w:hAnsi="Times New Roman" w:cs="Times New Roman" w:hint="eastAsia"/>
                  <w:b/>
                  <w:lang w:val="en-GB" w:eastAsia="en-US"/>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490" w:author="Windows ユーザー" w:date="2014-10-18T18:06:00Z"/>
                <w:rFonts w:ascii="Times New Roman" w:hAnsi="Times New Roman" w:cs="Times New Roman"/>
                <w:lang w:val="en-GB" w:eastAsia="en-US"/>
              </w:rPr>
            </w:pPr>
            <w:del w:id="491"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492" w:author="Windows ユーザー" w:date="2014-10-18T18:06:00Z"/>
                <w:rFonts w:ascii="Times New Roman" w:hAnsi="Times New Roman" w:cs="Times New Roman"/>
                <w:lang w:val="en-GB" w:eastAsia="en-US"/>
              </w:rPr>
            </w:pPr>
            <w:del w:id="493" w:author="Windows ユーザー" w:date="2014-10-18T18:06:00Z">
              <w:r w:rsidRPr="00E64F13" w:rsidDel="00763BFC">
                <w:rPr>
                  <w:rFonts w:ascii="Times New Roman" w:hAnsi="Times New Roman" w:cs="Times New Roman" w:hint="eastAsia"/>
                  <w:bCs/>
                  <w:lang w:val="en-GB" w:eastAsia="en-US"/>
                </w:rPr>
                <w:delText>u(v)</w:delText>
              </w:r>
            </w:del>
          </w:p>
        </w:tc>
      </w:tr>
      <w:tr w:rsidR="003208BE" w:rsidRPr="00E64F13" w:rsidDel="00763BFC" w:rsidTr="0077367C">
        <w:trPr>
          <w:cantSplit/>
          <w:jc w:val="center"/>
          <w:del w:id="494"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495" w:author="Windows ユーザー" w:date="2014-10-18T18:06:00Z"/>
                <w:rFonts w:ascii="Times New Roman" w:hAnsi="Times New Roman" w:cs="Times New Roman"/>
                <w:b/>
                <w:lang w:val="en-GB" w:eastAsia="en-US"/>
              </w:rPr>
            </w:pPr>
            <w:del w:id="496"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z_far</w:delText>
              </w:r>
              <w:r w:rsidRPr="00E64F13" w:rsidDel="00763BFC">
                <w:rPr>
                  <w:rFonts w:ascii="Times New Roman" w:hAnsi="Times New Roman" w:cs="Times New Roman" w:hint="eastAsia"/>
                  <w:b/>
                  <w:lang w:val="en-GB"/>
                </w:rPr>
                <w:delText>_</w:delText>
              </w:r>
              <w:r w:rsidRPr="00E64F13" w:rsidDel="00763BFC">
                <w:rPr>
                  <w:rFonts w:ascii="Times New Roman" w:hAnsi="Times New Roman" w:cs="Times New Roman" w:hint="eastAsia"/>
                  <w:b/>
                  <w:lang w:val="en-GB" w:eastAsia="en-US"/>
                </w:rPr>
                <w:delText>sign</w:delText>
              </w:r>
              <w:r w:rsidRPr="00E64F13" w:rsidDel="00763BFC">
                <w:rPr>
                  <w:rFonts w:ascii="Times New Roman" w:hAnsi="Times New Roman" w:cs="Times New Roman" w:hint="eastAsia"/>
                  <w:b/>
                  <w:lang w:val="en-GB"/>
                </w:rPr>
                <w:delText>_flag</w:delText>
              </w:r>
              <w:r w:rsidRPr="00E64F13" w:rsidDel="00763BFC">
                <w:rPr>
                  <w:rFonts w:ascii="Times New Roman" w:hAnsi="Times New Roman" w:cs="Times New Roman" w:hint="eastAsia"/>
                  <w:b/>
                  <w:lang w:val="en-GB" w:eastAsia="en-US"/>
                </w:rPr>
                <w:delText>[</w:delText>
              </w:r>
              <w:r w:rsidRPr="00E64F13" w:rsidDel="00763BFC">
                <w:rPr>
                  <w:rFonts w:ascii="Times New Roman" w:hAnsi="Times New Roman" w:cs="Times New Roman"/>
                  <w:b/>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b/>
                  <w:lang w:val="en-GB"/>
                </w:rPr>
                <w:delText> </w:delText>
              </w:r>
              <w:r w:rsidRPr="00E64F13" w:rsidDel="00763BFC">
                <w:rPr>
                  <w:rFonts w:ascii="Times New Roman" w:hAnsi="Times New Roman" w:cs="Times New Roman" w:hint="eastAsia"/>
                  <w:b/>
                  <w:lang w:val="en-GB" w:eastAsia="en-US"/>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497" w:author="Windows ユーザー" w:date="2014-10-18T18:06:00Z"/>
                <w:rFonts w:ascii="Times New Roman" w:hAnsi="Times New Roman" w:cs="Times New Roman"/>
                <w:lang w:val="en-GB" w:eastAsia="en-US"/>
              </w:rPr>
            </w:pPr>
            <w:del w:id="498"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499" w:author="Windows ユーザー" w:date="2014-10-18T18:06:00Z"/>
                <w:rFonts w:ascii="Times New Roman" w:hAnsi="Times New Roman" w:cs="Times New Roman"/>
                <w:lang w:val="en-GB" w:eastAsia="en-US"/>
              </w:rPr>
            </w:pPr>
            <w:del w:id="500" w:author="Windows ユーザー" w:date="2014-10-18T18:06:00Z">
              <w:r w:rsidRPr="00E64F13" w:rsidDel="00763BFC">
                <w:rPr>
                  <w:rFonts w:ascii="Times New Roman" w:hAnsi="Times New Roman" w:cs="Times New Roman" w:hint="eastAsia"/>
                  <w:bCs/>
                  <w:lang w:val="en-GB" w:eastAsia="en-US"/>
                </w:rPr>
                <w:delText>u(1)</w:delText>
              </w:r>
            </w:del>
          </w:p>
        </w:tc>
      </w:tr>
      <w:tr w:rsidR="003208BE" w:rsidRPr="00E64F13" w:rsidDel="00763BFC" w:rsidTr="0077367C">
        <w:trPr>
          <w:cantSplit/>
          <w:jc w:val="center"/>
          <w:del w:id="501"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502" w:author="Windows ユーザー" w:date="2014-10-18T18:06:00Z"/>
                <w:rFonts w:ascii="Times New Roman" w:hAnsi="Times New Roman" w:cs="Times New Roman"/>
                <w:bCs/>
                <w:lang w:val="en-GB" w:eastAsia="en-US"/>
              </w:rPr>
            </w:pPr>
            <w:del w:id="503"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z_far</w:delText>
              </w:r>
              <w:r w:rsidRPr="00E64F13" w:rsidDel="00763BFC">
                <w:rPr>
                  <w:rFonts w:ascii="Times New Roman" w:hAnsi="Times New Roman" w:cs="Times New Roman" w:hint="eastAsia"/>
                  <w:b/>
                  <w:lang w:val="en-GB"/>
                </w:rPr>
                <w:delText>_</w:delText>
              </w:r>
              <w:r w:rsidRPr="00E64F13" w:rsidDel="00763BFC">
                <w:rPr>
                  <w:rFonts w:ascii="Times New Roman" w:hAnsi="Times New Roman" w:cs="Times New Roman" w:hint="eastAsia"/>
                  <w:b/>
                  <w:lang w:val="en-GB" w:eastAsia="en-US"/>
                </w:rPr>
                <w:delText>exponent[</w:delText>
              </w:r>
              <w:r w:rsidRPr="00E64F13" w:rsidDel="00763BFC">
                <w:rPr>
                  <w:rFonts w:ascii="Times New Roman" w:hAnsi="Times New Roman" w:cs="Times New Roman"/>
                  <w:b/>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b/>
                  <w:lang w:val="en-GB"/>
                </w:rPr>
                <w:delText> </w:delText>
              </w:r>
              <w:r w:rsidRPr="00E64F13" w:rsidDel="00763BFC">
                <w:rPr>
                  <w:rFonts w:ascii="Times New Roman" w:hAnsi="Times New Roman" w:cs="Times New Roman" w:hint="eastAsia"/>
                  <w:b/>
                  <w:lang w:val="en-GB" w:eastAsia="en-US"/>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504" w:author="Windows ユーザー" w:date="2014-10-18T18:06:00Z"/>
                <w:rFonts w:ascii="Times New Roman" w:hAnsi="Times New Roman" w:cs="Times New Roman"/>
                <w:lang w:val="en-GB" w:eastAsia="en-US"/>
              </w:rPr>
            </w:pPr>
            <w:del w:id="505"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506" w:author="Windows ユーザー" w:date="2014-10-18T18:06:00Z"/>
                <w:rFonts w:ascii="Times New Roman" w:hAnsi="Times New Roman" w:cs="Times New Roman"/>
                <w:lang w:val="en-GB" w:eastAsia="en-US"/>
              </w:rPr>
            </w:pPr>
            <w:del w:id="507" w:author="Windows ユーザー" w:date="2014-10-18T18:06:00Z">
              <w:r w:rsidRPr="00E64F13" w:rsidDel="00763BFC">
                <w:rPr>
                  <w:rFonts w:ascii="Times New Roman" w:hAnsi="Times New Roman" w:cs="Times New Roman" w:hint="eastAsia"/>
                  <w:bCs/>
                  <w:lang w:val="en-GB" w:eastAsia="en-US"/>
                </w:rPr>
                <w:delText>u(</w:delText>
              </w:r>
              <w:r w:rsidRPr="00E64F13" w:rsidDel="00763BFC">
                <w:rPr>
                  <w:rFonts w:ascii="Times New Roman" w:hAnsi="Times New Roman" w:cs="Times New Roman" w:hint="eastAsia"/>
                  <w:bCs/>
                  <w:lang w:val="en-GB"/>
                </w:rPr>
                <w:delText>7</w:delText>
              </w:r>
              <w:r w:rsidRPr="00E64F13" w:rsidDel="00763BFC">
                <w:rPr>
                  <w:rFonts w:ascii="Times New Roman" w:hAnsi="Times New Roman" w:cs="Times New Roman" w:hint="eastAsia"/>
                  <w:bCs/>
                  <w:lang w:val="en-GB" w:eastAsia="en-US"/>
                </w:rPr>
                <w:delText>)</w:delText>
              </w:r>
            </w:del>
          </w:p>
        </w:tc>
      </w:tr>
      <w:tr w:rsidR="003208BE" w:rsidRPr="00E64F13" w:rsidDel="00763BFC" w:rsidTr="0077367C">
        <w:trPr>
          <w:cantSplit/>
          <w:jc w:val="center"/>
          <w:del w:id="508"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509" w:author="Windows ユーザー" w:date="2014-10-18T18:06:00Z"/>
                <w:rFonts w:ascii="Times New Roman" w:hAnsi="Times New Roman" w:cs="Times New Roman"/>
                <w:bCs/>
                <w:lang w:val="en-GB" w:eastAsia="en-US"/>
              </w:rPr>
            </w:pPr>
            <w:del w:id="510"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z_far</w:delText>
              </w:r>
              <w:r w:rsidRPr="00E64F13" w:rsidDel="00763BFC">
                <w:rPr>
                  <w:rFonts w:ascii="Times New Roman" w:hAnsi="Times New Roman" w:cs="Times New Roman" w:hint="eastAsia"/>
                  <w:b/>
                  <w:lang w:val="en-GB"/>
                </w:rPr>
                <w:delText>_</w:delText>
              </w:r>
              <w:r w:rsidRPr="00E64F13" w:rsidDel="00763BFC">
                <w:rPr>
                  <w:rFonts w:ascii="Times New Roman" w:hAnsi="Times New Roman" w:cs="Times New Roman" w:hint="eastAsia"/>
                  <w:b/>
                  <w:lang w:val="en-GB" w:eastAsia="en-US"/>
                </w:rPr>
                <w:delText>mantissa_len_minus1[</w:delText>
              </w:r>
              <w:r w:rsidRPr="00E64F13" w:rsidDel="00763BFC">
                <w:rPr>
                  <w:rFonts w:ascii="Times New Roman" w:hAnsi="Times New Roman" w:cs="Times New Roman"/>
                  <w:b/>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b/>
                  <w:lang w:val="en-GB"/>
                </w:rPr>
                <w:delText> </w:delText>
              </w:r>
              <w:r w:rsidRPr="00E64F13" w:rsidDel="00763BFC">
                <w:rPr>
                  <w:rFonts w:ascii="Times New Roman" w:hAnsi="Times New Roman" w:cs="Times New Roman" w:hint="eastAsia"/>
                  <w:b/>
                  <w:lang w:val="en-GB" w:eastAsia="en-US"/>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511" w:author="Windows ユーザー" w:date="2014-10-18T18:06:00Z"/>
                <w:rFonts w:ascii="Times New Roman" w:hAnsi="Times New Roman" w:cs="Times New Roman"/>
                <w:lang w:val="en-GB" w:eastAsia="en-US"/>
              </w:rPr>
            </w:pPr>
            <w:del w:id="512" w:author="Windows ユーザー" w:date="2014-10-18T18:06:00Z">
              <w:r w:rsidRPr="00E64F13" w:rsidDel="00763BFC">
                <w:rPr>
                  <w:rFonts w:ascii="Times New Roman" w:hAnsi="Times New Roman" w:cs="Times New Roman"/>
                  <w:lang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513" w:author="Windows ユーザー" w:date="2014-10-18T18:06:00Z"/>
                <w:rFonts w:ascii="Times New Roman" w:hAnsi="Times New Roman" w:cs="Times New Roman"/>
                <w:lang w:val="en-GB" w:eastAsia="en-US"/>
              </w:rPr>
            </w:pPr>
            <w:del w:id="514" w:author="Windows ユーザー" w:date="2014-10-18T18:06:00Z">
              <w:r w:rsidRPr="00E64F13" w:rsidDel="00763BFC">
                <w:rPr>
                  <w:rFonts w:ascii="Times New Roman" w:hAnsi="Times New Roman" w:cs="Times New Roman" w:hint="eastAsia"/>
                  <w:bCs/>
                  <w:lang w:val="en-GB" w:eastAsia="en-US"/>
                </w:rPr>
                <w:delText>u(5)</w:delText>
              </w:r>
            </w:del>
          </w:p>
        </w:tc>
      </w:tr>
      <w:tr w:rsidR="003208BE" w:rsidRPr="00E64F13" w:rsidDel="00763BFC" w:rsidTr="0077367C">
        <w:trPr>
          <w:cantSplit/>
          <w:jc w:val="center"/>
          <w:del w:id="515"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516" w:author="Windows ユーザー" w:date="2014-10-18T18:06:00Z"/>
                <w:rFonts w:ascii="Times New Roman" w:hAnsi="Times New Roman" w:cs="Times New Roman"/>
                <w:bCs/>
                <w:lang w:val="en-GB" w:eastAsia="en-US"/>
              </w:rPr>
            </w:pPr>
            <w:del w:id="517"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z_far</w:delText>
              </w:r>
              <w:r w:rsidRPr="00E64F13" w:rsidDel="00763BFC">
                <w:rPr>
                  <w:rFonts w:ascii="Times New Roman" w:hAnsi="Times New Roman" w:cs="Times New Roman" w:hint="eastAsia"/>
                  <w:b/>
                  <w:lang w:val="en-GB"/>
                </w:rPr>
                <w:delText>_</w:delText>
              </w:r>
              <w:r w:rsidRPr="00E64F13" w:rsidDel="00763BFC">
                <w:rPr>
                  <w:rFonts w:ascii="Times New Roman" w:hAnsi="Times New Roman" w:cs="Times New Roman" w:hint="eastAsia"/>
                  <w:b/>
                  <w:lang w:val="en-GB" w:eastAsia="en-US"/>
                </w:rPr>
                <w:delText>mantissa[</w:delText>
              </w:r>
              <w:r w:rsidRPr="00E64F13" w:rsidDel="00763BFC">
                <w:rPr>
                  <w:rFonts w:ascii="Times New Roman" w:hAnsi="Times New Roman" w:cs="Times New Roman"/>
                  <w:b/>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b/>
                  <w:lang w:val="en-GB"/>
                </w:rPr>
                <w:delText> </w:delText>
              </w:r>
              <w:r w:rsidRPr="00E64F13" w:rsidDel="00763BFC">
                <w:rPr>
                  <w:rFonts w:ascii="Times New Roman" w:hAnsi="Times New Roman" w:cs="Times New Roman" w:hint="eastAsia"/>
                  <w:b/>
                  <w:lang w:val="en-GB" w:eastAsia="en-US"/>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518" w:author="Windows ユーザー" w:date="2014-10-18T18:06:00Z"/>
                <w:rFonts w:ascii="Times New Roman" w:hAnsi="Times New Roman" w:cs="Times New Roman"/>
                <w:lang w:val="en-GB" w:eastAsia="en-US"/>
              </w:rPr>
            </w:pPr>
            <w:del w:id="519" w:author="Windows ユーザー" w:date="2014-10-18T18:06:00Z">
              <w:r w:rsidRPr="00E64F13" w:rsidDel="00763BFC">
                <w:rPr>
                  <w:rFonts w:ascii="Times New Roman" w:hAnsi="Times New Roman" w:cs="Times New Roman"/>
                  <w:lang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520" w:author="Windows ユーザー" w:date="2014-10-18T18:06:00Z"/>
                <w:rFonts w:ascii="Times New Roman" w:hAnsi="Times New Roman" w:cs="Times New Roman"/>
                <w:lang w:val="en-GB" w:eastAsia="en-US"/>
              </w:rPr>
            </w:pPr>
            <w:del w:id="521" w:author="Windows ユーザー" w:date="2014-10-18T18:06:00Z">
              <w:r w:rsidRPr="00E64F13" w:rsidDel="00763BFC">
                <w:rPr>
                  <w:rFonts w:ascii="Times New Roman" w:hAnsi="Times New Roman" w:cs="Times New Roman" w:hint="eastAsia"/>
                  <w:bCs/>
                  <w:lang w:val="en-GB" w:eastAsia="en-US"/>
                </w:rPr>
                <w:delText>u(v)</w:delText>
              </w:r>
            </w:del>
          </w:p>
        </w:tc>
      </w:tr>
      <w:tr w:rsidR="003208BE" w:rsidRPr="00E64F13" w:rsidDel="00763BFC" w:rsidTr="0077367C">
        <w:trPr>
          <w:cantSplit/>
          <w:jc w:val="center"/>
          <w:del w:id="522"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523" w:author="Windows ユーザー" w:date="2014-10-18T18:06:00Z"/>
                <w:rFonts w:ascii="Times New Roman" w:hAnsi="Times New Roman" w:cs="Times New Roman"/>
                <w:bCs/>
                <w:lang w:val="en-GB" w:eastAsia="en-US"/>
              </w:rPr>
            </w:pPr>
            <w:del w:id="524"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525"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526" w:author="Windows ユーザー" w:date="2014-10-18T18:06:00Z"/>
                <w:rFonts w:ascii="Times New Roman" w:hAnsi="Times New Roman" w:cs="Times New Roman"/>
                <w:lang w:val="en-GB" w:eastAsia="en-US"/>
              </w:rPr>
            </w:pPr>
          </w:p>
        </w:tc>
      </w:tr>
      <w:tr w:rsidR="003208BE" w:rsidRPr="00E64F13" w:rsidDel="00763BFC" w:rsidTr="0077367C">
        <w:trPr>
          <w:cantSplit/>
          <w:jc w:val="center"/>
          <w:del w:id="527"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528" w:author="Windows ユーザー" w:date="2014-10-18T18:06:00Z"/>
                <w:rFonts w:ascii="Times New Roman" w:hAnsi="Times New Roman" w:cs="Times New Roman"/>
                <w:bCs/>
                <w:lang w:val="en-GB" w:eastAsia="en-US"/>
              </w:rPr>
            </w:pPr>
            <w:del w:id="529" w:author="Windows ユーザー" w:date="2014-10-18T18:06:00Z">
              <w:r w:rsidRPr="00E64F13" w:rsidDel="00763BFC">
                <w:rPr>
                  <w:rFonts w:ascii="Times New Roman" w:hAnsi="Times New Roman" w:cs="Times New Roman"/>
                  <w:lang w:val="en-GB" w:eastAsia="en-US"/>
                </w:rPr>
                <w:tab/>
              </w:r>
              <w:r w:rsidRPr="00E64F13" w:rsidDel="00763BFC">
                <w:rPr>
                  <w:rFonts w:ascii="Times New Roman" w:hAnsi="Times New Roman" w:cs="Times New Roman" w:hint="eastAsia"/>
                  <w:lang w:val="en-GB" w:eastAsia="en-US"/>
                </w:rPr>
                <w:delText>if(</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intrinsic_param_flag</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 {</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530"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531" w:author="Windows ユーザー" w:date="2014-10-18T18:06:00Z"/>
                <w:rFonts w:ascii="Times New Roman" w:hAnsi="Times New Roman" w:cs="Times New Roman"/>
                <w:lang w:val="en-GB" w:eastAsia="en-US"/>
              </w:rPr>
            </w:pPr>
          </w:p>
        </w:tc>
      </w:tr>
      <w:tr w:rsidR="003208BE" w:rsidRPr="00E64F13" w:rsidDel="00763BFC" w:rsidTr="0077367C">
        <w:trPr>
          <w:cantSplit/>
          <w:jc w:val="center"/>
          <w:del w:id="532"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533" w:author="Windows ユーザー" w:date="2014-10-18T18:06:00Z"/>
                <w:rFonts w:ascii="Times New Roman" w:hAnsi="Times New Roman" w:cs="Times New Roman"/>
                <w:b/>
                <w:lang w:val="en-GB" w:eastAsia="en-US"/>
              </w:rPr>
            </w:pPr>
            <w:del w:id="534"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delText>prec_focal_length</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535" w:author="Windows ユーザー" w:date="2014-10-18T18:06:00Z"/>
                <w:rFonts w:ascii="Times New Roman" w:hAnsi="Times New Roman" w:cs="Times New Roman"/>
                <w:lang w:val="en-GB" w:eastAsia="en-US"/>
              </w:rPr>
            </w:pPr>
            <w:del w:id="536"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537" w:author="Windows ユーザー" w:date="2014-10-18T18:06:00Z"/>
                <w:rFonts w:ascii="Times New Roman" w:hAnsi="Times New Roman" w:cs="Times New Roman"/>
                <w:lang w:val="en-GB" w:eastAsia="en-US"/>
              </w:rPr>
            </w:pPr>
            <w:del w:id="538" w:author="Windows ユーザー" w:date="2014-10-18T18:06:00Z">
              <w:r w:rsidRPr="00E64F13" w:rsidDel="00763BFC">
                <w:rPr>
                  <w:rFonts w:ascii="Times New Roman" w:hAnsi="Times New Roman" w:cs="Times New Roman"/>
                  <w:lang w:val="en-GB" w:eastAsia="en-US"/>
                </w:rPr>
                <w:delText>ue(v)</w:delText>
              </w:r>
            </w:del>
          </w:p>
        </w:tc>
      </w:tr>
      <w:tr w:rsidR="003208BE" w:rsidRPr="00E64F13" w:rsidDel="00763BFC" w:rsidTr="0077367C">
        <w:trPr>
          <w:cantSplit/>
          <w:jc w:val="center"/>
          <w:del w:id="539"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540" w:author="Windows ユーザー" w:date="2014-10-18T18:06:00Z"/>
                <w:rFonts w:ascii="Times New Roman" w:hAnsi="Times New Roman" w:cs="Times New Roman"/>
                <w:b/>
                <w:lang w:val="en-GB" w:eastAsia="en-US"/>
              </w:rPr>
            </w:pPr>
            <w:del w:id="541"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delText>prec_principal_point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542" w:author="Windows ユーザー" w:date="2014-10-18T18:06:00Z"/>
                <w:rFonts w:ascii="Times New Roman" w:hAnsi="Times New Roman" w:cs="Times New Roman"/>
                <w:lang w:val="en-GB" w:eastAsia="en-US"/>
              </w:rPr>
            </w:pPr>
            <w:del w:id="543"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544" w:author="Windows ユーザー" w:date="2014-10-18T18:06:00Z"/>
                <w:rFonts w:ascii="Times New Roman" w:hAnsi="Times New Roman" w:cs="Times New Roman"/>
                <w:lang w:val="en-GB" w:eastAsia="en-US"/>
              </w:rPr>
            </w:pPr>
            <w:del w:id="545" w:author="Windows ユーザー" w:date="2014-10-18T18:06:00Z">
              <w:r w:rsidRPr="00E64F13" w:rsidDel="00763BFC">
                <w:rPr>
                  <w:rFonts w:ascii="Times New Roman" w:hAnsi="Times New Roman" w:cs="Times New Roman"/>
                  <w:lang w:val="en-GB" w:eastAsia="en-US"/>
                </w:rPr>
                <w:delText>ue(v)</w:delText>
              </w:r>
            </w:del>
          </w:p>
        </w:tc>
      </w:tr>
      <w:tr w:rsidR="003208BE" w:rsidRPr="00E64F13" w:rsidDel="00763BFC" w:rsidTr="0077367C">
        <w:trPr>
          <w:cantSplit/>
          <w:jc w:val="center"/>
          <w:del w:id="546"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547" w:author="Windows ユーザー" w:date="2014-10-18T18:06:00Z"/>
                <w:rFonts w:ascii="Times New Roman" w:hAnsi="Times New Roman" w:cs="Times New Roman"/>
                <w:b/>
                <w:bCs/>
                <w:lang w:val="en-GB" w:eastAsia="en-US"/>
              </w:rPr>
            </w:pPr>
            <w:del w:id="548" w:author="Windows ユーザー" w:date="2014-10-18T18:06:00Z">
              <w:r w:rsidRPr="00E64F13" w:rsidDel="00763BFC">
                <w:rPr>
                  <w:rFonts w:ascii="Times New Roman" w:hAnsi="Times New Roman" w:cs="Times New Roman"/>
                  <w:sz w:val="22"/>
                </w:rPr>
                <w:tab/>
              </w:r>
              <w:r w:rsidRPr="00E64F13" w:rsidDel="00763BFC">
                <w:rPr>
                  <w:rFonts w:ascii="Times New Roman" w:hAnsi="Times New Roman" w:cs="Times New Roman" w:hint="eastAsia"/>
                  <w:sz w:val="22"/>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549"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550" w:author="Windows ユーザー" w:date="2014-10-18T18:06:00Z"/>
                <w:rFonts w:ascii="Times New Roman" w:hAnsi="Times New Roman" w:cs="Times New Roman"/>
                <w:lang w:val="en-GB" w:eastAsia="en-US"/>
              </w:rPr>
            </w:pPr>
          </w:p>
        </w:tc>
      </w:tr>
      <w:tr w:rsidR="003208BE" w:rsidRPr="00E64F13" w:rsidDel="00763BFC" w:rsidTr="0077367C">
        <w:trPr>
          <w:cantSplit/>
          <w:jc w:val="center"/>
          <w:del w:id="551"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552" w:author="Windows ユーザー" w:date="2014-10-18T18:06:00Z"/>
                <w:rFonts w:ascii="Times New Roman" w:hAnsi="Times New Roman" w:cs="Times New Roman"/>
                <w:bCs/>
                <w:lang w:val="en-GB" w:eastAsia="en-US"/>
              </w:rPr>
            </w:pPr>
            <w:del w:id="553" w:author="Windows ユーザー" w:date="2014-10-18T18:06:00Z">
              <w:r w:rsidRPr="00E64F13" w:rsidDel="00763BFC">
                <w:rPr>
                  <w:rFonts w:ascii="Times New Roman" w:hAnsi="Times New Roman" w:cs="Times New Roman"/>
                  <w:lang w:val="en-GB" w:eastAsia="en-US"/>
                </w:rPr>
                <w:tab/>
              </w:r>
              <w:r w:rsidRPr="00E64F13" w:rsidDel="00763BFC">
                <w:rPr>
                  <w:rFonts w:ascii="Times New Roman" w:hAnsi="Times New Roman" w:cs="Times New Roman" w:hint="eastAsia"/>
                  <w:lang w:val="en-GB" w:eastAsia="en-US"/>
                </w:rPr>
                <w:delText>if(</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rotation_flag</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 xml:space="preserve">) </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554"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555" w:author="Windows ユーザー" w:date="2014-10-18T18:06:00Z"/>
                <w:rFonts w:ascii="Times New Roman" w:hAnsi="Times New Roman" w:cs="Times New Roman"/>
                <w:lang w:val="en-GB" w:eastAsia="en-US"/>
              </w:rPr>
            </w:pPr>
          </w:p>
        </w:tc>
      </w:tr>
      <w:tr w:rsidR="003208BE" w:rsidRPr="00E64F13" w:rsidDel="00763BFC" w:rsidTr="0077367C">
        <w:trPr>
          <w:cantSplit/>
          <w:jc w:val="center"/>
          <w:del w:id="556"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557" w:author="Windows ユーザー" w:date="2014-10-18T18:06:00Z"/>
                <w:rFonts w:ascii="Times New Roman" w:hAnsi="Times New Roman" w:cs="Times New Roman"/>
                <w:b/>
                <w:lang w:val="en-GB" w:eastAsia="en-US"/>
              </w:rPr>
            </w:pPr>
            <w:del w:id="558" w:author="Windows ユーザー" w:date="2014-10-18T18:06:00Z">
              <w:r w:rsidRPr="00E64F13" w:rsidDel="00763BFC">
                <w:rPr>
                  <w:rFonts w:ascii="Times New Roman" w:hAnsi="Times New Roman" w:cs="Times New Roman"/>
                  <w:b/>
                  <w:sz w:val="22"/>
                  <w:lang w:eastAsia="en-US"/>
                </w:rPr>
                <w:tab/>
              </w:r>
              <w:r w:rsidRPr="00E64F13" w:rsidDel="00763BFC">
                <w:rPr>
                  <w:rFonts w:ascii="Times New Roman" w:hAnsi="Times New Roman" w:cs="Times New Roman"/>
                  <w:sz w:val="22"/>
                  <w:lang w:eastAsia="en-US"/>
                </w:rPr>
                <w:tab/>
              </w:r>
              <w:r w:rsidRPr="00E64F13" w:rsidDel="00763BFC">
                <w:rPr>
                  <w:rFonts w:ascii="Times New Roman" w:hAnsi="Times New Roman" w:cs="Times New Roman"/>
                  <w:b/>
                  <w:lang w:val="en-GB" w:eastAsia="en-US"/>
                </w:rPr>
                <w:delText>prec_rotation_param</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559" w:author="Windows ユーザー" w:date="2014-10-18T18:06:00Z"/>
                <w:rFonts w:ascii="Times New Roman" w:hAnsi="Times New Roman" w:cs="Times New Roman"/>
                <w:lang w:val="en-GB" w:eastAsia="en-US"/>
              </w:rPr>
            </w:pPr>
            <w:del w:id="560"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561" w:author="Windows ユーザー" w:date="2014-10-18T18:06:00Z"/>
                <w:rFonts w:ascii="Times New Roman" w:hAnsi="Times New Roman" w:cs="Times New Roman"/>
                <w:lang w:val="en-GB" w:eastAsia="en-US"/>
              </w:rPr>
            </w:pPr>
            <w:del w:id="562" w:author="Windows ユーザー" w:date="2014-10-18T18:06:00Z">
              <w:r w:rsidRPr="00E64F13" w:rsidDel="00763BFC">
                <w:rPr>
                  <w:rFonts w:ascii="Times New Roman" w:hAnsi="Times New Roman" w:cs="Times New Roman"/>
                  <w:lang w:val="en-GB" w:eastAsia="en-US"/>
                </w:rPr>
                <w:delText>ue(v)</w:delText>
              </w:r>
            </w:del>
          </w:p>
        </w:tc>
      </w:tr>
      <w:tr w:rsidR="003208BE" w:rsidRPr="00E64F13" w:rsidDel="00763BFC" w:rsidTr="0077367C">
        <w:trPr>
          <w:cantSplit/>
          <w:jc w:val="center"/>
          <w:del w:id="563"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564" w:author="Windows ユーザー" w:date="2014-10-18T18:06:00Z"/>
                <w:rFonts w:ascii="Times New Roman" w:hAnsi="Times New Roman" w:cs="Times New Roman"/>
                <w:b/>
                <w:lang w:val="en-GB" w:eastAsia="en-US"/>
              </w:rPr>
            </w:pPr>
            <w:del w:id="565" w:author="Windows ユーザー" w:date="2014-10-18T18:06:00Z">
              <w:r w:rsidRPr="00E64F13" w:rsidDel="00763BFC">
                <w:rPr>
                  <w:rFonts w:ascii="Times New Roman" w:hAnsi="Times New Roman" w:cs="Times New Roman"/>
                  <w:lang w:val="en-GB" w:eastAsia="en-US"/>
                </w:rPr>
                <w:tab/>
                <w:delText>i</w:delText>
              </w:r>
              <w:r w:rsidRPr="00E64F13" w:rsidDel="00763BFC">
                <w:rPr>
                  <w:rFonts w:ascii="Times New Roman" w:hAnsi="Times New Roman" w:cs="Times New Roman" w:hint="eastAsia"/>
                  <w:lang w:val="en-GB" w:eastAsia="en-US"/>
                </w:rPr>
                <w:delText>f</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translation_flag</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 xml:space="preserve">) </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566"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567" w:author="Windows ユーザー" w:date="2014-10-18T18:06:00Z"/>
                <w:rFonts w:ascii="Times New Roman" w:hAnsi="Times New Roman" w:cs="Times New Roman"/>
                <w:lang w:val="en-GB" w:eastAsia="en-US"/>
              </w:rPr>
            </w:pPr>
          </w:p>
        </w:tc>
      </w:tr>
      <w:tr w:rsidR="003208BE" w:rsidRPr="00E64F13" w:rsidDel="00763BFC" w:rsidTr="0077367C">
        <w:trPr>
          <w:cantSplit/>
          <w:jc w:val="center"/>
          <w:del w:id="568"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569" w:author="Windows ユーザー" w:date="2014-10-18T18:06:00Z"/>
                <w:rFonts w:ascii="Times New Roman" w:hAnsi="Times New Roman" w:cs="Times New Roman"/>
                <w:b/>
                <w:lang w:val="en-GB" w:eastAsia="en-US"/>
              </w:rPr>
            </w:pPr>
            <w:del w:id="570" w:author="Windows ユーザー" w:date="2014-10-18T18:06:00Z">
              <w:r w:rsidRPr="00E64F13" w:rsidDel="00763BFC">
                <w:rPr>
                  <w:rFonts w:ascii="Times New Roman" w:hAnsi="Times New Roman" w:cs="Times New Roman"/>
                  <w:b/>
                  <w:sz w:val="22"/>
                  <w:lang w:eastAsia="en-US"/>
                </w:rPr>
                <w:tab/>
              </w:r>
              <w:r w:rsidRPr="00E64F13" w:rsidDel="00763BFC">
                <w:rPr>
                  <w:rFonts w:ascii="Times New Roman" w:hAnsi="Times New Roman" w:cs="Times New Roman"/>
                  <w:b/>
                  <w:lang w:val="en-GB" w:eastAsia="en-US"/>
                </w:rPr>
                <w:tab/>
                <w:delText>prec_translation_param</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571" w:author="Windows ユーザー" w:date="2014-10-18T18:06:00Z"/>
                <w:rFonts w:ascii="Times New Roman" w:hAnsi="Times New Roman" w:cs="Times New Roman"/>
                <w:lang w:val="en-GB" w:eastAsia="en-US"/>
              </w:rPr>
            </w:pPr>
            <w:del w:id="572"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573" w:author="Windows ユーザー" w:date="2014-10-18T18:06:00Z"/>
                <w:rFonts w:ascii="Times New Roman" w:hAnsi="Times New Roman" w:cs="Times New Roman"/>
                <w:lang w:val="en-GB" w:eastAsia="en-US"/>
              </w:rPr>
            </w:pPr>
            <w:del w:id="574" w:author="Windows ユーザー" w:date="2014-10-18T18:06:00Z">
              <w:r w:rsidRPr="00E64F13" w:rsidDel="00763BFC">
                <w:rPr>
                  <w:rFonts w:ascii="Times New Roman" w:hAnsi="Times New Roman" w:cs="Times New Roman"/>
                  <w:lang w:val="en-GB" w:eastAsia="en-US"/>
                </w:rPr>
                <w:delText>ue(v)</w:delText>
              </w:r>
            </w:del>
          </w:p>
        </w:tc>
      </w:tr>
      <w:tr w:rsidR="003208BE" w:rsidRPr="00E64F13" w:rsidDel="00763BFC" w:rsidTr="0077367C">
        <w:trPr>
          <w:cantSplit/>
          <w:jc w:val="center"/>
          <w:del w:id="575"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576" w:author="Windows ユーザー" w:date="2014-10-18T18:06:00Z"/>
                <w:rFonts w:ascii="Times New Roman" w:hAnsi="Times New Roman" w:cs="Times New Roman" w:hint="eastAsia"/>
                <w:lang w:val="en-GB" w:eastAsia="en-US"/>
              </w:rPr>
            </w:pPr>
            <w:del w:id="577" w:author="Windows ユーザー" w:date="2014-10-18T18:06:00Z">
              <w:r w:rsidRPr="00E64F13" w:rsidDel="00763BFC">
                <w:rPr>
                  <w:rFonts w:ascii="Times New Roman" w:hAnsi="Times New Roman" w:cs="Times New Roman"/>
                  <w:lang w:val="en-GB" w:eastAsia="en-US"/>
                </w:rPr>
                <w:tab/>
              </w:r>
              <w:r w:rsidRPr="001C2DBB" w:rsidDel="00763BFC">
                <w:rPr>
                  <w:rFonts w:ascii="Times New Roman" w:hAnsi="Times New Roman" w:cs="Times New Roman" w:hint="eastAsia"/>
                  <w:lang w:val="en-GB" w:eastAsia="en-US"/>
                </w:rPr>
                <w:delText>for(</w:delText>
              </w:r>
              <w:r w:rsidRPr="001C2DBB" w:rsidDel="00763BFC">
                <w:rPr>
                  <w:rFonts w:ascii="Times New Roman" w:hAnsi="Times New Roman" w:cs="Times New Roman" w:hint="eastAsia"/>
                  <w:lang w:val="en-GB"/>
                </w:rPr>
                <w:delText xml:space="preserve"> </w:delText>
              </w:r>
              <w:r w:rsidRPr="001C2DBB" w:rsidDel="00763BFC">
                <w:rPr>
                  <w:rFonts w:ascii="Times New Roman" w:hAnsi="Times New Roman" w:cs="Times New Roman" w:hint="eastAsia"/>
                  <w:lang w:val="en-GB" w:eastAsia="en-US"/>
                </w:rPr>
                <w:delText>i</w:delText>
              </w:r>
              <w:r w:rsidRPr="004B3C50"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eastAsia="en-US"/>
                </w:rPr>
                <w:delText>=</w:delText>
              </w:r>
              <w:r w:rsidRPr="004B3C50"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eastAsia="en-US"/>
                </w:rPr>
                <w:delText>0; i</w:delText>
              </w:r>
              <w:r w:rsidRPr="004B3C50"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eastAsia="en-US"/>
                </w:rPr>
                <w:delText>&lt;</w:delText>
              </w:r>
              <w:r w:rsidDel="00763BFC">
                <w:rPr>
                  <w:rFonts w:ascii="Times New Roman" w:hAnsi="Times New Roman" w:cs="Times New Roman"/>
                  <w:lang w:val="en-GB" w:eastAsia="en-US"/>
                </w:rPr>
                <w:delText>=</w:delText>
              </w:r>
              <w:r w:rsidRPr="004B3C50" w:rsidDel="00763BFC">
                <w:rPr>
                  <w:rFonts w:ascii="Times New Roman" w:hAnsi="Times New Roman" w:cs="Times New Roman"/>
                  <w:lang w:val="en-GB" w:eastAsia="en-US"/>
                </w:rPr>
                <w:delText xml:space="preserve"> </w:delText>
              </w:r>
              <w:r w:rsidRPr="00E64F13" w:rsidDel="00763BFC">
                <w:rPr>
                  <w:rFonts w:ascii="Times New Roman" w:hAnsi="Times New Roman" w:cs="Times New Roman" w:hint="eastAsia"/>
                  <w:lang w:val="en-GB" w:eastAsia="en-US"/>
                </w:rPr>
                <w:delText>num_residual_texture_views_minus1</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hint="eastAsia"/>
                  <w:lang w:val="en-GB"/>
                </w:rPr>
                <w:delText xml:space="preserve"> </w:delText>
              </w:r>
              <w:r w:rsidDel="00763BFC">
                <w:rPr>
                  <w:rFonts w:ascii="Times New Roman" w:hAnsi="Times New Roman" w:cs="Times New Roman"/>
                  <w:lang w:val="en-GB"/>
                </w:rPr>
                <w:delText>1</w:delText>
              </w:r>
              <w:r w:rsidRPr="001C2DBB" w:rsidDel="00763BFC">
                <w:rPr>
                  <w:rFonts w:ascii="Times New Roman" w:hAnsi="Times New Roman" w:cs="Times New Roman" w:hint="eastAsia"/>
                  <w:lang w:val="en-GB" w:eastAsia="en-US"/>
                </w:rPr>
                <w:delText>; i++</w:delText>
              </w:r>
              <w:r w:rsidRPr="001C2DBB" w:rsidDel="00763BFC">
                <w:rPr>
                  <w:rFonts w:ascii="Times New Roman" w:hAnsi="Times New Roman" w:cs="Times New Roman" w:hint="eastAsia"/>
                  <w:lang w:val="en-GB"/>
                </w:rPr>
                <w:delText xml:space="preserve"> </w:delText>
              </w:r>
              <w:r w:rsidRPr="001C2DBB" w:rsidDel="00763BFC">
                <w:rPr>
                  <w:rFonts w:ascii="Times New Roman" w:hAnsi="Times New Roman" w:cs="Times New Roman" w:hint="eastAsia"/>
                  <w:lang w:val="en-GB" w:eastAsia="en-US"/>
                </w:rPr>
                <w:delText>) {</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578"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579" w:author="Windows ユーザー" w:date="2014-10-18T18:06:00Z"/>
                <w:rFonts w:ascii="Times New Roman" w:hAnsi="Times New Roman" w:cs="Times New Roman"/>
                <w:lang w:val="en-GB" w:eastAsia="en-US"/>
              </w:rPr>
            </w:pPr>
          </w:p>
        </w:tc>
      </w:tr>
      <w:tr w:rsidR="003208BE" w:rsidRPr="00E64F13" w:rsidDel="00763BFC" w:rsidTr="0077367C">
        <w:trPr>
          <w:cantSplit/>
          <w:jc w:val="center"/>
          <w:del w:id="580"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581" w:author="Windows ユーザー" w:date="2014-10-18T18:06:00Z"/>
                <w:rFonts w:ascii="Times New Roman" w:hAnsi="Times New Roman" w:cs="Times New Roman" w:hint="eastAsia"/>
                <w:lang w:val="en-GB" w:eastAsia="en-US"/>
              </w:rPr>
            </w:pPr>
            <w:del w:id="582" w:author="Windows ユーザー" w:date="2014-10-18T18:06:00Z">
              <w:r w:rsidRPr="00E64F13" w:rsidDel="00763BFC">
                <w:rPr>
                  <w:rFonts w:ascii="Times New Roman" w:hAnsi="Times New Roman" w:cs="Times New Roman"/>
                  <w:lang w:val="en-GB" w:eastAsia="en-US"/>
                </w:rPr>
                <w:tab/>
              </w:r>
              <w:r w:rsidRPr="00E64F13" w:rsidDel="00763BFC">
                <w:rPr>
                  <w:rFonts w:ascii="Times New Roman" w:hAnsi="Times New Roman" w:cs="Times New Roman"/>
                  <w:lang w:val="en-GB" w:eastAsia="en-US"/>
                </w:rPr>
                <w:tab/>
              </w:r>
              <w:r w:rsidRPr="00E64F13" w:rsidDel="00763BFC">
                <w:rPr>
                  <w:rFonts w:ascii="Times New Roman" w:hAnsi="Times New Roman" w:cs="Times New Roman" w:hint="eastAsia"/>
                  <w:lang w:val="en-GB" w:eastAsia="en-US"/>
                </w:rPr>
                <w:delText>if(</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intrinsic_param_flag</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 {</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583"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584" w:author="Windows ユーザー" w:date="2014-10-18T18:06:00Z"/>
                <w:rFonts w:ascii="Times New Roman" w:hAnsi="Times New Roman" w:cs="Times New Roman"/>
                <w:lang w:val="en-GB" w:eastAsia="en-US"/>
              </w:rPr>
            </w:pPr>
          </w:p>
        </w:tc>
      </w:tr>
      <w:tr w:rsidR="003208BE" w:rsidRPr="00E64F13" w:rsidDel="00763BFC" w:rsidTr="0077367C">
        <w:trPr>
          <w:cantSplit/>
          <w:jc w:val="center"/>
          <w:del w:id="585"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586" w:author="Windows ユーザー" w:date="2014-10-18T18:06:00Z"/>
                <w:rFonts w:ascii="Times New Roman" w:hAnsi="Times New Roman" w:cs="Times New Roman" w:hint="eastAsia"/>
                <w:lang w:val="en-GB" w:eastAsia="en-US"/>
              </w:rPr>
            </w:pPr>
            <w:del w:id="587"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sign_focal_length_x</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588" w:author="Windows ユーザー" w:date="2014-10-18T18:06:00Z"/>
                <w:rFonts w:ascii="Times New Roman" w:hAnsi="Times New Roman" w:cs="Times New Roman"/>
                <w:lang w:val="en-GB" w:eastAsia="en-US"/>
              </w:rPr>
            </w:pPr>
            <w:del w:id="589"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590" w:author="Windows ユーザー" w:date="2014-10-18T18:06:00Z"/>
                <w:rFonts w:ascii="Times New Roman" w:hAnsi="Times New Roman" w:cs="Times New Roman"/>
                <w:lang w:val="en-GB" w:eastAsia="en-US"/>
              </w:rPr>
            </w:pPr>
            <w:del w:id="591" w:author="Windows ユーザー" w:date="2014-10-18T18:06:00Z">
              <w:r w:rsidRPr="00E64F13" w:rsidDel="00763BFC">
                <w:rPr>
                  <w:rFonts w:ascii="Times New Roman" w:hAnsi="Times New Roman" w:cs="Times New Roman" w:hint="eastAsia"/>
                  <w:bCs/>
                  <w:lang w:val="en-GB" w:eastAsia="en-US"/>
                </w:rPr>
                <w:delText>u(1)</w:delText>
              </w:r>
            </w:del>
          </w:p>
        </w:tc>
      </w:tr>
      <w:tr w:rsidR="003208BE" w:rsidRPr="00E64F13" w:rsidDel="00763BFC" w:rsidTr="0077367C">
        <w:trPr>
          <w:cantSplit/>
          <w:jc w:val="center"/>
          <w:del w:id="592"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593" w:author="Windows ユーザー" w:date="2014-10-18T18:06:00Z"/>
                <w:rFonts w:ascii="Times New Roman" w:hAnsi="Times New Roman" w:cs="Times New Roman" w:hint="eastAsia"/>
                <w:lang w:val="en-GB" w:eastAsia="en-US"/>
              </w:rPr>
            </w:pPr>
            <w:del w:id="594"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exponent_focal_length_x</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595" w:author="Windows ユーザー" w:date="2014-10-18T18:06:00Z"/>
                <w:rFonts w:ascii="Times New Roman" w:hAnsi="Times New Roman" w:cs="Times New Roman"/>
                <w:lang w:val="en-GB" w:eastAsia="en-US"/>
              </w:rPr>
            </w:pPr>
            <w:del w:id="596"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597" w:author="Windows ユーザー" w:date="2014-10-18T18:06:00Z"/>
                <w:rFonts w:ascii="Times New Roman" w:hAnsi="Times New Roman" w:cs="Times New Roman"/>
                <w:lang w:val="en-GB" w:eastAsia="en-US"/>
              </w:rPr>
            </w:pPr>
            <w:del w:id="598" w:author="Windows ユーザー" w:date="2014-10-18T18:06:00Z">
              <w:r w:rsidRPr="00E64F13" w:rsidDel="00763BFC">
                <w:rPr>
                  <w:rFonts w:ascii="Times New Roman" w:hAnsi="Times New Roman" w:cs="Times New Roman" w:hint="eastAsia"/>
                  <w:bCs/>
                  <w:lang w:val="en-GB" w:eastAsia="en-US"/>
                </w:rPr>
                <w:delText>u(6)</w:delText>
              </w:r>
            </w:del>
          </w:p>
        </w:tc>
      </w:tr>
      <w:tr w:rsidR="003208BE" w:rsidRPr="00E64F13" w:rsidDel="00763BFC" w:rsidTr="0077367C">
        <w:trPr>
          <w:cantSplit/>
          <w:jc w:val="center"/>
          <w:del w:id="599"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600" w:author="Windows ユーザー" w:date="2014-10-18T18:06:00Z"/>
                <w:rFonts w:ascii="Times New Roman" w:hAnsi="Times New Roman" w:cs="Times New Roman" w:hint="eastAsia"/>
                <w:lang w:val="en-GB" w:eastAsia="en-US"/>
              </w:rPr>
            </w:pPr>
            <w:del w:id="601"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mantissa_focal_length_x</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602" w:author="Windows ユーザー" w:date="2014-10-18T18:06:00Z"/>
                <w:rFonts w:ascii="Times New Roman" w:hAnsi="Times New Roman" w:cs="Times New Roman"/>
                <w:lang w:val="en-GB" w:eastAsia="en-US"/>
              </w:rPr>
            </w:pPr>
            <w:del w:id="603"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604" w:author="Windows ユーザー" w:date="2014-10-18T18:06:00Z"/>
                <w:rFonts w:ascii="Times New Roman" w:hAnsi="Times New Roman" w:cs="Times New Roman"/>
                <w:lang w:val="en-GB" w:eastAsia="en-US"/>
              </w:rPr>
            </w:pPr>
            <w:del w:id="605" w:author="Windows ユーザー" w:date="2014-10-18T18:06:00Z">
              <w:r w:rsidRPr="00E64F13" w:rsidDel="00763BFC">
                <w:rPr>
                  <w:rFonts w:ascii="Times New Roman" w:hAnsi="Times New Roman" w:cs="Times New Roman" w:hint="eastAsia"/>
                  <w:bCs/>
                  <w:lang w:val="en-GB" w:eastAsia="en-US"/>
                </w:rPr>
                <w:delText>u(v)</w:delText>
              </w:r>
            </w:del>
          </w:p>
        </w:tc>
      </w:tr>
      <w:tr w:rsidR="003208BE" w:rsidRPr="00E64F13" w:rsidDel="00763BFC" w:rsidTr="0077367C">
        <w:trPr>
          <w:cantSplit/>
          <w:jc w:val="center"/>
          <w:del w:id="606"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607" w:author="Windows ユーザー" w:date="2014-10-18T18:06:00Z"/>
                <w:rFonts w:ascii="Times New Roman" w:hAnsi="Times New Roman" w:cs="Times New Roman" w:hint="eastAsia"/>
                <w:lang w:val="en-GB" w:eastAsia="en-US"/>
              </w:rPr>
            </w:pPr>
            <w:del w:id="608"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sign_focal_length_y</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609" w:author="Windows ユーザー" w:date="2014-10-18T18:06:00Z"/>
                <w:rFonts w:ascii="Times New Roman" w:hAnsi="Times New Roman" w:cs="Times New Roman"/>
                <w:lang w:val="en-GB" w:eastAsia="en-US"/>
              </w:rPr>
            </w:pPr>
            <w:del w:id="610"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611" w:author="Windows ユーザー" w:date="2014-10-18T18:06:00Z"/>
                <w:rFonts w:ascii="Times New Roman" w:hAnsi="Times New Roman" w:cs="Times New Roman"/>
                <w:lang w:val="en-GB" w:eastAsia="en-US"/>
              </w:rPr>
            </w:pPr>
            <w:del w:id="612" w:author="Windows ユーザー" w:date="2014-10-18T18:06:00Z">
              <w:r w:rsidRPr="00E64F13" w:rsidDel="00763BFC">
                <w:rPr>
                  <w:rFonts w:ascii="Times New Roman" w:hAnsi="Times New Roman" w:cs="Times New Roman" w:hint="eastAsia"/>
                  <w:bCs/>
                  <w:lang w:val="en-GB" w:eastAsia="en-US"/>
                </w:rPr>
                <w:delText>u(1)</w:delText>
              </w:r>
            </w:del>
          </w:p>
        </w:tc>
      </w:tr>
      <w:tr w:rsidR="003208BE" w:rsidRPr="00E64F13" w:rsidDel="00763BFC" w:rsidTr="0077367C">
        <w:trPr>
          <w:cantSplit/>
          <w:jc w:val="center"/>
          <w:del w:id="613"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614" w:author="Windows ユーザー" w:date="2014-10-18T18:06:00Z"/>
                <w:rFonts w:ascii="Times New Roman" w:hAnsi="Times New Roman" w:cs="Times New Roman" w:hint="eastAsia"/>
                <w:lang w:val="en-GB" w:eastAsia="en-US"/>
              </w:rPr>
            </w:pPr>
            <w:del w:id="615"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exponent_focal_length_y</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616" w:author="Windows ユーザー" w:date="2014-10-18T18:06:00Z"/>
                <w:rFonts w:ascii="Times New Roman" w:hAnsi="Times New Roman" w:cs="Times New Roman"/>
                <w:lang w:val="en-GB" w:eastAsia="en-US"/>
              </w:rPr>
            </w:pPr>
            <w:del w:id="617"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618" w:author="Windows ユーザー" w:date="2014-10-18T18:06:00Z"/>
                <w:rFonts w:ascii="Times New Roman" w:hAnsi="Times New Roman" w:cs="Times New Roman"/>
                <w:lang w:val="en-GB" w:eastAsia="en-US"/>
              </w:rPr>
            </w:pPr>
            <w:del w:id="619" w:author="Windows ユーザー" w:date="2014-10-18T18:06:00Z">
              <w:r w:rsidRPr="00E64F13" w:rsidDel="00763BFC">
                <w:rPr>
                  <w:rFonts w:ascii="Times New Roman" w:hAnsi="Times New Roman" w:cs="Times New Roman" w:hint="eastAsia"/>
                  <w:bCs/>
                  <w:lang w:val="en-GB" w:eastAsia="en-US"/>
                </w:rPr>
                <w:delText>u(6)</w:delText>
              </w:r>
            </w:del>
          </w:p>
        </w:tc>
      </w:tr>
      <w:tr w:rsidR="003208BE" w:rsidRPr="00E64F13" w:rsidDel="00763BFC" w:rsidTr="0077367C">
        <w:trPr>
          <w:cantSplit/>
          <w:jc w:val="center"/>
          <w:del w:id="620"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621" w:author="Windows ユーザー" w:date="2014-10-18T18:06:00Z"/>
                <w:rFonts w:ascii="Times New Roman" w:hAnsi="Times New Roman" w:cs="Times New Roman" w:hint="eastAsia"/>
                <w:lang w:val="en-GB" w:eastAsia="en-US"/>
              </w:rPr>
            </w:pPr>
            <w:del w:id="622"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mantissa_focal_length_y</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623" w:author="Windows ユーザー" w:date="2014-10-18T18:06:00Z"/>
                <w:rFonts w:ascii="Times New Roman" w:hAnsi="Times New Roman" w:cs="Times New Roman"/>
                <w:lang w:val="en-GB" w:eastAsia="en-US"/>
              </w:rPr>
            </w:pPr>
            <w:del w:id="624"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625" w:author="Windows ユーザー" w:date="2014-10-18T18:06:00Z"/>
                <w:rFonts w:ascii="Times New Roman" w:hAnsi="Times New Roman" w:cs="Times New Roman"/>
                <w:lang w:val="en-GB" w:eastAsia="en-US"/>
              </w:rPr>
            </w:pPr>
            <w:del w:id="626" w:author="Windows ユーザー" w:date="2014-10-18T18:06:00Z">
              <w:r w:rsidRPr="00E64F13" w:rsidDel="00763BFC">
                <w:rPr>
                  <w:rFonts w:ascii="Times New Roman" w:hAnsi="Times New Roman" w:cs="Times New Roman" w:hint="eastAsia"/>
                  <w:bCs/>
                  <w:lang w:val="en-GB" w:eastAsia="en-US"/>
                </w:rPr>
                <w:delText>u(v)</w:delText>
              </w:r>
            </w:del>
          </w:p>
        </w:tc>
      </w:tr>
      <w:tr w:rsidR="003208BE" w:rsidRPr="00E64F13" w:rsidDel="00763BFC" w:rsidTr="0077367C">
        <w:trPr>
          <w:cantSplit/>
          <w:jc w:val="center"/>
          <w:del w:id="627"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628" w:author="Windows ユーザー" w:date="2014-10-18T18:06:00Z"/>
                <w:rFonts w:ascii="Times New Roman" w:hAnsi="Times New Roman" w:cs="Times New Roman" w:hint="eastAsia"/>
                <w:lang w:val="en-GB" w:eastAsia="en-US"/>
              </w:rPr>
            </w:pPr>
            <w:del w:id="629"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sign_principal_point_x</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630" w:author="Windows ユーザー" w:date="2014-10-18T18:06:00Z"/>
                <w:rFonts w:ascii="Times New Roman" w:hAnsi="Times New Roman" w:cs="Times New Roman"/>
                <w:lang w:val="en-GB" w:eastAsia="en-US"/>
              </w:rPr>
            </w:pPr>
            <w:del w:id="631"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632" w:author="Windows ユーザー" w:date="2014-10-18T18:06:00Z"/>
                <w:rFonts w:ascii="Times New Roman" w:hAnsi="Times New Roman" w:cs="Times New Roman"/>
                <w:lang w:val="en-GB" w:eastAsia="en-US"/>
              </w:rPr>
            </w:pPr>
            <w:del w:id="633" w:author="Windows ユーザー" w:date="2014-10-18T18:06:00Z">
              <w:r w:rsidRPr="00E64F13" w:rsidDel="00763BFC">
                <w:rPr>
                  <w:rFonts w:ascii="Times New Roman" w:hAnsi="Times New Roman" w:cs="Times New Roman" w:hint="eastAsia"/>
                  <w:bCs/>
                  <w:lang w:val="en-GB" w:eastAsia="en-US"/>
                </w:rPr>
                <w:delText>u(1)</w:delText>
              </w:r>
            </w:del>
          </w:p>
        </w:tc>
      </w:tr>
      <w:tr w:rsidR="003208BE" w:rsidRPr="00E64F13" w:rsidDel="00763BFC" w:rsidTr="0077367C">
        <w:trPr>
          <w:cantSplit/>
          <w:jc w:val="center"/>
          <w:del w:id="634"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635" w:author="Windows ユーザー" w:date="2014-10-18T18:06:00Z"/>
                <w:rFonts w:ascii="Times New Roman" w:hAnsi="Times New Roman" w:cs="Times New Roman" w:hint="eastAsia"/>
                <w:lang w:val="en-GB" w:eastAsia="en-US"/>
              </w:rPr>
            </w:pPr>
            <w:del w:id="636"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exponent_principal_point_x</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637" w:author="Windows ユーザー" w:date="2014-10-18T18:06:00Z"/>
                <w:rFonts w:ascii="Times New Roman" w:hAnsi="Times New Roman" w:cs="Times New Roman"/>
                <w:lang w:val="en-GB" w:eastAsia="en-US"/>
              </w:rPr>
            </w:pPr>
            <w:del w:id="638"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639" w:author="Windows ユーザー" w:date="2014-10-18T18:06:00Z"/>
                <w:rFonts w:ascii="Times New Roman" w:hAnsi="Times New Roman" w:cs="Times New Roman"/>
                <w:lang w:val="en-GB" w:eastAsia="en-US"/>
              </w:rPr>
            </w:pPr>
            <w:del w:id="640" w:author="Windows ユーザー" w:date="2014-10-18T18:06:00Z">
              <w:r w:rsidRPr="00E64F13" w:rsidDel="00763BFC">
                <w:rPr>
                  <w:rFonts w:ascii="Times New Roman" w:hAnsi="Times New Roman" w:cs="Times New Roman" w:hint="eastAsia"/>
                  <w:bCs/>
                  <w:lang w:val="en-GB" w:eastAsia="en-US"/>
                </w:rPr>
                <w:delText>u(6)</w:delText>
              </w:r>
            </w:del>
          </w:p>
        </w:tc>
      </w:tr>
      <w:tr w:rsidR="003208BE" w:rsidRPr="00E64F13" w:rsidDel="00763BFC" w:rsidTr="0077367C">
        <w:trPr>
          <w:cantSplit/>
          <w:jc w:val="center"/>
          <w:del w:id="641"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642" w:author="Windows ユーザー" w:date="2014-10-18T18:06:00Z"/>
                <w:rFonts w:ascii="Times New Roman" w:hAnsi="Times New Roman" w:cs="Times New Roman" w:hint="eastAsia"/>
                <w:lang w:val="en-GB" w:eastAsia="en-US"/>
              </w:rPr>
            </w:pPr>
            <w:del w:id="643"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mantissa_principal_point_x</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644" w:author="Windows ユーザー" w:date="2014-10-18T18:06:00Z"/>
                <w:rFonts w:ascii="Times New Roman" w:hAnsi="Times New Roman" w:cs="Times New Roman"/>
                <w:lang w:val="en-GB" w:eastAsia="en-US"/>
              </w:rPr>
            </w:pPr>
            <w:del w:id="645"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646" w:author="Windows ユーザー" w:date="2014-10-18T18:06:00Z"/>
                <w:rFonts w:ascii="Times New Roman" w:hAnsi="Times New Roman" w:cs="Times New Roman"/>
                <w:lang w:val="en-GB" w:eastAsia="en-US"/>
              </w:rPr>
            </w:pPr>
            <w:del w:id="647" w:author="Windows ユーザー" w:date="2014-10-18T18:06:00Z">
              <w:r w:rsidRPr="00E64F13" w:rsidDel="00763BFC">
                <w:rPr>
                  <w:rFonts w:ascii="Times New Roman" w:hAnsi="Times New Roman" w:cs="Times New Roman" w:hint="eastAsia"/>
                  <w:bCs/>
                  <w:lang w:val="en-GB" w:eastAsia="en-US"/>
                </w:rPr>
                <w:delText>u(v)</w:delText>
              </w:r>
            </w:del>
          </w:p>
        </w:tc>
      </w:tr>
      <w:tr w:rsidR="003208BE" w:rsidRPr="00E64F13" w:rsidDel="00763BFC" w:rsidTr="0077367C">
        <w:trPr>
          <w:cantSplit/>
          <w:jc w:val="center"/>
          <w:del w:id="648"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649" w:author="Windows ユーザー" w:date="2014-10-18T18:06:00Z"/>
                <w:rFonts w:ascii="Times New Roman" w:hAnsi="Times New Roman" w:cs="Times New Roman" w:hint="eastAsia"/>
                <w:lang w:val="en-GB" w:eastAsia="en-US"/>
              </w:rPr>
            </w:pPr>
            <w:del w:id="650"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sign_principal_point_y</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651" w:author="Windows ユーザー" w:date="2014-10-18T18:06:00Z"/>
                <w:rFonts w:ascii="Times New Roman" w:hAnsi="Times New Roman" w:cs="Times New Roman"/>
                <w:lang w:val="en-GB" w:eastAsia="en-US"/>
              </w:rPr>
            </w:pPr>
            <w:del w:id="652"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653" w:author="Windows ユーザー" w:date="2014-10-18T18:06:00Z"/>
                <w:rFonts w:ascii="Times New Roman" w:hAnsi="Times New Roman" w:cs="Times New Roman"/>
                <w:lang w:val="en-GB" w:eastAsia="en-US"/>
              </w:rPr>
            </w:pPr>
            <w:del w:id="654" w:author="Windows ユーザー" w:date="2014-10-18T18:06:00Z">
              <w:r w:rsidRPr="00E64F13" w:rsidDel="00763BFC">
                <w:rPr>
                  <w:rFonts w:ascii="Times New Roman" w:hAnsi="Times New Roman" w:cs="Times New Roman" w:hint="eastAsia"/>
                  <w:bCs/>
                  <w:lang w:val="en-GB" w:eastAsia="en-US"/>
                </w:rPr>
                <w:delText>u(1)</w:delText>
              </w:r>
            </w:del>
          </w:p>
        </w:tc>
      </w:tr>
      <w:tr w:rsidR="003208BE" w:rsidRPr="00E64F13" w:rsidDel="00763BFC" w:rsidTr="0077367C">
        <w:trPr>
          <w:cantSplit/>
          <w:jc w:val="center"/>
          <w:del w:id="655"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656" w:author="Windows ユーザー" w:date="2014-10-18T18:06:00Z"/>
                <w:rFonts w:ascii="Times New Roman" w:hAnsi="Times New Roman" w:cs="Times New Roman" w:hint="eastAsia"/>
                <w:lang w:val="en-GB" w:eastAsia="en-US"/>
              </w:rPr>
            </w:pPr>
            <w:del w:id="657"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exponent_principal_point_y</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658" w:author="Windows ユーザー" w:date="2014-10-18T18:06:00Z"/>
                <w:rFonts w:ascii="Times New Roman" w:hAnsi="Times New Roman" w:cs="Times New Roman"/>
                <w:lang w:val="en-GB" w:eastAsia="en-US"/>
              </w:rPr>
            </w:pPr>
            <w:del w:id="659"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660" w:author="Windows ユーザー" w:date="2014-10-18T18:06:00Z"/>
                <w:rFonts w:ascii="Times New Roman" w:hAnsi="Times New Roman" w:cs="Times New Roman"/>
                <w:lang w:val="en-GB" w:eastAsia="en-US"/>
              </w:rPr>
            </w:pPr>
            <w:del w:id="661" w:author="Windows ユーザー" w:date="2014-10-18T18:06:00Z">
              <w:r w:rsidRPr="00E64F13" w:rsidDel="00763BFC">
                <w:rPr>
                  <w:rFonts w:ascii="Times New Roman" w:hAnsi="Times New Roman" w:cs="Times New Roman" w:hint="eastAsia"/>
                  <w:bCs/>
                  <w:lang w:val="en-GB" w:eastAsia="en-US"/>
                </w:rPr>
                <w:delText>u(6)</w:delText>
              </w:r>
            </w:del>
          </w:p>
        </w:tc>
      </w:tr>
      <w:tr w:rsidR="003208BE" w:rsidRPr="00E64F13" w:rsidDel="00763BFC" w:rsidTr="0077367C">
        <w:trPr>
          <w:cantSplit/>
          <w:jc w:val="center"/>
          <w:del w:id="662"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663" w:author="Windows ユーザー" w:date="2014-10-18T18:06:00Z"/>
                <w:rFonts w:ascii="Times New Roman" w:hAnsi="Times New Roman" w:cs="Times New Roman" w:hint="eastAsia"/>
                <w:lang w:val="en-GB" w:eastAsia="en-US"/>
              </w:rPr>
            </w:pPr>
            <w:del w:id="664"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mantissa_principal_point_y</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665" w:author="Windows ユーザー" w:date="2014-10-18T18:06:00Z"/>
                <w:rFonts w:ascii="Times New Roman" w:hAnsi="Times New Roman" w:cs="Times New Roman"/>
                <w:lang w:val="en-GB" w:eastAsia="en-US"/>
              </w:rPr>
            </w:pPr>
            <w:del w:id="666"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667" w:author="Windows ユーザー" w:date="2014-10-18T18:06:00Z"/>
                <w:rFonts w:ascii="Times New Roman" w:hAnsi="Times New Roman" w:cs="Times New Roman"/>
                <w:lang w:val="en-GB" w:eastAsia="en-US"/>
              </w:rPr>
            </w:pPr>
            <w:del w:id="668" w:author="Windows ユーザー" w:date="2014-10-18T18:06:00Z">
              <w:r w:rsidRPr="00E64F13" w:rsidDel="00763BFC">
                <w:rPr>
                  <w:rFonts w:ascii="Times New Roman" w:hAnsi="Times New Roman" w:cs="Times New Roman" w:hint="eastAsia"/>
                  <w:bCs/>
                  <w:lang w:val="en-GB" w:eastAsia="en-US"/>
                </w:rPr>
                <w:delText>u(v)</w:delText>
              </w:r>
            </w:del>
          </w:p>
        </w:tc>
      </w:tr>
      <w:tr w:rsidR="003208BE" w:rsidRPr="00E64F13" w:rsidDel="00763BFC" w:rsidTr="0077367C">
        <w:trPr>
          <w:cantSplit/>
          <w:jc w:val="center"/>
          <w:del w:id="669"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670" w:author="Windows ユーザー" w:date="2014-10-18T18:06:00Z"/>
                <w:rFonts w:ascii="Times New Roman" w:hAnsi="Times New Roman" w:cs="Times New Roman" w:hint="eastAsia"/>
                <w:lang w:val="en-GB" w:eastAsia="en-US"/>
              </w:rPr>
            </w:pPr>
            <w:del w:id="671"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672"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673" w:author="Windows ユーザー" w:date="2014-10-18T18:06:00Z"/>
                <w:rFonts w:ascii="Times New Roman" w:hAnsi="Times New Roman" w:cs="Times New Roman"/>
                <w:lang w:val="en-GB" w:eastAsia="en-US"/>
              </w:rPr>
            </w:pPr>
          </w:p>
        </w:tc>
      </w:tr>
      <w:tr w:rsidR="003208BE" w:rsidRPr="00E64F13" w:rsidDel="00763BFC" w:rsidTr="0077367C">
        <w:trPr>
          <w:cantSplit/>
          <w:jc w:val="center"/>
          <w:del w:id="674"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675" w:author="Windows ユーザー" w:date="2014-10-18T18:06:00Z"/>
                <w:rFonts w:ascii="Times New Roman" w:hAnsi="Times New Roman" w:cs="Times New Roman" w:hint="eastAsia"/>
                <w:lang w:val="en-GB" w:eastAsia="en-US"/>
              </w:rPr>
            </w:pPr>
            <w:del w:id="676"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lang w:val="en-GB" w:eastAsia="en-US"/>
                </w:rPr>
                <w:delText>if(</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rotation_flag</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 xml:space="preserve">) </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677"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678" w:author="Windows ユーザー" w:date="2014-10-18T18:06:00Z"/>
                <w:rFonts w:ascii="Times New Roman" w:hAnsi="Times New Roman" w:cs="Times New Roman"/>
                <w:lang w:val="en-GB" w:eastAsia="en-US"/>
              </w:rPr>
            </w:pPr>
          </w:p>
        </w:tc>
      </w:tr>
      <w:tr w:rsidR="003208BE" w:rsidRPr="00E64F13" w:rsidDel="00763BFC" w:rsidTr="0077367C">
        <w:trPr>
          <w:cantSplit/>
          <w:jc w:val="center"/>
          <w:del w:id="679" w:author="Windows ユーザー" w:date="2014-10-18T18:06:00Z"/>
        </w:trPr>
        <w:tc>
          <w:tcPr>
            <w:tcW w:w="6709" w:type="dxa"/>
          </w:tcPr>
          <w:p w:rsidR="003208BE" w:rsidRPr="001C2DBB"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680" w:author="Windows ユーザー" w:date="2014-10-18T18:06:00Z"/>
                <w:rFonts w:ascii="Times New Roman" w:hAnsi="Times New Roman" w:cs="Times New Roman" w:hint="eastAsia"/>
                <w:lang w:val="en-GB" w:eastAsia="en-US"/>
              </w:rPr>
            </w:pPr>
            <w:del w:id="681" w:author="Windows ユーザー" w:date="2014-10-18T18:06:00Z">
              <w:r w:rsidRPr="001C2DBB" w:rsidDel="00763BFC">
                <w:rPr>
                  <w:rFonts w:ascii="Times New Roman" w:hAnsi="Times New Roman" w:cs="Times New Roman"/>
                  <w:b/>
                  <w:lang w:val="en-GB" w:eastAsia="en-US"/>
                </w:rPr>
                <w:tab/>
              </w:r>
              <w:r w:rsidRPr="001C2DBB" w:rsidDel="00763BFC">
                <w:rPr>
                  <w:rFonts w:ascii="Times New Roman" w:hAnsi="Times New Roman" w:cs="Times New Roman"/>
                  <w:b/>
                  <w:lang w:val="en-GB" w:eastAsia="en-US"/>
                </w:rPr>
                <w:tab/>
              </w:r>
              <w:r w:rsidRPr="001C2DBB" w:rsidDel="00763BFC">
                <w:rPr>
                  <w:rFonts w:ascii="Times New Roman" w:hAnsi="Times New Roman" w:cs="Times New Roman"/>
                  <w:b/>
                  <w:lang w:val="en-GB" w:eastAsia="en-US"/>
                </w:rPr>
                <w:tab/>
              </w:r>
              <w:r w:rsidRPr="001C2DBB" w:rsidDel="00763BFC">
                <w:rPr>
                  <w:rFonts w:ascii="Times New Roman" w:hAnsi="Times New Roman" w:cs="Times New Roman"/>
                  <w:lang w:val="en-GB" w:eastAsia="en-US"/>
                </w:rPr>
                <w:delText>f</w:delText>
              </w:r>
              <w:r w:rsidRPr="001C2DBB" w:rsidDel="00763BFC">
                <w:rPr>
                  <w:rFonts w:ascii="Times New Roman" w:hAnsi="Times New Roman" w:cs="Times New Roman" w:hint="eastAsia"/>
                  <w:lang w:val="en-GB" w:eastAsia="en-US"/>
                </w:rPr>
                <w:delText>or</w:delText>
              </w:r>
              <w:r w:rsidRPr="001C2DBB" w:rsidDel="00763BFC">
                <w:rPr>
                  <w:rFonts w:ascii="Times New Roman" w:hAnsi="Times New Roman" w:cs="Times New Roman" w:hint="eastAsia"/>
                  <w:lang w:val="en-GB"/>
                </w:rPr>
                <w:delText xml:space="preserve"> </w:delText>
              </w:r>
              <w:r w:rsidRPr="001C2DBB" w:rsidDel="00763BFC">
                <w:rPr>
                  <w:rFonts w:ascii="Times New Roman" w:hAnsi="Times New Roman" w:cs="Times New Roman" w:hint="eastAsia"/>
                  <w:lang w:val="en-GB" w:eastAsia="en-US"/>
                </w:rPr>
                <w:delText>(</w:delText>
              </w:r>
              <w:r w:rsidRPr="001C2DBB" w:rsidDel="00763BFC">
                <w:rPr>
                  <w:rFonts w:ascii="Times New Roman" w:hAnsi="Times New Roman" w:cs="Times New Roman" w:hint="eastAsia"/>
                  <w:lang w:val="en-GB"/>
                </w:rPr>
                <w:delText xml:space="preserve"> </w:delText>
              </w:r>
              <w:r w:rsidRPr="001C2DBB" w:rsidDel="00763BFC">
                <w:rPr>
                  <w:rFonts w:ascii="Times New Roman" w:hAnsi="Times New Roman" w:cs="Times New Roman" w:hint="eastAsia"/>
                  <w:lang w:val="en-GB" w:eastAsia="en-US"/>
                </w:rPr>
                <w:delText>j</w:delText>
              </w:r>
              <w:r w:rsidRPr="004B3C50"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eastAsia="en-US"/>
                </w:rPr>
                <w:delText>=</w:delText>
              </w:r>
              <w:r w:rsidRPr="004B3C50"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rPr>
                <w:delText>1</w:delText>
              </w:r>
              <w:r w:rsidRPr="001C2DBB" w:rsidDel="00763BFC">
                <w:rPr>
                  <w:rFonts w:ascii="Times New Roman" w:hAnsi="Times New Roman" w:cs="Times New Roman" w:hint="eastAsia"/>
                  <w:lang w:val="en-GB" w:eastAsia="en-US"/>
                </w:rPr>
                <w:delText>;</w:delText>
              </w:r>
              <w:r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eastAsia="en-US"/>
                </w:rPr>
                <w:delText>j</w:delText>
              </w:r>
              <w:r w:rsidRPr="004B3C50"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eastAsia="en-US"/>
                </w:rPr>
                <w:delText>&lt;</w:delText>
              </w:r>
              <w:r w:rsidRPr="001C2DBB" w:rsidDel="00763BFC">
                <w:rPr>
                  <w:rFonts w:ascii="Times New Roman" w:hAnsi="Times New Roman" w:cs="Times New Roman" w:hint="eastAsia"/>
                  <w:lang w:val="en-GB"/>
                </w:rPr>
                <w:delText>=</w:delText>
              </w:r>
              <w:r w:rsidRPr="004B3C50"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eastAsia="en-US"/>
                </w:rPr>
                <w:delText>3;</w:delText>
              </w:r>
              <w:r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eastAsia="en-US"/>
                </w:rPr>
                <w:delText>j++</w:delText>
              </w:r>
              <w:r w:rsidRPr="001C2DBB" w:rsidDel="00763BFC">
                <w:rPr>
                  <w:rFonts w:ascii="Times New Roman" w:hAnsi="Times New Roman" w:cs="Times New Roman" w:hint="eastAsia"/>
                  <w:lang w:val="en-GB"/>
                </w:rPr>
                <w:delText xml:space="preserve"> </w:delText>
              </w:r>
              <w:r w:rsidRPr="001C2DBB" w:rsidDel="00763BFC">
                <w:rPr>
                  <w:rFonts w:ascii="Times New Roman" w:hAnsi="Times New Roman" w:cs="Times New Roman" w:hint="eastAsia"/>
                  <w:lang w:val="en-GB" w:eastAsia="en-US"/>
                </w:rPr>
                <w:delText>) /* row */</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682"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683" w:author="Windows ユーザー" w:date="2014-10-18T18:06:00Z"/>
                <w:rFonts w:ascii="Times New Roman" w:hAnsi="Times New Roman" w:cs="Times New Roman"/>
                <w:lang w:val="en-GB" w:eastAsia="en-US"/>
              </w:rPr>
            </w:pPr>
          </w:p>
        </w:tc>
      </w:tr>
      <w:tr w:rsidR="003208BE" w:rsidRPr="00E64F13" w:rsidDel="00763BFC" w:rsidTr="0077367C">
        <w:trPr>
          <w:cantSplit/>
          <w:jc w:val="center"/>
          <w:del w:id="684" w:author="Windows ユーザー" w:date="2014-10-18T18:06:00Z"/>
        </w:trPr>
        <w:tc>
          <w:tcPr>
            <w:tcW w:w="6709" w:type="dxa"/>
          </w:tcPr>
          <w:p w:rsidR="003208BE" w:rsidRPr="001C2DBB"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685" w:author="Windows ユーザー" w:date="2014-10-18T18:06:00Z"/>
                <w:rFonts w:ascii="Times New Roman" w:hAnsi="Times New Roman" w:cs="Times New Roman" w:hint="eastAsia"/>
                <w:lang w:val="en-GB" w:eastAsia="en-US"/>
              </w:rPr>
            </w:pPr>
            <w:del w:id="686" w:author="Windows ユーザー" w:date="2014-10-18T18:06:00Z">
              <w:r w:rsidRPr="001C2DBB" w:rsidDel="00763BFC">
                <w:rPr>
                  <w:rFonts w:ascii="Times New Roman" w:hAnsi="Times New Roman" w:cs="Times New Roman"/>
                  <w:b/>
                  <w:lang w:val="en-GB" w:eastAsia="en-US"/>
                </w:rPr>
                <w:tab/>
              </w:r>
              <w:r w:rsidRPr="001C2DBB" w:rsidDel="00763BFC">
                <w:rPr>
                  <w:rFonts w:ascii="Times New Roman" w:hAnsi="Times New Roman" w:cs="Times New Roman"/>
                  <w:b/>
                  <w:lang w:val="en-GB" w:eastAsia="en-US"/>
                </w:rPr>
                <w:tab/>
              </w:r>
              <w:r w:rsidRPr="001C2DBB" w:rsidDel="00763BFC">
                <w:rPr>
                  <w:rFonts w:ascii="Times New Roman" w:hAnsi="Times New Roman" w:cs="Times New Roman"/>
                  <w:b/>
                  <w:lang w:val="en-GB" w:eastAsia="en-US"/>
                </w:rPr>
                <w:tab/>
              </w:r>
              <w:r w:rsidRPr="001C2DBB" w:rsidDel="00763BFC">
                <w:rPr>
                  <w:rFonts w:ascii="Times New Roman" w:hAnsi="Times New Roman" w:cs="Times New Roman"/>
                  <w:b/>
                  <w:lang w:val="en-GB" w:eastAsia="en-US"/>
                </w:rPr>
                <w:tab/>
              </w:r>
              <w:r w:rsidRPr="001C2DBB" w:rsidDel="00763BFC">
                <w:rPr>
                  <w:rFonts w:ascii="Times New Roman" w:hAnsi="Times New Roman" w:cs="Times New Roman" w:hint="eastAsia"/>
                  <w:lang w:val="en-GB" w:eastAsia="en-US"/>
                </w:rPr>
                <w:delText>for(</w:delText>
              </w:r>
              <w:r w:rsidRPr="001C2DBB" w:rsidDel="00763BFC">
                <w:rPr>
                  <w:rFonts w:ascii="Times New Roman" w:hAnsi="Times New Roman" w:cs="Times New Roman" w:hint="eastAsia"/>
                  <w:lang w:val="en-GB"/>
                </w:rPr>
                <w:delText xml:space="preserve"> </w:delText>
              </w:r>
              <w:r w:rsidRPr="001C2DBB" w:rsidDel="00763BFC">
                <w:rPr>
                  <w:rFonts w:ascii="Times New Roman" w:hAnsi="Times New Roman" w:cs="Times New Roman" w:hint="eastAsia"/>
                  <w:lang w:val="en-GB" w:eastAsia="en-US"/>
                </w:rPr>
                <w:delText>k</w:delText>
              </w:r>
              <w:r w:rsidRPr="004B3C50"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eastAsia="en-US"/>
                </w:rPr>
                <w:delText>=</w:delText>
              </w:r>
              <w:r w:rsidRPr="004B3C50"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rPr>
                <w:delText>1</w:delText>
              </w:r>
              <w:r w:rsidRPr="001C2DBB" w:rsidDel="00763BFC">
                <w:rPr>
                  <w:rFonts w:ascii="Times New Roman" w:hAnsi="Times New Roman" w:cs="Times New Roman" w:hint="eastAsia"/>
                  <w:lang w:val="en-GB" w:eastAsia="en-US"/>
                </w:rPr>
                <w:delText>;</w:delText>
              </w:r>
              <w:r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eastAsia="en-US"/>
                </w:rPr>
                <w:delText>k</w:delText>
              </w:r>
              <w:r w:rsidRPr="004B3C50"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eastAsia="en-US"/>
                </w:rPr>
                <w:delText>&lt;</w:delText>
              </w:r>
              <w:r w:rsidRPr="001C2DBB" w:rsidDel="00763BFC">
                <w:rPr>
                  <w:rFonts w:ascii="Times New Roman" w:hAnsi="Times New Roman" w:cs="Times New Roman" w:hint="eastAsia"/>
                  <w:lang w:val="en-GB"/>
                </w:rPr>
                <w:delText>=</w:delText>
              </w:r>
              <w:r w:rsidRPr="004B3C50"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eastAsia="en-US"/>
                </w:rPr>
                <w:delText>3;</w:delText>
              </w:r>
              <w:r w:rsidDel="00763BFC">
                <w:rPr>
                  <w:rFonts w:ascii="Times New Roman" w:hAnsi="Times New Roman" w:cs="Times New Roman"/>
                  <w:lang w:val="en-GB" w:eastAsia="en-US"/>
                </w:rPr>
                <w:delText xml:space="preserve"> </w:delText>
              </w:r>
              <w:r w:rsidRPr="001C2DBB" w:rsidDel="00763BFC">
                <w:rPr>
                  <w:rFonts w:ascii="Times New Roman" w:hAnsi="Times New Roman" w:cs="Times New Roman" w:hint="eastAsia"/>
                  <w:lang w:val="en-GB"/>
                </w:rPr>
                <w:delText>k</w:delText>
              </w:r>
              <w:r w:rsidRPr="001C2DBB" w:rsidDel="00763BFC">
                <w:rPr>
                  <w:rFonts w:ascii="Times New Roman" w:hAnsi="Times New Roman" w:cs="Times New Roman" w:hint="eastAsia"/>
                  <w:lang w:val="en-GB" w:eastAsia="en-US"/>
                </w:rPr>
                <w:delText>++</w:delText>
              </w:r>
              <w:r w:rsidRPr="001C2DBB" w:rsidDel="00763BFC">
                <w:rPr>
                  <w:rFonts w:ascii="Times New Roman" w:hAnsi="Times New Roman" w:cs="Times New Roman" w:hint="eastAsia"/>
                  <w:lang w:val="en-GB"/>
                </w:rPr>
                <w:delText xml:space="preserve"> </w:delText>
              </w:r>
              <w:r w:rsidRPr="001C2DBB" w:rsidDel="00763BFC">
                <w:rPr>
                  <w:rFonts w:ascii="Times New Roman" w:hAnsi="Times New Roman" w:cs="Times New Roman" w:hint="eastAsia"/>
                  <w:lang w:val="en-GB" w:eastAsia="en-US"/>
                </w:rPr>
                <w:delText>) { /* column */</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687"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688" w:author="Windows ユーザー" w:date="2014-10-18T18:06:00Z"/>
                <w:rFonts w:ascii="Times New Roman" w:hAnsi="Times New Roman" w:cs="Times New Roman"/>
                <w:lang w:val="en-GB" w:eastAsia="en-US"/>
              </w:rPr>
            </w:pPr>
          </w:p>
        </w:tc>
      </w:tr>
      <w:tr w:rsidR="003208BE" w:rsidRPr="00E64F13" w:rsidDel="00763BFC" w:rsidTr="0077367C">
        <w:trPr>
          <w:cantSplit/>
          <w:jc w:val="center"/>
          <w:del w:id="689" w:author="Windows ユーザー" w:date="2014-10-18T18:06:00Z"/>
        </w:trPr>
        <w:tc>
          <w:tcPr>
            <w:tcW w:w="6709" w:type="dxa"/>
          </w:tcPr>
          <w:p w:rsidR="003208BE" w:rsidRPr="001C2DBB"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690" w:author="Windows ユーザー" w:date="2014-10-18T18:06:00Z"/>
                <w:rFonts w:ascii="Times New Roman" w:hAnsi="Times New Roman" w:cs="Times New Roman" w:hint="eastAsia"/>
                <w:lang w:val="en-GB" w:eastAsia="en-US"/>
              </w:rPr>
            </w:pPr>
            <w:del w:id="691" w:author="Windows ユーザー" w:date="2014-10-18T18:06:00Z">
              <w:r w:rsidRPr="001C2DBB" w:rsidDel="00763BFC">
                <w:rPr>
                  <w:rFonts w:ascii="Times New Roman" w:hAnsi="Times New Roman" w:cs="Times New Roman"/>
                  <w:b/>
                  <w:lang w:val="en-GB" w:eastAsia="en-US"/>
                </w:rPr>
                <w:tab/>
              </w:r>
              <w:r w:rsidRPr="001C2DBB" w:rsidDel="00763BFC">
                <w:rPr>
                  <w:rFonts w:ascii="Times New Roman" w:hAnsi="Times New Roman" w:cs="Times New Roman"/>
                  <w:b/>
                  <w:lang w:val="en-GB" w:eastAsia="en-US"/>
                </w:rPr>
                <w:tab/>
              </w:r>
              <w:r w:rsidRPr="001C2DBB" w:rsidDel="00763BFC">
                <w:rPr>
                  <w:rFonts w:ascii="Times New Roman" w:hAnsi="Times New Roman" w:cs="Times New Roman"/>
                  <w:b/>
                  <w:lang w:val="en-GB" w:eastAsia="en-US"/>
                </w:rPr>
                <w:tab/>
              </w:r>
              <w:r w:rsidRPr="001C2DBB" w:rsidDel="00763BFC">
                <w:rPr>
                  <w:rFonts w:ascii="Times New Roman" w:hAnsi="Times New Roman" w:cs="Times New Roman"/>
                  <w:b/>
                  <w:lang w:val="en-GB" w:eastAsia="en-US"/>
                </w:rPr>
                <w:tab/>
              </w:r>
              <w:r w:rsidRPr="001C2DBB" w:rsidDel="00763BFC">
                <w:rPr>
                  <w:rFonts w:ascii="Times New Roman" w:hAnsi="Times New Roman" w:cs="Times New Roman"/>
                  <w:b/>
                  <w:lang w:val="en-GB" w:eastAsia="en-US"/>
                </w:rPr>
                <w:tab/>
              </w:r>
              <w:r w:rsidRPr="001C2DBB" w:rsidDel="00763BFC">
                <w:rPr>
                  <w:rFonts w:ascii="Times New Roman" w:hAnsi="Times New Roman" w:cs="Times New Roman" w:hint="eastAsia"/>
                  <w:b/>
                  <w:lang w:val="en-GB" w:eastAsia="en-US"/>
                </w:rPr>
                <w:delText>sign_r</w:delText>
              </w:r>
              <w:r w:rsidRPr="001C2DBB" w:rsidDel="00763BFC">
                <w:rPr>
                  <w:rFonts w:ascii="Times New Roman" w:hAnsi="Times New Roman" w:cs="Times New Roman" w:hint="eastAsia"/>
                  <w:lang w:val="en-GB" w:eastAsia="en-US"/>
                </w:rPr>
                <w:delText>[</w:delText>
              </w:r>
              <w:r w:rsidRPr="001C2DBB" w:rsidDel="00763BFC">
                <w:rPr>
                  <w:rFonts w:ascii="Times New Roman" w:hAnsi="Times New Roman" w:cs="Times New Roman"/>
                  <w:lang w:val="en-GB"/>
                </w:rPr>
                <w:delText> </w:delText>
              </w:r>
              <w:r w:rsidRPr="001C2DBB" w:rsidDel="00763BFC">
                <w:rPr>
                  <w:rFonts w:ascii="Times New Roman" w:hAnsi="Times New Roman" w:cs="Times New Roman" w:hint="eastAsia"/>
                  <w:lang w:val="en-GB" w:eastAsia="en-US"/>
                </w:rPr>
                <w:delText>i</w:delText>
              </w:r>
              <w:r w:rsidRPr="001C2DBB" w:rsidDel="00763BFC">
                <w:rPr>
                  <w:rFonts w:ascii="Times New Roman" w:hAnsi="Times New Roman" w:cs="Times New Roman"/>
                  <w:lang w:val="en-GB"/>
                </w:rPr>
                <w:delText> </w:delText>
              </w:r>
              <w:r w:rsidRPr="001C2DBB" w:rsidDel="00763BFC">
                <w:rPr>
                  <w:rFonts w:ascii="Times New Roman" w:hAnsi="Times New Roman" w:cs="Times New Roman" w:hint="eastAsia"/>
                  <w:lang w:val="en-GB" w:eastAsia="en-US"/>
                </w:rPr>
                <w:delText>][</w:delText>
              </w:r>
              <w:r w:rsidRPr="001C2DBB" w:rsidDel="00763BFC">
                <w:rPr>
                  <w:rFonts w:ascii="Times New Roman" w:hAnsi="Times New Roman" w:cs="Times New Roman"/>
                  <w:lang w:val="en-GB"/>
                </w:rPr>
                <w:delText> </w:delText>
              </w:r>
              <w:r w:rsidRPr="001C2DBB" w:rsidDel="00763BFC">
                <w:rPr>
                  <w:rFonts w:ascii="Times New Roman" w:hAnsi="Times New Roman" w:cs="Times New Roman" w:hint="eastAsia"/>
                  <w:lang w:val="en-GB" w:eastAsia="en-US"/>
                </w:rPr>
                <w:delText>j</w:delText>
              </w:r>
              <w:r w:rsidRPr="001C2DBB" w:rsidDel="00763BFC">
                <w:rPr>
                  <w:rFonts w:ascii="Times New Roman" w:hAnsi="Times New Roman" w:cs="Times New Roman"/>
                  <w:lang w:val="en-GB"/>
                </w:rPr>
                <w:delText> </w:delText>
              </w:r>
              <w:r w:rsidRPr="001C2DBB" w:rsidDel="00763BFC">
                <w:rPr>
                  <w:rFonts w:ascii="Times New Roman" w:hAnsi="Times New Roman" w:cs="Times New Roman" w:hint="eastAsia"/>
                  <w:lang w:val="en-GB" w:eastAsia="en-US"/>
                </w:rPr>
                <w:delText>][</w:delText>
              </w:r>
              <w:r w:rsidRPr="001C2DBB" w:rsidDel="00763BFC">
                <w:rPr>
                  <w:rFonts w:ascii="Times New Roman" w:hAnsi="Times New Roman" w:cs="Times New Roman"/>
                  <w:lang w:val="en-GB"/>
                </w:rPr>
                <w:delText> </w:delText>
              </w:r>
              <w:r w:rsidRPr="001C2DBB" w:rsidDel="00763BFC">
                <w:rPr>
                  <w:rFonts w:ascii="Times New Roman" w:hAnsi="Times New Roman" w:cs="Times New Roman" w:hint="eastAsia"/>
                  <w:lang w:val="en-GB" w:eastAsia="en-US"/>
                </w:rPr>
                <w:delText>k</w:delText>
              </w:r>
              <w:r w:rsidRPr="001C2DBB" w:rsidDel="00763BFC">
                <w:rPr>
                  <w:rFonts w:ascii="Times New Roman" w:hAnsi="Times New Roman" w:cs="Times New Roman"/>
                  <w:lang w:val="en-GB"/>
                </w:rPr>
                <w:delText> </w:delText>
              </w:r>
              <w:r w:rsidRPr="001C2DBB"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692" w:author="Windows ユーザー" w:date="2014-10-18T18:06:00Z"/>
                <w:rFonts w:ascii="Times New Roman" w:hAnsi="Times New Roman" w:cs="Times New Roman"/>
                <w:lang w:val="en-GB" w:eastAsia="en-US"/>
              </w:rPr>
            </w:pPr>
            <w:del w:id="693"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694" w:author="Windows ユーザー" w:date="2014-10-18T18:06:00Z"/>
                <w:rFonts w:ascii="Times New Roman" w:hAnsi="Times New Roman" w:cs="Times New Roman"/>
                <w:lang w:val="en-GB" w:eastAsia="en-US"/>
              </w:rPr>
            </w:pPr>
            <w:del w:id="695" w:author="Windows ユーザー" w:date="2014-10-18T18:06:00Z">
              <w:r w:rsidRPr="00E64F13" w:rsidDel="00763BFC">
                <w:rPr>
                  <w:rFonts w:ascii="Times New Roman" w:hAnsi="Times New Roman" w:cs="Times New Roman" w:hint="eastAsia"/>
                  <w:bCs/>
                  <w:lang w:val="en-GB" w:eastAsia="en-US"/>
                </w:rPr>
                <w:delText>u(1)</w:delText>
              </w:r>
            </w:del>
          </w:p>
        </w:tc>
      </w:tr>
      <w:tr w:rsidR="003208BE" w:rsidRPr="00E64F13" w:rsidDel="00763BFC" w:rsidTr="0077367C">
        <w:trPr>
          <w:cantSplit/>
          <w:jc w:val="center"/>
          <w:del w:id="696"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697" w:author="Windows ユーザー" w:date="2014-10-18T18:06:00Z"/>
                <w:rFonts w:ascii="Times New Roman" w:hAnsi="Times New Roman" w:cs="Times New Roman" w:hint="eastAsia"/>
                <w:b/>
                <w:lang w:val="en-GB" w:eastAsia="en-US"/>
              </w:rPr>
            </w:pPr>
            <w:del w:id="698"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exponent_r</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j</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k</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699" w:author="Windows ユーザー" w:date="2014-10-18T18:06:00Z"/>
                <w:rFonts w:ascii="Times New Roman" w:hAnsi="Times New Roman" w:cs="Times New Roman"/>
                <w:lang w:val="en-GB" w:eastAsia="en-US"/>
              </w:rPr>
            </w:pPr>
            <w:del w:id="700"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701" w:author="Windows ユーザー" w:date="2014-10-18T18:06:00Z"/>
                <w:rFonts w:ascii="Times New Roman" w:hAnsi="Times New Roman" w:cs="Times New Roman"/>
                <w:lang w:val="en-GB" w:eastAsia="en-US"/>
              </w:rPr>
            </w:pPr>
            <w:del w:id="702" w:author="Windows ユーザー" w:date="2014-10-18T18:06:00Z">
              <w:r w:rsidRPr="00E64F13" w:rsidDel="00763BFC">
                <w:rPr>
                  <w:rFonts w:ascii="Times New Roman" w:hAnsi="Times New Roman" w:cs="Times New Roman" w:hint="eastAsia"/>
                  <w:bCs/>
                  <w:lang w:val="en-GB" w:eastAsia="en-US"/>
                </w:rPr>
                <w:delText>u(6)</w:delText>
              </w:r>
            </w:del>
          </w:p>
        </w:tc>
      </w:tr>
      <w:tr w:rsidR="003208BE" w:rsidRPr="00E64F13" w:rsidDel="00763BFC" w:rsidTr="0077367C">
        <w:trPr>
          <w:cantSplit/>
          <w:jc w:val="center"/>
          <w:del w:id="703"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704" w:author="Windows ユーザー" w:date="2014-10-18T18:06:00Z"/>
                <w:rFonts w:ascii="Times New Roman" w:hAnsi="Times New Roman" w:cs="Times New Roman" w:hint="eastAsia"/>
                <w:b/>
                <w:lang w:val="en-GB" w:eastAsia="en-US"/>
              </w:rPr>
            </w:pPr>
            <w:del w:id="705"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mantissa_r</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j</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k</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706" w:author="Windows ユーザー" w:date="2014-10-18T18:06:00Z"/>
                <w:rFonts w:ascii="Times New Roman" w:hAnsi="Times New Roman" w:cs="Times New Roman"/>
                <w:lang w:val="en-GB" w:eastAsia="en-US"/>
              </w:rPr>
            </w:pPr>
            <w:del w:id="707"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708" w:author="Windows ユーザー" w:date="2014-10-18T18:06:00Z"/>
                <w:rFonts w:ascii="Times New Roman" w:hAnsi="Times New Roman" w:cs="Times New Roman"/>
                <w:lang w:val="en-GB" w:eastAsia="en-US"/>
              </w:rPr>
            </w:pPr>
            <w:del w:id="709" w:author="Windows ユーザー" w:date="2014-10-18T18:06:00Z">
              <w:r w:rsidRPr="00E64F13" w:rsidDel="00763BFC">
                <w:rPr>
                  <w:rFonts w:ascii="Times New Roman" w:hAnsi="Times New Roman" w:cs="Times New Roman" w:hint="eastAsia"/>
                  <w:bCs/>
                  <w:lang w:val="en-GB" w:eastAsia="en-US"/>
                </w:rPr>
                <w:delText>u(v)</w:delText>
              </w:r>
            </w:del>
          </w:p>
        </w:tc>
      </w:tr>
      <w:tr w:rsidR="003208BE" w:rsidRPr="00E64F13" w:rsidDel="00763BFC" w:rsidTr="0077367C">
        <w:trPr>
          <w:cantSplit/>
          <w:jc w:val="center"/>
          <w:del w:id="710"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711" w:author="Windows ユーザー" w:date="2014-10-18T18:06:00Z"/>
                <w:rFonts w:ascii="Times New Roman" w:hAnsi="Times New Roman" w:cs="Times New Roman" w:hint="eastAsia"/>
                <w:b/>
                <w:lang w:val="en-GB" w:eastAsia="en-US"/>
              </w:rPr>
            </w:pPr>
            <w:del w:id="712"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713"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714" w:author="Windows ユーザー" w:date="2014-10-18T18:06:00Z"/>
                <w:rFonts w:ascii="Times New Roman" w:hAnsi="Times New Roman" w:cs="Times New Roman"/>
                <w:lang w:val="en-GB" w:eastAsia="en-US"/>
              </w:rPr>
            </w:pPr>
          </w:p>
        </w:tc>
      </w:tr>
      <w:tr w:rsidR="003208BE" w:rsidRPr="00E64F13" w:rsidDel="00763BFC" w:rsidTr="0077367C">
        <w:trPr>
          <w:cantSplit/>
          <w:jc w:val="center"/>
          <w:del w:id="715"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716" w:author="Windows ユーザー" w:date="2014-10-18T18:06:00Z"/>
                <w:rFonts w:ascii="Times New Roman" w:hAnsi="Times New Roman" w:cs="Times New Roman"/>
                <w:b/>
                <w:lang w:val="en-GB" w:eastAsia="en-US"/>
              </w:rPr>
            </w:pPr>
            <w:del w:id="717" w:author="Windows ユーザー" w:date="2014-10-18T18:06:00Z">
              <w:r w:rsidRPr="00E64F13" w:rsidDel="00763BFC">
                <w:rPr>
                  <w:rFonts w:ascii="Times New Roman" w:hAnsi="Times New Roman" w:cs="Times New Roman"/>
                  <w:lang w:val="en-GB" w:eastAsia="en-US"/>
                </w:rPr>
                <w:tab/>
              </w:r>
              <w:r w:rsidRPr="00E64F13" w:rsidDel="00763BFC">
                <w:rPr>
                  <w:rFonts w:ascii="Times New Roman" w:hAnsi="Times New Roman" w:cs="Times New Roman"/>
                  <w:lang w:val="en-GB" w:eastAsia="en-US"/>
                </w:rPr>
                <w:tab/>
                <w:delText>i</w:delText>
              </w:r>
              <w:r w:rsidRPr="00E64F13" w:rsidDel="00763BFC">
                <w:rPr>
                  <w:rFonts w:ascii="Times New Roman" w:hAnsi="Times New Roman" w:cs="Times New Roman" w:hint="eastAsia"/>
                  <w:lang w:val="en-GB" w:eastAsia="en-US"/>
                </w:rPr>
                <w:delText>f</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translation_flag</w:delText>
              </w:r>
              <w:r w:rsidRPr="00E64F13" w:rsidDel="00763BFC">
                <w:rPr>
                  <w:rFonts w:ascii="Times New Roman" w:hAnsi="Times New Roman" w:cs="Times New Roman" w:hint="eastAsia"/>
                  <w:lang w:val="en-GB"/>
                </w:rPr>
                <w:delText xml:space="preserve"> </w:delText>
              </w:r>
              <w:r w:rsidRPr="00E64F13" w:rsidDel="00763BFC">
                <w:rPr>
                  <w:rFonts w:ascii="Times New Roman" w:hAnsi="Times New Roman" w:cs="Times New Roman" w:hint="eastAsia"/>
                  <w:lang w:val="en-GB" w:eastAsia="en-US"/>
                </w:rPr>
                <w:delText>) {</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718"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719" w:author="Windows ユーザー" w:date="2014-10-18T18:06:00Z"/>
                <w:rFonts w:ascii="Times New Roman" w:hAnsi="Times New Roman" w:cs="Times New Roman"/>
                <w:lang w:val="en-GB" w:eastAsia="en-US"/>
              </w:rPr>
            </w:pPr>
          </w:p>
        </w:tc>
      </w:tr>
      <w:tr w:rsidR="003208BE" w:rsidRPr="00E64F13" w:rsidDel="00763BFC" w:rsidTr="0077367C">
        <w:trPr>
          <w:cantSplit/>
          <w:jc w:val="center"/>
          <w:del w:id="720"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721" w:author="Windows ユーザー" w:date="2014-10-18T18:06:00Z"/>
                <w:rFonts w:ascii="Times New Roman" w:hAnsi="Times New Roman" w:cs="Times New Roman"/>
                <w:b/>
                <w:lang w:val="en-GB" w:eastAsia="en-US"/>
              </w:rPr>
            </w:pPr>
            <w:del w:id="722"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sign_t_x</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723" w:author="Windows ユーザー" w:date="2014-10-18T18:06:00Z"/>
                <w:rFonts w:ascii="Times New Roman" w:hAnsi="Times New Roman" w:cs="Times New Roman"/>
                <w:lang w:val="en-GB" w:eastAsia="en-US"/>
              </w:rPr>
            </w:pPr>
            <w:del w:id="724"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725" w:author="Windows ユーザー" w:date="2014-10-18T18:06:00Z"/>
                <w:rFonts w:ascii="Times New Roman" w:hAnsi="Times New Roman" w:cs="Times New Roman"/>
                <w:lang w:val="en-GB" w:eastAsia="en-US"/>
              </w:rPr>
            </w:pPr>
            <w:del w:id="726" w:author="Windows ユーザー" w:date="2014-10-18T18:06:00Z">
              <w:r w:rsidRPr="00E64F13" w:rsidDel="00763BFC">
                <w:rPr>
                  <w:rFonts w:ascii="Times New Roman" w:hAnsi="Times New Roman" w:cs="Times New Roman" w:hint="eastAsia"/>
                  <w:bCs/>
                  <w:lang w:val="en-GB" w:eastAsia="en-US"/>
                </w:rPr>
                <w:delText>u(1)</w:delText>
              </w:r>
            </w:del>
          </w:p>
        </w:tc>
      </w:tr>
      <w:tr w:rsidR="003208BE" w:rsidRPr="00E64F13" w:rsidDel="00763BFC" w:rsidTr="0077367C">
        <w:trPr>
          <w:cantSplit/>
          <w:jc w:val="center"/>
          <w:del w:id="727"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728" w:author="Windows ユーザー" w:date="2014-10-18T18:06:00Z"/>
                <w:rFonts w:ascii="Times New Roman" w:hAnsi="Times New Roman" w:cs="Times New Roman"/>
                <w:b/>
                <w:lang w:val="en-GB" w:eastAsia="en-US"/>
              </w:rPr>
            </w:pPr>
            <w:del w:id="729"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exponent_t_x</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730" w:author="Windows ユーザー" w:date="2014-10-18T18:06:00Z"/>
                <w:rFonts w:ascii="Times New Roman" w:hAnsi="Times New Roman" w:cs="Times New Roman"/>
                <w:lang w:val="en-GB" w:eastAsia="en-US"/>
              </w:rPr>
            </w:pPr>
            <w:del w:id="731"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732" w:author="Windows ユーザー" w:date="2014-10-18T18:06:00Z"/>
                <w:rFonts w:ascii="Times New Roman" w:hAnsi="Times New Roman" w:cs="Times New Roman"/>
                <w:lang w:val="en-GB" w:eastAsia="en-US"/>
              </w:rPr>
            </w:pPr>
            <w:del w:id="733" w:author="Windows ユーザー" w:date="2014-10-18T18:06:00Z">
              <w:r w:rsidRPr="00E64F13" w:rsidDel="00763BFC">
                <w:rPr>
                  <w:rFonts w:ascii="Times New Roman" w:hAnsi="Times New Roman" w:cs="Times New Roman" w:hint="eastAsia"/>
                  <w:bCs/>
                  <w:lang w:val="en-GB" w:eastAsia="en-US"/>
                </w:rPr>
                <w:delText>u(6)</w:delText>
              </w:r>
            </w:del>
          </w:p>
        </w:tc>
      </w:tr>
      <w:tr w:rsidR="003208BE" w:rsidRPr="00E64F13" w:rsidDel="00763BFC" w:rsidTr="0077367C">
        <w:trPr>
          <w:cantSplit/>
          <w:jc w:val="center"/>
          <w:del w:id="734"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735" w:author="Windows ユーザー" w:date="2014-10-18T18:06:00Z"/>
                <w:rFonts w:ascii="Times New Roman" w:hAnsi="Times New Roman" w:cs="Times New Roman"/>
                <w:b/>
                <w:lang w:val="en-GB" w:eastAsia="en-US"/>
              </w:rPr>
            </w:pPr>
            <w:del w:id="736" w:author="Windows ユーザー" w:date="2014-10-18T18:06:00Z">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b/>
                  <w:lang w:val="en-GB" w:eastAsia="en-US"/>
                </w:rPr>
                <w:tab/>
              </w:r>
              <w:r w:rsidRPr="00E64F13" w:rsidDel="00763BFC">
                <w:rPr>
                  <w:rFonts w:ascii="Times New Roman" w:hAnsi="Times New Roman" w:cs="Times New Roman" w:hint="eastAsia"/>
                  <w:b/>
                  <w:lang w:val="en-GB" w:eastAsia="en-US"/>
                </w:rPr>
                <w:delText>mantissa_t_x</w:delText>
              </w:r>
              <w:r w:rsidRPr="00E64F13" w:rsidDel="00763BFC">
                <w:rPr>
                  <w:rFonts w:ascii="Times New Roman" w:hAnsi="Times New Roman" w:cs="Times New Roman" w:hint="eastAsia"/>
                  <w:lang w:val="en-GB" w:eastAsia="en-US"/>
                </w:rPr>
                <w:delText>[</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i</w:delText>
              </w:r>
              <w:r w:rsidRPr="00E64F13" w:rsidDel="00763BFC">
                <w:rPr>
                  <w:rFonts w:ascii="Times New Roman" w:hAnsi="Times New Roman" w:cs="Times New Roman"/>
                  <w:lang w:val="en-GB"/>
                </w:rPr>
                <w:delText> </w:delText>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737" w:author="Windows ユーザー" w:date="2014-10-18T18:06:00Z"/>
                <w:rFonts w:ascii="Times New Roman" w:hAnsi="Times New Roman" w:cs="Times New Roman"/>
                <w:lang w:val="en-GB" w:eastAsia="en-US"/>
              </w:rPr>
            </w:pPr>
            <w:del w:id="738" w:author="Windows ユーザー" w:date="2014-10-18T18:06:00Z">
              <w:r w:rsidRPr="00E64F13" w:rsidDel="00763BFC">
                <w:rPr>
                  <w:rFonts w:ascii="Times New Roman" w:hAnsi="Times New Roman" w:cs="Times New Roman"/>
                  <w:lang w:val="en-GB" w:eastAsia="en-US"/>
                </w:rPr>
                <w:delText>5</w:delText>
              </w:r>
            </w:del>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739" w:author="Windows ユーザー" w:date="2014-10-18T18:06:00Z"/>
                <w:rFonts w:ascii="Times New Roman" w:hAnsi="Times New Roman" w:cs="Times New Roman"/>
                <w:lang w:val="en-GB" w:eastAsia="en-US"/>
              </w:rPr>
            </w:pPr>
            <w:del w:id="740" w:author="Windows ユーザー" w:date="2014-10-18T18:06:00Z">
              <w:r w:rsidRPr="00E64F13" w:rsidDel="00763BFC">
                <w:rPr>
                  <w:rFonts w:ascii="Times New Roman" w:hAnsi="Times New Roman" w:cs="Times New Roman" w:hint="eastAsia"/>
                  <w:bCs/>
                  <w:lang w:val="en-GB" w:eastAsia="en-US"/>
                </w:rPr>
                <w:delText>u(v)</w:delText>
              </w:r>
            </w:del>
          </w:p>
        </w:tc>
      </w:tr>
      <w:tr w:rsidR="003208BE" w:rsidRPr="00E64F13" w:rsidDel="00763BFC" w:rsidTr="0077367C">
        <w:trPr>
          <w:cantSplit/>
          <w:jc w:val="center"/>
          <w:del w:id="741"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742" w:author="Windows ユーザー" w:date="2014-10-18T18:06:00Z"/>
                <w:rFonts w:ascii="Times New Roman" w:hAnsi="Times New Roman" w:cs="Times New Roman"/>
                <w:b/>
                <w:lang w:val="en-GB" w:eastAsia="en-US"/>
              </w:rPr>
            </w:pPr>
            <w:del w:id="743" w:author="Windows ユーザー" w:date="2014-10-18T18:06:00Z">
              <w:r w:rsidRPr="00E64F13" w:rsidDel="00763BFC">
                <w:rPr>
                  <w:rFonts w:ascii="Times New Roman" w:hAnsi="Times New Roman" w:cs="Times New Roman"/>
                  <w:lang w:val="en-GB" w:eastAsia="en-US"/>
                </w:rPr>
                <w:tab/>
              </w:r>
              <w:r w:rsidRPr="00E64F13" w:rsidDel="00763BFC">
                <w:rPr>
                  <w:rFonts w:ascii="Times New Roman" w:hAnsi="Times New Roman" w:cs="Times New Roman"/>
                  <w:lang w:val="en-GB" w:eastAsia="en-US"/>
                </w:rPr>
                <w:tab/>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744"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745" w:author="Windows ユーザー" w:date="2014-10-18T18:06:00Z"/>
                <w:rFonts w:ascii="Times New Roman" w:hAnsi="Times New Roman" w:cs="Times New Roman"/>
                <w:lang w:val="en-GB" w:eastAsia="en-US"/>
              </w:rPr>
            </w:pPr>
          </w:p>
        </w:tc>
      </w:tr>
      <w:tr w:rsidR="003208BE" w:rsidRPr="00E64F13" w:rsidDel="00763BFC" w:rsidTr="0077367C">
        <w:trPr>
          <w:cantSplit/>
          <w:jc w:val="center"/>
          <w:del w:id="746" w:author="Windows ユーザー" w:date="2014-10-18T18:06:00Z"/>
        </w:trPr>
        <w:tc>
          <w:tcPr>
            <w:tcW w:w="6709" w:type="dxa"/>
          </w:tcPr>
          <w:p w:rsidR="003208BE" w:rsidRPr="00E64F13" w:rsidDel="00763BFC"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747" w:author="Windows ユーザー" w:date="2014-10-18T18:06:00Z"/>
                <w:rFonts w:ascii="Times New Roman" w:hAnsi="Times New Roman" w:cs="Times New Roman"/>
                <w:b/>
                <w:lang w:val="en-GB" w:eastAsia="en-US"/>
              </w:rPr>
            </w:pPr>
            <w:del w:id="748" w:author="Windows ユーザー" w:date="2014-10-18T18:06:00Z">
              <w:r w:rsidRPr="00E64F13" w:rsidDel="00763BFC">
                <w:rPr>
                  <w:rFonts w:ascii="Times New Roman" w:hAnsi="Times New Roman" w:cs="Times New Roman"/>
                  <w:lang w:val="en-GB" w:eastAsia="en-US"/>
                </w:rPr>
                <w:tab/>
              </w:r>
              <w:r w:rsidRPr="00E64F13" w:rsidDel="00763BFC">
                <w:rPr>
                  <w:rFonts w:ascii="Times New Roman" w:hAnsi="Times New Roman" w:cs="Times New Roman" w:hint="eastAsia"/>
                  <w:lang w:val="en-GB" w:eastAsia="en-US"/>
                </w:rPr>
                <w:delText>}</w:delText>
              </w:r>
            </w:del>
          </w:p>
        </w:tc>
        <w:tc>
          <w:tcPr>
            <w:tcW w:w="521"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749" w:author="Windows ユーザー" w:date="2014-10-18T18:06:00Z"/>
                <w:rFonts w:ascii="Times New Roman" w:hAnsi="Times New Roman" w:cs="Times New Roman"/>
                <w:lang w:val="en-GB" w:eastAsia="en-US"/>
              </w:rPr>
            </w:pPr>
          </w:p>
        </w:tc>
        <w:tc>
          <w:tcPr>
            <w:tcW w:w="1157" w:type="dxa"/>
          </w:tcPr>
          <w:p w:rsidR="003208BE" w:rsidRPr="00E64F13" w:rsidDel="00763BFC"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750" w:author="Windows ユーザー" w:date="2014-10-18T18:06:00Z"/>
                <w:rFonts w:ascii="Times New Roman" w:hAnsi="Times New Roman" w:cs="Times New Roman"/>
                <w:lang w:val="en-GB" w:eastAsia="en-US"/>
              </w:rPr>
            </w:pPr>
          </w:p>
        </w:tc>
      </w:tr>
      <w:tr w:rsidR="003208BE" w:rsidRPr="00E64F13" w:rsidDel="005D2456" w:rsidTr="0077367C">
        <w:trPr>
          <w:cantSplit/>
          <w:jc w:val="center"/>
          <w:del w:id="751" w:author="Windows ユーザー" w:date="2014-10-18T22:40:00Z"/>
        </w:trPr>
        <w:tc>
          <w:tcPr>
            <w:tcW w:w="6709" w:type="dxa"/>
          </w:tcPr>
          <w:p w:rsidR="003208BE" w:rsidRPr="00E64F13" w:rsidDel="005D2456" w:rsidRDefault="003208BE" w:rsidP="0077367C">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spacing w:before="0"/>
              <w:jc w:val="left"/>
              <w:textAlignment w:val="baseline"/>
              <w:rPr>
                <w:del w:id="752" w:author="Windows ユーザー" w:date="2014-10-18T22:40:00Z"/>
                <w:rFonts w:ascii="Times New Roman" w:hAnsi="Times New Roman" w:cs="Times New Roman"/>
                <w:b/>
                <w:lang w:val="en-GB" w:eastAsia="en-US"/>
              </w:rPr>
            </w:pPr>
            <w:del w:id="753" w:author="Windows ユーザー" w:date="2014-10-18T18:36:00Z">
              <w:r w:rsidRPr="00E64F13" w:rsidDel="00EC3013">
                <w:rPr>
                  <w:rFonts w:ascii="Times New Roman" w:hAnsi="Times New Roman" w:cs="Times New Roman"/>
                  <w:b/>
                  <w:lang w:val="en-GB" w:eastAsia="en-US"/>
                </w:rPr>
                <w:delText>}</w:delText>
              </w:r>
            </w:del>
          </w:p>
        </w:tc>
        <w:tc>
          <w:tcPr>
            <w:tcW w:w="521" w:type="dxa"/>
          </w:tcPr>
          <w:p w:rsidR="003208BE" w:rsidRPr="00E64F13" w:rsidDel="005D2456"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center"/>
              <w:textAlignment w:val="baseline"/>
              <w:rPr>
                <w:del w:id="754" w:author="Windows ユーザー" w:date="2014-10-18T22:40:00Z"/>
                <w:rFonts w:ascii="Times New Roman" w:hAnsi="Times New Roman" w:cs="Times New Roman"/>
                <w:lang w:val="en-GB" w:eastAsia="en-US"/>
              </w:rPr>
            </w:pPr>
          </w:p>
        </w:tc>
        <w:tc>
          <w:tcPr>
            <w:tcW w:w="1157" w:type="dxa"/>
          </w:tcPr>
          <w:p w:rsidR="003208BE" w:rsidRPr="00E64F13" w:rsidDel="005D2456" w:rsidRDefault="003208BE" w:rsidP="0077367C">
            <w:pPr>
              <w:keepNext/>
              <w:keepLines/>
              <w:tabs>
                <w:tab w:val="left" w:pos="360"/>
                <w:tab w:val="left" w:pos="720"/>
                <w:tab w:val="left" w:pos="1080"/>
                <w:tab w:val="left" w:pos="1440"/>
              </w:tabs>
              <w:overflowPunct w:val="0"/>
              <w:autoSpaceDE w:val="0"/>
              <w:autoSpaceDN w:val="0"/>
              <w:adjustRightInd w:val="0"/>
              <w:spacing w:before="0" w:after="60"/>
              <w:jc w:val="left"/>
              <w:textAlignment w:val="baseline"/>
              <w:rPr>
                <w:del w:id="755" w:author="Windows ユーザー" w:date="2014-10-18T22:40:00Z"/>
                <w:rFonts w:ascii="Times New Roman" w:hAnsi="Times New Roman" w:cs="Times New Roman"/>
                <w:lang w:val="en-GB" w:eastAsia="en-US"/>
              </w:rPr>
            </w:pPr>
          </w:p>
        </w:tc>
      </w:tr>
    </w:tbl>
    <w:p w:rsidR="003208BE" w:rsidRPr="00E64F13" w:rsidRDefault="003208BE" w:rsidP="003208BE">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hint="eastAsia"/>
          <w:lang w:val="en-CA"/>
        </w:rPr>
      </w:pPr>
    </w:p>
    <w:p w:rsidR="003208BE" w:rsidRPr="00E64F13" w:rsidRDefault="003208BE" w:rsidP="003208BE">
      <w:pPr>
        <w:tabs>
          <w:tab w:val="left" w:pos="360"/>
          <w:tab w:val="left" w:pos="720"/>
          <w:tab w:val="left" w:pos="1080"/>
          <w:tab w:val="left" w:pos="1440"/>
        </w:tabs>
        <w:overflowPunct w:val="0"/>
        <w:autoSpaceDE w:val="0"/>
        <w:autoSpaceDN w:val="0"/>
        <w:adjustRightInd w:val="0"/>
        <w:textAlignment w:val="baseline"/>
        <w:rPr>
          <w:i/>
          <w:lang w:val="en-CA"/>
        </w:rPr>
      </w:pPr>
      <w:r w:rsidRPr="00E64F13">
        <w:rPr>
          <w:i/>
          <w:lang w:val="en-CA"/>
        </w:rPr>
        <w:t xml:space="preserve">Add a new </w:t>
      </w:r>
      <w:proofErr w:type="spellStart"/>
      <w:r w:rsidRPr="00E64F13">
        <w:rPr>
          <w:i/>
          <w:lang w:val="en-CA"/>
        </w:rPr>
        <w:t>subclause</w:t>
      </w:r>
      <w:proofErr w:type="spellEnd"/>
      <w:r w:rsidRPr="00E64F13">
        <w:rPr>
          <w:i/>
          <w:lang w:val="en-CA"/>
        </w:rPr>
        <w:t xml:space="preserve"> J.13.2.2 “</w:t>
      </w:r>
      <w:r w:rsidRPr="00E64F13">
        <w:rPr>
          <w:i/>
          <w:lang w:val="en-GB"/>
        </w:rPr>
        <w:t>Texture and depth view packing SEI message semantics</w:t>
      </w:r>
      <w:r w:rsidRPr="00E64F13">
        <w:rPr>
          <w:i/>
          <w:lang w:val="en-CA"/>
        </w:rPr>
        <w:t>”</w:t>
      </w:r>
      <w:r>
        <w:rPr>
          <w:i/>
          <w:lang w:val="en-CA"/>
        </w:rPr>
        <w:t xml:space="preserve"> as follows, with "J-xx" replaced with the appropriate table number in the sequence of tables present in the text.</w:t>
      </w:r>
    </w:p>
    <w:p w:rsidR="003208BE" w:rsidRPr="00E64F13" w:rsidRDefault="003208BE" w:rsidP="003208BE">
      <w:pPr>
        <w:keepNext/>
        <w:keepLines/>
        <w:numPr>
          <w:ilvl w:val="3"/>
          <w:numId w:val="24"/>
        </w:numPr>
        <w:tabs>
          <w:tab w:val="left" w:pos="360"/>
          <w:tab w:val="left" w:pos="794"/>
          <w:tab w:val="left" w:pos="1080"/>
          <w:tab w:val="left" w:pos="1440"/>
        </w:tabs>
        <w:overflowPunct w:val="0"/>
        <w:autoSpaceDE w:val="0"/>
        <w:autoSpaceDN w:val="0"/>
        <w:adjustRightInd w:val="0"/>
        <w:spacing w:before="313"/>
        <w:jc w:val="left"/>
        <w:textAlignment w:val="baseline"/>
        <w:outlineLvl w:val="1"/>
        <w:rPr>
          <w:rFonts w:ascii="Times New Roman" w:hAnsi="Times New Roman" w:cs="Times New Roman"/>
          <w:b/>
          <w:bCs/>
          <w:lang w:val="da-DK" w:eastAsia="en-US"/>
        </w:rPr>
      </w:pPr>
      <w:r w:rsidRPr="00E64F13">
        <w:rPr>
          <w:rFonts w:ascii="Times New Roman" w:hAnsi="Times New Roman" w:cs="Times New Roman" w:hint="eastAsia"/>
          <w:b/>
          <w:bCs/>
          <w:lang w:val="da-DK"/>
        </w:rPr>
        <w:t>Texture and d</w:t>
      </w:r>
      <w:r w:rsidRPr="00E64F13">
        <w:rPr>
          <w:rFonts w:ascii="Times New Roman" w:hAnsi="Times New Roman" w:cs="Times New Roman"/>
          <w:b/>
          <w:bCs/>
          <w:lang w:val="da-DK" w:eastAsia="en-US"/>
        </w:rPr>
        <w:t xml:space="preserve">epth view </w:t>
      </w:r>
      <w:r w:rsidRPr="00E64F13">
        <w:rPr>
          <w:rFonts w:ascii="Times New Roman" w:hAnsi="Times New Roman" w:cs="Times New Roman" w:hint="eastAsia"/>
          <w:b/>
          <w:bCs/>
          <w:lang w:val="da-DK"/>
        </w:rPr>
        <w:t>packing</w:t>
      </w:r>
      <w:r w:rsidRPr="00E64F13">
        <w:rPr>
          <w:rFonts w:ascii="Times New Roman" w:hAnsi="Times New Roman" w:cs="Times New Roman"/>
          <w:b/>
          <w:bCs/>
          <w:lang w:val="da-DK" w:eastAsia="en-US"/>
        </w:rPr>
        <w:t xml:space="preserve"> SEI message semantics</w:t>
      </w:r>
    </w:p>
    <w:p w:rsidR="003208BE" w:rsidRPr="00E64F13" w:rsidRDefault="003208BE" w:rsidP="003208BE">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lang w:eastAsia="en-US"/>
        </w:rPr>
      </w:pPr>
      <w:r w:rsidRPr="00E64F13">
        <w:rPr>
          <w:rFonts w:ascii="Times New Roman" w:hAnsi="Times New Roman" w:cs="Times New Roman"/>
          <w:lang w:eastAsia="en-US"/>
        </w:rPr>
        <w:t xml:space="preserve">The texture and depth </w:t>
      </w:r>
      <w:r w:rsidRPr="00E64F13">
        <w:rPr>
          <w:rFonts w:ascii="Times New Roman" w:hAnsi="Times New Roman" w:cs="Times New Roman" w:hint="eastAsia"/>
          <w:lang w:eastAsia="en-US"/>
        </w:rPr>
        <w:t>view</w:t>
      </w:r>
      <w:r w:rsidRPr="00E64F13">
        <w:rPr>
          <w:rFonts w:ascii="Times New Roman" w:hAnsi="Times New Roman" w:cs="Times New Roman"/>
          <w:lang w:eastAsia="en-US"/>
        </w:rPr>
        <w:t xml:space="preserve"> packing SEI message</w:t>
      </w:r>
      <w:r w:rsidRPr="00E64F13">
        <w:rPr>
          <w:rFonts w:ascii="Times New Roman" w:hAnsi="Times New Roman" w:cs="Times New Roman" w:hint="eastAsia"/>
          <w:lang w:eastAsia="en-US"/>
        </w:rPr>
        <w:t xml:space="preserve"> </w:t>
      </w:r>
      <w:r w:rsidRPr="00E64F13">
        <w:rPr>
          <w:rFonts w:ascii="Times New Roman" w:hAnsi="Times New Roman" w:cs="Times New Roman"/>
          <w:lang w:eastAsia="en-US"/>
        </w:rPr>
        <w:t>informs the decoder that view components of one output view contain samples of multiple distinct spatially packed constituent residual pictures. The related output view is not suitable to be displayed directly and may be converted to displayable views by using</w:t>
      </w:r>
      <w:ins w:id="756" w:author="Windows ユーザー" w:date="2014-10-18T22:42:00Z">
        <w:r>
          <w:rPr>
            <w:rFonts w:ascii="Times New Roman" w:hAnsi="Times New Roman" w:cs="Times New Roman" w:hint="eastAsia"/>
          </w:rPr>
          <w:t xml:space="preserve"> </w:t>
        </w:r>
      </w:ins>
      <w:del w:id="757" w:author="Windows ユーザー" w:date="2014-10-18T21:48:00Z">
        <w:r w:rsidRPr="00E64F13" w:rsidDel="005E6189">
          <w:rPr>
            <w:rFonts w:ascii="Times New Roman" w:hAnsi="Times New Roman" w:cs="Times New Roman"/>
            <w:lang w:eastAsia="en-US"/>
          </w:rPr>
          <w:delText xml:space="preserve"> </w:delText>
        </w:r>
      </w:del>
      <w:ins w:id="758" w:author="Windows ユーザー" w:date="2014-10-18T21:59:00Z">
        <w:r>
          <w:rPr>
            <w:rFonts w:ascii="Times New Roman" w:hAnsi="Times New Roman" w:cs="Times New Roman" w:hint="eastAsia"/>
          </w:rPr>
          <w:t>th</w:t>
        </w:r>
      </w:ins>
      <w:ins w:id="759" w:author="Windows ユーザー" w:date="2014-10-18T22:05:00Z">
        <w:r>
          <w:rPr>
            <w:rFonts w:ascii="Times New Roman" w:hAnsi="Times New Roman" w:cs="Times New Roman" w:hint="eastAsia"/>
          </w:rPr>
          <w:t>is</w:t>
        </w:r>
      </w:ins>
      <w:ins w:id="760" w:author="Windows ユーザー" w:date="2014-10-18T21:48:00Z">
        <w:r>
          <w:rPr>
            <w:rFonts w:ascii="Times New Roman" w:hAnsi="Times New Roman" w:cs="Times New Roman" w:hint="eastAsia"/>
          </w:rPr>
          <w:t xml:space="preserve"> SEI message</w:t>
        </w:r>
      </w:ins>
      <w:del w:id="761" w:author="Windows ユーザー" w:date="2014-10-18T21:48:00Z">
        <w:r w:rsidRPr="00E64F13" w:rsidDel="005E6189">
          <w:rPr>
            <w:rFonts w:ascii="Times New Roman" w:hAnsi="Times New Roman" w:cs="Times New Roman"/>
            <w:lang w:eastAsia="en-US"/>
          </w:rPr>
          <w:delText>the view synthesis parameters</w:delText>
        </w:r>
      </w:del>
      <w:r w:rsidRPr="00E64F13">
        <w:rPr>
          <w:rFonts w:ascii="Times New Roman" w:hAnsi="Times New Roman" w:cs="Times New Roman"/>
          <w:lang w:eastAsia="en-US"/>
        </w:rPr>
        <w:t xml:space="preserve">. This information can be used after the decoder output to appropriately rearrange the samples to produce </w:t>
      </w:r>
      <w:r w:rsidRPr="00E64F13">
        <w:rPr>
          <w:rFonts w:ascii="Times New Roman" w:hAnsi="Times New Roman" w:cs="Times New Roman" w:hint="eastAsia"/>
        </w:rPr>
        <w:t>displayable</w:t>
      </w:r>
      <w:r w:rsidRPr="00E64F13">
        <w:rPr>
          <w:rFonts w:ascii="Times New Roman" w:hAnsi="Times New Roman" w:cs="Times New Roman"/>
          <w:lang w:eastAsia="en-US"/>
        </w:rPr>
        <w:t xml:space="preserve"> views that are appropriate for display or other purposes (which are outside the scope of this Recommendation | International Standard). </w:t>
      </w:r>
    </w:p>
    <w:p w:rsidR="003208BE" w:rsidDel="005D7205" w:rsidRDefault="003208BE" w:rsidP="003208BE">
      <w:pPr>
        <w:tabs>
          <w:tab w:val="left" w:pos="360"/>
          <w:tab w:val="left" w:pos="720"/>
          <w:tab w:val="left" w:pos="1080"/>
          <w:tab w:val="left" w:pos="1440"/>
        </w:tabs>
        <w:overflowPunct w:val="0"/>
        <w:autoSpaceDE w:val="0"/>
        <w:autoSpaceDN w:val="0"/>
        <w:adjustRightInd w:val="0"/>
        <w:textAlignment w:val="baseline"/>
        <w:rPr>
          <w:del w:id="762" w:author="Windows ユーザー" w:date="2014-10-18T21:40:00Z"/>
          <w:rFonts w:ascii="Times New Roman" w:hAnsi="Times New Roman" w:cs="Times New Roman" w:hint="eastAsia"/>
        </w:rPr>
      </w:pPr>
      <w:r w:rsidRPr="00E64F13">
        <w:rPr>
          <w:rFonts w:ascii="Times New Roman" w:hAnsi="Times New Roman" w:cs="Times New Roman" w:hint="eastAsia"/>
          <w:lang w:eastAsia="en-US"/>
        </w:rPr>
        <w:t xml:space="preserve">The </w:t>
      </w:r>
      <w:r w:rsidRPr="00E64F13">
        <w:rPr>
          <w:rFonts w:ascii="Times New Roman" w:hAnsi="Times New Roman" w:cs="Times New Roman"/>
          <w:lang w:eastAsia="en-US"/>
        </w:rPr>
        <w:t>texture and depth view packing</w:t>
      </w:r>
      <w:r w:rsidRPr="00E64F13">
        <w:rPr>
          <w:rFonts w:ascii="Times New Roman" w:hAnsi="Times New Roman" w:cs="Times New Roman" w:hint="eastAsia"/>
          <w:lang w:eastAsia="en-US"/>
        </w:rPr>
        <w:t xml:space="preserve"> SEI message</w:t>
      </w:r>
      <w:r w:rsidRPr="00E64F13">
        <w:rPr>
          <w:rFonts w:ascii="Times New Roman" w:hAnsi="Times New Roman" w:cs="Times New Roman"/>
          <w:lang w:eastAsia="en-US"/>
        </w:rPr>
        <w:t xml:space="preserve">, when present, shall be associated with an IDR access unit. The information </w:t>
      </w:r>
      <w:proofErr w:type="spellStart"/>
      <w:r w:rsidRPr="00E64F13">
        <w:rPr>
          <w:rFonts w:ascii="Times New Roman" w:hAnsi="Times New Roman" w:cs="Times New Roman"/>
          <w:lang w:eastAsia="en-US"/>
        </w:rPr>
        <w:t>signalled</w:t>
      </w:r>
      <w:proofErr w:type="spellEnd"/>
      <w:r w:rsidRPr="00E64F13">
        <w:rPr>
          <w:rFonts w:ascii="Times New Roman" w:hAnsi="Times New Roman" w:cs="Times New Roman"/>
          <w:lang w:eastAsia="en-US"/>
        </w:rPr>
        <w:t xml:space="preserve"> in this SEI message applies to all the access units in the coded video sequence. </w:t>
      </w:r>
      <w:del w:id="763" w:author="Windows ユーザー" w:date="2014-10-18T21:40:00Z">
        <w:r w:rsidRPr="00E64F13" w:rsidDel="00D215D6">
          <w:rPr>
            <w:rFonts w:ascii="Times New Roman" w:hAnsi="Times New Roman" w:cs="Times New Roman"/>
            <w:lang w:eastAsia="en-US"/>
          </w:rPr>
          <w:delText xml:space="preserve">This SEI message conveys information associated with the coded video sequence that outputs the views that may be further processed to generate the </w:delText>
        </w:r>
        <w:r w:rsidRPr="00E64F13" w:rsidDel="00D215D6">
          <w:rPr>
            <w:rFonts w:ascii="Times New Roman" w:hAnsi="Times New Roman" w:cs="Times New Roman" w:hint="eastAsia"/>
          </w:rPr>
          <w:delText>displayable</w:delText>
        </w:r>
        <w:r w:rsidRPr="00E64F13" w:rsidDel="00D215D6">
          <w:rPr>
            <w:rFonts w:ascii="Times New Roman" w:hAnsi="Times New Roman" w:cs="Times New Roman"/>
            <w:lang w:eastAsia="en-US"/>
          </w:rPr>
          <w:delText xml:space="preserve"> views. </w:delText>
        </w:r>
      </w:del>
    </w:p>
    <w:p w:rsidR="003208BE" w:rsidRPr="00E64F13" w:rsidRDefault="003208BE" w:rsidP="003208BE">
      <w:pPr>
        <w:tabs>
          <w:tab w:val="left" w:pos="360"/>
          <w:tab w:val="left" w:pos="720"/>
          <w:tab w:val="left" w:pos="1080"/>
          <w:tab w:val="left" w:pos="1440"/>
        </w:tabs>
        <w:overflowPunct w:val="0"/>
        <w:autoSpaceDE w:val="0"/>
        <w:autoSpaceDN w:val="0"/>
        <w:adjustRightInd w:val="0"/>
        <w:textAlignment w:val="baseline"/>
        <w:rPr>
          <w:ins w:id="764" w:author="Windows ユーザー" w:date="2014-10-18T22:27:00Z"/>
          <w:rFonts w:ascii="Times New Roman" w:hAnsi="Times New Roman" w:cs="Times New Roman"/>
          <w:bCs/>
          <w:lang w:eastAsia="en-US"/>
        </w:rPr>
      </w:pPr>
      <w:ins w:id="765" w:author="Windows ユーザー" w:date="2014-10-18T22:27:00Z">
        <w:r w:rsidRPr="00E64F13">
          <w:rPr>
            <w:rFonts w:ascii="Times New Roman" w:hAnsi="Times New Roman" w:cs="Times New Roman"/>
            <w:bCs/>
            <w:lang w:eastAsia="en-US"/>
          </w:rPr>
          <w:t>When</w:t>
        </w:r>
        <w:r w:rsidRPr="00E64F13">
          <w:rPr>
            <w:rFonts w:ascii="Times New Roman" w:hAnsi="Times New Roman" w:cs="Times New Roman" w:hint="eastAsia"/>
            <w:bCs/>
            <w:lang w:eastAsia="en-US"/>
          </w:rPr>
          <w:t xml:space="preserve"> </w:t>
        </w:r>
        <w:r w:rsidRPr="00E64F13">
          <w:rPr>
            <w:rFonts w:ascii="Times New Roman" w:hAnsi="Times New Roman" w:cs="Times New Roman"/>
            <w:bCs/>
            <w:lang w:eastAsia="en-US"/>
          </w:rPr>
          <w:t>this SEI message is present, num_anchor_refs_l0[ </w:t>
        </w:r>
        <w:proofErr w:type="spellStart"/>
        <w:r w:rsidRPr="00E64F13">
          <w:rPr>
            <w:rFonts w:ascii="Times New Roman" w:hAnsi="Times New Roman" w:cs="Times New Roman"/>
            <w:bCs/>
            <w:lang w:eastAsia="en-US"/>
          </w:rPr>
          <w:t>i</w:t>
        </w:r>
        <w:proofErr w:type="spellEnd"/>
        <w:r w:rsidRPr="00E64F13">
          <w:rPr>
            <w:rFonts w:ascii="Times New Roman" w:hAnsi="Times New Roman" w:cs="Times New Roman"/>
            <w:bCs/>
            <w:lang w:eastAsia="en-US"/>
          </w:rPr>
          <w:t> ]</w:t>
        </w:r>
        <w:r w:rsidRPr="00E64F13">
          <w:rPr>
            <w:rFonts w:ascii="Times New Roman" w:hAnsi="Times New Roman" w:cs="Times New Roman" w:hint="eastAsia"/>
            <w:bCs/>
            <w:lang w:eastAsia="en-US"/>
          </w:rPr>
          <w:t xml:space="preserve">, </w:t>
        </w:r>
        <w:r w:rsidRPr="00E64F13">
          <w:rPr>
            <w:rFonts w:ascii="Times New Roman" w:hAnsi="Times New Roman" w:cs="Times New Roman"/>
            <w:bCs/>
            <w:lang w:eastAsia="en-US"/>
          </w:rPr>
          <w:t>num_anchor_refs_l1[ </w:t>
        </w:r>
        <w:proofErr w:type="spellStart"/>
        <w:r w:rsidRPr="00E64F13">
          <w:rPr>
            <w:rFonts w:ascii="Times New Roman" w:hAnsi="Times New Roman" w:cs="Times New Roman"/>
            <w:bCs/>
            <w:lang w:eastAsia="en-US"/>
          </w:rPr>
          <w:t>i</w:t>
        </w:r>
        <w:proofErr w:type="spellEnd"/>
        <w:r w:rsidRPr="00E64F13">
          <w:rPr>
            <w:rFonts w:ascii="Times New Roman" w:hAnsi="Times New Roman" w:cs="Times New Roman"/>
            <w:bCs/>
            <w:lang w:eastAsia="en-US"/>
          </w:rPr>
          <w:t> ]</w:t>
        </w:r>
        <w:r w:rsidRPr="00E64F13">
          <w:rPr>
            <w:rFonts w:ascii="Times New Roman" w:hAnsi="Times New Roman" w:cs="Times New Roman" w:hint="eastAsia"/>
            <w:bCs/>
            <w:lang w:eastAsia="en-US"/>
          </w:rPr>
          <w:t xml:space="preserve">, </w:t>
        </w:r>
        <w:r w:rsidRPr="00E64F13">
          <w:rPr>
            <w:rFonts w:ascii="Times New Roman" w:hAnsi="Times New Roman" w:cs="Times New Roman"/>
            <w:bCs/>
            <w:lang w:eastAsia="en-US"/>
          </w:rPr>
          <w:t>num_non_anchor_refs_l0[ </w:t>
        </w:r>
        <w:proofErr w:type="spellStart"/>
        <w:r w:rsidRPr="00E64F13">
          <w:rPr>
            <w:rFonts w:ascii="Times New Roman" w:hAnsi="Times New Roman" w:cs="Times New Roman"/>
            <w:bCs/>
            <w:lang w:eastAsia="en-US"/>
          </w:rPr>
          <w:t>i</w:t>
        </w:r>
        <w:proofErr w:type="spellEnd"/>
        <w:r w:rsidRPr="00E64F13">
          <w:rPr>
            <w:rFonts w:ascii="Times New Roman" w:hAnsi="Times New Roman" w:cs="Times New Roman"/>
            <w:bCs/>
            <w:lang w:eastAsia="en-US"/>
          </w:rPr>
          <w:t> ]</w:t>
        </w:r>
        <w:r w:rsidRPr="00E64F13">
          <w:rPr>
            <w:rFonts w:ascii="Times New Roman" w:hAnsi="Times New Roman" w:cs="Times New Roman" w:hint="eastAsia"/>
            <w:bCs/>
            <w:lang w:eastAsia="en-US"/>
          </w:rPr>
          <w:t xml:space="preserve"> and </w:t>
        </w:r>
        <w:r w:rsidRPr="00E64F13">
          <w:rPr>
            <w:rFonts w:ascii="Times New Roman" w:hAnsi="Times New Roman" w:cs="Times New Roman"/>
            <w:bCs/>
            <w:lang w:eastAsia="en-US"/>
          </w:rPr>
          <w:t>num_non_anchor_refs_l1[ </w:t>
        </w:r>
        <w:proofErr w:type="spellStart"/>
        <w:r w:rsidRPr="00E64F13">
          <w:rPr>
            <w:rFonts w:ascii="Times New Roman" w:hAnsi="Times New Roman" w:cs="Times New Roman"/>
            <w:bCs/>
            <w:lang w:eastAsia="en-US"/>
          </w:rPr>
          <w:t>i</w:t>
        </w:r>
        <w:proofErr w:type="spellEnd"/>
        <w:r w:rsidRPr="00E64F13">
          <w:rPr>
            <w:rFonts w:ascii="Times New Roman" w:hAnsi="Times New Roman" w:cs="Times New Roman"/>
            <w:bCs/>
            <w:lang w:eastAsia="en-US"/>
          </w:rPr>
          <w:t> ]</w:t>
        </w:r>
        <w:r w:rsidRPr="00E64F13">
          <w:rPr>
            <w:rFonts w:ascii="Times New Roman" w:hAnsi="Times New Roman" w:cs="Times New Roman" w:hint="eastAsia"/>
            <w:bCs/>
            <w:lang w:eastAsia="en-US"/>
          </w:rPr>
          <w:t xml:space="preserve"> shall be </w:t>
        </w:r>
        <w:r w:rsidRPr="00E64F13">
          <w:rPr>
            <w:rFonts w:ascii="Times New Roman" w:hAnsi="Times New Roman" w:cs="Times New Roman"/>
            <w:bCs/>
            <w:lang w:eastAsia="en-US"/>
          </w:rPr>
          <w:t xml:space="preserve">equal to </w:t>
        </w:r>
        <w:r w:rsidRPr="00E64F13">
          <w:rPr>
            <w:rFonts w:ascii="Times New Roman" w:hAnsi="Times New Roman" w:cs="Times New Roman" w:hint="eastAsia"/>
            <w:bCs/>
            <w:lang w:eastAsia="en-US"/>
          </w:rPr>
          <w:t xml:space="preserve">0 </w:t>
        </w:r>
        <w:r w:rsidRPr="00E64F13">
          <w:rPr>
            <w:rFonts w:ascii="Times New Roman" w:hAnsi="Times New Roman" w:cs="Times New Roman"/>
            <w:bCs/>
            <w:lang w:eastAsia="en-US"/>
          </w:rPr>
          <w:t xml:space="preserve">in the active SPS RBSP </w:t>
        </w:r>
        <w:r>
          <w:rPr>
            <w:rFonts w:ascii="Times New Roman" w:hAnsi="Times New Roman" w:cs="Times New Roman"/>
            <w:bCs/>
            <w:lang w:eastAsia="en-US"/>
          </w:rPr>
          <w:t xml:space="preserve">syntax structure </w:t>
        </w:r>
        <w:r w:rsidRPr="00E64F13">
          <w:rPr>
            <w:rFonts w:ascii="Times New Roman" w:hAnsi="Times New Roman" w:cs="Times New Roman"/>
            <w:bCs/>
            <w:lang w:eastAsia="en-US"/>
          </w:rPr>
          <w:t xml:space="preserve">for the coded video sequence </w:t>
        </w:r>
        <w:r w:rsidRPr="00E64F13">
          <w:rPr>
            <w:rFonts w:ascii="Times New Roman" w:hAnsi="Times New Roman" w:cs="Times New Roman" w:hint="eastAsia"/>
            <w:bCs/>
            <w:lang w:eastAsia="en-US"/>
          </w:rPr>
          <w:t xml:space="preserve">and </w:t>
        </w:r>
        <w:r w:rsidRPr="00E64F13">
          <w:rPr>
            <w:rFonts w:ascii="Times New Roman" w:hAnsi="Times New Roman" w:cs="Times New Roman"/>
            <w:bCs/>
            <w:lang w:val="en-GB" w:eastAsia="en-US"/>
          </w:rPr>
          <w:t>avc_3d_extension_flag</w:t>
        </w:r>
        <w:r w:rsidRPr="00E64F13">
          <w:rPr>
            <w:rFonts w:ascii="Times New Roman" w:hAnsi="Times New Roman" w:cs="Times New Roman" w:hint="eastAsia"/>
            <w:bCs/>
            <w:lang w:eastAsia="en-US"/>
          </w:rPr>
          <w:t xml:space="preserve"> shall be 0</w:t>
        </w:r>
        <w:r w:rsidRPr="00E64F13">
          <w:rPr>
            <w:rFonts w:ascii="Times New Roman" w:hAnsi="Times New Roman" w:cs="Times New Roman"/>
            <w:bCs/>
            <w:lang w:eastAsia="en-US"/>
          </w:rPr>
          <w:t xml:space="preserve"> in all VCL NAL units of the coded video sequence. </w:t>
        </w:r>
      </w:ins>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ind w:left="360"/>
        <w:textAlignment w:val="baseline"/>
        <w:rPr>
          <w:ins w:id="766" w:author="Windows ユーザー" w:date="2014-10-18T22:27:00Z"/>
          <w:rFonts w:ascii="Times New Roman" w:hAnsi="Times New Roman" w:cs="Times New Roman" w:hint="eastAsia"/>
          <w:sz w:val="18"/>
        </w:rPr>
      </w:pPr>
      <w:ins w:id="767" w:author="Windows ユーザー" w:date="2014-10-18T22:27:00Z">
        <w:r w:rsidRPr="00E64F13">
          <w:rPr>
            <w:rFonts w:ascii="Times New Roman" w:hAnsi="Times New Roman" w:cs="Times New Roman"/>
            <w:lang w:eastAsia="en-US"/>
          </w:rPr>
          <w:t xml:space="preserve">NOTE </w:t>
        </w:r>
        <w:r w:rsidRPr="00E64F13">
          <w:rPr>
            <w:rFonts w:ascii="Times New Roman" w:hAnsi="Times New Roman" w:cs="Times New Roman"/>
            <w:sz w:val="22"/>
            <w:lang w:eastAsia="en-US"/>
          </w:rPr>
          <w:t>–</w:t>
        </w:r>
        <w:r w:rsidRPr="00E64F13">
          <w:rPr>
            <w:rFonts w:ascii="Times New Roman" w:hAnsi="Times New Roman" w:cs="Times New Roman"/>
            <w:lang w:eastAsia="en-US"/>
          </w:rPr>
          <w:t xml:space="preserve"> </w:t>
        </w:r>
        <w:r w:rsidRPr="00E64F13">
          <w:rPr>
            <w:rFonts w:ascii="Times New Roman" w:hAnsi="Times New Roman" w:cs="Times New Roman"/>
            <w:sz w:val="18"/>
            <w:lang w:eastAsia="en-US"/>
          </w:rPr>
          <w:t xml:space="preserve">These constraints </w:t>
        </w:r>
        <w:r w:rsidRPr="00E64F13">
          <w:rPr>
            <w:rFonts w:ascii="Times New Roman" w:hAnsi="Times New Roman" w:cs="Times New Roman" w:hint="eastAsia"/>
            <w:sz w:val="18"/>
            <w:lang w:eastAsia="en-US"/>
          </w:rPr>
          <w:t>disable i</w:t>
        </w:r>
        <w:r w:rsidRPr="00E64F13">
          <w:rPr>
            <w:rFonts w:ascii="Times New Roman" w:hAnsi="Times New Roman" w:cs="Times New Roman"/>
            <w:sz w:val="18"/>
            <w:lang w:eastAsia="en-US"/>
          </w:rPr>
          <w:t xml:space="preserve">nter-view and inter-component prediction. </w:t>
        </w:r>
      </w:ins>
    </w:p>
    <w:p w:rsidR="003208BE" w:rsidRPr="00E64F13" w:rsidRDefault="003208BE" w:rsidP="003208BE">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bCs/>
          <w:lang w:val="en-GB" w:eastAsia="en-US"/>
        </w:rPr>
      </w:pPr>
      <w:r w:rsidRPr="00E64F13">
        <w:rPr>
          <w:rFonts w:ascii="Times New Roman" w:hAnsi="Times New Roman" w:cs="Times New Roman"/>
          <w:lang w:eastAsia="en-US"/>
        </w:rPr>
        <w:t xml:space="preserve">In such a coded video sequence, there are at least two output views, wherein the base view is coded as a </w:t>
      </w:r>
      <w:r w:rsidRPr="00E64F13">
        <w:rPr>
          <w:rFonts w:ascii="Times New Roman" w:hAnsi="Times New Roman" w:cs="Times New Roman" w:hint="eastAsia"/>
        </w:rPr>
        <w:t>displayable</w:t>
      </w:r>
      <w:r w:rsidRPr="00E64F13">
        <w:rPr>
          <w:rFonts w:ascii="Times New Roman" w:hAnsi="Times New Roman" w:cs="Times New Roman"/>
          <w:lang w:eastAsia="en-US"/>
        </w:rPr>
        <w:t xml:space="preserve"> view and a non-base view is a residual view. A residual view is not a </w:t>
      </w:r>
      <w:r w:rsidRPr="00E64F13">
        <w:rPr>
          <w:rFonts w:ascii="Times New Roman" w:hAnsi="Times New Roman" w:cs="Times New Roman" w:hint="eastAsia"/>
        </w:rPr>
        <w:t>displayable</w:t>
      </w:r>
      <w:r w:rsidRPr="00E64F13">
        <w:rPr>
          <w:rFonts w:ascii="Times New Roman" w:hAnsi="Times New Roman" w:cs="Times New Roman"/>
          <w:lang w:eastAsia="en-US"/>
        </w:rPr>
        <w:t xml:space="preserve"> view. </w:t>
      </w:r>
      <w:del w:id="768" w:author="Windows ユーザー" w:date="2014-10-18T17:19:00Z">
        <w:r w:rsidRPr="00E64F13" w:rsidDel="00866DDF">
          <w:rPr>
            <w:rFonts w:ascii="Times New Roman" w:hAnsi="Times New Roman" w:cs="Times New Roman"/>
            <w:lang w:eastAsia="en-US"/>
          </w:rPr>
          <w:delText xml:space="preserve">Instead </w:delText>
        </w:r>
        <w:r w:rsidRPr="00E64F13" w:rsidDel="00866DDF">
          <w:rPr>
            <w:rFonts w:ascii="Times New Roman" w:hAnsi="Times New Roman" w:cs="Times New Roman"/>
            <w:bCs/>
            <w:lang w:val="en-GB" w:eastAsia="en-US"/>
          </w:rPr>
          <w:delText xml:space="preserve">it </w:delText>
        </w:r>
      </w:del>
      <w:ins w:id="769" w:author="Windows ユーザー" w:date="2014-10-18T17:20:00Z">
        <w:r w:rsidRPr="00E64F13">
          <w:rPr>
            <w:rFonts w:ascii="Times New Roman" w:hAnsi="Times New Roman" w:cs="Times New Roman"/>
            <w:lang w:eastAsia="en-US"/>
          </w:rPr>
          <w:t>Instead</w:t>
        </w:r>
        <w:r>
          <w:rPr>
            <w:rFonts w:ascii="Times New Roman" w:hAnsi="Times New Roman" w:cs="Times New Roman" w:hint="eastAsia"/>
          </w:rPr>
          <w:t>,</w:t>
        </w:r>
        <w:r w:rsidRPr="00E64F13">
          <w:rPr>
            <w:rFonts w:ascii="Times New Roman" w:hAnsi="Times New Roman" w:cs="Times New Roman"/>
            <w:lang w:eastAsia="en-US"/>
          </w:rPr>
          <w:t xml:space="preserve"> </w:t>
        </w:r>
        <w:r w:rsidRPr="00E64F13">
          <w:rPr>
            <w:rFonts w:ascii="Times New Roman" w:hAnsi="Times New Roman" w:cs="Times New Roman"/>
            <w:bCs/>
            <w:lang w:val="en-GB" w:eastAsia="en-US"/>
          </w:rPr>
          <w:t xml:space="preserve">it </w:t>
        </w:r>
      </w:ins>
      <w:r w:rsidRPr="00E64F13">
        <w:rPr>
          <w:rFonts w:ascii="Times New Roman" w:hAnsi="Times New Roman" w:cs="Times New Roman"/>
          <w:bCs/>
          <w:lang w:val="en-GB" w:eastAsia="en-US"/>
        </w:rPr>
        <w:t xml:space="preserve">contains a sequence of difference pictures which are decoded view components of the residual view. Each difference picture is created </w:t>
      </w:r>
      <w:del w:id="770" w:author="Windows ユーザー" w:date="2014-10-18T17:20:00Z">
        <w:r w:rsidRPr="00E64F13" w:rsidDel="00135BAA">
          <w:rPr>
            <w:rFonts w:ascii="Times New Roman" w:hAnsi="Times New Roman" w:cs="Times New Roman"/>
            <w:bCs/>
            <w:lang w:val="en-GB" w:eastAsia="en-US"/>
          </w:rPr>
          <w:delText xml:space="preserve">by frame </w:delText>
        </w:r>
      </w:del>
      <w:ins w:id="771" w:author="Windows ユーザー" w:date="2014-10-18T17:20:00Z">
        <w:r w:rsidRPr="00E64F13">
          <w:rPr>
            <w:rFonts w:ascii="Times New Roman" w:hAnsi="Times New Roman" w:cs="Times New Roman"/>
            <w:bCs/>
            <w:lang w:val="en-GB" w:eastAsia="en-US"/>
          </w:rPr>
          <w:t>by</w:t>
        </w:r>
        <w:r>
          <w:rPr>
            <w:rFonts w:ascii="Times New Roman" w:hAnsi="Times New Roman" w:cs="Times New Roman" w:hint="eastAsia"/>
            <w:bCs/>
            <w:lang w:val="en-GB"/>
          </w:rPr>
          <w:t xml:space="preserve"> a</w:t>
        </w:r>
        <w:r w:rsidRPr="00E64F13">
          <w:rPr>
            <w:rFonts w:ascii="Times New Roman" w:hAnsi="Times New Roman" w:cs="Times New Roman"/>
            <w:bCs/>
            <w:lang w:val="en-GB" w:eastAsia="en-US"/>
          </w:rPr>
          <w:t xml:space="preserve"> frame </w:t>
        </w:r>
      </w:ins>
      <w:r w:rsidRPr="00E64F13">
        <w:rPr>
          <w:rFonts w:ascii="Times New Roman" w:hAnsi="Times New Roman" w:cs="Times New Roman"/>
          <w:bCs/>
          <w:lang w:val="en-GB" w:eastAsia="en-US"/>
        </w:rPr>
        <w:t xml:space="preserve">packing </w:t>
      </w:r>
      <w:r>
        <w:rPr>
          <w:rFonts w:ascii="Times New Roman" w:hAnsi="Times New Roman" w:cs="Times New Roman"/>
          <w:bCs/>
          <w:lang w:val="en-GB" w:eastAsia="en-US"/>
        </w:rPr>
        <w:t xml:space="preserve">arrangement containing </w:t>
      </w:r>
      <w:r w:rsidRPr="00E64F13">
        <w:rPr>
          <w:rFonts w:ascii="Times New Roman" w:hAnsi="Times New Roman" w:cs="Times New Roman"/>
          <w:bCs/>
          <w:lang w:val="en-GB" w:eastAsia="en-US"/>
        </w:rPr>
        <w:t>up to four constituent residual pictures.</w:t>
      </w:r>
    </w:p>
    <w:p w:rsidR="003208BE" w:rsidRPr="00E64F13" w:rsidRDefault="003208BE" w:rsidP="003208BE">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lang w:val="en-GB" w:eastAsia="en-US"/>
        </w:rPr>
      </w:pPr>
      <w:r w:rsidRPr="00E64F13">
        <w:rPr>
          <w:rFonts w:ascii="Times New Roman" w:hAnsi="Times New Roman" w:cs="Times New Roman"/>
          <w:bCs/>
          <w:lang w:val="en-GB" w:eastAsia="en-US"/>
        </w:rPr>
        <w:t xml:space="preserve">Each constituent residual picture represents </w:t>
      </w:r>
      <w:r w:rsidRPr="00E64F13">
        <w:rPr>
          <w:rFonts w:ascii="Times New Roman" w:hAnsi="Times New Roman" w:cs="Times New Roman" w:hint="eastAsia"/>
          <w:bCs/>
          <w:lang w:val="en-GB" w:eastAsia="en-US"/>
        </w:rPr>
        <w:t>a</w:t>
      </w:r>
      <w:r w:rsidRPr="00E64F13">
        <w:rPr>
          <w:rFonts w:ascii="Times New Roman" w:hAnsi="Times New Roman" w:cs="Times New Roman"/>
          <w:bCs/>
          <w:lang w:val="en-GB" w:eastAsia="en-US"/>
        </w:rPr>
        <w:t xml:space="preserve"> picture </w:t>
      </w:r>
      <w:r>
        <w:rPr>
          <w:rFonts w:ascii="Times New Roman" w:hAnsi="Times New Roman" w:cs="Times New Roman"/>
          <w:bCs/>
          <w:lang w:val="en-GB" w:eastAsia="en-US"/>
        </w:rPr>
        <w:t>corresponding to a</w:t>
      </w:r>
      <w:r w:rsidRPr="00E64F13">
        <w:rPr>
          <w:rFonts w:ascii="Times New Roman" w:hAnsi="Times New Roman" w:cs="Times New Roman"/>
          <w:bCs/>
          <w:lang w:val="en-GB" w:eastAsia="en-US"/>
        </w:rPr>
        <w:t xml:space="preserve"> 2:1 decimation from the residual picture </w:t>
      </w:r>
      <w:r w:rsidRPr="00E64F13">
        <w:rPr>
          <w:rFonts w:ascii="Times New Roman" w:hAnsi="Times New Roman" w:cs="Times New Roman" w:hint="eastAsia"/>
          <w:bCs/>
          <w:lang w:val="en-GB" w:eastAsia="en-US"/>
        </w:rPr>
        <w:t>horizontally and vertically</w:t>
      </w:r>
      <w:r w:rsidRPr="00E64F13">
        <w:rPr>
          <w:rFonts w:ascii="Times New Roman" w:hAnsi="Times New Roman" w:cs="Times New Roman"/>
          <w:bCs/>
          <w:lang w:val="en-GB" w:eastAsia="en-US"/>
        </w:rPr>
        <w:t>,</w:t>
      </w:r>
      <w:r w:rsidRPr="00E64F13">
        <w:rPr>
          <w:rFonts w:ascii="Times New Roman" w:hAnsi="Times New Roman" w:cs="Times New Roman" w:hint="eastAsia"/>
          <w:bCs/>
          <w:lang w:val="en-GB" w:eastAsia="en-US"/>
        </w:rPr>
        <w:t xml:space="preserve"> </w:t>
      </w:r>
      <w:r w:rsidRPr="00E64F13">
        <w:rPr>
          <w:rFonts w:ascii="Times New Roman" w:hAnsi="Times New Roman" w:cs="Times New Roman"/>
          <w:bCs/>
          <w:lang w:val="en-GB" w:eastAsia="en-US"/>
        </w:rPr>
        <w:t>starting from the top-left</w:t>
      </w:r>
      <w:r>
        <w:rPr>
          <w:rFonts w:ascii="Times New Roman" w:hAnsi="Times New Roman" w:cs="Times New Roman"/>
          <w:bCs/>
          <w:lang w:val="en-GB" w:eastAsia="en-US"/>
        </w:rPr>
        <w:t>-</w:t>
      </w:r>
      <w:r w:rsidRPr="00E64F13">
        <w:rPr>
          <w:rFonts w:ascii="Times New Roman" w:hAnsi="Times New Roman" w:cs="Times New Roman"/>
          <w:bCs/>
          <w:lang w:val="en-GB" w:eastAsia="en-US"/>
        </w:rPr>
        <w:t>most sample</w:t>
      </w:r>
      <w:r w:rsidRPr="00E64F13">
        <w:rPr>
          <w:rFonts w:ascii="Times New Roman" w:hAnsi="Times New Roman" w:cs="Times New Roman" w:hint="eastAsia"/>
          <w:bCs/>
          <w:lang w:val="en-GB" w:eastAsia="en-US"/>
        </w:rPr>
        <w:t>.</w:t>
      </w:r>
      <w:r w:rsidRPr="00E64F13">
        <w:rPr>
          <w:rFonts w:ascii="Times New Roman" w:hAnsi="Times New Roman" w:cs="Times New Roman"/>
          <w:bCs/>
          <w:lang w:val="en-GB" w:eastAsia="en-US"/>
        </w:rPr>
        <w:t xml:space="preserve"> </w:t>
      </w:r>
    </w:p>
    <w:p w:rsidR="003208BE" w:rsidRPr="00E64F13" w:rsidDel="00D215D6" w:rsidRDefault="003208BE" w:rsidP="003208BE">
      <w:pPr>
        <w:tabs>
          <w:tab w:val="left" w:pos="360"/>
          <w:tab w:val="left" w:pos="720"/>
          <w:tab w:val="left" w:pos="1080"/>
          <w:tab w:val="left" w:pos="1440"/>
        </w:tabs>
        <w:overflowPunct w:val="0"/>
        <w:autoSpaceDE w:val="0"/>
        <w:autoSpaceDN w:val="0"/>
        <w:adjustRightInd w:val="0"/>
        <w:textAlignment w:val="baseline"/>
        <w:rPr>
          <w:del w:id="772" w:author="Windows ユーザー" w:date="2014-10-18T21:43:00Z"/>
          <w:rFonts w:ascii="Times New Roman" w:hAnsi="Times New Roman" w:cs="Times New Roman" w:hint="eastAsia"/>
        </w:rPr>
      </w:pPr>
      <w:del w:id="773" w:author="Windows ユーザー" w:date="2014-10-18T21:43:00Z">
        <w:r w:rsidRPr="00E64F13" w:rsidDel="00D215D6">
          <w:rPr>
            <w:rFonts w:ascii="Times New Roman" w:hAnsi="Times New Roman" w:cs="Times New Roman"/>
            <w:lang w:eastAsia="en-US"/>
          </w:rPr>
          <w:delText xml:space="preserve">Each constituent residual picture is considered as </w:delText>
        </w:r>
        <w:r w:rsidDel="00D215D6">
          <w:rPr>
            <w:rFonts w:ascii="Times New Roman" w:hAnsi="Times New Roman" w:cs="Times New Roman"/>
            <w:lang w:eastAsia="en-US"/>
          </w:rPr>
          <w:delText xml:space="preserve">being </w:delText>
        </w:r>
        <w:r w:rsidRPr="00E64F13" w:rsidDel="00D215D6">
          <w:rPr>
            <w:rFonts w:ascii="Times New Roman" w:hAnsi="Times New Roman" w:cs="Times New Roman"/>
            <w:lang w:eastAsia="en-US"/>
          </w:rPr>
          <w:delText xml:space="preserve">produced by the pictures of two </w:delText>
        </w:r>
        <w:r w:rsidRPr="00E64F13" w:rsidDel="00D215D6">
          <w:rPr>
            <w:rFonts w:ascii="Times New Roman" w:hAnsi="Times New Roman" w:cs="Times New Roman" w:hint="eastAsia"/>
          </w:rPr>
          <w:delText>displayable</w:delText>
        </w:r>
        <w:r w:rsidRPr="00E64F13" w:rsidDel="00D215D6">
          <w:rPr>
            <w:rFonts w:ascii="Times New Roman" w:hAnsi="Times New Roman" w:cs="Times New Roman"/>
            <w:lang w:eastAsia="en-US"/>
          </w:rPr>
          <w:delText xml:space="preserve"> views, wherein one, which is denoted as view A</w:delText>
        </w:r>
        <w:r w:rsidDel="00D215D6">
          <w:rPr>
            <w:rFonts w:ascii="Times New Roman" w:hAnsi="Times New Roman" w:cs="Times New Roman"/>
            <w:lang w:eastAsia="en-US"/>
          </w:rPr>
          <w:delText>,</w:delText>
        </w:r>
        <w:r w:rsidRPr="00E64F13" w:rsidDel="00D215D6">
          <w:rPr>
            <w:rFonts w:ascii="Times New Roman" w:hAnsi="Times New Roman" w:cs="Times New Roman"/>
            <w:lang w:eastAsia="en-US"/>
          </w:rPr>
          <w:delText xml:space="preserve"> belongs to the view that is coded as the base view</w:delText>
        </w:r>
        <w:r w:rsidRPr="00E64F13" w:rsidDel="00D215D6">
          <w:rPr>
            <w:rFonts w:ascii="Times New Roman" w:hAnsi="Times New Roman" w:cs="Times New Roman" w:hint="eastAsia"/>
          </w:rPr>
          <w:delText xml:space="preserve"> </w:delText>
        </w:r>
        <w:r w:rsidRPr="00E64F13" w:rsidDel="00D215D6">
          <w:rPr>
            <w:rFonts w:ascii="Times New Roman" w:hAnsi="Times New Roman" w:cs="Times New Roman"/>
            <w:lang w:eastAsia="en-US"/>
          </w:rPr>
          <w:delText xml:space="preserve">and </w:delText>
        </w:r>
        <w:r w:rsidDel="00D215D6">
          <w:rPr>
            <w:rFonts w:ascii="Times New Roman" w:hAnsi="Times New Roman" w:cs="Times New Roman"/>
            <w:lang w:eastAsia="en-US"/>
          </w:rPr>
          <w:delText xml:space="preserve">is </w:delText>
        </w:r>
        <w:r w:rsidRPr="00E64F13" w:rsidDel="00D215D6">
          <w:rPr>
            <w:rFonts w:ascii="Times New Roman" w:hAnsi="Times New Roman" w:cs="Times New Roman"/>
            <w:lang w:eastAsia="en-US"/>
          </w:rPr>
          <w:delText xml:space="preserve">used to predict </w:delText>
        </w:r>
        <w:r w:rsidDel="00D215D6">
          <w:rPr>
            <w:rFonts w:ascii="Times New Roman" w:hAnsi="Times New Roman" w:cs="Times New Roman"/>
            <w:lang w:eastAsia="en-US"/>
          </w:rPr>
          <w:delText>an</w:delText>
        </w:r>
        <w:r w:rsidRPr="00E64F13" w:rsidDel="00D215D6">
          <w:rPr>
            <w:rFonts w:ascii="Times New Roman" w:hAnsi="Times New Roman" w:cs="Times New Roman"/>
            <w:lang w:eastAsia="en-US"/>
          </w:rPr>
          <w:delText xml:space="preserve">other picture in </w:delText>
        </w:r>
        <w:r w:rsidDel="00D215D6">
          <w:rPr>
            <w:rFonts w:ascii="Times New Roman" w:hAnsi="Times New Roman" w:cs="Times New Roman"/>
            <w:lang w:eastAsia="en-US"/>
          </w:rPr>
          <w:delText>an</w:delText>
        </w:r>
        <w:r w:rsidRPr="00E64F13" w:rsidDel="00D215D6">
          <w:rPr>
            <w:rFonts w:ascii="Times New Roman" w:hAnsi="Times New Roman" w:cs="Times New Roman"/>
            <w:lang w:eastAsia="en-US"/>
          </w:rPr>
          <w:delText>other view</w:delText>
        </w:r>
        <w:r w:rsidDel="00D215D6">
          <w:rPr>
            <w:rFonts w:ascii="Times New Roman" w:hAnsi="Times New Roman" w:cs="Times New Roman"/>
            <w:lang w:eastAsia="en-US"/>
          </w:rPr>
          <w:delText>, which is referred to herein as a view B</w:delText>
        </w:r>
        <w:r w:rsidRPr="00E64F13" w:rsidDel="00D215D6">
          <w:rPr>
            <w:rFonts w:ascii="Times New Roman" w:hAnsi="Times New Roman" w:cs="Times New Roman"/>
            <w:lang w:eastAsia="en-US"/>
          </w:rPr>
          <w:delText xml:space="preserve">. The residual picture of such a process is considered as the residual picture associated with view </w:delText>
        </w:r>
        <w:r w:rsidDel="00D215D6">
          <w:rPr>
            <w:rFonts w:ascii="Times New Roman" w:hAnsi="Times New Roman" w:cs="Times New Roman"/>
            <w:lang w:eastAsia="en-US"/>
          </w:rPr>
          <w:delText>B</w:delText>
        </w:r>
        <w:r w:rsidRPr="00E64F13" w:rsidDel="00D215D6">
          <w:rPr>
            <w:rFonts w:ascii="Times New Roman" w:hAnsi="Times New Roman" w:cs="Times New Roman"/>
            <w:lang w:eastAsia="en-US"/>
          </w:rPr>
          <w:delText xml:space="preserve">. </w:delText>
        </w:r>
        <w:r w:rsidRPr="00E64F13" w:rsidDel="00D215D6">
          <w:rPr>
            <w:rFonts w:ascii="Times New Roman" w:hAnsi="Times New Roman" w:cs="Times New Roman"/>
          </w:rPr>
          <w:delText xml:space="preserve">The residual picture consists of the </w:delText>
        </w:r>
        <w:r w:rsidDel="00D215D6">
          <w:rPr>
            <w:rFonts w:ascii="Times New Roman" w:hAnsi="Times New Roman" w:cs="Times New Roman"/>
          </w:rPr>
          <w:delText>samples</w:delText>
        </w:r>
        <w:r w:rsidRPr="00E64F13" w:rsidDel="00D215D6">
          <w:rPr>
            <w:rFonts w:ascii="Times New Roman" w:hAnsi="Times New Roman" w:cs="Times New Roman"/>
          </w:rPr>
          <w:delText xml:space="preserve"> which may not be predictable by the base view, namely occluded </w:delText>
        </w:r>
        <w:r w:rsidDel="00D215D6">
          <w:rPr>
            <w:rFonts w:ascii="Times New Roman" w:hAnsi="Times New Roman" w:cs="Times New Roman"/>
          </w:rPr>
          <w:delText>samples</w:delText>
        </w:r>
        <w:r w:rsidRPr="00E64F13" w:rsidDel="00D215D6">
          <w:rPr>
            <w:rFonts w:ascii="Times New Roman" w:hAnsi="Times New Roman" w:cs="Times New Roman"/>
          </w:rPr>
          <w:delText xml:space="preserve"> and out-of-picture </w:delText>
        </w:r>
        <w:r w:rsidDel="00D215D6">
          <w:rPr>
            <w:rFonts w:ascii="Times New Roman" w:hAnsi="Times New Roman" w:cs="Times New Roman"/>
          </w:rPr>
          <w:delText>samples relative to</w:delText>
        </w:r>
        <w:r w:rsidRPr="00E64F13" w:rsidDel="00D215D6">
          <w:rPr>
            <w:rFonts w:ascii="Times New Roman" w:hAnsi="Times New Roman" w:cs="Times New Roman"/>
          </w:rPr>
          <w:delText xml:space="preserve"> </w:delText>
        </w:r>
        <w:r w:rsidRPr="00E64F13" w:rsidDel="00D215D6">
          <w:rPr>
            <w:rFonts w:ascii="Times New Roman" w:hAnsi="Times New Roman" w:cs="Times New Roman" w:hint="eastAsia"/>
          </w:rPr>
          <w:delText xml:space="preserve">the </w:delText>
        </w:r>
        <w:r w:rsidRPr="00E64F13" w:rsidDel="00D215D6">
          <w:rPr>
            <w:rFonts w:ascii="Times New Roman" w:hAnsi="Times New Roman" w:cs="Times New Roman"/>
          </w:rPr>
          <w:delText xml:space="preserve">base picture. </w:delText>
        </w:r>
        <w:r w:rsidRPr="00E64F13" w:rsidDel="00D215D6">
          <w:rPr>
            <w:rFonts w:ascii="Times New Roman" w:hAnsi="Times New Roman" w:cs="Times New Roman"/>
            <w:lang w:eastAsia="en-US"/>
          </w:rPr>
          <w:delText xml:space="preserve">After decimation from the residual picture associated with view </w:delText>
        </w:r>
        <w:r w:rsidDel="00D215D6">
          <w:rPr>
            <w:rFonts w:ascii="Times New Roman" w:hAnsi="Times New Roman" w:cs="Times New Roman"/>
            <w:lang w:eastAsia="en-US"/>
          </w:rPr>
          <w:delText>B</w:delText>
        </w:r>
        <w:r w:rsidRPr="00E64F13" w:rsidDel="00D215D6">
          <w:rPr>
            <w:rFonts w:ascii="Times New Roman" w:hAnsi="Times New Roman" w:cs="Times New Roman"/>
            <w:lang w:eastAsia="en-US"/>
          </w:rPr>
          <w:delText xml:space="preserve">, a constituent residual picture associated with view </w:delText>
        </w:r>
        <w:r w:rsidDel="00D215D6">
          <w:rPr>
            <w:rFonts w:ascii="Times New Roman" w:hAnsi="Times New Roman" w:cs="Times New Roman"/>
            <w:lang w:eastAsia="en-US"/>
          </w:rPr>
          <w:delText>B</w:delText>
        </w:r>
        <w:r w:rsidRPr="00E64F13" w:rsidDel="00D215D6">
          <w:rPr>
            <w:rFonts w:ascii="Times New Roman" w:hAnsi="Times New Roman" w:cs="Times New Roman"/>
            <w:lang w:eastAsia="en-US"/>
          </w:rPr>
          <w:delText xml:space="preserve"> is generated. </w:delText>
        </w:r>
      </w:del>
    </w:p>
    <w:p w:rsidR="003208BE" w:rsidRPr="00E64F13" w:rsidDel="00001FD5" w:rsidRDefault="003208BE" w:rsidP="003208BE">
      <w:pPr>
        <w:tabs>
          <w:tab w:val="left" w:pos="360"/>
          <w:tab w:val="left" w:pos="720"/>
          <w:tab w:val="left" w:pos="1080"/>
          <w:tab w:val="left" w:pos="1440"/>
        </w:tabs>
        <w:overflowPunct w:val="0"/>
        <w:autoSpaceDE w:val="0"/>
        <w:autoSpaceDN w:val="0"/>
        <w:adjustRightInd w:val="0"/>
        <w:textAlignment w:val="baseline"/>
        <w:rPr>
          <w:del w:id="774" w:author="Windows ユーザー" w:date="2014-10-18T22:09:00Z"/>
          <w:rFonts w:ascii="Times New Roman" w:hAnsi="Times New Roman" w:cs="Times New Roman" w:hint="eastAsia"/>
        </w:rPr>
      </w:pPr>
      <w:del w:id="775" w:author="Windows ユーザー" w:date="2014-10-18T22:09:00Z">
        <w:r w:rsidRPr="00E64F13" w:rsidDel="00001FD5">
          <w:rPr>
            <w:rFonts w:ascii="Times New Roman" w:hAnsi="Times New Roman" w:cs="Times New Roman"/>
          </w:rPr>
          <w:delText>The c</w:delText>
        </w:r>
        <w:r w:rsidRPr="00E64F13" w:rsidDel="00001FD5">
          <w:rPr>
            <w:rFonts w:ascii="Times New Roman" w:hAnsi="Times New Roman" w:cs="Times New Roman" w:hint="eastAsia"/>
          </w:rPr>
          <w:delText>oded depth views follow the same picture structure as described above.</w:delText>
        </w:r>
      </w:del>
    </w:p>
    <w:p w:rsidR="003208BE" w:rsidRPr="00E64F13" w:rsidDel="00001FD5" w:rsidRDefault="003208BE" w:rsidP="003208BE">
      <w:pPr>
        <w:tabs>
          <w:tab w:val="left" w:pos="360"/>
          <w:tab w:val="left" w:pos="720"/>
          <w:tab w:val="left" w:pos="1080"/>
          <w:tab w:val="left" w:pos="1440"/>
        </w:tabs>
        <w:overflowPunct w:val="0"/>
        <w:autoSpaceDE w:val="0"/>
        <w:autoSpaceDN w:val="0"/>
        <w:adjustRightInd w:val="0"/>
        <w:textAlignment w:val="baseline"/>
        <w:rPr>
          <w:del w:id="776" w:author="Windows ユーザー" w:date="2014-10-18T22:08:00Z"/>
          <w:rFonts w:ascii="Times New Roman" w:hAnsi="Times New Roman" w:cs="Times New Roman" w:hint="eastAsia"/>
          <w:lang w:val="en-GB" w:eastAsia="en-US"/>
        </w:rPr>
      </w:pPr>
      <w:del w:id="777" w:author="Windows ユーザー" w:date="2014-10-18T22:08:00Z">
        <w:r w:rsidRPr="00E64F13" w:rsidDel="00001FD5">
          <w:rPr>
            <w:rFonts w:ascii="Times New Roman" w:hAnsi="Times New Roman" w:cs="Times New Roman" w:hint="eastAsia"/>
            <w:b/>
            <w:lang w:val="en-GB" w:eastAsia="en-US"/>
          </w:rPr>
          <w:delText>depth</w:delText>
        </w:r>
        <w:r w:rsidRPr="00E64F13" w:rsidDel="00001FD5">
          <w:rPr>
            <w:rFonts w:ascii="Times New Roman" w:hAnsi="Times New Roman" w:cs="Times New Roman"/>
            <w:b/>
            <w:lang w:val="en-GB" w:eastAsia="en-US"/>
          </w:rPr>
          <w:delText>_</w:delText>
        </w:r>
        <w:r w:rsidRPr="00E64F13" w:rsidDel="00001FD5">
          <w:rPr>
            <w:rFonts w:ascii="Times New Roman" w:hAnsi="Times New Roman" w:cs="Times New Roman" w:hint="eastAsia"/>
            <w:b/>
            <w:lang w:val="en-GB" w:eastAsia="en-US"/>
          </w:rPr>
          <w:delText>type</w:delText>
        </w:r>
        <w:r w:rsidRPr="00E64F13" w:rsidDel="00001FD5">
          <w:rPr>
            <w:rFonts w:ascii="Times New Roman" w:hAnsi="Times New Roman" w:cs="Times New Roman"/>
            <w:lang w:val="en-GB" w:eastAsia="en-US"/>
          </w:rPr>
          <w:delText xml:space="preserve"> </w:delText>
        </w:r>
        <w:r w:rsidRPr="00E64F13" w:rsidDel="00001FD5">
          <w:rPr>
            <w:rFonts w:ascii="Times New Roman" w:hAnsi="Times New Roman" w:cs="Times New Roman" w:hint="eastAsia"/>
            <w:lang w:val="en-GB" w:eastAsia="en-US"/>
          </w:rPr>
          <w:delText xml:space="preserve">specifies the </w:delText>
        </w:r>
        <w:r w:rsidRPr="00E64F13" w:rsidDel="00001FD5">
          <w:rPr>
            <w:rFonts w:ascii="Times New Roman" w:hAnsi="Times New Roman" w:cs="Times New Roman"/>
            <w:lang w:val="en-GB" w:eastAsia="en-US"/>
          </w:rPr>
          <w:delText xml:space="preserve">arrangement </w:delText>
        </w:r>
        <w:r w:rsidRPr="00E64F13" w:rsidDel="00001FD5">
          <w:rPr>
            <w:rFonts w:ascii="Times New Roman" w:eastAsia="SimSun" w:hAnsi="Times New Roman" w:cs="Times New Roman" w:hint="eastAsia"/>
            <w:lang w:val="en-GB" w:eastAsia="zh-CN"/>
          </w:rPr>
          <w:delText xml:space="preserve">of </w:delText>
        </w:r>
        <w:r w:rsidRPr="00E64F13" w:rsidDel="00001FD5">
          <w:rPr>
            <w:rFonts w:ascii="Times New Roman" w:hAnsi="Times New Roman" w:cs="Times New Roman"/>
            <w:lang w:val="en-GB" w:eastAsia="en-US"/>
          </w:rPr>
          <w:delText xml:space="preserve">how </w:delText>
        </w:r>
        <w:r w:rsidRPr="00E64F13" w:rsidDel="00001FD5">
          <w:rPr>
            <w:rFonts w:ascii="Times New Roman" w:hAnsi="Times New Roman" w:cs="Times New Roman"/>
            <w:lang w:eastAsia="en-US"/>
          </w:rPr>
          <w:delText>distinct spatially packed constituent residual pictures are packed into one view component of the non-base view</w:delText>
        </w:r>
        <w:r w:rsidRPr="00E64F13" w:rsidDel="00001FD5">
          <w:rPr>
            <w:rFonts w:ascii="Times New Roman" w:hAnsi="Times New Roman" w:cs="Times New Roman" w:hint="eastAsia"/>
            <w:lang w:val="en-GB" w:eastAsia="en-US"/>
          </w:rPr>
          <w:delText xml:space="preserve">. </w:delText>
        </w:r>
        <w:r w:rsidRPr="00E64F13" w:rsidDel="00001FD5">
          <w:rPr>
            <w:rFonts w:ascii="Times New Roman" w:hAnsi="Times New Roman" w:cs="Times New Roman"/>
            <w:lang w:val="en-GB" w:eastAsia="en-US"/>
          </w:rPr>
          <w:delText>The values of depth_type shall be equal to 0.</w:delText>
        </w:r>
        <w:r w:rsidDel="00001FD5">
          <w:rPr>
            <w:rFonts w:ascii="Times New Roman" w:hAnsi="Times New Roman" w:cs="Times New Roman"/>
            <w:lang w:val="en-GB" w:eastAsia="en-US"/>
          </w:rPr>
          <w:delText xml:space="preserve"> Other values are reserved for future use by ITU-T | ISO/IEC and shall not be present in bitstreams conforming to this Specification. Decoders shall ignore texture and depth view packing SEI messages in which such other values are present.</w:delText>
        </w:r>
      </w:del>
    </w:p>
    <w:p w:rsidR="003208BE" w:rsidRPr="00E64F13" w:rsidDel="00001FD5" w:rsidRDefault="003208BE" w:rsidP="003208BE">
      <w:pPr>
        <w:tabs>
          <w:tab w:val="left" w:pos="360"/>
          <w:tab w:val="left" w:pos="720"/>
          <w:tab w:val="left" w:pos="1080"/>
          <w:tab w:val="left" w:pos="1440"/>
        </w:tabs>
        <w:overflowPunct w:val="0"/>
        <w:autoSpaceDE w:val="0"/>
        <w:autoSpaceDN w:val="0"/>
        <w:adjustRightInd w:val="0"/>
        <w:textAlignment w:val="baseline"/>
        <w:rPr>
          <w:del w:id="778" w:author="Windows ユーザー" w:date="2014-10-18T22:08:00Z"/>
          <w:rFonts w:ascii="Times New Roman" w:hAnsi="Times New Roman" w:cs="Times New Roman" w:hint="eastAsia"/>
          <w:bCs/>
          <w:lang w:val="en-GB" w:eastAsia="en-US"/>
        </w:rPr>
      </w:pPr>
      <w:del w:id="779" w:author="Windows ユーザー" w:date="2014-10-18T22:08:00Z">
        <w:r w:rsidRPr="00E64F13" w:rsidDel="00001FD5">
          <w:rPr>
            <w:rFonts w:ascii="Times New Roman" w:hAnsi="Times New Roman" w:cs="Times New Roman"/>
            <w:b/>
            <w:bCs/>
            <w:lang w:val="en-GB" w:eastAsia="en-US"/>
          </w:rPr>
          <w:delText>num_</w:delText>
        </w:r>
        <w:r w:rsidRPr="00E64F13" w:rsidDel="00001FD5">
          <w:rPr>
            <w:rFonts w:ascii="Times New Roman" w:hAnsi="Times New Roman" w:cs="Times New Roman" w:hint="eastAsia"/>
            <w:b/>
            <w:bCs/>
            <w:lang w:val="en-GB" w:eastAsia="en-US"/>
          </w:rPr>
          <w:delText>residual_texture_views</w:delText>
        </w:r>
        <w:r w:rsidRPr="00E64F13" w:rsidDel="00001FD5">
          <w:rPr>
            <w:rFonts w:ascii="Times New Roman" w:hAnsi="Times New Roman" w:cs="Times New Roman"/>
            <w:b/>
            <w:bCs/>
            <w:lang w:val="en-GB" w:eastAsia="en-US"/>
          </w:rPr>
          <w:delText>_minus1</w:delText>
        </w:r>
        <w:r w:rsidRPr="00E64F13" w:rsidDel="00001FD5">
          <w:rPr>
            <w:rFonts w:ascii="Times New Roman" w:hAnsi="Times New Roman" w:cs="Times New Roman"/>
            <w:bCs/>
            <w:lang w:val="en-GB" w:eastAsia="en-US"/>
          </w:rPr>
          <w:delText xml:space="preserve"> plus</w:delText>
        </w:r>
        <w:r w:rsidRPr="00E64F13" w:rsidDel="00001FD5">
          <w:rPr>
            <w:rFonts w:ascii="Times New Roman" w:hAnsi="Times New Roman" w:cs="Times New Roman" w:hint="eastAsia"/>
            <w:bCs/>
            <w:lang w:val="en-GB"/>
          </w:rPr>
          <w:delText xml:space="preserve"> </w:delText>
        </w:r>
        <w:r w:rsidRPr="00E64F13" w:rsidDel="00001FD5">
          <w:rPr>
            <w:rFonts w:ascii="Times New Roman" w:hAnsi="Times New Roman" w:cs="Times New Roman"/>
            <w:bCs/>
            <w:lang w:val="en-GB" w:eastAsia="en-US"/>
          </w:rPr>
          <w:delText>1 specifies the number of constituent</w:delText>
        </w:r>
        <w:r w:rsidRPr="00E64F13" w:rsidDel="00001FD5">
          <w:rPr>
            <w:rFonts w:ascii="Times New Roman" w:hAnsi="Times New Roman" w:cs="Times New Roman" w:hint="eastAsia"/>
            <w:bCs/>
            <w:lang w:val="en-GB" w:eastAsia="en-US"/>
          </w:rPr>
          <w:delText xml:space="preserve"> </w:delText>
        </w:r>
        <w:r w:rsidRPr="00E64F13" w:rsidDel="00001FD5">
          <w:rPr>
            <w:rFonts w:ascii="Times New Roman" w:hAnsi="Times New Roman" w:cs="Times New Roman"/>
            <w:bCs/>
            <w:lang w:val="en-GB" w:eastAsia="en-US"/>
          </w:rPr>
          <w:delText xml:space="preserve">residual texture pictures packed into each texture </w:delText>
        </w:r>
        <w:r w:rsidRPr="00E64F13" w:rsidDel="00001FD5">
          <w:rPr>
            <w:rFonts w:ascii="Times New Roman" w:hAnsi="Times New Roman" w:cs="Times New Roman" w:hint="eastAsia"/>
            <w:bCs/>
            <w:lang w:val="en-GB" w:eastAsia="en-US"/>
          </w:rPr>
          <w:delText xml:space="preserve">view </w:delText>
        </w:r>
        <w:r w:rsidRPr="00E64F13" w:rsidDel="00001FD5">
          <w:rPr>
            <w:rFonts w:ascii="Times New Roman" w:hAnsi="Times New Roman" w:cs="Times New Roman"/>
            <w:bCs/>
            <w:lang w:val="en-GB" w:eastAsia="en-US"/>
          </w:rPr>
          <w:delText xml:space="preserve">component of a </w:delText>
        </w:r>
        <w:r w:rsidRPr="00E64F13" w:rsidDel="00001FD5">
          <w:rPr>
            <w:rFonts w:ascii="Times New Roman" w:hAnsi="Times New Roman" w:cs="Times New Roman" w:hint="eastAsia"/>
            <w:bCs/>
            <w:lang w:val="en-GB" w:eastAsia="en-US"/>
          </w:rPr>
          <w:delText>non-base</w:delText>
        </w:r>
        <w:r w:rsidRPr="00E64F13" w:rsidDel="00001FD5">
          <w:rPr>
            <w:rFonts w:ascii="Times New Roman" w:hAnsi="Times New Roman" w:cs="Times New Roman"/>
            <w:bCs/>
            <w:lang w:val="en-GB" w:eastAsia="en-US"/>
          </w:rPr>
          <w:delText xml:space="preserve"> view. num_residual_texture_views_minus1</w:delText>
        </w:r>
        <w:r w:rsidRPr="00E64F13" w:rsidDel="00001FD5">
          <w:rPr>
            <w:rFonts w:ascii="Times New Roman" w:hAnsi="Times New Roman" w:cs="Times New Roman" w:hint="eastAsia"/>
            <w:bCs/>
            <w:lang w:val="en-GB" w:eastAsia="en-US"/>
          </w:rPr>
          <w:delText xml:space="preserve"> </w:delText>
        </w:r>
        <w:r w:rsidRPr="00E64F13" w:rsidDel="00001FD5">
          <w:rPr>
            <w:rFonts w:ascii="Times New Roman" w:hAnsi="Times New Roman" w:cs="Times New Roman"/>
            <w:bCs/>
            <w:lang w:val="en-GB" w:eastAsia="en-US"/>
          </w:rPr>
          <w:delText xml:space="preserve">shall be in the range of 0 to 3, inclusive. </w:delText>
        </w:r>
      </w:del>
    </w:p>
    <w:p w:rsidR="003208BE" w:rsidRPr="00E64F13" w:rsidDel="00001FD5" w:rsidRDefault="003208BE" w:rsidP="003208BE">
      <w:pPr>
        <w:tabs>
          <w:tab w:val="left" w:pos="360"/>
          <w:tab w:val="left" w:pos="720"/>
          <w:tab w:val="left" w:pos="1080"/>
          <w:tab w:val="left" w:pos="1440"/>
        </w:tabs>
        <w:overflowPunct w:val="0"/>
        <w:autoSpaceDE w:val="0"/>
        <w:autoSpaceDN w:val="0"/>
        <w:adjustRightInd w:val="0"/>
        <w:textAlignment w:val="baseline"/>
        <w:rPr>
          <w:del w:id="780" w:author="Windows ユーザー" w:date="2014-10-18T22:08:00Z"/>
          <w:rFonts w:ascii="Times New Roman" w:hAnsi="Times New Roman" w:cs="Times New Roman" w:hint="eastAsia"/>
          <w:bCs/>
          <w:lang w:val="en-GB" w:eastAsia="en-US"/>
        </w:rPr>
      </w:pPr>
      <w:del w:id="781" w:author="Windows ユーザー" w:date="2014-10-18T22:08:00Z">
        <w:r w:rsidRPr="00E64F13" w:rsidDel="00001FD5">
          <w:rPr>
            <w:rFonts w:ascii="Times New Roman" w:hAnsi="Times New Roman" w:cs="Times New Roman" w:hint="eastAsia"/>
            <w:b/>
            <w:bCs/>
            <w:lang w:val="en-GB" w:eastAsia="en-US"/>
          </w:rPr>
          <w:delText>residual_depth_flag</w:delText>
        </w:r>
        <w:r w:rsidRPr="00E64F13" w:rsidDel="00001FD5">
          <w:rPr>
            <w:rFonts w:ascii="Times New Roman" w:hAnsi="Times New Roman" w:cs="Times New Roman" w:hint="eastAsia"/>
            <w:bCs/>
            <w:lang w:val="en-GB" w:eastAsia="en-US"/>
          </w:rPr>
          <w:delText xml:space="preserve"> </w:delText>
        </w:r>
        <w:r w:rsidRPr="00E64F13" w:rsidDel="00001FD5">
          <w:rPr>
            <w:rFonts w:ascii="Times New Roman" w:hAnsi="Times New Roman" w:cs="Times New Roman"/>
            <w:bCs/>
            <w:lang w:val="en-GB" w:eastAsia="en-US"/>
          </w:rPr>
          <w:delText>equal to 1 specifies that residual depth pictures are packed into the depth components of the non-base view, with a packing scheme that is identical to the one used for the residual texture pictures. The</w:delText>
        </w:r>
        <w:r w:rsidRPr="00E64F13" w:rsidDel="00001FD5">
          <w:rPr>
            <w:rFonts w:ascii="Times New Roman" w:hAnsi="Times New Roman" w:cs="Times New Roman" w:hint="eastAsia"/>
            <w:bCs/>
            <w:lang w:val="en-GB" w:eastAsia="en-US"/>
          </w:rPr>
          <w:delText xml:space="preserve"> </w:delText>
        </w:r>
        <w:r w:rsidRPr="00E64F13" w:rsidDel="00001FD5">
          <w:rPr>
            <w:rFonts w:ascii="Times New Roman" w:hAnsi="Times New Roman" w:cs="Times New Roman"/>
            <w:bCs/>
            <w:lang w:val="en-GB" w:eastAsia="en-US"/>
          </w:rPr>
          <w:delText>depth components of the base view shall always be present, independent of the value of residual_depth_flag.</w:delText>
        </w:r>
      </w:del>
    </w:p>
    <w:p w:rsidR="003208BE" w:rsidRPr="00E64F13" w:rsidDel="005D7205" w:rsidRDefault="003208BE" w:rsidP="003208BE">
      <w:pPr>
        <w:tabs>
          <w:tab w:val="left" w:pos="360"/>
          <w:tab w:val="left" w:pos="720"/>
          <w:tab w:val="left" w:pos="1080"/>
          <w:tab w:val="left" w:pos="1440"/>
        </w:tabs>
        <w:overflowPunct w:val="0"/>
        <w:autoSpaceDE w:val="0"/>
        <w:autoSpaceDN w:val="0"/>
        <w:adjustRightInd w:val="0"/>
        <w:textAlignment w:val="baseline"/>
        <w:rPr>
          <w:del w:id="782" w:author="Windows ユーザー" w:date="2014-10-18T22:26:00Z"/>
          <w:rFonts w:ascii="Times New Roman" w:hAnsi="Times New Roman" w:cs="Times New Roman"/>
          <w:bCs/>
          <w:lang w:eastAsia="en-US"/>
        </w:rPr>
      </w:pPr>
      <w:del w:id="783" w:author="Windows ユーザー" w:date="2014-10-18T22:26:00Z">
        <w:r w:rsidRPr="00E64F13" w:rsidDel="005D7205">
          <w:rPr>
            <w:rFonts w:ascii="Times New Roman" w:hAnsi="Times New Roman" w:cs="Times New Roman"/>
            <w:bCs/>
            <w:lang w:eastAsia="en-US"/>
          </w:rPr>
          <w:delText>When</w:delText>
        </w:r>
        <w:r w:rsidRPr="00E64F13" w:rsidDel="005D7205">
          <w:rPr>
            <w:rFonts w:ascii="Times New Roman" w:hAnsi="Times New Roman" w:cs="Times New Roman" w:hint="eastAsia"/>
            <w:bCs/>
            <w:lang w:eastAsia="en-US"/>
          </w:rPr>
          <w:delText xml:space="preserve"> </w:delText>
        </w:r>
        <w:r w:rsidRPr="00E64F13" w:rsidDel="005D7205">
          <w:rPr>
            <w:rFonts w:ascii="Times New Roman" w:hAnsi="Times New Roman" w:cs="Times New Roman"/>
            <w:bCs/>
            <w:lang w:eastAsia="en-US"/>
          </w:rPr>
          <w:delText>this SEI message is present, num_anchor_refs_l0[ i ]</w:delText>
        </w:r>
        <w:r w:rsidRPr="00E64F13" w:rsidDel="005D7205">
          <w:rPr>
            <w:rFonts w:ascii="Times New Roman" w:hAnsi="Times New Roman" w:cs="Times New Roman" w:hint="eastAsia"/>
            <w:bCs/>
            <w:lang w:eastAsia="en-US"/>
          </w:rPr>
          <w:delText xml:space="preserve">, </w:delText>
        </w:r>
        <w:r w:rsidRPr="00E64F13" w:rsidDel="005D7205">
          <w:rPr>
            <w:rFonts w:ascii="Times New Roman" w:hAnsi="Times New Roman" w:cs="Times New Roman"/>
            <w:bCs/>
            <w:lang w:eastAsia="en-US"/>
          </w:rPr>
          <w:delText>num_anchor_refs_l1[ i ]</w:delText>
        </w:r>
        <w:r w:rsidRPr="00E64F13" w:rsidDel="005D7205">
          <w:rPr>
            <w:rFonts w:ascii="Times New Roman" w:hAnsi="Times New Roman" w:cs="Times New Roman" w:hint="eastAsia"/>
            <w:bCs/>
            <w:lang w:eastAsia="en-US"/>
          </w:rPr>
          <w:delText xml:space="preserve">, </w:delText>
        </w:r>
        <w:r w:rsidRPr="00E64F13" w:rsidDel="005D7205">
          <w:rPr>
            <w:rFonts w:ascii="Times New Roman" w:hAnsi="Times New Roman" w:cs="Times New Roman"/>
            <w:bCs/>
            <w:lang w:eastAsia="en-US"/>
          </w:rPr>
          <w:delText>num_non_anchor_refs_l0[ i ]</w:delText>
        </w:r>
        <w:r w:rsidRPr="00E64F13" w:rsidDel="005D7205">
          <w:rPr>
            <w:rFonts w:ascii="Times New Roman" w:hAnsi="Times New Roman" w:cs="Times New Roman" w:hint="eastAsia"/>
            <w:bCs/>
            <w:lang w:eastAsia="en-US"/>
          </w:rPr>
          <w:delText xml:space="preserve"> and </w:delText>
        </w:r>
        <w:r w:rsidRPr="00E64F13" w:rsidDel="005D7205">
          <w:rPr>
            <w:rFonts w:ascii="Times New Roman" w:hAnsi="Times New Roman" w:cs="Times New Roman"/>
            <w:bCs/>
            <w:lang w:eastAsia="en-US"/>
          </w:rPr>
          <w:delText>num_non_anchor_refs_l1[ i ]</w:delText>
        </w:r>
        <w:r w:rsidRPr="00E64F13" w:rsidDel="005D7205">
          <w:rPr>
            <w:rFonts w:ascii="Times New Roman" w:hAnsi="Times New Roman" w:cs="Times New Roman" w:hint="eastAsia"/>
            <w:bCs/>
            <w:lang w:eastAsia="en-US"/>
          </w:rPr>
          <w:delText xml:space="preserve"> shall be </w:delText>
        </w:r>
        <w:r w:rsidRPr="00E64F13" w:rsidDel="005D7205">
          <w:rPr>
            <w:rFonts w:ascii="Times New Roman" w:hAnsi="Times New Roman" w:cs="Times New Roman"/>
            <w:bCs/>
            <w:lang w:eastAsia="en-US"/>
          </w:rPr>
          <w:delText xml:space="preserve">equal to </w:delText>
        </w:r>
        <w:r w:rsidRPr="00E64F13" w:rsidDel="005D7205">
          <w:rPr>
            <w:rFonts w:ascii="Times New Roman" w:hAnsi="Times New Roman" w:cs="Times New Roman" w:hint="eastAsia"/>
            <w:bCs/>
            <w:lang w:eastAsia="en-US"/>
          </w:rPr>
          <w:delText xml:space="preserve">0 </w:delText>
        </w:r>
        <w:r w:rsidRPr="00E64F13" w:rsidDel="005D7205">
          <w:rPr>
            <w:rFonts w:ascii="Times New Roman" w:hAnsi="Times New Roman" w:cs="Times New Roman"/>
            <w:bCs/>
            <w:lang w:eastAsia="en-US"/>
          </w:rPr>
          <w:delText xml:space="preserve">in the active SPS RBSP </w:delText>
        </w:r>
        <w:r w:rsidDel="005D7205">
          <w:rPr>
            <w:rFonts w:ascii="Times New Roman" w:hAnsi="Times New Roman" w:cs="Times New Roman"/>
            <w:bCs/>
            <w:lang w:eastAsia="en-US"/>
          </w:rPr>
          <w:delText xml:space="preserve">syntax structure </w:delText>
        </w:r>
        <w:r w:rsidRPr="00E64F13" w:rsidDel="005D7205">
          <w:rPr>
            <w:rFonts w:ascii="Times New Roman" w:hAnsi="Times New Roman" w:cs="Times New Roman"/>
            <w:bCs/>
            <w:lang w:eastAsia="en-US"/>
          </w:rPr>
          <w:delText xml:space="preserve">for the coded video sequence </w:delText>
        </w:r>
        <w:r w:rsidRPr="00E64F13" w:rsidDel="005D7205">
          <w:rPr>
            <w:rFonts w:ascii="Times New Roman" w:hAnsi="Times New Roman" w:cs="Times New Roman" w:hint="eastAsia"/>
            <w:bCs/>
            <w:lang w:eastAsia="en-US"/>
          </w:rPr>
          <w:delText xml:space="preserve">and </w:delText>
        </w:r>
        <w:r w:rsidRPr="00E64F13" w:rsidDel="005D7205">
          <w:rPr>
            <w:rFonts w:ascii="Times New Roman" w:hAnsi="Times New Roman" w:cs="Times New Roman"/>
            <w:bCs/>
            <w:lang w:val="en-GB" w:eastAsia="en-US"/>
          </w:rPr>
          <w:delText>avc_3d_extension_flag</w:delText>
        </w:r>
        <w:r w:rsidRPr="00E64F13" w:rsidDel="005D7205">
          <w:rPr>
            <w:rFonts w:ascii="Times New Roman" w:hAnsi="Times New Roman" w:cs="Times New Roman" w:hint="eastAsia"/>
            <w:bCs/>
            <w:lang w:eastAsia="en-US"/>
          </w:rPr>
          <w:delText xml:space="preserve"> shall be 0</w:delText>
        </w:r>
        <w:r w:rsidRPr="00E64F13" w:rsidDel="005D7205">
          <w:rPr>
            <w:rFonts w:ascii="Times New Roman" w:hAnsi="Times New Roman" w:cs="Times New Roman"/>
            <w:bCs/>
            <w:lang w:eastAsia="en-US"/>
          </w:rPr>
          <w:delText xml:space="preserve"> in all VCL NAL units of the coded video sequence. </w:delText>
        </w:r>
      </w:del>
    </w:p>
    <w:p w:rsidR="003208BE" w:rsidRPr="00E64F13" w:rsidDel="005D7205"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ind w:left="360"/>
        <w:textAlignment w:val="baseline"/>
        <w:rPr>
          <w:del w:id="784" w:author="Windows ユーザー" w:date="2014-10-18T22:26:00Z"/>
          <w:rFonts w:ascii="Times New Roman" w:hAnsi="Times New Roman" w:cs="Times New Roman" w:hint="eastAsia"/>
          <w:sz w:val="18"/>
        </w:rPr>
      </w:pPr>
      <w:del w:id="785" w:author="Windows ユーザー" w:date="2014-10-18T22:26:00Z">
        <w:r w:rsidRPr="00E64F13" w:rsidDel="005D7205">
          <w:rPr>
            <w:rFonts w:ascii="Times New Roman" w:hAnsi="Times New Roman" w:cs="Times New Roman"/>
            <w:lang w:eastAsia="en-US"/>
          </w:rPr>
          <w:delText xml:space="preserve">NOTE </w:delText>
        </w:r>
        <w:r w:rsidRPr="00E64F13" w:rsidDel="005D7205">
          <w:rPr>
            <w:rFonts w:ascii="Times New Roman" w:hAnsi="Times New Roman" w:cs="Times New Roman"/>
            <w:sz w:val="22"/>
            <w:lang w:eastAsia="en-US"/>
          </w:rPr>
          <w:delText>–</w:delText>
        </w:r>
        <w:r w:rsidRPr="00E64F13" w:rsidDel="005D7205">
          <w:rPr>
            <w:rFonts w:ascii="Times New Roman" w:hAnsi="Times New Roman" w:cs="Times New Roman"/>
            <w:lang w:eastAsia="en-US"/>
          </w:rPr>
          <w:delText xml:space="preserve"> </w:delText>
        </w:r>
        <w:r w:rsidRPr="00E64F13" w:rsidDel="005D7205">
          <w:rPr>
            <w:rFonts w:ascii="Times New Roman" w:hAnsi="Times New Roman" w:cs="Times New Roman"/>
            <w:sz w:val="18"/>
            <w:lang w:eastAsia="en-US"/>
          </w:rPr>
          <w:delText xml:space="preserve">These constraints </w:delText>
        </w:r>
        <w:r w:rsidRPr="00E64F13" w:rsidDel="005D7205">
          <w:rPr>
            <w:rFonts w:ascii="Times New Roman" w:hAnsi="Times New Roman" w:cs="Times New Roman" w:hint="eastAsia"/>
            <w:sz w:val="18"/>
            <w:lang w:eastAsia="en-US"/>
          </w:rPr>
          <w:delText>disable i</w:delText>
        </w:r>
        <w:r w:rsidRPr="00E64F13" w:rsidDel="005D7205">
          <w:rPr>
            <w:rFonts w:ascii="Times New Roman" w:hAnsi="Times New Roman" w:cs="Times New Roman"/>
            <w:sz w:val="18"/>
            <w:lang w:eastAsia="en-US"/>
          </w:rPr>
          <w:delText xml:space="preserve">nter-view and inter-component prediction. </w:delText>
        </w:r>
      </w:del>
    </w:p>
    <w:p w:rsidR="003208BE" w:rsidRPr="00E64F13" w:rsidDel="00901C6F" w:rsidRDefault="003208BE" w:rsidP="003208BE">
      <w:pPr>
        <w:tabs>
          <w:tab w:val="left" w:pos="360"/>
          <w:tab w:val="left" w:pos="720"/>
          <w:tab w:val="left" w:pos="1080"/>
          <w:tab w:val="left" w:pos="1440"/>
        </w:tabs>
        <w:overflowPunct w:val="0"/>
        <w:autoSpaceDE w:val="0"/>
        <w:autoSpaceDN w:val="0"/>
        <w:adjustRightInd w:val="0"/>
        <w:textAlignment w:val="baseline"/>
        <w:rPr>
          <w:del w:id="786" w:author="Windows ユーザー" w:date="2014-10-18T22:44:00Z"/>
          <w:rFonts w:ascii="Times New Roman" w:hAnsi="Times New Roman" w:cs="Times New Roman"/>
          <w:bCs/>
          <w:lang w:val="en-GB" w:eastAsia="en-US"/>
        </w:rPr>
      </w:pPr>
      <w:del w:id="787" w:author="Windows ユーザー" w:date="2014-10-18T22:21:00Z">
        <w:r w:rsidRPr="00E64F13" w:rsidDel="00226BD0">
          <w:rPr>
            <w:rFonts w:ascii="Times New Roman" w:hAnsi="Times New Roman" w:cs="Times New Roman"/>
            <w:bCs/>
            <w:lang w:val="en-GB" w:eastAsia="en-US"/>
          </w:rPr>
          <w:delText xml:space="preserve">Furthermore, the coded video sequence shall contain two texture views, wherein the non-base texture view </w:delText>
        </w:r>
        <w:r w:rsidRPr="00E64F13" w:rsidDel="00226BD0">
          <w:rPr>
            <w:rFonts w:ascii="Times New Roman" w:hAnsi="Times New Roman" w:cs="Times New Roman" w:hint="eastAsia"/>
            <w:bCs/>
            <w:lang w:val="en-GB"/>
          </w:rPr>
          <w:delText>i</w:delText>
        </w:r>
        <w:r w:rsidRPr="00E64F13" w:rsidDel="00226BD0">
          <w:rPr>
            <w:rFonts w:ascii="Times New Roman" w:hAnsi="Times New Roman" w:cs="Times New Roman"/>
            <w:bCs/>
            <w:lang w:val="en-GB" w:eastAsia="en-US"/>
          </w:rPr>
          <w:delText>s the only residual view containing the texture information and is composited by spatially packed residual pictures for texture.</w:delText>
        </w:r>
        <w:r w:rsidRPr="00E64F13" w:rsidDel="00226BD0">
          <w:rPr>
            <w:rFonts w:ascii="Times New Roman" w:hAnsi="Times New Roman" w:cs="Times New Roman" w:hint="eastAsia"/>
            <w:bCs/>
            <w:lang w:val="en-GB"/>
          </w:rPr>
          <w:delText xml:space="preserve"> </w:delText>
        </w:r>
        <w:r w:rsidRPr="00E64F13" w:rsidDel="00226BD0">
          <w:rPr>
            <w:rFonts w:ascii="Times New Roman" w:hAnsi="Times New Roman" w:cs="Times New Roman"/>
            <w:bCs/>
            <w:lang w:val="en-GB" w:eastAsia="en-US"/>
          </w:rPr>
          <w:delText xml:space="preserve">The number of the coded depth views in </w:delText>
        </w:r>
        <w:r w:rsidDel="00226BD0">
          <w:rPr>
            <w:rFonts w:ascii="Times New Roman" w:hAnsi="Times New Roman" w:cs="Times New Roman"/>
            <w:bCs/>
            <w:lang w:val="en-GB" w:eastAsia="en-US"/>
          </w:rPr>
          <w:delText xml:space="preserve">the </w:delText>
        </w:r>
        <w:r w:rsidRPr="00E64F13" w:rsidDel="00226BD0">
          <w:rPr>
            <w:rFonts w:ascii="Times New Roman" w:hAnsi="Times New Roman" w:cs="Times New Roman"/>
            <w:bCs/>
            <w:lang w:val="en-GB" w:eastAsia="en-US"/>
          </w:rPr>
          <w:delText>coded video sequence shall be equal to 1 + residual_depth_flag.</w:delText>
        </w:r>
      </w:del>
    </w:p>
    <w:p w:rsidR="003208BE" w:rsidRPr="00E64F13" w:rsidRDefault="003208BE" w:rsidP="003208BE">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hint="eastAsia"/>
          <w:bCs/>
          <w:lang w:val="en-GB"/>
        </w:rPr>
      </w:pPr>
      <w:r w:rsidRPr="00E64F13">
        <w:rPr>
          <w:rFonts w:ascii="Times New Roman" w:hAnsi="Times New Roman" w:cs="Times New Roman" w:hint="eastAsia"/>
          <w:bCs/>
          <w:lang w:val="en-GB"/>
        </w:rPr>
        <w:t xml:space="preserve">The </w:t>
      </w:r>
      <w:ins w:id="788" w:author="Windows ユーザー" w:date="2014-10-18T22:23:00Z">
        <w:r>
          <w:rPr>
            <w:rFonts w:ascii="Times New Roman" w:hAnsi="Times New Roman" w:cs="Times New Roman" w:hint="eastAsia"/>
            <w:bCs/>
            <w:lang w:val="en-GB"/>
          </w:rPr>
          <w:t xml:space="preserve">parameter </w:t>
        </w:r>
      </w:ins>
      <w:proofErr w:type="spellStart"/>
      <w:ins w:id="789" w:author="Windows ユーザー" w:date="2014-10-18T22:29:00Z">
        <w:r>
          <w:rPr>
            <w:rFonts w:ascii="Times New Roman" w:hAnsi="Times New Roman" w:cs="Times New Roman" w:hint="eastAsia"/>
            <w:bCs/>
            <w:lang w:val="en-GB"/>
          </w:rPr>
          <w:t>i</w:t>
        </w:r>
        <w:proofErr w:type="spellEnd"/>
        <w:r>
          <w:rPr>
            <w:rFonts w:ascii="Times New Roman" w:hAnsi="Times New Roman" w:cs="Times New Roman" w:hint="eastAsia"/>
            <w:bCs/>
            <w:lang w:val="en-GB"/>
          </w:rPr>
          <w:t xml:space="preserve"> </w:t>
        </w:r>
      </w:ins>
      <w:del w:id="790" w:author="Windows ユーザー" w:date="2014-10-18T22:23:00Z">
        <w:r w:rsidRPr="00E64F13" w:rsidDel="00226BD0">
          <w:rPr>
            <w:rFonts w:ascii="Times New Roman" w:hAnsi="Times New Roman" w:cs="Times New Roman" w:hint="eastAsia"/>
            <w:bCs/>
            <w:lang w:val="en-GB"/>
          </w:rPr>
          <w:delText xml:space="preserve">view number </w:delText>
        </w:r>
      </w:del>
      <w:r w:rsidRPr="00E64F13">
        <w:rPr>
          <w:rFonts w:ascii="Times New Roman" w:hAnsi="Times New Roman" w:cs="Times New Roman" w:hint="eastAsia"/>
          <w:bCs/>
          <w:lang w:val="en-GB"/>
        </w:rPr>
        <w:t>(</w:t>
      </w:r>
      <w:r w:rsidRPr="00E64F13">
        <w:rPr>
          <w:rFonts w:ascii="Times New Roman" w:hAnsi="Times New Roman" w:cs="Times New Roman"/>
          <w:bCs/>
          <w:lang w:val="en-GB"/>
        </w:rPr>
        <w:t xml:space="preserve">with a value from 0 to </w:t>
      </w:r>
      <w:r w:rsidRPr="00E64F13">
        <w:rPr>
          <w:rFonts w:ascii="Times New Roman" w:hAnsi="Times New Roman" w:cs="Times New Roman" w:hint="eastAsia"/>
          <w:lang w:val="en-GB" w:eastAsia="en-US"/>
        </w:rPr>
        <w:t>num_residual_texture_views_minus1</w:t>
      </w:r>
      <w:r w:rsidRPr="00E64F13">
        <w:rPr>
          <w:rFonts w:ascii="Times New Roman" w:hAnsi="Times New Roman" w:cs="Times New Roman" w:hint="eastAsia"/>
          <w:lang w:val="en-GB"/>
        </w:rPr>
        <w:t xml:space="preserve"> </w:t>
      </w:r>
      <w:r w:rsidRPr="00E64F13">
        <w:rPr>
          <w:rFonts w:ascii="Times New Roman" w:hAnsi="Times New Roman" w:cs="Times New Roman" w:hint="eastAsia"/>
          <w:lang w:val="en-GB" w:eastAsia="en-US"/>
        </w:rPr>
        <w:t>+</w:t>
      </w:r>
      <w:r w:rsidRPr="00E64F13">
        <w:rPr>
          <w:rFonts w:ascii="Times New Roman" w:hAnsi="Times New Roman" w:cs="Times New Roman" w:hint="eastAsia"/>
          <w:lang w:val="en-GB"/>
        </w:rPr>
        <w:t xml:space="preserve"> </w:t>
      </w:r>
      <w:r>
        <w:rPr>
          <w:rFonts w:ascii="Times New Roman" w:hAnsi="Times New Roman" w:cs="Times New Roman"/>
          <w:lang w:val="en-GB" w:eastAsia="en-US"/>
        </w:rPr>
        <w:t>1</w:t>
      </w:r>
      <w:r>
        <w:rPr>
          <w:rFonts w:ascii="Times New Roman" w:hAnsi="Times New Roman" w:cs="Times New Roman"/>
          <w:bCs/>
          <w:lang w:val="en-GB"/>
        </w:rPr>
        <w:t>,</w:t>
      </w:r>
      <w:r w:rsidRPr="00E64F13">
        <w:rPr>
          <w:rFonts w:ascii="Times New Roman" w:hAnsi="Times New Roman" w:cs="Times New Roman"/>
          <w:bCs/>
          <w:lang w:val="en-GB"/>
        </w:rPr>
        <w:t xml:space="preserve"> inclusive</w:t>
      </w:r>
      <w:r w:rsidRPr="00E64F13">
        <w:rPr>
          <w:rFonts w:ascii="Times New Roman" w:hAnsi="Times New Roman" w:cs="Times New Roman" w:hint="eastAsia"/>
          <w:bCs/>
          <w:lang w:val="en-GB"/>
        </w:rPr>
        <w:t xml:space="preserve">) in </w:t>
      </w:r>
      <w:r w:rsidRPr="00E64F13">
        <w:rPr>
          <w:rFonts w:ascii="Times New Roman" w:hAnsi="Times New Roman" w:cs="Times New Roman"/>
          <w:bCs/>
          <w:lang w:val="en-GB"/>
        </w:rPr>
        <w:t xml:space="preserve">the </w:t>
      </w:r>
      <w:del w:id="791" w:author="Windows ユーザー" w:date="2014-10-18T21:49:00Z">
        <w:r w:rsidRPr="00E64F13" w:rsidDel="005E6189">
          <w:rPr>
            <w:rFonts w:ascii="Times New Roman" w:hAnsi="Times New Roman" w:cs="Times New Roman" w:hint="eastAsia"/>
            <w:bCs/>
            <w:lang w:val="en-GB"/>
          </w:rPr>
          <w:delText>view synthesis parameter</w:delText>
        </w:r>
        <w:r w:rsidRPr="00E64F13" w:rsidDel="005E6189">
          <w:rPr>
            <w:rFonts w:ascii="Times New Roman" w:hAnsi="Times New Roman" w:cs="Times New Roman"/>
            <w:bCs/>
            <w:lang w:val="en-GB"/>
          </w:rPr>
          <w:delText xml:space="preserve"> </w:delText>
        </w:r>
      </w:del>
      <w:ins w:id="792" w:author="Windows ユーザー" w:date="2014-10-18T21:50:00Z">
        <w:r>
          <w:rPr>
            <w:rFonts w:ascii="Times New Roman" w:hAnsi="Times New Roman" w:cs="Times New Roman" w:hint="eastAsia"/>
            <w:bCs/>
            <w:lang w:val="en-GB"/>
          </w:rPr>
          <w:t xml:space="preserve">texture and depth view packing SEI message </w:t>
        </w:r>
      </w:ins>
      <w:r w:rsidRPr="00E64F13">
        <w:rPr>
          <w:rFonts w:ascii="Times New Roman" w:hAnsi="Times New Roman" w:cs="Times New Roman"/>
          <w:bCs/>
          <w:lang w:val="en-GB"/>
        </w:rPr>
        <w:t xml:space="preserve">syntax table </w:t>
      </w:r>
      <w:r w:rsidRPr="00E64F13">
        <w:rPr>
          <w:rFonts w:ascii="Times New Roman" w:hAnsi="Times New Roman" w:cs="Times New Roman" w:hint="eastAsia"/>
          <w:bCs/>
          <w:lang w:val="en-GB"/>
        </w:rPr>
        <w:t>indicates the location of the constituent residual pictures in the non-base texture view as shown in Table J-</w:t>
      </w:r>
      <w:r w:rsidRPr="004B3C50">
        <w:rPr>
          <w:rFonts w:ascii="Times New Roman" w:hAnsi="Times New Roman" w:cs="Times New Roman" w:hint="eastAsia"/>
          <w:bCs/>
          <w:highlight w:val="yellow"/>
          <w:lang w:val="en-GB"/>
        </w:rPr>
        <w:t>xx</w:t>
      </w:r>
      <w:r w:rsidRPr="00E64F13">
        <w:rPr>
          <w:rFonts w:ascii="Times New Roman" w:hAnsi="Times New Roman" w:cs="Times New Roman" w:hint="eastAsia"/>
          <w:bCs/>
          <w:lang w:val="en-GB"/>
        </w:rPr>
        <w:t xml:space="preserve">. In </w:t>
      </w:r>
      <w:del w:id="793" w:author="Windows ユーザー" w:date="2014-10-18T22:12:00Z">
        <w:r w:rsidDel="00001FD5">
          <w:rPr>
            <w:rFonts w:ascii="Times New Roman" w:hAnsi="Times New Roman" w:cs="Times New Roman"/>
            <w:bCs/>
            <w:lang w:val="en-GB"/>
          </w:rPr>
          <w:delText xml:space="preserve">the </w:delText>
        </w:r>
      </w:del>
      <w:del w:id="794" w:author="Windows ユーザー" w:date="2014-10-18T21:50:00Z">
        <w:r w:rsidRPr="00E64F13" w:rsidDel="005E6189">
          <w:rPr>
            <w:rFonts w:ascii="Times New Roman" w:hAnsi="Times New Roman" w:cs="Times New Roman" w:hint="eastAsia"/>
            <w:bCs/>
            <w:lang w:val="en-GB"/>
          </w:rPr>
          <w:delText>view synthesis parameter</w:delText>
        </w:r>
      </w:del>
      <w:ins w:id="795" w:author="Windows ユーザー" w:date="2014-10-18T21:50:00Z">
        <w:r w:rsidRPr="005E6189">
          <w:rPr>
            <w:rFonts w:ascii="Times New Roman" w:hAnsi="Times New Roman" w:cs="Times New Roman" w:hint="eastAsia"/>
            <w:bCs/>
            <w:lang w:val="en-GB"/>
          </w:rPr>
          <w:t xml:space="preserve"> </w:t>
        </w:r>
      </w:ins>
      <w:ins w:id="796" w:author="Windows ユーザー" w:date="2014-10-18T22:13:00Z">
        <w:r>
          <w:rPr>
            <w:rFonts w:ascii="Times New Roman" w:hAnsi="Times New Roman" w:cs="Times New Roman" w:hint="eastAsia"/>
            <w:bCs/>
            <w:lang w:val="en-GB"/>
          </w:rPr>
          <w:t>this</w:t>
        </w:r>
      </w:ins>
      <w:ins w:id="797" w:author="Windows ユーザー" w:date="2014-10-18T21:50:00Z">
        <w:r>
          <w:rPr>
            <w:rFonts w:ascii="Times New Roman" w:hAnsi="Times New Roman" w:cs="Times New Roman" w:hint="eastAsia"/>
            <w:bCs/>
            <w:lang w:val="en-GB"/>
          </w:rPr>
          <w:t xml:space="preserve"> SEI message</w:t>
        </w:r>
      </w:ins>
      <w:ins w:id="798" w:author="Windows ユーザー" w:date="2014-10-19T00:44:00Z">
        <w:r>
          <w:rPr>
            <w:rFonts w:ascii="Times New Roman" w:hAnsi="Times New Roman" w:cs="Times New Roman" w:hint="eastAsia"/>
            <w:bCs/>
            <w:lang w:val="en-GB"/>
          </w:rPr>
          <w:t xml:space="preserve"> </w:t>
        </w:r>
      </w:ins>
      <w:del w:id="799" w:author="Windows ユーザー" w:date="2014-10-18T21:50:00Z">
        <w:r w:rsidRPr="00E64F13" w:rsidDel="005E6189">
          <w:rPr>
            <w:rFonts w:ascii="Times New Roman" w:hAnsi="Times New Roman" w:cs="Times New Roman"/>
            <w:bCs/>
            <w:lang w:val="en-GB"/>
          </w:rPr>
          <w:delText xml:space="preserve"> </w:delText>
        </w:r>
      </w:del>
      <w:r w:rsidRPr="00E64F13">
        <w:rPr>
          <w:rFonts w:ascii="Times New Roman" w:hAnsi="Times New Roman" w:cs="Times New Roman"/>
          <w:bCs/>
          <w:lang w:val="en-GB"/>
        </w:rPr>
        <w:t xml:space="preserve">syntax table, </w:t>
      </w:r>
      <w:proofErr w:type="spellStart"/>
      <w:r w:rsidRPr="00E64F13">
        <w:rPr>
          <w:rFonts w:ascii="Times New Roman" w:hAnsi="Times New Roman" w:cs="Times New Roman"/>
          <w:bCs/>
          <w:lang w:val="en-GB"/>
        </w:rPr>
        <w:t>i</w:t>
      </w:r>
      <w:proofErr w:type="spellEnd"/>
      <w:r w:rsidRPr="00E64F13">
        <w:rPr>
          <w:rFonts w:ascii="Times New Roman" w:hAnsi="Times New Roman" w:cs="Times New Roman"/>
          <w:bCs/>
          <w:lang w:val="en-GB"/>
        </w:rPr>
        <w:t xml:space="preserve"> equal to </w:t>
      </w:r>
      <w:r w:rsidRPr="00E64F13">
        <w:rPr>
          <w:rFonts w:ascii="Times New Roman" w:hAnsi="Times New Roman" w:cs="Times New Roman" w:hint="eastAsia"/>
          <w:bCs/>
          <w:lang w:val="en-GB"/>
        </w:rPr>
        <w:t>0 indicates the base texture view.</w:t>
      </w:r>
    </w:p>
    <w:p w:rsidR="003208BE" w:rsidRPr="00E64F13" w:rsidRDefault="003208BE" w:rsidP="003208BE">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hint="eastAsia"/>
          <w:bCs/>
          <w:lang w:val="en-GB" w:eastAsia="en-US"/>
        </w:rPr>
      </w:pPr>
      <w:del w:id="800" w:author="Windows ユーザー" w:date="2014-10-18T22:46:00Z">
        <w:r w:rsidRPr="00E64F13" w:rsidDel="00C93653">
          <w:rPr>
            <w:rFonts w:ascii="Times New Roman" w:hAnsi="Times New Roman" w:cs="Times New Roman" w:hint="eastAsia"/>
            <w:bCs/>
            <w:lang w:val="en-GB" w:eastAsia="en-US"/>
          </w:rPr>
          <w:delText xml:space="preserve">The </w:delText>
        </w:r>
        <w:r w:rsidRPr="00E64F13" w:rsidDel="00C93653">
          <w:rPr>
            <w:rFonts w:ascii="Times New Roman" w:hAnsi="Times New Roman" w:cs="Times New Roman"/>
            <w:bCs/>
            <w:lang w:val="en-GB" w:eastAsia="en-US"/>
          </w:rPr>
          <w:delText>horizontally and vertically 2:1 subsampled</w:delText>
        </w:r>
        <w:r w:rsidRPr="00E64F13" w:rsidDel="00C93653">
          <w:rPr>
            <w:rFonts w:ascii="Times New Roman" w:hAnsi="Times New Roman" w:cs="Times New Roman" w:hint="eastAsia"/>
            <w:bCs/>
            <w:lang w:val="en-GB" w:eastAsia="en-US"/>
          </w:rPr>
          <w:delText xml:space="preserve"> </w:delText>
        </w:r>
        <w:r w:rsidRPr="00E64F13" w:rsidDel="00C93653">
          <w:rPr>
            <w:rFonts w:ascii="Times New Roman" w:hAnsi="Times New Roman" w:cs="Times New Roman"/>
            <w:bCs/>
            <w:lang w:val="en-GB" w:eastAsia="en-US"/>
          </w:rPr>
          <w:delText>constituent residual pictures</w:delText>
        </w:r>
        <w:r w:rsidRPr="00E64F13" w:rsidDel="00C93653">
          <w:rPr>
            <w:rFonts w:ascii="Times New Roman" w:hAnsi="Times New Roman" w:cs="Times New Roman" w:hint="eastAsia"/>
            <w:bCs/>
            <w:lang w:val="en-GB"/>
          </w:rPr>
          <w:delText xml:space="preserve"> </w:delText>
        </w:r>
        <w:r w:rsidRPr="00E64F13" w:rsidDel="00C93653">
          <w:rPr>
            <w:rFonts w:ascii="Times New Roman" w:hAnsi="Times New Roman" w:cs="Times New Roman"/>
            <w:bCs/>
            <w:lang w:val="en-GB" w:eastAsia="en-US"/>
          </w:rPr>
          <w:delText>are</w:delText>
        </w:r>
        <w:r w:rsidRPr="00E64F13" w:rsidDel="00C93653">
          <w:rPr>
            <w:rFonts w:ascii="Times New Roman" w:hAnsi="Times New Roman" w:cs="Times New Roman" w:hint="eastAsia"/>
            <w:bCs/>
            <w:lang w:val="en-GB" w:eastAsia="en-US"/>
          </w:rPr>
          <w:delText xml:space="preserve"> packed in the </w:delText>
        </w:r>
        <w:r w:rsidRPr="00E64F13" w:rsidDel="00C93653">
          <w:rPr>
            <w:rFonts w:ascii="Times New Roman" w:hAnsi="Times New Roman" w:cs="Times New Roman"/>
            <w:bCs/>
            <w:lang w:val="en-GB" w:eastAsia="en-US"/>
          </w:rPr>
          <w:delText>view components of the non-base</w:delText>
        </w:r>
        <w:r w:rsidRPr="00E64F13" w:rsidDel="00C93653">
          <w:rPr>
            <w:rFonts w:ascii="Times New Roman" w:hAnsi="Times New Roman" w:cs="Times New Roman" w:hint="eastAsia"/>
            <w:bCs/>
            <w:lang w:val="en-GB" w:eastAsia="en-US"/>
          </w:rPr>
          <w:delText xml:space="preserve"> texture view</w:delText>
        </w:r>
        <w:r w:rsidRPr="00E64F13" w:rsidDel="00C93653">
          <w:rPr>
            <w:rFonts w:ascii="Times New Roman" w:hAnsi="Times New Roman" w:cs="Times New Roman" w:hint="eastAsia"/>
            <w:bCs/>
            <w:lang w:val="en-GB"/>
          </w:rPr>
          <w:delText xml:space="preserve"> </w:delText>
        </w:r>
        <w:r w:rsidRPr="00E64F13" w:rsidDel="00C93653">
          <w:rPr>
            <w:rFonts w:ascii="Times New Roman" w:hAnsi="Times New Roman" w:cs="Times New Roman"/>
            <w:bCs/>
            <w:lang w:val="en-GB" w:eastAsia="en-US"/>
          </w:rPr>
          <w:delText>as</w:delText>
        </w:r>
        <w:r w:rsidRPr="00E64F13" w:rsidDel="00C93653">
          <w:rPr>
            <w:rFonts w:ascii="Times New Roman" w:hAnsi="Times New Roman" w:cs="Times New Roman" w:hint="eastAsia"/>
            <w:bCs/>
            <w:lang w:val="en-GB" w:eastAsia="en-US"/>
          </w:rPr>
          <w:delText xml:space="preserve"> shown in </w:delText>
        </w:r>
        <w:r w:rsidRPr="00E64F13" w:rsidDel="00C93653">
          <w:rPr>
            <w:rFonts w:ascii="Times New Roman" w:hAnsi="Times New Roman" w:cs="Times New Roman"/>
            <w:bCs/>
            <w:lang w:val="en-GB" w:eastAsia="en-US"/>
          </w:rPr>
          <w:fldChar w:fldCharType="begin"/>
        </w:r>
        <w:r w:rsidRPr="00E64F13" w:rsidDel="00C93653">
          <w:rPr>
            <w:rFonts w:ascii="Times New Roman" w:hAnsi="Times New Roman" w:cs="Times New Roman"/>
            <w:bCs/>
            <w:lang w:val="en-GB" w:eastAsia="en-US"/>
          </w:rPr>
          <w:delInstrText xml:space="preserve"> </w:delInstrText>
        </w:r>
        <w:r w:rsidRPr="00E64F13" w:rsidDel="00C93653">
          <w:rPr>
            <w:rFonts w:ascii="Times New Roman" w:hAnsi="Times New Roman" w:cs="Times New Roman" w:hint="eastAsia"/>
            <w:bCs/>
            <w:lang w:val="en-GB" w:eastAsia="en-US"/>
          </w:rPr>
          <w:delInstrText>REF _Ref355705658 \h</w:delInstrText>
        </w:r>
        <w:r w:rsidRPr="00E64F13" w:rsidDel="00C93653">
          <w:rPr>
            <w:rFonts w:ascii="Times New Roman" w:hAnsi="Times New Roman" w:cs="Times New Roman"/>
            <w:bCs/>
            <w:lang w:val="en-GB" w:eastAsia="en-US"/>
          </w:rPr>
          <w:delInstrText xml:space="preserve"> </w:delInstrText>
        </w:r>
        <w:r w:rsidRPr="00E64F13" w:rsidDel="00C93653">
          <w:rPr>
            <w:rFonts w:ascii="Times New Roman" w:hAnsi="Times New Roman" w:cs="Times New Roman"/>
            <w:bCs/>
            <w:lang w:val="en-GB" w:eastAsia="en-US"/>
          </w:rPr>
        </w:r>
        <w:r w:rsidRPr="00E64F13" w:rsidDel="00C93653">
          <w:rPr>
            <w:rFonts w:ascii="Times New Roman" w:hAnsi="Times New Roman" w:cs="Times New Roman"/>
            <w:bCs/>
            <w:lang w:val="en-GB" w:eastAsia="en-US"/>
          </w:rPr>
          <w:delInstrText xml:space="preserve"> \* MERGEFORMAT </w:delInstrText>
        </w:r>
        <w:r w:rsidRPr="00E64F13" w:rsidDel="00C93653">
          <w:rPr>
            <w:rFonts w:ascii="Times New Roman" w:hAnsi="Times New Roman" w:cs="Times New Roman"/>
            <w:bCs/>
            <w:lang w:val="en-GB" w:eastAsia="en-US"/>
          </w:rPr>
          <w:fldChar w:fldCharType="separate"/>
        </w:r>
        <w:r w:rsidRPr="00E64F13" w:rsidDel="00C93653">
          <w:rPr>
            <w:rFonts w:ascii="Times New Roman" w:hAnsi="Times New Roman" w:cs="Times New Roman"/>
            <w:lang w:eastAsia="en-US"/>
          </w:rPr>
          <w:delText>Table J-</w:delText>
        </w:r>
        <w:r w:rsidRPr="00E64F13" w:rsidDel="00C93653">
          <w:rPr>
            <w:rFonts w:ascii="Times New Roman" w:hAnsi="Times New Roman" w:cs="Times New Roman"/>
            <w:bCs/>
            <w:lang w:val="en-GB" w:eastAsia="en-US"/>
          </w:rPr>
          <w:fldChar w:fldCharType="end"/>
        </w:r>
        <w:r w:rsidRPr="004B3C50" w:rsidDel="00C93653">
          <w:rPr>
            <w:rFonts w:ascii="Times New Roman" w:hAnsi="Times New Roman" w:cs="Times New Roman"/>
            <w:bCs/>
            <w:highlight w:val="yellow"/>
            <w:lang w:val="en-GB" w:eastAsia="en-US"/>
          </w:rPr>
          <w:delText>xx</w:delText>
        </w:r>
        <w:r w:rsidRPr="00E64F13" w:rsidDel="00C93653">
          <w:rPr>
            <w:rFonts w:ascii="Times New Roman" w:hAnsi="Times New Roman" w:cs="Times New Roman" w:hint="eastAsia"/>
            <w:bCs/>
            <w:lang w:val="en-GB"/>
          </w:rPr>
          <w:delText>.</w:delText>
        </w:r>
        <w:r w:rsidRPr="00E64F13" w:rsidDel="00C93653">
          <w:rPr>
            <w:rFonts w:ascii="Times New Roman" w:hAnsi="Times New Roman" w:cs="Times New Roman" w:hint="eastAsia"/>
            <w:bCs/>
            <w:lang w:val="en-GB" w:eastAsia="en-US"/>
          </w:rPr>
          <w:delText xml:space="preserve"> </w:delText>
        </w:r>
      </w:del>
      <w:r w:rsidRPr="00E64F13">
        <w:rPr>
          <w:rFonts w:ascii="Times New Roman" w:hAnsi="Times New Roman" w:cs="Times New Roman"/>
          <w:bCs/>
          <w:lang w:val="en-GB" w:eastAsia="en-US"/>
        </w:rPr>
        <w:t xml:space="preserve">Let </w:t>
      </w:r>
      <w:r w:rsidRPr="00E64F13">
        <w:rPr>
          <w:rFonts w:ascii="Times New Roman" w:hAnsi="Times New Roman" w:cs="Times New Roman"/>
          <w:bCs/>
          <w:lang w:val="en-GB"/>
        </w:rPr>
        <w:t>t</w:t>
      </w:r>
      <w:r w:rsidRPr="00E64F13">
        <w:rPr>
          <w:rFonts w:ascii="Times New Roman" w:hAnsi="Times New Roman" w:cs="Times New Roman" w:hint="eastAsia"/>
          <w:bCs/>
          <w:lang w:val="en-GB"/>
        </w:rPr>
        <w:t xml:space="preserve">he </w:t>
      </w:r>
      <w:r w:rsidRPr="00E64F13">
        <w:rPr>
          <w:rFonts w:ascii="Times New Roman" w:hAnsi="Times New Roman" w:cs="Times New Roman"/>
          <w:bCs/>
          <w:lang w:val="en-GB"/>
        </w:rPr>
        <w:t xml:space="preserve">output </w:t>
      </w:r>
      <w:r w:rsidRPr="00E64F13">
        <w:rPr>
          <w:rFonts w:ascii="Times New Roman" w:hAnsi="Times New Roman" w:cs="Times New Roman" w:hint="eastAsia"/>
          <w:bCs/>
          <w:lang w:val="en-GB"/>
        </w:rPr>
        <w:t>non-base texture view ha</w:t>
      </w:r>
      <w:r>
        <w:rPr>
          <w:rFonts w:ascii="Times New Roman" w:hAnsi="Times New Roman" w:cs="Times New Roman"/>
          <w:bCs/>
          <w:lang w:val="en-GB"/>
        </w:rPr>
        <w:t>ve</w:t>
      </w:r>
      <w:r w:rsidRPr="00E64F13">
        <w:rPr>
          <w:rFonts w:ascii="Times New Roman" w:hAnsi="Times New Roman" w:cs="Times New Roman"/>
          <w:bCs/>
          <w:lang w:val="en-GB" w:eastAsia="en-US"/>
        </w:rPr>
        <w:t xml:space="preserve"> a width equal to W and a height equal to H for the </w:t>
      </w:r>
      <w:proofErr w:type="spellStart"/>
      <w:r w:rsidRPr="00E64F13">
        <w:rPr>
          <w:rFonts w:ascii="Times New Roman" w:hAnsi="Times New Roman" w:cs="Times New Roman"/>
          <w:bCs/>
          <w:lang w:val="en-GB" w:eastAsia="en-US"/>
        </w:rPr>
        <w:t>luma</w:t>
      </w:r>
      <w:proofErr w:type="spellEnd"/>
      <w:r w:rsidRPr="00E64F13">
        <w:rPr>
          <w:rFonts w:ascii="Times New Roman" w:hAnsi="Times New Roman" w:cs="Times New Roman"/>
          <w:bCs/>
          <w:lang w:val="en-GB" w:eastAsia="en-US"/>
        </w:rPr>
        <w:t xml:space="preserve"> component</w:t>
      </w:r>
      <w:r>
        <w:rPr>
          <w:rFonts w:ascii="Times New Roman" w:hAnsi="Times New Roman" w:cs="Times New Roman"/>
          <w:bCs/>
          <w:lang w:val="en-GB" w:eastAsia="en-US"/>
        </w:rPr>
        <w:t>.</w:t>
      </w:r>
      <w:r w:rsidRPr="00E64F13">
        <w:rPr>
          <w:rFonts w:ascii="Times New Roman" w:hAnsi="Times New Roman" w:cs="Times New Roman"/>
          <w:bCs/>
          <w:lang w:val="en-GB" w:eastAsia="en-US"/>
        </w:rPr>
        <w:t xml:space="preserve"> </w:t>
      </w:r>
      <w:r>
        <w:rPr>
          <w:rFonts w:ascii="Times New Roman" w:hAnsi="Times New Roman" w:cs="Times New Roman"/>
          <w:bCs/>
          <w:lang w:val="en-GB" w:eastAsia="en-US"/>
        </w:rPr>
        <w:t xml:space="preserve">The texture </w:t>
      </w:r>
      <w:r w:rsidRPr="00BC378C">
        <w:rPr>
          <w:rFonts w:ascii="Times New Roman" w:hAnsi="Times New Roman" w:cs="Times New Roman"/>
          <w:bCs/>
          <w:lang w:val="en-GB" w:eastAsia="en-US"/>
        </w:rPr>
        <w:t>and depth view packing SEI message</w:t>
      </w:r>
      <w:r>
        <w:rPr>
          <w:rFonts w:ascii="Times New Roman" w:hAnsi="Times New Roman" w:cs="Times New Roman"/>
          <w:bCs/>
          <w:lang w:val="en-GB" w:eastAsia="en-US"/>
        </w:rPr>
        <w:t xml:space="preserve"> shall not be present unless</w:t>
      </w:r>
      <w:r w:rsidRPr="00BC378C">
        <w:rPr>
          <w:rFonts w:ascii="Times New Roman" w:hAnsi="Times New Roman" w:cs="Times New Roman"/>
          <w:bCs/>
          <w:lang w:val="en-GB" w:eastAsia="en-US"/>
        </w:rPr>
        <w:t xml:space="preserve"> </w:t>
      </w:r>
      <w:r w:rsidRPr="00E64F13">
        <w:rPr>
          <w:rFonts w:ascii="Times New Roman" w:hAnsi="Times New Roman" w:cs="Times New Roman" w:hint="eastAsia"/>
          <w:bCs/>
          <w:lang w:val="en-GB" w:eastAsia="en-US"/>
        </w:rPr>
        <w:t>W</w:t>
      </w:r>
      <w:r>
        <w:rPr>
          <w:rFonts w:ascii="Times New Roman" w:hAnsi="Times New Roman" w:cs="Times New Roman"/>
          <w:bCs/>
          <w:lang w:val="en-GB" w:eastAsia="en-US"/>
        </w:rPr>
        <w:t xml:space="preserve"> is</w:t>
      </w:r>
      <w:r w:rsidRPr="00E64F13">
        <w:rPr>
          <w:rFonts w:ascii="Times New Roman" w:hAnsi="Times New Roman" w:cs="Times New Roman" w:hint="eastAsia"/>
          <w:bCs/>
          <w:lang w:val="en-GB" w:eastAsia="en-US"/>
        </w:rPr>
        <w:t xml:space="preserve"> </w:t>
      </w:r>
      <w:r>
        <w:rPr>
          <w:rFonts w:ascii="Times New Roman" w:hAnsi="Times New Roman" w:cs="Times New Roman" w:hint="eastAsia"/>
          <w:bCs/>
          <w:lang w:val="en-GB"/>
        </w:rPr>
        <w:t xml:space="preserve">a multiple of </w:t>
      </w:r>
      <w:r>
        <w:rPr>
          <w:rFonts w:ascii="Times New Roman" w:hAnsi="Times New Roman" w:cs="Times New Roman"/>
          <w:bCs/>
          <w:lang w:val="en-GB"/>
        </w:rPr>
        <w:t xml:space="preserve">2 * </w:t>
      </w:r>
      <w:proofErr w:type="spellStart"/>
      <w:r>
        <w:rPr>
          <w:rFonts w:ascii="Times New Roman" w:hAnsi="Times New Roman" w:cs="Times New Roman"/>
          <w:bCs/>
          <w:lang w:val="en-GB"/>
        </w:rPr>
        <w:t>SubWidthC</w:t>
      </w:r>
      <w:proofErr w:type="spellEnd"/>
      <w:r>
        <w:rPr>
          <w:rFonts w:ascii="Times New Roman" w:hAnsi="Times New Roman" w:cs="Times New Roman"/>
          <w:bCs/>
          <w:lang w:val="en-GB"/>
        </w:rPr>
        <w:t xml:space="preserve"> and H </w:t>
      </w:r>
      <w:del w:id="801" w:author="Windows ユーザー" w:date="2014-10-18T22:46:00Z">
        <w:r w:rsidDel="00C93653">
          <w:rPr>
            <w:rFonts w:ascii="Times New Roman" w:hAnsi="Times New Roman" w:cs="Times New Roman"/>
            <w:bCs/>
            <w:lang w:val="en-GB"/>
          </w:rPr>
          <w:delText xml:space="preserve">shall be </w:delText>
        </w:r>
      </w:del>
      <w:ins w:id="802" w:author="Windows ユーザー" w:date="2014-10-18T22:47:00Z">
        <w:r>
          <w:rPr>
            <w:rFonts w:ascii="Times New Roman" w:hAnsi="Times New Roman" w:cs="Times New Roman" w:hint="eastAsia"/>
            <w:bCs/>
            <w:lang w:val="en-GB"/>
          </w:rPr>
          <w:t xml:space="preserve">is </w:t>
        </w:r>
      </w:ins>
      <w:r>
        <w:rPr>
          <w:rFonts w:ascii="Times New Roman" w:hAnsi="Times New Roman" w:cs="Times New Roman"/>
          <w:bCs/>
          <w:lang w:val="en-GB"/>
        </w:rPr>
        <w:t xml:space="preserve">a multiple of </w:t>
      </w:r>
      <w:del w:id="803" w:author="Windows ユーザー" w:date="2014-10-18T22:14:00Z">
        <w:r w:rsidDel="00001FD5">
          <w:rPr>
            <w:rFonts w:ascii="Times New Roman" w:hAnsi="Times New Roman" w:cs="Times New Roman"/>
            <w:bCs/>
            <w:lang w:val="en-GB" w:eastAsia="en-US"/>
          </w:rPr>
          <w:delText>is</w:delText>
        </w:r>
        <w:r w:rsidRPr="00E64F13" w:rsidDel="00001FD5">
          <w:rPr>
            <w:rFonts w:ascii="Times New Roman" w:hAnsi="Times New Roman" w:cs="Times New Roman" w:hint="eastAsia"/>
            <w:bCs/>
            <w:lang w:val="en-GB" w:eastAsia="en-US"/>
          </w:rPr>
          <w:delText xml:space="preserve"> </w:delText>
        </w:r>
        <w:r w:rsidDel="00001FD5">
          <w:rPr>
            <w:rFonts w:ascii="Times New Roman" w:hAnsi="Times New Roman" w:cs="Times New Roman" w:hint="eastAsia"/>
            <w:bCs/>
            <w:lang w:val="en-GB"/>
          </w:rPr>
          <w:delText xml:space="preserve">a multiple of </w:delText>
        </w:r>
      </w:del>
      <w:r>
        <w:rPr>
          <w:rFonts w:ascii="Times New Roman" w:hAnsi="Times New Roman" w:cs="Times New Roman"/>
          <w:bCs/>
          <w:lang w:val="en-GB"/>
        </w:rPr>
        <w:t xml:space="preserve">2 * </w:t>
      </w:r>
      <w:proofErr w:type="spellStart"/>
      <w:r>
        <w:rPr>
          <w:rFonts w:ascii="Times New Roman" w:hAnsi="Times New Roman" w:cs="Times New Roman"/>
          <w:bCs/>
          <w:lang w:val="en-GB"/>
        </w:rPr>
        <w:t>SubHeightC</w:t>
      </w:r>
      <w:proofErr w:type="spellEnd"/>
      <w:r w:rsidRPr="00E64F13">
        <w:rPr>
          <w:rFonts w:ascii="Times New Roman" w:hAnsi="Times New Roman" w:cs="Times New Roman" w:hint="eastAsia"/>
          <w:bCs/>
          <w:lang w:val="en-GB"/>
        </w:rPr>
        <w:t>.</w:t>
      </w:r>
      <w:r w:rsidRPr="00E64F13">
        <w:rPr>
          <w:rFonts w:ascii="Times New Roman" w:hAnsi="Times New Roman" w:cs="Times New Roman" w:hint="eastAsia"/>
          <w:bCs/>
          <w:lang w:val="en-GB" w:eastAsia="en-US"/>
        </w:rPr>
        <w:t xml:space="preserve"> </w:t>
      </w:r>
      <w:del w:id="804" w:author="Windows ユーザー" w:date="2014-10-18T22:48:00Z">
        <w:r w:rsidRPr="00E64F13" w:rsidDel="00C93653">
          <w:rPr>
            <w:rFonts w:ascii="Times New Roman" w:hAnsi="Times New Roman" w:cs="Times New Roman"/>
            <w:bCs/>
            <w:lang w:val="en-GB" w:eastAsia="en-US"/>
          </w:rPr>
          <w:delText xml:space="preserve">Each constituent residual </w:delText>
        </w:r>
        <w:r w:rsidRPr="00E64F13" w:rsidDel="00C93653">
          <w:rPr>
            <w:rFonts w:ascii="Times New Roman" w:hAnsi="Times New Roman" w:cs="Times New Roman" w:hint="eastAsia"/>
            <w:bCs/>
            <w:lang w:val="en-GB"/>
          </w:rPr>
          <w:delText xml:space="preserve">depth </w:delText>
        </w:r>
        <w:r w:rsidRPr="00E64F13" w:rsidDel="00C93653">
          <w:rPr>
            <w:rFonts w:ascii="Times New Roman" w:hAnsi="Times New Roman" w:cs="Times New Roman"/>
            <w:bCs/>
            <w:lang w:val="en-GB" w:eastAsia="en-US"/>
          </w:rPr>
          <w:delText xml:space="preserve">picture of the non-base depth view component </w:delText>
        </w:r>
        <w:r w:rsidRPr="00E64F13" w:rsidDel="00C93653">
          <w:rPr>
            <w:rFonts w:ascii="Times New Roman" w:hAnsi="Times New Roman" w:cs="Times New Roman" w:hint="eastAsia"/>
            <w:bCs/>
            <w:lang w:val="en-GB"/>
          </w:rPr>
          <w:delText xml:space="preserve">is </w:delText>
        </w:r>
        <w:r w:rsidRPr="00E64F13" w:rsidDel="00C93653">
          <w:rPr>
            <w:rFonts w:ascii="Times New Roman" w:hAnsi="Times New Roman" w:cs="Times New Roman"/>
            <w:bCs/>
            <w:lang w:val="en-GB" w:eastAsia="en-US"/>
          </w:rPr>
          <w:delText>associate</w:delText>
        </w:r>
        <w:r w:rsidRPr="00E64F13" w:rsidDel="00C93653">
          <w:rPr>
            <w:rFonts w:ascii="Times New Roman" w:hAnsi="Times New Roman" w:cs="Times New Roman" w:hint="eastAsia"/>
            <w:bCs/>
            <w:lang w:val="en-GB"/>
          </w:rPr>
          <w:delText>d</w:delText>
        </w:r>
        <w:r w:rsidRPr="00E64F13" w:rsidDel="00C93653">
          <w:rPr>
            <w:rFonts w:ascii="Times New Roman" w:hAnsi="Times New Roman" w:cs="Times New Roman"/>
            <w:bCs/>
            <w:lang w:val="en-GB" w:eastAsia="en-US"/>
          </w:rPr>
          <w:delText xml:space="preserve"> with a constituent residual picture of the non-base texture view component in the same relative location.</w:delText>
        </w:r>
      </w:del>
    </w:p>
    <w:p w:rsidR="003208BE" w:rsidRPr="00E64F13" w:rsidRDefault="003208BE" w:rsidP="003208BE">
      <w:pPr>
        <w:keepNext/>
        <w:tabs>
          <w:tab w:val="left" w:pos="794"/>
          <w:tab w:val="left" w:pos="1191"/>
          <w:tab w:val="left" w:pos="1588"/>
          <w:tab w:val="left" w:pos="1985"/>
        </w:tabs>
        <w:overflowPunct w:val="0"/>
        <w:autoSpaceDE w:val="0"/>
        <w:autoSpaceDN w:val="0"/>
        <w:adjustRightInd w:val="0"/>
        <w:spacing w:before="240" w:after="113"/>
        <w:jc w:val="center"/>
        <w:textAlignment w:val="baseline"/>
        <w:outlineLvl w:val="0"/>
        <w:rPr>
          <w:rFonts w:ascii="Times New Roman" w:eastAsia="Times New Roman" w:hAnsi="Times New Roman" w:cs="Times New Roman"/>
          <w:b/>
          <w:bCs/>
          <w:lang w:val="en-GB" w:eastAsia="en-US"/>
        </w:rPr>
      </w:pPr>
      <w:bookmarkStart w:id="805" w:name="_Ref355705658"/>
      <w:r w:rsidRPr="00E64F13">
        <w:rPr>
          <w:rFonts w:ascii="Times New Roman" w:eastAsia="Times New Roman" w:hAnsi="Times New Roman" w:cs="Times New Roman"/>
          <w:b/>
          <w:bCs/>
          <w:lang w:val="en-GB" w:eastAsia="en-US"/>
        </w:rPr>
        <w:t>Table J</w:t>
      </w:r>
      <w:r w:rsidRPr="00E64F13">
        <w:rPr>
          <w:rFonts w:ascii="Times New Roman" w:eastAsia="Times New Roman" w:hAnsi="Times New Roman" w:cs="Times New Roman"/>
          <w:lang w:val="en-GB" w:eastAsia="en-US"/>
        </w:rPr>
        <w:t>-</w:t>
      </w:r>
      <w:bookmarkEnd w:id="805"/>
      <w:r w:rsidRPr="004B3C50">
        <w:rPr>
          <w:rFonts w:ascii="Times New Roman" w:hAnsi="Times New Roman" w:cs="Times New Roman"/>
          <w:b/>
          <w:bCs/>
          <w:highlight w:val="yellow"/>
          <w:lang w:val="en-GB" w:eastAsia="en-US"/>
        </w:rPr>
        <w:t>xx</w:t>
      </w:r>
      <w:r w:rsidRPr="00E64F13">
        <w:rPr>
          <w:rFonts w:ascii="Times New Roman" w:eastAsia="Times New Roman" w:hAnsi="Times New Roman" w:cs="Times New Roman"/>
          <w:b/>
          <w:bCs/>
          <w:lang w:val="en-GB" w:eastAsia="en-US"/>
        </w:rPr>
        <w:t xml:space="preserve"> – </w:t>
      </w:r>
      <w:r w:rsidRPr="00E64F13">
        <w:rPr>
          <w:rFonts w:ascii="Times New Roman" w:hAnsi="Times New Roman" w:cs="Times New Roman" w:hint="eastAsia"/>
          <w:b/>
          <w:bCs/>
          <w:lang w:val="en-GB"/>
        </w:rPr>
        <w:t>Top-left corner coordinates of constituent residual pictures packed in a residual view of width</w:t>
      </w:r>
      <w:r>
        <w:rPr>
          <w:rFonts w:ascii="Times New Roman" w:hAnsi="Times New Roman" w:cs="Times New Roman"/>
          <w:b/>
          <w:bCs/>
          <w:lang w:val="en-GB"/>
        </w:rPr>
        <w:t xml:space="preserve"> </w:t>
      </w:r>
      <w:r w:rsidRPr="00E64F13">
        <w:rPr>
          <w:rFonts w:ascii="Times New Roman" w:hAnsi="Times New Roman" w:cs="Times New Roman" w:hint="eastAsia"/>
          <w:b/>
          <w:bCs/>
          <w:lang w:val="en-GB"/>
        </w:rPr>
        <w:t>W and height</w:t>
      </w:r>
      <w:r>
        <w:rPr>
          <w:rFonts w:ascii="Times New Roman" w:hAnsi="Times New Roman" w:cs="Times New Roman"/>
          <w:b/>
          <w:bCs/>
          <w:lang w:val="en-GB"/>
        </w:rPr>
        <w:t xml:space="preserve"> </w:t>
      </w:r>
      <w:r w:rsidRPr="00E64F13">
        <w:rPr>
          <w:rFonts w:ascii="Times New Roman" w:hAnsi="Times New Roman" w:cs="Times New Roman" w:hint="eastAsia"/>
          <w:b/>
          <w:bCs/>
          <w:lang w:val="en-GB"/>
        </w:rPr>
        <w:t>H</w:t>
      </w:r>
      <w:r w:rsidRPr="00E64F13">
        <w:rPr>
          <w:rFonts w:ascii="Times New Roman" w:eastAsia="Times New Roman" w:hAnsi="Times New Roman" w:cs="Times New Roman"/>
          <w:b/>
          <w:bCs/>
          <w:lang w:val="en-GB" w:eastAsia="en-U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175"/>
      </w:tblGrid>
      <w:tr w:rsidR="003208BE" w:rsidRPr="00E64F13" w:rsidTr="0077367C">
        <w:trPr>
          <w:jc w:val="center"/>
        </w:trPr>
        <w:tc>
          <w:tcPr>
            <w:tcW w:w="817" w:type="dxa"/>
            <w:shd w:val="clear" w:color="auto" w:fill="auto"/>
          </w:tcPr>
          <w:p w:rsidR="003208BE" w:rsidRPr="00E64F13" w:rsidRDefault="003208BE" w:rsidP="0077367C">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hint="eastAsia"/>
                <w:lang w:val="en-GB"/>
              </w:rPr>
            </w:pPr>
            <w:proofErr w:type="spellStart"/>
            <w:r>
              <w:rPr>
                <w:rFonts w:ascii="Times New Roman" w:hAnsi="Times New Roman" w:cs="Times New Roman"/>
                <w:lang w:val="en-GB"/>
              </w:rPr>
              <w:t>i</w:t>
            </w:r>
            <w:proofErr w:type="spellEnd"/>
          </w:p>
        </w:tc>
        <w:tc>
          <w:tcPr>
            <w:tcW w:w="2175" w:type="dxa"/>
            <w:shd w:val="clear" w:color="auto" w:fill="auto"/>
            <w:vAlign w:val="center"/>
          </w:tcPr>
          <w:p w:rsidR="003208BE" w:rsidRPr="00E64F13" w:rsidRDefault="003208BE" w:rsidP="0077367C">
            <w:pPr>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hint="eastAsia"/>
                <w:lang w:val="en-GB"/>
              </w:rPr>
            </w:pPr>
            <w:r>
              <w:rPr>
                <w:rFonts w:ascii="Times New Roman" w:hAnsi="Times New Roman" w:cs="Times New Roman"/>
                <w:lang w:val="en-GB"/>
              </w:rPr>
              <w:t xml:space="preserve">Top-left corner </w:t>
            </w:r>
            <w:r>
              <w:rPr>
                <w:rFonts w:ascii="Times New Roman" w:hAnsi="Times New Roman" w:cs="Times New Roman"/>
                <w:lang w:val="en-GB"/>
              </w:rPr>
              <w:lastRenderedPageBreak/>
              <w:t>coordinate</w:t>
            </w:r>
          </w:p>
        </w:tc>
      </w:tr>
      <w:tr w:rsidR="003208BE" w:rsidRPr="00E64F13" w:rsidTr="0077367C">
        <w:trPr>
          <w:jc w:val="center"/>
        </w:trPr>
        <w:tc>
          <w:tcPr>
            <w:tcW w:w="817" w:type="dxa"/>
            <w:shd w:val="clear" w:color="auto" w:fill="auto"/>
          </w:tcPr>
          <w:p w:rsidR="003208BE" w:rsidRPr="00E64F13" w:rsidRDefault="003208BE" w:rsidP="0077367C">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hint="eastAsia"/>
                <w:lang w:val="en-GB"/>
              </w:rPr>
            </w:pPr>
            <w:r w:rsidRPr="00E64F13">
              <w:rPr>
                <w:rFonts w:ascii="Times New Roman" w:hAnsi="Times New Roman" w:cs="Times New Roman" w:hint="eastAsia"/>
                <w:lang w:val="en-GB"/>
              </w:rPr>
              <w:lastRenderedPageBreak/>
              <w:t>1</w:t>
            </w:r>
          </w:p>
        </w:tc>
        <w:tc>
          <w:tcPr>
            <w:tcW w:w="2175" w:type="dxa"/>
            <w:shd w:val="clear" w:color="auto" w:fill="auto"/>
          </w:tcPr>
          <w:p w:rsidR="003208BE" w:rsidRPr="00E64F13" w:rsidRDefault="003208BE" w:rsidP="0077367C">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hint="eastAsia"/>
                <w:lang w:val="en-GB"/>
              </w:rPr>
            </w:pPr>
            <w:r w:rsidRPr="00E64F13">
              <w:rPr>
                <w:rFonts w:ascii="Times New Roman" w:hAnsi="Times New Roman" w:cs="Times New Roman" w:hint="eastAsia"/>
                <w:lang w:val="en-GB"/>
              </w:rPr>
              <w:t>(0, 0)</w:t>
            </w:r>
          </w:p>
        </w:tc>
      </w:tr>
      <w:tr w:rsidR="003208BE" w:rsidRPr="00E64F13" w:rsidTr="0077367C">
        <w:trPr>
          <w:jc w:val="center"/>
        </w:trPr>
        <w:tc>
          <w:tcPr>
            <w:tcW w:w="817" w:type="dxa"/>
            <w:shd w:val="clear" w:color="auto" w:fill="auto"/>
          </w:tcPr>
          <w:p w:rsidR="003208BE" w:rsidRPr="00E64F13" w:rsidRDefault="003208BE" w:rsidP="0077367C">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hint="eastAsia"/>
                <w:lang w:val="en-GB"/>
              </w:rPr>
            </w:pPr>
            <w:r w:rsidRPr="00E64F13">
              <w:rPr>
                <w:rFonts w:ascii="Times New Roman" w:hAnsi="Times New Roman" w:cs="Times New Roman" w:hint="eastAsia"/>
                <w:lang w:val="en-GB"/>
              </w:rPr>
              <w:t>2</w:t>
            </w:r>
          </w:p>
        </w:tc>
        <w:tc>
          <w:tcPr>
            <w:tcW w:w="2175" w:type="dxa"/>
            <w:shd w:val="clear" w:color="auto" w:fill="auto"/>
          </w:tcPr>
          <w:p w:rsidR="003208BE" w:rsidRPr="00E64F13" w:rsidRDefault="003208BE" w:rsidP="0077367C">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hint="eastAsia"/>
                <w:lang w:val="en-GB"/>
              </w:rPr>
            </w:pPr>
            <w:r w:rsidRPr="00E64F13">
              <w:rPr>
                <w:rFonts w:ascii="Times New Roman" w:hAnsi="Times New Roman" w:cs="Times New Roman" w:hint="eastAsia"/>
                <w:lang w:val="en-GB"/>
              </w:rPr>
              <w:t>(H/2, 0)</w:t>
            </w:r>
          </w:p>
        </w:tc>
      </w:tr>
      <w:tr w:rsidR="003208BE" w:rsidRPr="00E64F13" w:rsidTr="0077367C">
        <w:trPr>
          <w:jc w:val="center"/>
        </w:trPr>
        <w:tc>
          <w:tcPr>
            <w:tcW w:w="817" w:type="dxa"/>
            <w:shd w:val="clear" w:color="auto" w:fill="auto"/>
          </w:tcPr>
          <w:p w:rsidR="003208BE" w:rsidRPr="00E64F13" w:rsidRDefault="003208BE" w:rsidP="0077367C">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hint="eastAsia"/>
                <w:lang w:val="en-GB"/>
              </w:rPr>
            </w:pPr>
            <w:r w:rsidRPr="00E64F13">
              <w:rPr>
                <w:rFonts w:ascii="Times New Roman" w:hAnsi="Times New Roman" w:cs="Times New Roman" w:hint="eastAsia"/>
                <w:lang w:val="en-GB"/>
              </w:rPr>
              <w:t>3</w:t>
            </w:r>
          </w:p>
        </w:tc>
        <w:tc>
          <w:tcPr>
            <w:tcW w:w="2175" w:type="dxa"/>
            <w:shd w:val="clear" w:color="auto" w:fill="auto"/>
          </w:tcPr>
          <w:p w:rsidR="003208BE" w:rsidRPr="00E64F13" w:rsidRDefault="003208BE" w:rsidP="0077367C">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hint="eastAsia"/>
                <w:lang w:val="en-GB"/>
              </w:rPr>
            </w:pPr>
            <w:r w:rsidRPr="00E64F13">
              <w:rPr>
                <w:rFonts w:ascii="Times New Roman" w:hAnsi="Times New Roman" w:cs="Times New Roman" w:hint="eastAsia"/>
                <w:lang w:val="en-GB"/>
              </w:rPr>
              <w:t>(0, W/2)</w:t>
            </w:r>
          </w:p>
        </w:tc>
      </w:tr>
      <w:tr w:rsidR="003208BE" w:rsidRPr="00E64F13" w:rsidTr="0077367C">
        <w:trPr>
          <w:jc w:val="center"/>
        </w:trPr>
        <w:tc>
          <w:tcPr>
            <w:tcW w:w="817" w:type="dxa"/>
            <w:shd w:val="clear" w:color="auto" w:fill="auto"/>
          </w:tcPr>
          <w:p w:rsidR="003208BE" w:rsidRPr="00E64F13" w:rsidRDefault="003208BE" w:rsidP="0077367C">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hint="eastAsia"/>
                <w:lang w:val="en-GB"/>
              </w:rPr>
            </w:pPr>
            <w:r w:rsidRPr="00E64F13">
              <w:rPr>
                <w:rFonts w:ascii="Times New Roman" w:hAnsi="Times New Roman" w:cs="Times New Roman" w:hint="eastAsia"/>
                <w:lang w:val="en-GB"/>
              </w:rPr>
              <w:t>4</w:t>
            </w:r>
          </w:p>
        </w:tc>
        <w:tc>
          <w:tcPr>
            <w:tcW w:w="2175" w:type="dxa"/>
            <w:shd w:val="clear" w:color="auto" w:fill="auto"/>
          </w:tcPr>
          <w:p w:rsidR="003208BE" w:rsidRPr="00E64F13" w:rsidRDefault="003208BE" w:rsidP="0077367C">
            <w:pPr>
              <w:tabs>
                <w:tab w:val="left" w:pos="360"/>
                <w:tab w:val="left" w:pos="720"/>
                <w:tab w:val="left" w:pos="1080"/>
                <w:tab w:val="left" w:pos="1440"/>
              </w:tabs>
              <w:overflowPunct w:val="0"/>
              <w:autoSpaceDE w:val="0"/>
              <w:autoSpaceDN w:val="0"/>
              <w:adjustRightInd w:val="0"/>
              <w:textAlignment w:val="baseline"/>
              <w:rPr>
                <w:rFonts w:ascii="Times New Roman" w:hAnsi="Times New Roman" w:cs="Times New Roman" w:hint="eastAsia"/>
                <w:lang w:val="en-GB"/>
              </w:rPr>
            </w:pPr>
            <w:r w:rsidRPr="00E64F13">
              <w:rPr>
                <w:rFonts w:ascii="Times New Roman" w:hAnsi="Times New Roman" w:cs="Times New Roman" w:hint="eastAsia"/>
                <w:lang w:val="en-GB"/>
              </w:rPr>
              <w:t>(H/2, W/2)</w:t>
            </w:r>
          </w:p>
        </w:tc>
      </w:tr>
    </w:tbl>
    <w:p w:rsidR="003208BE" w:rsidRPr="00E64F13" w:rsidRDefault="003208BE" w:rsidP="003208BE">
      <w:pPr>
        <w:tabs>
          <w:tab w:val="left" w:pos="360"/>
          <w:tab w:val="left" w:pos="720"/>
          <w:tab w:val="left" w:pos="1080"/>
          <w:tab w:val="left" w:pos="1440"/>
        </w:tabs>
        <w:overflowPunct w:val="0"/>
        <w:autoSpaceDE w:val="0"/>
        <w:autoSpaceDN w:val="0"/>
        <w:adjustRightInd w:val="0"/>
        <w:textAlignment w:val="baseline"/>
        <w:rPr>
          <w:ins w:id="806" w:author="Windows ユーザー" w:date="2014-10-18T22:09:00Z"/>
          <w:rFonts w:ascii="Times New Roman" w:hAnsi="Times New Roman" w:cs="Times New Roman" w:hint="eastAsia"/>
        </w:rPr>
      </w:pPr>
    </w:p>
    <w:p w:rsidR="003208BE" w:rsidRPr="00001FD5" w:rsidDel="00001FD5" w:rsidRDefault="003208BE" w:rsidP="003208BE">
      <w:pPr>
        <w:tabs>
          <w:tab w:val="left" w:pos="360"/>
          <w:tab w:val="left" w:pos="720"/>
          <w:tab w:val="left" w:pos="1080"/>
          <w:tab w:val="left" w:pos="1440"/>
        </w:tabs>
        <w:overflowPunct w:val="0"/>
        <w:autoSpaceDE w:val="0"/>
        <w:autoSpaceDN w:val="0"/>
        <w:adjustRightInd w:val="0"/>
        <w:textAlignment w:val="baseline"/>
        <w:rPr>
          <w:del w:id="807" w:author="Windows ユーザー" w:date="2014-10-18T22:09:00Z"/>
          <w:rFonts w:ascii="Times New Roman" w:hAnsi="Times New Roman" w:cs="Times New Roman"/>
          <w:i/>
          <w:rPrChange w:id="808" w:author="Windows ユーザー" w:date="2014-10-18T22:09:00Z">
            <w:rPr>
              <w:del w:id="809" w:author="Windows ユーザー" w:date="2014-10-18T22:09:00Z"/>
              <w:rFonts w:ascii="Times New Roman" w:hAnsi="Times New Roman" w:cs="Times New Roman"/>
              <w:i/>
              <w:lang w:val="en-CA"/>
            </w:rPr>
          </w:rPrChange>
        </w:rPr>
      </w:pPr>
    </w:p>
    <w:p w:rsidR="003208BE" w:rsidRPr="00E64F13" w:rsidDel="00EC3013" w:rsidRDefault="003208BE" w:rsidP="003208BE">
      <w:pPr>
        <w:tabs>
          <w:tab w:val="left" w:pos="360"/>
          <w:tab w:val="left" w:pos="720"/>
          <w:tab w:val="left" w:pos="1080"/>
          <w:tab w:val="left" w:pos="1440"/>
        </w:tabs>
        <w:overflowPunct w:val="0"/>
        <w:autoSpaceDE w:val="0"/>
        <w:autoSpaceDN w:val="0"/>
        <w:adjustRightInd w:val="0"/>
        <w:textAlignment w:val="baseline"/>
        <w:rPr>
          <w:del w:id="810" w:author="Windows ユーザー" w:date="2014-10-18T18:36:00Z"/>
          <w:rFonts w:ascii="Times New Roman" w:hAnsi="Times New Roman" w:cs="Times New Roman"/>
          <w:i/>
          <w:lang w:val="en-CA"/>
        </w:rPr>
      </w:pPr>
      <w:del w:id="811" w:author="Windows ユーザー" w:date="2014-10-18T18:36:00Z">
        <w:r w:rsidRPr="00E64F13" w:rsidDel="00EC3013">
          <w:rPr>
            <w:rFonts w:ascii="Times New Roman" w:hAnsi="Times New Roman" w:cs="Times New Roman"/>
            <w:i/>
            <w:lang w:val="en-CA"/>
          </w:rPr>
          <w:delText>Add a new subclause J.13.2.3 “</w:delText>
        </w:r>
        <w:r w:rsidRPr="00E64F13" w:rsidDel="00EC3013">
          <w:rPr>
            <w:rFonts w:ascii="Times New Roman" w:hAnsi="Times New Roman" w:cs="Times New Roman" w:hint="eastAsia"/>
            <w:i/>
            <w:lang w:val="en-GB"/>
          </w:rPr>
          <w:delText>V</w:delText>
        </w:r>
        <w:r w:rsidRPr="00E64F13" w:rsidDel="00EC3013">
          <w:rPr>
            <w:rFonts w:ascii="Times New Roman" w:hAnsi="Times New Roman" w:cs="Times New Roman"/>
            <w:i/>
            <w:lang w:val="en-GB"/>
          </w:rPr>
          <w:delText xml:space="preserve">iew </w:delText>
        </w:r>
        <w:r w:rsidRPr="00E64F13" w:rsidDel="00EC3013">
          <w:rPr>
            <w:rFonts w:ascii="Times New Roman" w:hAnsi="Times New Roman" w:cs="Times New Roman" w:hint="eastAsia"/>
            <w:i/>
            <w:lang w:val="en-GB"/>
          </w:rPr>
          <w:delText>synthesis parameter</w:delText>
        </w:r>
        <w:r w:rsidRPr="00E64F13" w:rsidDel="00EC3013">
          <w:rPr>
            <w:rFonts w:ascii="Times New Roman" w:hAnsi="Times New Roman" w:cs="Times New Roman"/>
            <w:i/>
            <w:lang w:val="en-GB"/>
          </w:rPr>
          <w:delText xml:space="preserve"> semantics</w:delText>
        </w:r>
        <w:r w:rsidRPr="00E64F13" w:rsidDel="00EC3013">
          <w:rPr>
            <w:rFonts w:ascii="Times New Roman" w:hAnsi="Times New Roman" w:cs="Times New Roman"/>
            <w:i/>
            <w:lang w:val="en-CA"/>
          </w:rPr>
          <w:delText>”</w:delText>
        </w:r>
        <w:r w:rsidDel="00EC3013">
          <w:rPr>
            <w:rFonts w:ascii="Times New Roman" w:hAnsi="Times New Roman" w:cs="Times New Roman"/>
            <w:i/>
            <w:lang w:val="en-CA"/>
          </w:rPr>
          <w:delText xml:space="preserve"> as follows:</w:delText>
        </w:r>
      </w:del>
    </w:p>
    <w:p w:rsidR="003208BE" w:rsidRPr="00E64F13" w:rsidDel="00EC3013" w:rsidRDefault="003208BE" w:rsidP="003208BE">
      <w:pPr>
        <w:keepNext/>
        <w:keepLines/>
        <w:numPr>
          <w:ilvl w:val="3"/>
          <w:numId w:val="24"/>
        </w:numPr>
        <w:tabs>
          <w:tab w:val="left" w:pos="360"/>
          <w:tab w:val="left" w:pos="794"/>
          <w:tab w:val="left" w:pos="1080"/>
          <w:tab w:val="left" w:pos="1440"/>
        </w:tabs>
        <w:overflowPunct w:val="0"/>
        <w:autoSpaceDE w:val="0"/>
        <w:autoSpaceDN w:val="0"/>
        <w:adjustRightInd w:val="0"/>
        <w:spacing w:before="313"/>
        <w:jc w:val="left"/>
        <w:textAlignment w:val="baseline"/>
        <w:outlineLvl w:val="1"/>
        <w:rPr>
          <w:del w:id="812" w:author="Windows ユーザー" w:date="2014-10-18T18:36:00Z"/>
          <w:rFonts w:ascii="Times New Roman" w:hAnsi="Times New Roman" w:cs="Times New Roman"/>
          <w:b/>
          <w:bCs/>
          <w:lang w:val="da-DK" w:eastAsia="en-US"/>
        </w:rPr>
      </w:pPr>
      <w:del w:id="813" w:author="Windows ユーザー" w:date="2014-10-18T18:36:00Z">
        <w:r w:rsidRPr="00E64F13" w:rsidDel="00EC3013">
          <w:rPr>
            <w:rFonts w:ascii="Times New Roman" w:hAnsi="Times New Roman" w:cs="Times New Roman"/>
            <w:b/>
            <w:bCs/>
            <w:lang w:val="da-DK"/>
          </w:rPr>
          <w:delText>View synthesis parameter semantics</w:delText>
        </w:r>
      </w:del>
    </w:p>
    <w:p w:rsidR="003208BE" w:rsidRPr="00E64F13" w:rsidDel="00B0639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del w:id="814" w:author="Windows ユーザー" w:date="2014-10-18T21:55:00Z"/>
          <w:rFonts w:ascii="Times New Roman" w:hAnsi="Times New Roman" w:cs="Times New Roman"/>
          <w:lang w:val="en-GB" w:eastAsia="en-US"/>
        </w:rPr>
      </w:pPr>
      <w:del w:id="815" w:author="Windows ユーザー" w:date="2014-10-18T21:55:00Z">
        <w:r w:rsidRPr="00E64F13" w:rsidDel="00B06393">
          <w:rPr>
            <w:rFonts w:ascii="Times New Roman" w:hAnsi="Times New Roman" w:cs="Times New Roman"/>
            <w:lang w:val="en-GB" w:eastAsia="en-US"/>
          </w:rPr>
          <w:delText xml:space="preserve">The syntax structure specifies </w:delText>
        </w:r>
      </w:del>
      <w:del w:id="816" w:author="Windows ユーザー" w:date="2014-10-18T17:26:00Z">
        <w:r w:rsidRPr="00E64F13" w:rsidDel="006D0731">
          <w:rPr>
            <w:rFonts w:ascii="Times New Roman" w:hAnsi="Times New Roman" w:cs="Times New Roman" w:hint="eastAsia"/>
            <w:lang w:val="en-GB" w:eastAsia="en-US"/>
          </w:rPr>
          <w:delText>parameters</w:delText>
        </w:r>
        <w:r w:rsidRPr="00E64F13" w:rsidDel="006D0731">
          <w:rPr>
            <w:rFonts w:ascii="Times New Roman" w:hAnsi="Times New Roman" w:cs="Times New Roman"/>
            <w:lang w:val="en-GB" w:eastAsia="en-US"/>
          </w:rPr>
          <w:delText xml:space="preserve"> of </w:delText>
        </w:r>
        <w:r w:rsidRPr="00E64F13" w:rsidDel="006D0731">
          <w:rPr>
            <w:rFonts w:ascii="Times New Roman" w:hAnsi="Times New Roman" w:cs="Times New Roman" w:hint="eastAsia"/>
            <w:lang w:val="en-GB"/>
          </w:rPr>
          <w:delText>view synthesis parameters</w:delText>
        </w:r>
        <w:r w:rsidRPr="00E64F13" w:rsidDel="006D0731">
          <w:rPr>
            <w:rFonts w:ascii="Times New Roman" w:hAnsi="Times New Roman" w:cs="Times New Roman" w:hint="eastAsia"/>
            <w:lang w:val="en-GB" w:eastAsia="en-US"/>
          </w:rPr>
          <w:delText xml:space="preserve"> </w:delText>
        </w:r>
      </w:del>
      <w:del w:id="817" w:author="Windows ユーザー" w:date="2014-10-18T21:55:00Z">
        <w:r w:rsidRPr="00E64F13" w:rsidDel="00B06393">
          <w:rPr>
            <w:rFonts w:ascii="Times New Roman" w:hAnsi="Times New Roman" w:cs="Times New Roman" w:hint="eastAsia"/>
            <w:lang w:val="en-GB" w:eastAsia="en-US"/>
          </w:rPr>
          <w:delText>which a</w:delText>
        </w:r>
        <w:r w:rsidRPr="00E64F13" w:rsidDel="00B06393">
          <w:rPr>
            <w:rFonts w:ascii="Times New Roman" w:hAnsi="Times New Roman" w:cs="Times New Roman" w:hint="eastAsia"/>
            <w:lang w:val="en-GB"/>
          </w:rPr>
          <w:delText>r</w:delText>
        </w:r>
        <w:r w:rsidRPr="00E64F13" w:rsidDel="00B06393">
          <w:rPr>
            <w:rFonts w:ascii="Times New Roman" w:hAnsi="Times New Roman" w:cs="Times New Roman" w:hint="eastAsia"/>
            <w:lang w:val="en-GB" w:eastAsia="en-US"/>
          </w:rPr>
          <w:delText xml:space="preserve">e used </w:delText>
        </w:r>
        <w:r w:rsidRPr="00E64F13" w:rsidDel="00B06393">
          <w:rPr>
            <w:rFonts w:ascii="Times New Roman" w:hAnsi="Times New Roman" w:cs="Times New Roman" w:hint="eastAsia"/>
            <w:lang w:val="en-GB"/>
          </w:rPr>
          <w:delText>to synthesize</w:delText>
        </w:r>
        <w:r w:rsidRPr="00E64F13" w:rsidDel="00B06393">
          <w:rPr>
            <w:rFonts w:ascii="Times New Roman" w:hAnsi="Times New Roman" w:cs="Times New Roman" w:hint="eastAsia"/>
            <w:lang w:val="en-GB" w:eastAsia="en-US"/>
          </w:rPr>
          <w:delText xml:space="preserve"> view</w:delText>
        </w:r>
        <w:r w:rsidRPr="00E64F13" w:rsidDel="00B06393">
          <w:rPr>
            <w:rFonts w:ascii="Times New Roman" w:hAnsi="Times New Roman" w:cs="Times New Roman" w:hint="eastAsia"/>
            <w:lang w:val="en-GB"/>
          </w:rPr>
          <w:delText>s from the decoded base view and constituent residual pictures</w:delText>
        </w:r>
        <w:r w:rsidRPr="00E64F13" w:rsidDel="00B06393">
          <w:rPr>
            <w:rFonts w:ascii="Times New Roman" w:hAnsi="Times New Roman" w:cs="Times New Roman"/>
            <w:lang w:val="en-GB" w:eastAsia="en-US"/>
          </w:rPr>
          <w:delText>.</w:delText>
        </w:r>
      </w:del>
    </w:p>
    <w:p w:rsidR="003208BE" w:rsidRPr="00E64F13" w:rsidRDefault="003208BE" w:rsidP="003208BE">
      <w:pPr>
        <w:tabs>
          <w:tab w:val="left" w:pos="360"/>
          <w:tab w:val="left" w:pos="720"/>
          <w:tab w:val="left" w:pos="1080"/>
          <w:tab w:val="left" w:pos="1440"/>
        </w:tabs>
        <w:overflowPunct w:val="0"/>
        <w:autoSpaceDE w:val="0"/>
        <w:autoSpaceDN w:val="0"/>
        <w:adjustRightInd w:val="0"/>
        <w:textAlignment w:val="baseline"/>
        <w:rPr>
          <w:ins w:id="818" w:author="Windows ユーザー" w:date="2014-10-18T22:08:00Z"/>
          <w:rFonts w:ascii="Times New Roman" w:hAnsi="Times New Roman" w:cs="Times New Roman" w:hint="eastAsia"/>
          <w:lang w:val="en-GB" w:eastAsia="en-US"/>
        </w:rPr>
      </w:pPr>
      <w:proofErr w:type="spellStart"/>
      <w:proofErr w:type="gramStart"/>
      <w:ins w:id="819" w:author="Windows ユーザー" w:date="2014-10-18T22:08:00Z">
        <w:r w:rsidRPr="00E64F13">
          <w:rPr>
            <w:rFonts w:ascii="Times New Roman" w:hAnsi="Times New Roman" w:cs="Times New Roman" w:hint="eastAsia"/>
            <w:b/>
            <w:lang w:val="en-GB" w:eastAsia="en-US"/>
          </w:rPr>
          <w:t>depth</w:t>
        </w:r>
        <w:r w:rsidRPr="00E64F13">
          <w:rPr>
            <w:rFonts w:ascii="Times New Roman" w:hAnsi="Times New Roman" w:cs="Times New Roman"/>
            <w:b/>
            <w:lang w:val="en-GB" w:eastAsia="en-US"/>
          </w:rPr>
          <w:t>_</w:t>
        </w:r>
        <w:r w:rsidRPr="00E64F13">
          <w:rPr>
            <w:rFonts w:ascii="Times New Roman" w:hAnsi="Times New Roman" w:cs="Times New Roman" w:hint="eastAsia"/>
            <w:b/>
            <w:lang w:val="en-GB" w:eastAsia="en-US"/>
          </w:rPr>
          <w:t>type</w:t>
        </w:r>
        <w:proofErr w:type="spellEnd"/>
        <w:proofErr w:type="gramEnd"/>
        <w:r w:rsidRPr="00E64F13">
          <w:rPr>
            <w:rFonts w:ascii="Times New Roman" w:hAnsi="Times New Roman" w:cs="Times New Roman"/>
            <w:lang w:val="en-GB" w:eastAsia="en-US"/>
          </w:rPr>
          <w:t xml:space="preserve"> </w:t>
        </w:r>
        <w:r w:rsidRPr="00E64F13">
          <w:rPr>
            <w:rFonts w:ascii="Times New Roman" w:hAnsi="Times New Roman" w:cs="Times New Roman" w:hint="eastAsia"/>
            <w:lang w:val="en-GB" w:eastAsia="en-US"/>
          </w:rPr>
          <w:t xml:space="preserve">specifies the </w:t>
        </w:r>
        <w:r w:rsidRPr="00E64F13">
          <w:rPr>
            <w:rFonts w:ascii="Times New Roman" w:hAnsi="Times New Roman" w:cs="Times New Roman"/>
            <w:lang w:val="en-GB" w:eastAsia="en-US"/>
          </w:rPr>
          <w:t xml:space="preserve">arrangement </w:t>
        </w:r>
        <w:r w:rsidRPr="00E64F13">
          <w:rPr>
            <w:rFonts w:ascii="Times New Roman" w:eastAsia="SimSun" w:hAnsi="Times New Roman" w:cs="Times New Roman" w:hint="eastAsia"/>
            <w:lang w:val="en-GB" w:eastAsia="zh-CN"/>
          </w:rPr>
          <w:t xml:space="preserve">of </w:t>
        </w:r>
        <w:r w:rsidRPr="00E64F13">
          <w:rPr>
            <w:rFonts w:ascii="Times New Roman" w:hAnsi="Times New Roman" w:cs="Times New Roman"/>
            <w:lang w:val="en-GB" w:eastAsia="en-US"/>
          </w:rPr>
          <w:t xml:space="preserve">how </w:t>
        </w:r>
        <w:r w:rsidRPr="00E64F13">
          <w:rPr>
            <w:rFonts w:ascii="Times New Roman" w:hAnsi="Times New Roman" w:cs="Times New Roman"/>
            <w:lang w:eastAsia="en-US"/>
          </w:rPr>
          <w:t>distinct spatially packed constituent residual pictures are packed into one view component of the non-base view</w:t>
        </w:r>
        <w:r w:rsidRPr="00E64F13">
          <w:rPr>
            <w:rFonts w:ascii="Times New Roman" w:hAnsi="Times New Roman" w:cs="Times New Roman" w:hint="eastAsia"/>
            <w:lang w:val="en-GB" w:eastAsia="en-US"/>
          </w:rPr>
          <w:t xml:space="preserve">. </w:t>
        </w:r>
        <w:r w:rsidRPr="00E64F13">
          <w:rPr>
            <w:rFonts w:ascii="Times New Roman" w:hAnsi="Times New Roman" w:cs="Times New Roman"/>
            <w:lang w:val="en-GB" w:eastAsia="en-US"/>
          </w:rPr>
          <w:t xml:space="preserve">The values of </w:t>
        </w:r>
        <w:proofErr w:type="spellStart"/>
        <w:r w:rsidRPr="00E64F13">
          <w:rPr>
            <w:rFonts w:ascii="Times New Roman" w:hAnsi="Times New Roman" w:cs="Times New Roman"/>
            <w:lang w:val="en-GB" w:eastAsia="en-US"/>
          </w:rPr>
          <w:t>depth_type</w:t>
        </w:r>
        <w:proofErr w:type="spellEnd"/>
        <w:r w:rsidRPr="00E64F13">
          <w:rPr>
            <w:rFonts w:ascii="Times New Roman" w:hAnsi="Times New Roman" w:cs="Times New Roman"/>
            <w:lang w:val="en-GB" w:eastAsia="en-US"/>
          </w:rPr>
          <w:t xml:space="preserve"> shall be equal to 0.</w:t>
        </w:r>
        <w:r>
          <w:rPr>
            <w:rFonts w:ascii="Times New Roman" w:hAnsi="Times New Roman" w:cs="Times New Roman"/>
            <w:lang w:val="en-GB" w:eastAsia="en-US"/>
          </w:rPr>
          <w:t xml:space="preserve"> Other values are reserved for future use by ITU-T | ISO/IEC and shall not be present in </w:t>
        </w:r>
        <w:proofErr w:type="spellStart"/>
        <w:r>
          <w:rPr>
            <w:rFonts w:ascii="Times New Roman" w:hAnsi="Times New Roman" w:cs="Times New Roman"/>
            <w:lang w:val="en-GB" w:eastAsia="en-US"/>
          </w:rPr>
          <w:t>bitstreams</w:t>
        </w:r>
        <w:proofErr w:type="spellEnd"/>
        <w:r>
          <w:rPr>
            <w:rFonts w:ascii="Times New Roman" w:hAnsi="Times New Roman" w:cs="Times New Roman"/>
            <w:lang w:val="en-GB" w:eastAsia="en-US"/>
          </w:rPr>
          <w:t xml:space="preserve"> conforming to this Specification. Decoders shall ignore texture and depth view packing SEI messages in which such other values are present.</w:t>
        </w:r>
      </w:ins>
    </w:p>
    <w:p w:rsidR="003208BE" w:rsidRPr="00E64F13" w:rsidRDefault="003208BE" w:rsidP="003208BE">
      <w:pPr>
        <w:tabs>
          <w:tab w:val="left" w:pos="360"/>
          <w:tab w:val="left" w:pos="720"/>
          <w:tab w:val="left" w:pos="1080"/>
          <w:tab w:val="left" w:pos="1440"/>
        </w:tabs>
        <w:overflowPunct w:val="0"/>
        <w:autoSpaceDE w:val="0"/>
        <w:autoSpaceDN w:val="0"/>
        <w:adjustRightInd w:val="0"/>
        <w:textAlignment w:val="baseline"/>
        <w:rPr>
          <w:ins w:id="820" w:author="Windows ユーザー" w:date="2014-10-18T22:08:00Z"/>
          <w:rFonts w:ascii="Times New Roman" w:hAnsi="Times New Roman" w:cs="Times New Roman" w:hint="eastAsia"/>
          <w:bCs/>
          <w:lang w:val="en-GB" w:eastAsia="en-US"/>
        </w:rPr>
      </w:pPr>
      <w:proofErr w:type="gramStart"/>
      <w:ins w:id="821" w:author="Windows ユーザー" w:date="2014-10-18T22:08:00Z">
        <w:r w:rsidRPr="00E64F13">
          <w:rPr>
            <w:rFonts w:ascii="Times New Roman" w:hAnsi="Times New Roman" w:cs="Times New Roman"/>
            <w:b/>
            <w:bCs/>
            <w:lang w:val="en-GB" w:eastAsia="en-US"/>
          </w:rPr>
          <w:t>num_</w:t>
        </w:r>
        <w:r w:rsidRPr="00E64F13">
          <w:rPr>
            <w:rFonts w:ascii="Times New Roman" w:hAnsi="Times New Roman" w:cs="Times New Roman" w:hint="eastAsia"/>
            <w:b/>
            <w:bCs/>
            <w:lang w:val="en-GB" w:eastAsia="en-US"/>
          </w:rPr>
          <w:t>residual_texture_views</w:t>
        </w:r>
        <w:r w:rsidRPr="00E64F13">
          <w:rPr>
            <w:rFonts w:ascii="Times New Roman" w:hAnsi="Times New Roman" w:cs="Times New Roman"/>
            <w:b/>
            <w:bCs/>
            <w:lang w:val="en-GB" w:eastAsia="en-US"/>
          </w:rPr>
          <w:t>_minus1</w:t>
        </w:r>
        <w:proofErr w:type="gramEnd"/>
        <w:r w:rsidRPr="00E64F13">
          <w:rPr>
            <w:rFonts w:ascii="Times New Roman" w:hAnsi="Times New Roman" w:cs="Times New Roman"/>
            <w:bCs/>
            <w:lang w:val="en-GB" w:eastAsia="en-US"/>
          </w:rPr>
          <w:t xml:space="preserve"> plus</w:t>
        </w:r>
        <w:r w:rsidRPr="00E64F13">
          <w:rPr>
            <w:rFonts w:ascii="Times New Roman" w:hAnsi="Times New Roman" w:cs="Times New Roman" w:hint="eastAsia"/>
            <w:bCs/>
            <w:lang w:val="en-GB"/>
          </w:rPr>
          <w:t xml:space="preserve"> </w:t>
        </w:r>
        <w:r w:rsidRPr="00E64F13">
          <w:rPr>
            <w:rFonts w:ascii="Times New Roman" w:hAnsi="Times New Roman" w:cs="Times New Roman"/>
            <w:bCs/>
            <w:lang w:val="en-GB" w:eastAsia="en-US"/>
          </w:rPr>
          <w:t>1 specifies the number of constituent</w:t>
        </w:r>
        <w:r w:rsidRPr="00E64F13">
          <w:rPr>
            <w:rFonts w:ascii="Times New Roman" w:hAnsi="Times New Roman" w:cs="Times New Roman" w:hint="eastAsia"/>
            <w:bCs/>
            <w:lang w:val="en-GB" w:eastAsia="en-US"/>
          </w:rPr>
          <w:t xml:space="preserve"> </w:t>
        </w:r>
        <w:r w:rsidRPr="00E64F13">
          <w:rPr>
            <w:rFonts w:ascii="Times New Roman" w:hAnsi="Times New Roman" w:cs="Times New Roman"/>
            <w:bCs/>
            <w:lang w:val="en-GB" w:eastAsia="en-US"/>
          </w:rPr>
          <w:t xml:space="preserve">residual texture pictures packed into each texture </w:t>
        </w:r>
        <w:r w:rsidRPr="00E64F13">
          <w:rPr>
            <w:rFonts w:ascii="Times New Roman" w:hAnsi="Times New Roman" w:cs="Times New Roman" w:hint="eastAsia"/>
            <w:bCs/>
            <w:lang w:val="en-GB" w:eastAsia="en-US"/>
          </w:rPr>
          <w:t xml:space="preserve">view </w:t>
        </w:r>
        <w:r w:rsidRPr="00E64F13">
          <w:rPr>
            <w:rFonts w:ascii="Times New Roman" w:hAnsi="Times New Roman" w:cs="Times New Roman"/>
            <w:bCs/>
            <w:lang w:val="en-GB" w:eastAsia="en-US"/>
          </w:rPr>
          <w:t xml:space="preserve">component of a </w:t>
        </w:r>
        <w:r w:rsidRPr="00E64F13">
          <w:rPr>
            <w:rFonts w:ascii="Times New Roman" w:hAnsi="Times New Roman" w:cs="Times New Roman" w:hint="eastAsia"/>
            <w:bCs/>
            <w:lang w:val="en-GB" w:eastAsia="en-US"/>
          </w:rPr>
          <w:t>non-base</w:t>
        </w:r>
        <w:r w:rsidRPr="00E64F13">
          <w:rPr>
            <w:rFonts w:ascii="Times New Roman" w:hAnsi="Times New Roman" w:cs="Times New Roman"/>
            <w:bCs/>
            <w:lang w:val="en-GB" w:eastAsia="en-US"/>
          </w:rPr>
          <w:t xml:space="preserve"> view. </w:t>
        </w:r>
        <w:proofErr w:type="gramStart"/>
        <w:r w:rsidRPr="00E64F13">
          <w:rPr>
            <w:rFonts w:ascii="Times New Roman" w:hAnsi="Times New Roman" w:cs="Times New Roman"/>
            <w:bCs/>
            <w:lang w:val="en-GB" w:eastAsia="en-US"/>
          </w:rPr>
          <w:t>num_residual_texture_views_minus1</w:t>
        </w:r>
        <w:proofErr w:type="gramEnd"/>
        <w:r w:rsidRPr="00E64F13">
          <w:rPr>
            <w:rFonts w:ascii="Times New Roman" w:hAnsi="Times New Roman" w:cs="Times New Roman" w:hint="eastAsia"/>
            <w:bCs/>
            <w:lang w:val="en-GB" w:eastAsia="en-US"/>
          </w:rPr>
          <w:t xml:space="preserve"> </w:t>
        </w:r>
        <w:r w:rsidRPr="00E64F13">
          <w:rPr>
            <w:rFonts w:ascii="Times New Roman" w:hAnsi="Times New Roman" w:cs="Times New Roman"/>
            <w:bCs/>
            <w:lang w:val="en-GB" w:eastAsia="en-US"/>
          </w:rPr>
          <w:t xml:space="preserve">shall be in the range of 0 to 3, inclusive. </w:t>
        </w:r>
      </w:ins>
    </w:p>
    <w:p w:rsidR="003208BE" w:rsidRDefault="003208BE" w:rsidP="003208BE">
      <w:pPr>
        <w:tabs>
          <w:tab w:val="left" w:pos="360"/>
          <w:tab w:val="left" w:pos="720"/>
          <w:tab w:val="left" w:pos="1080"/>
          <w:tab w:val="left" w:pos="1440"/>
        </w:tabs>
        <w:overflowPunct w:val="0"/>
        <w:autoSpaceDE w:val="0"/>
        <w:autoSpaceDN w:val="0"/>
        <w:adjustRightInd w:val="0"/>
        <w:textAlignment w:val="baseline"/>
        <w:rPr>
          <w:ins w:id="822" w:author="Windows ユーザー" w:date="2014-10-18T22:21:00Z"/>
          <w:rFonts w:ascii="Times New Roman" w:hAnsi="Times New Roman" w:cs="Times New Roman" w:hint="eastAsia"/>
          <w:bCs/>
          <w:lang w:val="en-GB"/>
        </w:rPr>
      </w:pPr>
      <w:proofErr w:type="spellStart"/>
      <w:proofErr w:type="gramStart"/>
      <w:ins w:id="823" w:author="Windows ユーザー" w:date="2014-10-18T22:08:00Z">
        <w:r w:rsidRPr="00E64F13">
          <w:rPr>
            <w:rFonts w:ascii="Times New Roman" w:hAnsi="Times New Roman" w:cs="Times New Roman" w:hint="eastAsia"/>
            <w:b/>
            <w:bCs/>
            <w:lang w:val="en-GB" w:eastAsia="en-US"/>
          </w:rPr>
          <w:t>residual_depth_flag</w:t>
        </w:r>
        <w:proofErr w:type="spellEnd"/>
        <w:proofErr w:type="gramEnd"/>
        <w:r w:rsidRPr="00E64F13">
          <w:rPr>
            <w:rFonts w:ascii="Times New Roman" w:hAnsi="Times New Roman" w:cs="Times New Roman" w:hint="eastAsia"/>
            <w:bCs/>
            <w:lang w:val="en-GB" w:eastAsia="en-US"/>
          </w:rPr>
          <w:t xml:space="preserve"> </w:t>
        </w:r>
        <w:r w:rsidRPr="00E64F13">
          <w:rPr>
            <w:rFonts w:ascii="Times New Roman" w:hAnsi="Times New Roman" w:cs="Times New Roman"/>
            <w:bCs/>
            <w:lang w:val="en-GB" w:eastAsia="en-US"/>
          </w:rPr>
          <w:t xml:space="preserve">equal to 1 specifies that residual depth pictures are packed into the depth components of the non-base view, with a packing scheme that is identical to the one used for the residual texture pictures. </w:t>
        </w:r>
      </w:ins>
    </w:p>
    <w:p w:rsidR="003208BE" w:rsidRPr="00E64F13" w:rsidRDefault="003208BE" w:rsidP="003208BE">
      <w:pPr>
        <w:tabs>
          <w:tab w:val="left" w:pos="360"/>
          <w:tab w:val="left" w:pos="720"/>
          <w:tab w:val="left" w:pos="1080"/>
          <w:tab w:val="left" w:pos="1440"/>
        </w:tabs>
        <w:overflowPunct w:val="0"/>
        <w:autoSpaceDE w:val="0"/>
        <w:autoSpaceDN w:val="0"/>
        <w:adjustRightInd w:val="0"/>
        <w:textAlignment w:val="baseline"/>
        <w:rPr>
          <w:ins w:id="824" w:author="Windows ユーザー" w:date="2014-10-18T22:08:00Z"/>
          <w:rFonts w:ascii="Times New Roman" w:hAnsi="Times New Roman" w:cs="Times New Roman" w:hint="eastAsia"/>
          <w:bCs/>
          <w:lang w:val="en-GB"/>
        </w:rPr>
      </w:pPr>
      <w:ins w:id="825" w:author="Windows ユーザー" w:date="2014-10-18T22:51:00Z">
        <w:r w:rsidRPr="00E64F13">
          <w:rPr>
            <w:rFonts w:ascii="Times New Roman" w:hAnsi="Times New Roman" w:cs="Times New Roman"/>
            <w:bCs/>
            <w:lang w:val="en-GB" w:eastAsia="en-US"/>
          </w:rPr>
          <w:t xml:space="preserve">Each constituent residual </w:t>
        </w:r>
        <w:r w:rsidRPr="00E64F13">
          <w:rPr>
            <w:rFonts w:ascii="Times New Roman" w:hAnsi="Times New Roman" w:cs="Times New Roman" w:hint="eastAsia"/>
            <w:bCs/>
            <w:lang w:val="en-GB"/>
          </w:rPr>
          <w:t xml:space="preserve">depth </w:t>
        </w:r>
        <w:r w:rsidRPr="00E64F13">
          <w:rPr>
            <w:rFonts w:ascii="Times New Roman" w:hAnsi="Times New Roman" w:cs="Times New Roman"/>
            <w:bCs/>
            <w:lang w:val="en-GB" w:eastAsia="en-US"/>
          </w:rPr>
          <w:t xml:space="preserve">picture of the non-base depth view component </w:t>
        </w:r>
        <w:r w:rsidRPr="00E64F13">
          <w:rPr>
            <w:rFonts w:ascii="Times New Roman" w:hAnsi="Times New Roman" w:cs="Times New Roman" w:hint="eastAsia"/>
            <w:bCs/>
            <w:lang w:val="en-GB"/>
          </w:rPr>
          <w:t xml:space="preserve">is </w:t>
        </w:r>
        <w:r w:rsidRPr="00E64F13">
          <w:rPr>
            <w:rFonts w:ascii="Times New Roman" w:hAnsi="Times New Roman" w:cs="Times New Roman"/>
            <w:bCs/>
            <w:lang w:val="en-GB" w:eastAsia="en-US"/>
          </w:rPr>
          <w:t>associate</w:t>
        </w:r>
        <w:r w:rsidRPr="00E64F13">
          <w:rPr>
            <w:rFonts w:ascii="Times New Roman" w:hAnsi="Times New Roman" w:cs="Times New Roman" w:hint="eastAsia"/>
            <w:bCs/>
            <w:lang w:val="en-GB"/>
          </w:rPr>
          <w:t>d</w:t>
        </w:r>
        <w:r w:rsidRPr="00E64F13">
          <w:rPr>
            <w:rFonts w:ascii="Times New Roman" w:hAnsi="Times New Roman" w:cs="Times New Roman"/>
            <w:bCs/>
            <w:lang w:val="en-GB" w:eastAsia="en-US"/>
          </w:rPr>
          <w:t xml:space="preserve"> with a constituent residual picture of the non-base texture view component in the same relative location.</w:t>
        </w:r>
      </w:ins>
      <w:ins w:id="826" w:author="Windows ユーザー" w:date="2014-10-19T00:49:00Z">
        <w:r>
          <w:rPr>
            <w:rFonts w:ascii="Times New Roman" w:hAnsi="Times New Roman" w:cs="Times New Roman" w:hint="eastAsia"/>
            <w:bCs/>
            <w:lang w:val="en-GB"/>
          </w:rPr>
          <w:t xml:space="preserve"> </w:t>
        </w:r>
      </w:ins>
      <w:ins w:id="827" w:author="Windows ユーザー" w:date="2014-10-18T22:21:00Z">
        <w:r w:rsidRPr="00E64F13">
          <w:rPr>
            <w:rFonts w:ascii="Times New Roman" w:hAnsi="Times New Roman" w:cs="Times New Roman"/>
            <w:bCs/>
            <w:lang w:val="en-GB" w:eastAsia="en-US"/>
          </w:rPr>
          <w:t xml:space="preserve">The number of the coded depth views in </w:t>
        </w:r>
        <w:r>
          <w:rPr>
            <w:rFonts w:ascii="Times New Roman" w:hAnsi="Times New Roman" w:cs="Times New Roman"/>
            <w:bCs/>
            <w:lang w:val="en-GB" w:eastAsia="en-US"/>
          </w:rPr>
          <w:t xml:space="preserve">the </w:t>
        </w:r>
        <w:r w:rsidRPr="00E64F13">
          <w:rPr>
            <w:rFonts w:ascii="Times New Roman" w:hAnsi="Times New Roman" w:cs="Times New Roman"/>
            <w:bCs/>
            <w:lang w:val="en-GB" w:eastAsia="en-US"/>
          </w:rPr>
          <w:t xml:space="preserve">coded video sequence shall be equal to 1 + </w:t>
        </w:r>
        <w:proofErr w:type="spellStart"/>
        <w:r w:rsidRPr="00E64F13">
          <w:rPr>
            <w:rFonts w:ascii="Times New Roman" w:hAnsi="Times New Roman" w:cs="Times New Roman"/>
            <w:bCs/>
            <w:lang w:val="en-GB" w:eastAsia="en-US"/>
          </w:rPr>
          <w:t>residual_depth_flag</w:t>
        </w:r>
        <w:proofErr w:type="spellEnd"/>
        <w:r w:rsidRPr="00E64F13">
          <w:rPr>
            <w:rFonts w:ascii="Times New Roman" w:hAnsi="Times New Roman" w:cs="Times New Roman"/>
            <w:bCs/>
            <w:lang w:val="en-GB" w:eastAsia="en-US"/>
          </w:rPr>
          <w:t>.</w:t>
        </w:r>
      </w:ins>
      <w:ins w:id="828" w:author="Windows ユーザー" w:date="2014-10-18T23:07:00Z">
        <w:r w:rsidRPr="00085328">
          <w:rPr>
            <w:rFonts w:ascii="Times New Roman" w:hAnsi="Times New Roman" w:cs="Times New Roman"/>
            <w:bCs/>
            <w:lang w:val="en-GB" w:eastAsia="en-US"/>
          </w:rPr>
          <w:t xml:space="preserve"> </w:t>
        </w:r>
        <w:r w:rsidRPr="00E64F13">
          <w:rPr>
            <w:rFonts w:ascii="Times New Roman" w:hAnsi="Times New Roman" w:cs="Times New Roman"/>
            <w:bCs/>
            <w:lang w:val="en-GB" w:eastAsia="en-US"/>
          </w:rPr>
          <w:t>The</w:t>
        </w:r>
        <w:r w:rsidRPr="00E64F13">
          <w:rPr>
            <w:rFonts w:ascii="Times New Roman" w:hAnsi="Times New Roman" w:cs="Times New Roman" w:hint="eastAsia"/>
            <w:bCs/>
            <w:lang w:val="en-GB" w:eastAsia="en-US"/>
          </w:rPr>
          <w:t xml:space="preserve"> </w:t>
        </w:r>
        <w:r w:rsidRPr="00E64F13">
          <w:rPr>
            <w:rFonts w:ascii="Times New Roman" w:hAnsi="Times New Roman" w:cs="Times New Roman"/>
            <w:bCs/>
            <w:lang w:val="en-GB" w:eastAsia="en-US"/>
          </w:rPr>
          <w:t xml:space="preserve">depth components of the base view shall always be present, independent of the value of </w:t>
        </w:r>
        <w:proofErr w:type="spellStart"/>
        <w:r w:rsidRPr="00E64F13">
          <w:rPr>
            <w:rFonts w:ascii="Times New Roman" w:hAnsi="Times New Roman" w:cs="Times New Roman"/>
            <w:bCs/>
            <w:lang w:val="en-GB" w:eastAsia="en-US"/>
          </w:rPr>
          <w:t>residual_depth_flag</w:t>
        </w:r>
        <w:proofErr w:type="spellEnd"/>
        <w:r w:rsidRPr="00E64F13">
          <w:rPr>
            <w:rFonts w:ascii="Times New Roman" w:hAnsi="Times New Roman" w:cs="Times New Roman"/>
            <w:bCs/>
            <w:lang w:val="en-GB" w:eastAsia="en-US"/>
          </w:rPr>
          <w:t>.</w:t>
        </w:r>
      </w:ins>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jc w:val="left"/>
        <w:textAlignment w:val="baseline"/>
        <w:rPr>
          <w:rFonts w:ascii="Times New Roman" w:hAnsi="Times New Roman" w:cs="Times New Roman"/>
          <w:b/>
          <w:lang w:val="en-GB"/>
        </w:rPr>
      </w:pPr>
      <w:proofErr w:type="spellStart"/>
      <w:r w:rsidRPr="00E64F13">
        <w:rPr>
          <w:rFonts w:ascii="Times New Roman" w:hAnsi="Times New Roman" w:cs="Times New Roman" w:hint="eastAsia"/>
          <w:b/>
          <w:lang w:val="en-GB"/>
        </w:rPr>
        <w:t>z</w:t>
      </w:r>
      <w:r w:rsidRPr="00E64F13">
        <w:rPr>
          <w:rFonts w:ascii="Times New Roman" w:hAnsi="Times New Roman" w:cs="Times New Roman"/>
          <w:b/>
          <w:lang w:val="en-GB"/>
        </w:rPr>
        <w:t>_flag</w:t>
      </w:r>
      <w:proofErr w:type="spellEnd"/>
      <w:r w:rsidRPr="00E64F13">
        <w:rPr>
          <w:rFonts w:ascii="Times New Roman" w:hAnsi="Times New Roman" w:cs="Times New Roman"/>
          <w:lang w:val="en-GB"/>
        </w:rPr>
        <w:t xml:space="preserve"> equal to 1 indicates the presence of </w:t>
      </w:r>
      <w:r>
        <w:rPr>
          <w:rFonts w:ascii="Times New Roman" w:hAnsi="Times New Roman" w:cs="Times New Roman"/>
          <w:lang w:val="en-GB"/>
        </w:rPr>
        <w:t xml:space="preserve">the syntax elements </w:t>
      </w:r>
      <w:proofErr w:type="spellStart"/>
      <w:r>
        <w:rPr>
          <w:rFonts w:ascii="Times New Roman" w:hAnsi="Times New Roman" w:cs="Times New Roman"/>
          <w:lang w:val="en-GB"/>
        </w:rPr>
        <w:t>z_near_sign_flag</w:t>
      </w:r>
      <w:proofErr w:type="spellEnd"/>
      <w:r>
        <w:rPr>
          <w:rFonts w:ascii="Times New Roman" w:hAnsi="Times New Roman" w:cs="Times New Roman"/>
          <w:lang w:val="en-GB"/>
        </w:rPr>
        <w:t>[ </w:t>
      </w:r>
      <w:proofErr w:type="spellStart"/>
      <w:r>
        <w:rPr>
          <w:rFonts w:ascii="Times New Roman" w:hAnsi="Times New Roman" w:cs="Times New Roman"/>
          <w:lang w:val="en-GB"/>
        </w:rPr>
        <w:t>i</w:t>
      </w:r>
      <w:proofErr w:type="spellEnd"/>
      <w:r>
        <w:rPr>
          <w:rFonts w:ascii="Times New Roman" w:hAnsi="Times New Roman" w:cs="Times New Roman"/>
          <w:lang w:val="en-GB"/>
        </w:rPr>
        <w:t> </w:t>
      </w:r>
      <w:r w:rsidRPr="003F017F">
        <w:rPr>
          <w:rFonts w:ascii="Times New Roman" w:hAnsi="Times New Roman" w:cs="Times New Roman"/>
          <w:lang w:val="en-GB"/>
        </w:rPr>
        <w:t>]</w:t>
      </w:r>
      <w:r>
        <w:rPr>
          <w:rFonts w:ascii="Times New Roman" w:hAnsi="Times New Roman" w:cs="Times New Roman"/>
          <w:lang w:val="en-GB"/>
        </w:rPr>
        <w:t xml:space="preserve">, </w:t>
      </w:r>
      <w:proofErr w:type="spellStart"/>
      <w:r>
        <w:rPr>
          <w:rFonts w:ascii="Times New Roman" w:hAnsi="Times New Roman" w:cs="Times New Roman"/>
          <w:lang w:val="en-GB"/>
        </w:rPr>
        <w:t>z</w:t>
      </w:r>
      <w:r w:rsidRPr="003F017F">
        <w:rPr>
          <w:rFonts w:ascii="Times New Roman" w:hAnsi="Times New Roman" w:cs="Times New Roman"/>
          <w:lang w:val="en-GB"/>
        </w:rPr>
        <w:t>_near_exponent</w:t>
      </w:r>
      <w:proofErr w:type="spellEnd"/>
      <w:r>
        <w:rPr>
          <w:rFonts w:ascii="Times New Roman" w:hAnsi="Times New Roman" w:cs="Times New Roman"/>
          <w:lang w:val="en-GB"/>
        </w:rPr>
        <w:t>[ </w:t>
      </w:r>
      <w:proofErr w:type="spellStart"/>
      <w:r>
        <w:rPr>
          <w:rFonts w:ascii="Times New Roman" w:hAnsi="Times New Roman" w:cs="Times New Roman"/>
          <w:lang w:val="en-GB"/>
        </w:rPr>
        <w:t>i</w:t>
      </w:r>
      <w:proofErr w:type="spellEnd"/>
      <w:r>
        <w:rPr>
          <w:rFonts w:ascii="Times New Roman" w:hAnsi="Times New Roman" w:cs="Times New Roman"/>
          <w:lang w:val="en-GB"/>
        </w:rPr>
        <w:t> </w:t>
      </w:r>
      <w:r w:rsidRPr="003F017F">
        <w:rPr>
          <w:rFonts w:ascii="Times New Roman" w:hAnsi="Times New Roman" w:cs="Times New Roman"/>
          <w:lang w:val="en-GB"/>
        </w:rPr>
        <w:t>]</w:t>
      </w:r>
      <w:r>
        <w:rPr>
          <w:rFonts w:ascii="Times New Roman" w:hAnsi="Times New Roman" w:cs="Times New Roman"/>
          <w:lang w:val="en-GB"/>
        </w:rPr>
        <w:t xml:space="preserve">,  </w:t>
      </w:r>
      <w:r w:rsidRPr="003F017F">
        <w:rPr>
          <w:rFonts w:ascii="Times New Roman" w:hAnsi="Times New Roman" w:cs="Times New Roman"/>
          <w:lang w:val="en-GB"/>
        </w:rPr>
        <w:t>z_near_mantissa_len_minus1</w:t>
      </w:r>
      <w:r>
        <w:rPr>
          <w:rFonts w:ascii="Times New Roman" w:hAnsi="Times New Roman" w:cs="Times New Roman"/>
          <w:lang w:val="en-GB"/>
        </w:rPr>
        <w:t>[ </w:t>
      </w:r>
      <w:proofErr w:type="spellStart"/>
      <w:r>
        <w:rPr>
          <w:rFonts w:ascii="Times New Roman" w:hAnsi="Times New Roman" w:cs="Times New Roman"/>
          <w:lang w:val="en-GB"/>
        </w:rPr>
        <w:t>i</w:t>
      </w:r>
      <w:proofErr w:type="spellEnd"/>
      <w:r>
        <w:rPr>
          <w:rFonts w:ascii="Times New Roman" w:hAnsi="Times New Roman" w:cs="Times New Roman"/>
          <w:lang w:val="en-GB"/>
        </w:rPr>
        <w:t> </w:t>
      </w:r>
      <w:r w:rsidRPr="003F017F">
        <w:rPr>
          <w:rFonts w:ascii="Times New Roman" w:hAnsi="Times New Roman" w:cs="Times New Roman"/>
          <w:lang w:val="en-GB"/>
        </w:rPr>
        <w:t>]</w:t>
      </w:r>
      <w:r>
        <w:rPr>
          <w:rFonts w:ascii="Times New Roman" w:hAnsi="Times New Roman" w:cs="Times New Roman"/>
          <w:lang w:val="en-GB"/>
        </w:rPr>
        <w:t xml:space="preserve">, </w:t>
      </w:r>
      <w:proofErr w:type="spellStart"/>
      <w:r w:rsidRPr="003F017F">
        <w:rPr>
          <w:rFonts w:ascii="Times New Roman" w:hAnsi="Times New Roman" w:cs="Times New Roman"/>
          <w:lang w:val="en-GB"/>
        </w:rPr>
        <w:t>z_near</w:t>
      </w:r>
      <w:proofErr w:type="spellEnd"/>
      <w:r w:rsidRPr="003F017F">
        <w:rPr>
          <w:rFonts w:ascii="Times New Roman" w:hAnsi="Times New Roman" w:cs="Times New Roman"/>
          <w:lang w:val="en-GB"/>
        </w:rPr>
        <w:t xml:space="preserve"> mantissa</w:t>
      </w:r>
      <w:r>
        <w:rPr>
          <w:rFonts w:ascii="Times New Roman" w:hAnsi="Times New Roman" w:cs="Times New Roman"/>
          <w:lang w:val="en-GB"/>
        </w:rPr>
        <w:t>[ </w:t>
      </w:r>
      <w:proofErr w:type="spellStart"/>
      <w:r>
        <w:rPr>
          <w:rFonts w:ascii="Times New Roman" w:hAnsi="Times New Roman" w:cs="Times New Roman"/>
          <w:lang w:val="en-GB"/>
        </w:rPr>
        <w:t>i</w:t>
      </w:r>
      <w:proofErr w:type="spellEnd"/>
      <w:r>
        <w:rPr>
          <w:rFonts w:ascii="Times New Roman" w:hAnsi="Times New Roman" w:cs="Times New Roman"/>
          <w:lang w:val="en-GB"/>
        </w:rPr>
        <w:t> </w:t>
      </w:r>
      <w:r w:rsidRPr="003F017F">
        <w:rPr>
          <w:rFonts w:ascii="Times New Roman" w:hAnsi="Times New Roman" w:cs="Times New Roman"/>
          <w:lang w:val="en-GB"/>
        </w:rPr>
        <w:t>]</w:t>
      </w:r>
      <w:r>
        <w:rPr>
          <w:rFonts w:ascii="Times New Roman" w:hAnsi="Times New Roman" w:cs="Times New Roman"/>
          <w:lang w:val="en-GB"/>
        </w:rPr>
        <w:t xml:space="preserve">, </w:t>
      </w:r>
      <w:proofErr w:type="spellStart"/>
      <w:r w:rsidRPr="003F017F">
        <w:rPr>
          <w:rFonts w:ascii="Times New Roman" w:hAnsi="Times New Roman" w:cs="Times New Roman"/>
          <w:lang w:val="en-GB"/>
        </w:rPr>
        <w:t>z_far_sign_flag</w:t>
      </w:r>
      <w:proofErr w:type="spellEnd"/>
      <w:r>
        <w:rPr>
          <w:rFonts w:ascii="Times New Roman" w:hAnsi="Times New Roman" w:cs="Times New Roman"/>
          <w:lang w:val="en-GB"/>
        </w:rPr>
        <w:t>[ </w:t>
      </w:r>
      <w:proofErr w:type="spellStart"/>
      <w:r>
        <w:rPr>
          <w:rFonts w:ascii="Times New Roman" w:hAnsi="Times New Roman" w:cs="Times New Roman"/>
          <w:lang w:val="en-GB"/>
        </w:rPr>
        <w:t>i</w:t>
      </w:r>
      <w:proofErr w:type="spellEnd"/>
      <w:r>
        <w:rPr>
          <w:rFonts w:ascii="Times New Roman" w:hAnsi="Times New Roman" w:cs="Times New Roman"/>
          <w:lang w:val="en-GB"/>
        </w:rPr>
        <w:t> </w:t>
      </w:r>
      <w:r w:rsidRPr="003F017F">
        <w:rPr>
          <w:rFonts w:ascii="Times New Roman" w:hAnsi="Times New Roman" w:cs="Times New Roman"/>
          <w:lang w:val="en-GB"/>
        </w:rPr>
        <w:t>]</w:t>
      </w:r>
      <w:r>
        <w:rPr>
          <w:rFonts w:ascii="Times New Roman" w:hAnsi="Times New Roman" w:cs="Times New Roman"/>
          <w:lang w:val="en-GB"/>
        </w:rPr>
        <w:t xml:space="preserve">, </w:t>
      </w:r>
      <w:proofErr w:type="spellStart"/>
      <w:r w:rsidRPr="003F017F">
        <w:rPr>
          <w:rFonts w:ascii="Times New Roman" w:hAnsi="Times New Roman" w:cs="Times New Roman"/>
          <w:lang w:val="en-GB"/>
        </w:rPr>
        <w:t>z_far_exponent</w:t>
      </w:r>
      <w:proofErr w:type="spellEnd"/>
      <w:r>
        <w:rPr>
          <w:rFonts w:ascii="Times New Roman" w:hAnsi="Times New Roman" w:cs="Times New Roman"/>
          <w:lang w:val="en-GB"/>
        </w:rPr>
        <w:t>[ </w:t>
      </w:r>
      <w:proofErr w:type="spellStart"/>
      <w:r>
        <w:rPr>
          <w:rFonts w:ascii="Times New Roman" w:hAnsi="Times New Roman" w:cs="Times New Roman"/>
          <w:lang w:val="en-GB"/>
        </w:rPr>
        <w:t>i</w:t>
      </w:r>
      <w:proofErr w:type="spellEnd"/>
      <w:r>
        <w:rPr>
          <w:rFonts w:ascii="Times New Roman" w:hAnsi="Times New Roman" w:cs="Times New Roman"/>
          <w:lang w:val="en-GB"/>
        </w:rPr>
        <w:t> </w:t>
      </w:r>
      <w:r w:rsidRPr="003F017F">
        <w:rPr>
          <w:rFonts w:ascii="Times New Roman" w:hAnsi="Times New Roman" w:cs="Times New Roman"/>
          <w:lang w:val="en-GB"/>
        </w:rPr>
        <w:t>]</w:t>
      </w:r>
      <w:r>
        <w:rPr>
          <w:rFonts w:ascii="Times New Roman" w:hAnsi="Times New Roman" w:cs="Times New Roman"/>
          <w:lang w:val="en-GB"/>
        </w:rPr>
        <w:t xml:space="preserve">, </w:t>
      </w:r>
      <w:r w:rsidRPr="003F017F">
        <w:rPr>
          <w:rFonts w:ascii="Times New Roman" w:hAnsi="Times New Roman" w:cs="Times New Roman"/>
          <w:lang w:val="en-GB"/>
        </w:rPr>
        <w:t>z_far_mantissa_len_minus1</w:t>
      </w:r>
      <w:r>
        <w:rPr>
          <w:rFonts w:ascii="Times New Roman" w:hAnsi="Times New Roman" w:cs="Times New Roman"/>
          <w:lang w:val="en-GB"/>
        </w:rPr>
        <w:t>[ </w:t>
      </w:r>
      <w:proofErr w:type="spellStart"/>
      <w:r>
        <w:rPr>
          <w:rFonts w:ascii="Times New Roman" w:hAnsi="Times New Roman" w:cs="Times New Roman"/>
          <w:lang w:val="en-GB"/>
        </w:rPr>
        <w:t>i</w:t>
      </w:r>
      <w:proofErr w:type="spellEnd"/>
      <w:r>
        <w:rPr>
          <w:rFonts w:ascii="Times New Roman" w:hAnsi="Times New Roman" w:cs="Times New Roman"/>
          <w:lang w:val="en-GB"/>
        </w:rPr>
        <w:t> </w:t>
      </w:r>
      <w:r w:rsidRPr="003F017F">
        <w:rPr>
          <w:rFonts w:ascii="Times New Roman" w:hAnsi="Times New Roman" w:cs="Times New Roman"/>
          <w:lang w:val="en-GB"/>
        </w:rPr>
        <w:t>]</w:t>
      </w:r>
      <w:r>
        <w:rPr>
          <w:rFonts w:ascii="Times New Roman" w:hAnsi="Times New Roman" w:cs="Times New Roman"/>
          <w:lang w:val="en-GB"/>
        </w:rPr>
        <w:t xml:space="preserve">, and </w:t>
      </w:r>
      <w:proofErr w:type="spellStart"/>
      <w:r w:rsidRPr="003F017F">
        <w:rPr>
          <w:rFonts w:ascii="Times New Roman" w:hAnsi="Times New Roman" w:cs="Times New Roman"/>
          <w:lang w:val="en-GB"/>
        </w:rPr>
        <w:t>z_far_mantissa</w:t>
      </w:r>
      <w:proofErr w:type="spellEnd"/>
      <w:r>
        <w:rPr>
          <w:rFonts w:ascii="Times New Roman" w:hAnsi="Times New Roman" w:cs="Times New Roman"/>
          <w:lang w:val="en-GB"/>
        </w:rPr>
        <w:t>[ </w:t>
      </w:r>
      <w:proofErr w:type="spellStart"/>
      <w:r>
        <w:rPr>
          <w:rFonts w:ascii="Times New Roman" w:hAnsi="Times New Roman" w:cs="Times New Roman"/>
          <w:lang w:val="en-GB"/>
        </w:rPr>
        <w:t>i</w:t>
      </w:r>
      <w:proofErr w:type="spellEnd"/>
      <w:r>
        <w:rPr>
          <w:rFonts w:ascii="Times New Roman" w:hAnsi="Times New Roman" w:cs="Times New Roman"/>
          <w:lang w:val="en-GB"/>
        </w:rPr>
        <w:t> </w:t>
      </w:r>
      <w:r w:rsidRPr="003F017F">
        <w:rPr>
          <w:rFonts w:ascii="Times New Roman" w:hAnsi="Times New Roman" w:cs="Times New Roman"/>
          <w:lang w:val="en-GB"/>
        </w:rPr>
        <w:t>]</w:t>
      </w:r>
      <w:r>
        <w:rPr>
          <w:rFonts w:ascii="Times New Roman" w:hAnsi="Times New Roman" w:cs="Times New Roman"/>
          <w:lang w:val="en-GB"/>
        </w:rPr>
        <w:t xml:space="preserve">, for </w:t>
      </w:r>
      <w:proofErr w:type="spellStart"/>
      <w:r>
        <w:rPr>
          <w:rFonts w:ascii="Times New Roman" w:hAnsi="Times New Roman" w:cs="Times New Roman"/>
          <w:lang w:val="en-GB"/>
        </w:rPr>
        <w:t>i</w:t>
      </w:r>
      <w:proofErr w:type="spellEnd"/>
      <w:r>
        <w:rPr>
          <w:rFonts w:ascii="Times New Roman" w:hAnsi="Times New Roman" w:cs="Times New Roman"/>
          <w:lang w:val="en-GB"/>
        </w:rPr>
        <w:t xml:space="preserve"> ranging from 0 to </w:t>
      </w:r>
      <w:r w:rsidRPr="00E64F13">
        <w:rPr>
          <w:rFonts w:ascii="Times New Roman" w:hAnsi="Times New Roman" w:cs="Times New Roman" w:hint="eastAsia"/>
          <w:lang w:val="en-GB" w:eastAsia="en-US"/>
        </w:rPr>
        <w:t>num_residual_texture_views_minus1</w:t>
      </w:r>
      <w:r>
        <w:rPr>
          <w:rFonts w:ascii="Times New Roman" w:hAnsi="Times New Roman" w:cs="Times New Roman"/>
          <w:lang w:val="en-GB"/>
        </w:rPr>
        <w:t> </w:t>
      </w:r>
      <w:r w:rsidRPr="00E64F13">
        <w:rPr>
          <w:rFonts w:ascii="Times New Roman" w:hAnsi="Times New Roman" w:cs="Times New Roman" w:hint="eastAsia"/>
          <w:lang w:val="en-GB" w:eastAsia="en-US"/>
        </w:rPr>
        <w:t>+</w:t>
      </w:r>
      <w:r>
        <w:rPr>
          <w:rFonts w:ascii="Times New Roman" w:hAnsi="Times New Roman" w:cs="Times New Roman"/>
          <w:lang w:val="en-GB"/>
        </w:rPr>
        <w:t> </w:t>
      </w:r>
      <w:r>
        <w:rPr>
          <w:rFonts w:ascii="Times New Roman" w:hAnsi="Times New Roman" w:cs="Times New Roman"/>
          <w:lang w:val="en-GB" w:eastAsia="en-US"/>
        </w:rPr>
        <w:t>1</w:t>
      </w:r>
      <w:r w:rsidRPr="00E64F13">
        <w:rPr>
          <w:rFonts w:ascii="Times New Roman" w:hAnsi="Times New Roman" w:cs="Times New Roman"/>
          <w:lang w:val="en-GB"/>
        </w:rPr>
        <w:t xml:space="preserve">. </w:t>
      </w:r>
      <w:proofErr w:type="spellStart"/>
      <w:proofErr w:type="gramStart"/>
      <w:r w:rsidRPr="00E64F13">
        <w:rPr>
          <w:rFonts w:ascii="Times New Roman" w:hAnsi="Times New Roman" w:cs="Times New Roman" w:hint="eastAsia"/>
          <w:lang w:val="en-GB"/>
        </w:rPr>
        <w:t>z</w:t>
      </w:r>
      <w:r w:rsidRPr="00E64F13">
        <w:rPr>
          <w:rFonts w:ascii="Times New Roman" w:hAnsi="Times New Roman" w:cs="Times New Roman"/>
          <w:lang w:val="en-GB"/>
        </w:rPr>
        <w:t>_flag</w:t>
      </w:r>
      <w:proofErr w:type="spellEnd"/>
      <w:proofErr w:type="gramEnd"/>
      <w:r w:rsidRPr="00E64F13">
        <w:rPr>
          <w:rFonts w:ascii="Times New Roman" w:hAnsi="Times New Roman" w:cs="Times New Roman"/>
          <w:lang w:val="en-GB"/>
        </w:rPr>
        <w:t xml:space="preserve"> equal to 0 indicates </w:t>
      </w:r>
      <w:r>
        <w:rPr>
          <w:rFonts w:ascii="Times New Roman" w:hAnsi="Times New Roman" w:cs="Times New Roman"/>
          <w:lang w:val="en-GB"/>
        </w:rPr>
        <w:t>that these syntax elements are not present</w:t>
      </w:r>
      <w:r w:rsidRPr="00E64F13">
        <w:rPr>
          <w:rFonts w:ascii="Times New Roman" w:hAnsi="Times New Roman" w:cs="Times New Roman"/>
          <w:lang w:val="en-GB"/>
        </w:rPr>
        <w:t>.</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b/>
          <w:lang w:val="en-GB"/>
        </w:rPr>
      </w:pPr>
      <w:proofErr w:type="spellStart"/>
      <w:proofErr w:type="gramStart"/>
      <w:r w:rsidRPr="00E64F13">
        <w:rPr>
          <w:rFonts w:ascii="Times New Roman" w:hAnsi="Times New Roman" w:cs="Times New Roman"/>
          <w:b/>
          <w:lang w:val="en-GB"/>
        </w:rPr>
        <w:t>intrinsic_param_flag</w:t>
      </w:r>
      <w:proofErr w:type="spellEnd"/>
      <w:proofErr w:type="gramEnd"/>
      <w:r w:rsidRPr="00E64F13">
        <w:rPr>
          <w:rFonts w:ascii="Times New Roman" w:hAnsi="Times New Roman" w:cs="Times New Roman"/>
          <w:b/>
          <w:lang w:val="en-GB"/>
        </w:rPr>
        <w:t xml:space="preserve"> </w:t>
      </w:r>
      <w:r w:rsidRPr="00E64F13">
        <w:rPr>
          <w:rFonts w:ascii="Times New Roman" w:hAnsi="Times New Roman" w:cs="Times New Roman"/>
          <w:lang w:val="en-GB"/>
        </w:rPr>
        <w:t>equal to 1 indicates the presence of intrinsic camera parameter</w:t>
      </w:r>
      <w:r>
        <w:rPr>
          <w:rFonts w:ascii="Times New Roman" w:hAnsi="Times New Roman" w:cs="Times New Roman"/>
          <w:lang w:val="en-GB"/>
        </w:rPr>
        <w:t xml:space="preserve"> syntax elements</w:t>
      </w:r>
      <w:r w:rsidRPr="00E64F13">
        <w:rPr>
          <w:rFonts w:ascii="Times New Roman" w:hAnsi="Times New Roman" w:cs="Times New Roman"/>
          <w:lang w:val="en-GB"/>
        </w:rPr>
        <w:t xml:space="preserve">. </w:t>
      </w:r>
      <w:proofErr w:type="spellStart"/>
      <w:proofErr w:type="gramStart"/>
      <w:r w:rsidRPr="00E64F13">
        <w:rPr>
          <w:rFonts w:ascii="Times New Roman" w:hAnsi="Times New Roman" w:cs="Times New Roman"/>
          <w:lang w:val="en-GB"/>
        </w:rPr>
        <w:t>intrinsic_param_flag</w:t>
      </w:r>
      <w:proofErr w:type="spellEnd"/>
      <w:proofErr w:type="gramEnd"/>
      <w:r w:rsidRPr="00E64F13">
        <w:rPr>
          <w:rFonts w:ascii="Times New Roman" w:hAnsi="Times New Roman" w:cs="Times New Roman"/>
          <w:lang w:val="en-GB"/>
        </w:rPr>
        <w:t xml:space="preserve"> equal to 0 indicates </w:t>
      </w:r>
      <w:r>
        <w:rPr>
          <w:rFonts w:ascii="Times New Roman" w:hAnsi="Times New Roman" w:cs="Times New Roman"/>
          <w:lang w:val="en-GB"/>
        </w:rPr>
        <w:t>that these syntax elements are not present</w:t>
      </w:r>
      <w:r w:rsidRPr="00E64F13">
        <w:rPr>
          <w:rFonts w:ascii="Times New Roman" w:hAnsi="Times New Roman" w:cs="Times New Roman"/>
          <w:lang w:val="en-GB"/>
        </w:rPr>
        <w:t>.</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proofErr w:type="spellStart"/>
      <w:proofErr w:type="gramStart"/>
      <w:r w:rsidRPr="00E64F13">
        <w:rPr>
          <w:rFonts w:ascii="Times New Roman" w:hAnsi="Times New Roman" w:cs="Times New Roman" w:hint="eastAsia"/>
          <w:b/>
          <w:lang w:val="en-GB"/>
        </w:rPr>
        <w:t>rotation</w:t>
      </w:r>
      <w:r w:rsidRPr="00E64F13">
        <w:rPr>
          <w:rFonts w:ascii="Times New Roman" w:hAnsi="Times New Roman" w:cs="Times New Roman"/>
          <w:b/>
          <w:lang w:val="en-GB"/>
        </w:rPr>
        <w:t>_flag</w:t>
      </w:r>
      <w:proofErr w:type="spellEnd"/>
      <w:proofErr w:type="gramEnd"/>
      <w:r w:rsidRPr="00E64F13">
        <w:rPr>
          <w:rFonts w:ascii="Times New Roman" w:hAnsi="Times New Roman" w:cs="Times New Roman"/>
          <w:b/>
          <w:lang w:val="en-GB"/>
        </w:rPr>
        <w:t xml:space="preserve"> </w:t>
      </w:r>
      <w:r w:rsidRPr="00E64F13">
        <w:rPr>
          <w:rFonts w:ascii="Times New Roman" w:hAnsi="Times New Roman" w:cs="Times New Roman"/>
          <w:lang w:val="en-GB"/>
        </w:rPr>
        <w:t xml:space="preserve">equal to 1 indicates the presence of </w:t>
      </w:r>
      <w:r w:rsidRPr="00E64F13">
        <w:rPr>
          <w:rFonts w:ascii="Times New Roman" w:hAnsi="Times New Roman" w:cs="Times New Roman" w:hint="eastAsia"/>
          <w:lang w:val="en-GB"/>
        </w:rPr>
        <w:t>rotation</w:t>
      </w:r>
      <w:r w:rsidRPr="00E64F13">
        <w:rPr>
          <w:rFonts w:ascii="Times New Roman" w:hAnsi="Times New Roman" w:cs="Times New Roman"/>
          <w:lang w:val="en-GB"/>
        </w:rPr>
        <w:t xml:space="preserve"> </w:t>
      </w:r>
      <w:r w:rsidRPr="00E64F13">
        <w:rPr>
          <w:rFonts w:ascii="Times New Roman" w:hAnsi="Times New Roman" w:cs="Times New Roman" w:hint="eastAsia"/>
          <w:lang w:val="en-GB"/>
        </w:rPr>
        <w:t xml:space="preserve">camera </w:t>
      </w:r>
      <w:r w:rsidRPr="00E64F13">
        <w:rPr>
          <w:rFonts w:ascii="Times New Roman" w:hAnsi="Times New Roman" w:cs="Times New Roman"/>
          <w:lang w:val="en-GB"/>
        </w:rPr>
        <w:t>parameter</w:t>
      </w:r>
      <w:r>
        <w:rPr>
          <w:rFonts w:ascii="Times New Roman" w:hAnsi="Times New Roman" w:cs="Times New Roman"/>
          <w:lang w:val="en-GB"/>
        </w:rPr>
        <w:t xml:space="preserve"> </w:t>
      </w:r>
      <w:r w:rsidRPr="00E64F13">
        <w:rPr>
          <w:rFonts w:ascii="Times New Roman" w:hAnsi="Times New Roman" w:cs="Times New Roman"/>
          <w:lang w:val="en-GB"/>
        </w:rPr>
        <w:t>s</w:t>
      </w:r>
      <w:r>
        <w:rPr>
          <w:rFonts w:ascii="Times New Roman" w:hAnsi="Times New Roman" w:cs="Times New Roman"/>
          <w:lang w:val="en-GB"/>
        </w:rPr>
        <w:t>yntax elements</w:t>
      </w:r>
      <w:r w:rsidRPr="00E64F13">
        <w:rPr>
          <w:rFonts w:ascii="Times New Roman" w:hAnsi="Times New Roman" w:cs="Times New Roman"/>
          <w:lang w:val="en-GB"/>
        </w:rPr>
        <w:t xml:space="preserve">. </w:t>
      </w:r>
      <w:proofErr w:type="spellStart"/>
      <w:proofErr w:type="gramStart"/>
      <w:r w:rsidRPr="00E64F13">
        <w:rPr>
          <w:rFonts w:ascii="Times New Roman" w:hAnsi="Times New Roman" w:cs="Times New Roman" w:hint="eastAsia"/>
          <w:lang w:val="en-GB"/>
        </w:rPr>
        <w:t>rotation</w:t>
      </w:r>
      <w:r w:rsidRPr="00E64F13">
        <w:rPr>
          <w:rFonts w:ascii="Times New Roman" w:hAnsi="Times New Roman" w:cs="Times New Roman"/>
          <w:lang w:val="en-GB"/>
        </w:rPr>
        <w:t>_flag</w:t>
      </w:r>
      <w:proofErr w:type="spellEnd"/>
      <w:proofErr w:type="gramEnd"/>
      <w:r w:rsidRPr="00E64F13">
        <w:rPr>
          <w:rFonts w:ascii="Times New Roman" w:hAnsi="Times New Roman" w:cs="Times New Roman"/>
          <w:lang w:val="en-GB"/>
        </w:rPr>
        <w:t xml:space="preserve"> equal to 0 indicates </w:t>
      </w:r>
      <w:r>
        <w:rPr>
          <w:rFonts w:ascii="Times New Roman" w:hAnsi="Times New Roman" w:cs="Times New Roman"/>
          <w:lang w:val="en-GB"/>
        </w:rPr>
        <w:t>that these syntax elements are not present</w:t>
      </w:r>
      <w:r w:rsidRPr="00E64F13">
        <w:rPr>
          <w:rFonts w:ascii="Times New Roman" w:hAnsi="Times New Roman" w:cs="Times New Roman"/>
          <w:lang w:val="en-GB"/>
        </w:rPr>
        <w:t>.</w:t>
      </w:r>
      <w:r w:rsidRPr="00E64F13">
        <w:rPr>
          <w:rFonts w:ascii="Times New Roman" w:hAnsi="Times New Roman" w:cs="Times New Roman" w:hint="eastAsia"/>
          <w:lang w:val="en-GB"/>
        </w:rPr>
        <w:t xml:space="preserve"> </w:t>
      </w:r>
      <w:r>
        <w:rPr>
          <w:rFonts w:ascii="Times New Roman" w:hAnsi="Times New Roman" w:cs="Times New Roman"/>
          <w:lang w:val="en-GB"/>
        </w:rPr>
        <w:t>When</w:t>
      </w:r>
      <w:r w:rsidRPr="00E64F13">
        <w:rPr>
          <w:rFonts w:ascii="Times New Roman" w:hAnsi="Times New Roman" w:cs="Times New Roman" w:hint="eastAsia"/>
          <w:lang w:val="en-GB"/>
        </w:rPr>
        <w:t xml:space="preserve"> </w:t>
      </w:r>
      <w:proofErr w:type="spellStart"/>
      <w:r w:rsidRPr="00E64F13">
        <w:rPr>
          <w:rFonts w:ascii="Times New Roman" w:hAnsi="Times New Roman" w:cs="Times New Roman" w:hint="eastAsia"/>
          <w:lang w:val="en-GB"/>
        </w:rPr>
        <w:t>rotation_flag</w:t>
      </w:r>
      <w:proofErr w:type="spellEnd"/>
      <w:r w:rsidRPr="00E64F13">
        <w:rPr>
          <w:rFonts w:ascii="Times New Roman" w:hAnsi="Times New Roman" w:cs="Times New Roman" w:hint="eastAsia"/>
          <w:lang w:val="en-GB"/>
        </w:rPr>
        <w:t xml:space="preserve"> is 0, a default rotation camera parameter of </w:t>
      </w:r>
      <w:r>
        <w:rPr>
          <w:rFonts w:ascii="Times New Roman" w:hAnsi="Times New Roman" w:cs="Times New Roman"/>
          <w:lang w:val="en-GB"/>
        </w:rPr>
        <w:t xml:space="preserve">a </w:t>
      </w:r>
      <w:r w:rsidRPr="00E64F13">
        <w:rPr>
          <w:rFonts w:ascii="Times New Roman" w:hAnsi="Times New Roman" w:cs="Times New Roman" w:hint="eastAsia"/>
          <w:lang w:val="en-GB"/>
        </w:rPr>
        <w:t xml:space="preserve">unit matrix </w:t>
      </w:r>
      <w:r>
        <w:rPr>
          <w:rFonts w:ascii="Times New Roman" w:hAnsi="Times New Roman" w:cs="Times New Roman"/>
          <w:lang w:val="en-GB"/>
        </w:rPr>
        <w:t xml:space="preserve">value </w:t>
      </w:r>
      <w:r w:rsidRPr="00E64F13">
        <w:rPr>
          <w:rFonts w:ascii="Times New Roman" w:hAnsi="Times New Roman" w:cs="Times New Roman" w:hint="eastAsia"/>
          <w:lang w:val="en-GB"/>
        </w:rPr>
        <w:t xml:space="preserve">is </w:t>
      </w:r>
      <w:r>
        <w:rPr>
          <w:rFonts w:ascii="Times New Roman" w:hAnsi="Times New Roman" w:cs="Times New Roman"/>
          <w:lang w:val="en-GB"/>
        </w:rPr>
        <w:t>inferred</w:t>
      </w:r>
      <w:r w:rsidRPr="00E64F13">
        <w:rPr>
          <w:rFonts w:ascii="Times New Roman" w:hAnsi="Times New Roman" w:cs="Times New Roman" w:hint="eastAsia"/>
          <w:lang w:val="en-GB"/>
        </w:rPr>
        <w:t>.</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hint="eastAsia"/>
          <w:lang w:val="en-GB"/>
        </w:rPr>
      </w:pPr>
      <w:proofErr w:type="spellStart"/>
      <w:proofErr w:type="gramStart"/>
      <w:r w:rsidRPr="00E64F13">
        <w:rPr>
          <w:rFonts w:ascii="Times New Roman" w:hAnsi="Times New Roman" w:cs="Times New Roman" w:hint="eastAsia"/>
          <w:b/>
          <w:lang w:val="en-GB"/>
        </w:rPr>
        <w:t>translation</w:t>
      </w:r>
      <w:r w:rsidRPr="00E64F13">
        <w:rPr>
          <w:rFonts w:ascii="Times New Roman" w:hAnsi="Times New Roman" w:cs="Times New Roman"/>
          <w:b/>
          <w:lang w:val="en-GB"/>
        </w:rPr>
        <w:t>_flag</w:t>
      </w:r>
      <w:proofErr w:type="spellEnd"/>
      <w:proofErr w:type="gramEnd"/>
      <w:r w:rsidRPr="00E64F13">
        <w:rPr>
          <w:rFonts w:ascii="Times New Roman" w:hAnsi="Times New Roman" w:cs="Times New Roman"/>
          <w:b/>
          <w:lang w:val="en-GB"/>
        </w:rPr>
        <w:t xml:space="preserve"> </w:t>
      </w:r>
      <w:r w:rsidRPr="00E64F13">
        <w:rPr>
          <w:rFonts w:ascii="Times New Roman" w:hAnsi="Times New Roman" w:cs="Times New Roman"/>
          <w:lang w:val="en-GB"/>
        </w:rPr>
        <w:t xml:space="preserve">equal to 1 indicates the presence of </w:t>
      </w:r>
      <w:r w:rsidRPr="00E64F13">
        <w:rPr>
          <w:rFonts w:ascii="Times New Roman" w:hAnsi="Times New Roman" w:cs="Times New Roman" w:hint="eastAsia"/>
          <w:lang w:val="en-GB"/>
        </w:rPr>
        <w:t>horizontal translation</w:t>
      </w:r>
      <w:r w:rsidRPr="00E64F13">
        <w:rPr>
          <w:rFonts w:ascii="Times New Roman" w:hAnsi="Times New Roman" w:cs="Times New Roman"/>
          <w:lang w:val="en-GB"/>
        </w:rPr>
        <w:t xml:space="preserve"> camera parameter</w:t>
      </w:r>
      <w:r>
        <w:rPr>
          <w:rFonts w:ascii="Times New Roman" w:hAnsi="Times New Roman" w:cs="Times New Roman"/>
          <w:lang w:val="en-GB"/>
        </w:rPr>
        <w:t xml:space="preserve"> </w:t>
      </w:r>
      <w:r w:rsidRPr="00E64F13">
        <w:rPr>
          <w:rFonts w:ascii="Times New Roman" w:hAnsi="Times New Roman" w:cs="Times New Roman"/>
          <w:lang w:val="en-GB"/>
        </w:rPr>
        <w:t>s</w:t>
      </w:r>
      <w:r>
        <w:rPr>
          <w:rFonts w:ascii="Times New Roman" w:hAnsi="Times New Roman" w:cs="Times New Roman"/>
          <w:lang w:val="en-GB"/>
        </w:rPr>
        <w:t>yntax elements</w:t>
      </w:r>
      <w:r w:rsidRPr="00E64F13">
        <w:rPr>
          <w:rFonts w:ascii="Times New Roman" w:hAnsi="Times New Roman" w:cs="Times New Roman"/>
          <w:lang w:val="en-GB"/>
        </w:rPr>
        <w:t xml:space="preserve">. </w:t>
      </w:r>
      <w:proofErr w:type="spellStart"/>
      <w:proofErr w:type="gramStart"/>
      <w:r w:rsidRPr="00E64F13">
        <w:rPr>
          <w:rFonts w:ascii="Times New Roman" w:hAnsi="Times New Roman" w:cs="Times New Roman" w:hint="eastAsia"/>
          <w:lang w:val="en-GB"/>
        </w:rPr>
        <w:t>translation</w:t>
      </w:r>
      <w:r w:rsidRPr="00E64F13">
        <w:rPr>
          <w:rFonts w:ascii="Times New Roman" w:hAnsi="Times New Roman" w:cs="Times New Roman"/>
          <w:lang w:val="en-GB"/>
        </w:rPr>
        <w:t>_flag</w:t>
      </w:r>
      <w:proofErr w:type="spellEnd"/>
      <w:proofErr w:type="gramEnd"/>
      <w:r w:rsidRPr="00E64F13">
        <w:rPr>
          <w:rFonts w:ascii="Times New Roman" w:hAnsi="Times New Roman" w:cs="Times New Roman"/>
          <w:lang w:val="en-GB"/>
        </w:rPr>
        <w:t xml:space="preserve"> equal to 0 indicates </w:t>
      </w:r>
      <w:r>
        <w:rPr>
          <w:rFonts w:ascii="Times New Roman" w:hAnsi="Times New Roman" w:cs="Times New Roman"/>
          <w:lang w:val="en-GB"/>
        </w:rPr>
        <w:t>that these syntax elements are not present</w:t>
      </w:r>
      <w:r w:rsidRPr="00E64F13">
        <w:rPr>
          <w:rFonts w:ascii="Times New Roman" w:hAnsi="Times New Roman" w:cs="Times New Roman"/>
          <w:lang w:val="en-GB"/>
        </w:rPr>
        <w:t>.</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hint="eastAsia"/>
          <w:lang w:val="en-GB"/>
        </w:rPr>
      </w:pPr>
      <w:proofErr w:type="spellStart"/>
      <w:r w:rsidRPr="00E64F13">
        <w:rPr>
          <w:rFonts w:ascii="Times New Roman" w:hAnsi="Times New Roman" w:cs="Times New Roman" w:hint="eastAsia"/>
          <w:b/>
          <w:lang w:val="en-GB"/>
        </w:rPr>
        <w:lastRenderedPageBreak/>
        <w:t>z_near_</w:t>
      </w:r>
      <w:r w:rsidRPr="00E64F13">
        <w:rPr>
          <w:rFonts w:ascii="Times New Roman" w:hAnsi="Times New Roman" w:cs="Times New Roman"/>
          <w:b/>
          <w:lang w:val="en-GB"/>
        </w:rPr>
        <w:t>sign</w:t>
      </w:r>
      <w:r w:rsidRPr="00E64F13">
        <w:rPr>
          <w:rFonts w:ascii="Times New Roman" w:hAnsi="Times New Roman" w:cs="Times New Roman" w:hint="eastAsia"/>
          <w:b/>
          <w:lang w:val="en-GB"/>
        </w:rPr>
        <w:t>_flag</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b/>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b/>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equal to 0 indicates that the sign of the </w:t>
      </w:r>
      <w:r w:rsidRPr="00E64F13">
        <w:rPr>
          <w:rFonts w:ascii="Times New Roman" w:hAnsi="Times New Roman" w:cs="Times New Roman" w:hint="eastAsia"/>
          <w:lang w:val="en-GB"/>
        </w:rPr>
        <w:t>nearest depth value</w:t>
      </w:r>
      <w:r w:rsidRPr="00E64F13">
        <w:rPr>
          <w:rFonts w:ascii="Times New Roman" w:hAnsi="Times New Roman" w:cs="Times New Roman"/>
          <w:lang w:val="en-GB"/>
        </w:rPr>
        <w:t xml:space="preserve"> of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camera</w:t>
      </w:r>
      <w:r w:rsidRPr="00E64F13">
        <w:rPr>
          <w:rFonts w:ascii="Times New Roman" w:hAnsi="Times New Roman" w:cs="Times New Roman"/>
          <w:lang w:val="en-GB"/>
        </w:rPr>
        <w:t xml:space="preserve"> is positive. </w:t>
      </w:r>
      <w:proofErr w:type="spellStart"/>
      <w:r w:rsidRPr="00E64F13">
        <w:rPr>
          <w:rFonts w:ascii="Times New Roman" w:hAnsi="Times New Roman" w:cs="Times New Roman" w:hint="eastAsia"/>
          <w:lang w:val="en-GB"/>
        </w:rPr>
        <w:t>z_near_</w:t>
      </w:r>
      <w:r w:rsidRPr="00E64F13">
        <w:rPr>
          <w:rFonts w:ascii="Times New Roman" w:hAnsi="Times New Roman" w:cs="Times New Roman"/>
          <w:lang w:val="en-GB"/>
        </w:rPr>
        <w:t>sign</w:t>
      </w:r>
      <w:r w:rsidRPr="00E64F13">
        <w:rPr>
          <w:rFonts w:ascii="Times New Roman" w:hAnsi="Times New Roman" w:cs="Times New Roman" w:hint="eastAsia"/>
          <w:lang w:val="en-GB"/>
        </w:rPr>
        <w:t>_flag</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equal to 1 indicates that the sign of the </w:t>
      </w:r>
      <w:r w:rsidRPr="00E64F13">
        <w:rPr>
          <w:rFonts w:ascii="Times New Roman" w:hAnsi="Times New Roman" w:cs="Times New Roman" w:hint="eastAsia"/>
          <w:lang w:val="en-GB"/>
        </w:rPr>
        <w:t>nearest depth value</w:t>
      </w:r>
      <w:r w:rsidRPr="00E64F13">
        <w:rPr>
          <w:rFonts w:ascii="Times New Roman" w:hAnsi="Times New Roman" w:cs="Times New Roman"/>
          <w:lang w:val="en-GB"/>
        </w:rPr>
        <w:t xml:space="preserve"> of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camera</w:t>
      </w:r>
      <w:r w:rsidRPr="00E64F13">
        <w:rPr>
          <w:rFonts w:ascii="Times New Roman" w:hAnsi="Times New Roman" w:cs="Times New Roman"/>
          <w:lang w:val="en-GB"/>
        </w:rPr>
        <w:t xml:space="preserve"> is negative.</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hint="eastAsia"/>
          <w:lang w:val="en-GB"/>
        </w:rPr>
      </w:pPr>
      <w:proofErr w:type="spellStart"/>
      <w:r w:rsidRPr="00E64F13">
        <w:rPr>
          <w:rFonts w:ascii="Times New Roman" w:hAnsi="Times New Roman" w:cs="Times New Roman" w:hint="eastAsia"/>
          <w:b/>
          <w:lang w:val="en-GB"/>
        </w:rPr>
        <w:t>z_near_exponent</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specifies the exponent part of the </w:t>
      </w:r>
      <w:r w:rsidRPr="00E64F13">
        <w:rPr>
          <w:rFonts w:ascii="Times New Roman" w:hAnsi="Times New Roman" w:cs="Times New Roman" w:hint="eastAsia"/>
          <w:lang w:val="en-GB"/>
        </w:rPr>
        <w:t>nearest depth value</w:t>
      </w:r>
      <w:r w:rsidRPr="00E64F13">
        <w:rPr>
          <w:rFonts w:ascii="Times New Roman" w:hAnsi="Times New Roman" w:cs="Times New Roman"/>
          <w:lang w:val="en-GB"/>
        </w:rPr>
        <w:t xml:space="preserve"> of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camera. The value of </w:t>
      </w:r>
      <w:proofErr w:type="spellStart"/>
      <w:r w:rsidRPr="00E64F13">
        <w:rPr>
          <w:rFonts w:ascii="Times New Roman" w:hAnsi="Times New Roman" w:cs="Times New Roman" w:hint="eastAsia"/>
          <w:lang w:val="en-GB"/>
        </w:rPr>
        <w:t>z_near_</w:t>
      </w:r>
      <w:r w:rsidRPr="00E64F13">
        <w:rPr>
          <w:rFonts w:ascii="Times New Roman" w:hAnsi="Times New Roman" w:cs="Times New Roman"/>
          <w:lang w:val="en-GB"/>
        </w:rPr>
        <w:t>exponent</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shall be in the range of 0 to </w:t>
      </w:r>
      <w:r w:rsidRPr="00E64F13">
        <w:rPr>
          <w:rFonts w:ascii="Times New Roman" w:hAnsi="Times New Roman" w:cs="Times New Roman" w:hint="eastAsia"/>
          <w:lang w:val="en-GB"/>
        </w:rPr>
        <w:t>2</w:t>
      </w:r>
      <w:r w:rsidRPr="00E64F13">
        <w:rPr>
          <w:rFonts w:ascii="Times New Roman" w:hAnsi="Times New Roman" w:cs="Times New Roman" w:hint="eastAsia"/>
          <w:vertAlign w:val="superscript"/>
          <w:lang w:val="en-GB"/>
        </w:rPr>
        <w:t>7</w:t>
      </w:r>
      <w:r>
        <w:rPr>
          <w:rFonts w:ascii="Times New Roman" w:hAnsi="Times New Roman" w:cs="Times New Roman"/>
          <w:lang w:val="en-GB"/>
        </w:rPr>
        <w:t>−</w:t>
      </w:r>
      <w:r w:rsidRPr="00E64F13">
        <w:rPr>
          <w:rFonts w:ascii="Times New Roman" w:hAnsi="Times New Roman" w:cs="Times New Roman" w:hint="eastAsia"/>
          <w:lang w:val="en-GB"/>
        </w:rPr>
        <w:t>2</w:t>
      </w:r>
      <w:r w:rsidRPr="00E64F13">
        <w:rPr>
          <w:rFonts w:ascii="Times New Roman" w:hAnsi="Times New Roman" w:cs="Times New Roman"/>
          <w:lang w:val="en-GB"/>
        </w:rPr>
        <w:t xml:space="preserve">, inclusive. The value </w:t>
      </w:r>
      <w:r w:rsidRPr="00E64F13">
        <w:rPr>
          <w:rFonts w:ascii="Times New Roman" w:hAnsi="Times New Roman" w:cs="Times New Roman" w:hint="eastAsia"/>
          <w:lang w:val="en-GB"/>
        </w:rPr>
        <w:t>2</w:t>
      </w:r>
      <w:r w:rsidRPr="00E64F13">
        <w:rPr>
          <w:rFonts w:ascii="Times New Roman" w:hAnsi="Times New Roman" w:cs="Times New Roman" w:hint="eastAsia"/>
          <w:vertAlign w:val="superscript"/>
          <w:lang w:val="en-GB"/>
        </w:rPr>
        <w:t>7</w:t>
      </w:r>
      <w:r>
        <w:rPr>
          <w:rFonts w:ascii="Times New Roman" w:hAnsi="Times New Roman" w:cs="Times New Roman"/>
          <w:lang w:val="en-GB"/>
        </w:rPr>
        <w:t>−</w:t>
      </w:r>
      <w:r w:rsidRPr="00E64F13">
        <w:rPr>
          <w:rFonts w:ascii="Times New Roman" w:hAnsi="Times New Roman" w:cs="Times New Roman" w:hint="eastAsia"/>
          <w:lang w:val="en-GB"/>
        </w:rPr>
        <w:t>1</w:t>
      </w:r>
      <w:r w:rsidRPr="00E64F13">
        <w:rPr>
          <w:rFonts w:ascii="Times New Roman" w:hAnsi="Times New Roman" w:cs="Times New Roman"/>
          <w:lang w:val="en-GB"/>
        </w:rPr>
        <w:t xml:space="preserve"> is reserved for future use by ITU</w:t>
      </w:r>
      <w:r>
        <w:rPr>
          <w:rFonts w:ascii="Times New Roman" w:hAnsi="Times New Roman" w:cs="Times New Roman"/>
          <w:lang w:val="en-GB"/>
        </w:rPr>
        <w:noBreakHyphen/>
      </w:r>
      <w:r w:rsidRPr="00E64F13">
        <w:rPr>
          <w:rFonts w:ascii="Times New Roman" w:hAnsi="Times New Roman" w:cs="Times New Roman"/>
          <w:lang w:val="en-GB"/>
        </w:rPr>
        <w:t xml:space="preserve">T | ISO/IEC. When </w:t>
      </w:r>
      <w:proofErr w:type="spellStart"/>
      <w:r w:rsidRPr="00E64F13">
        <w:rPr>
          <w:rFonts w:ascii="Times New Roman" w:hAnsi="Times New Roman" w:cs="Times New Roman"/>
          <w:lang w:val="en-GB"/>
        </w:rPr>
        <w:t>z_near_exponent</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is equal to </w:t>
      </w:r>
      <w:r w:rsidRPr="00E64F13">
        <w:rPr>
          <w:rFonts w:ascii="Times New Roman" w:hAnsi="Times New Roman" w:cs="Times New Roman" w:hint="eastAsia"/>
          <w:lang w:val="en-GB"/>
        </w:rPr>
        <w:t>2</w:t>
      </w:r>
      <w:r w:rsidRPr="00E64F13">
        <w:rPr>
          <w:rFonts w:ascii="Times New Roman" w:hAnsi="Times New Roman" w:cs="Times New Roman" w:hint="eastAsia"/>
          <w:vertAlign w:val="superscript"/>
          <w:lang w:val="en-GB"/>
        </w:rPr>
        <w:t>7</w:t>
      </w:r>
      <w:r>
        <w:rPr>
          <w:rFonts w:ascii="Times New Roman" w:hAnsi="Times New Roman" w:cs="Times New Roman"/>
          <w:lang w:val="en-GB"/>
        </w:rPr>
        <w:t>−</w:t>
      </w:r>
      <w:r w:rsidRPr="00E64F13">
        <w:rPr>
          <w:rFonts w:ascii="Times New Roman" w:hAnsi="Times New Roman" w:cs="Times New Roman" w:hint="eastAsia"/>
          <w:lang w:val="en-GB"/>
        </w:rPr>
        <w:t>1</w:t>
      </w:r>
      <w:r w:rsidRPr="00E64F13">
        <w:rPr>
          <w:rFonts w:ascii="Times New Roman" w:hAnsi="Times New Roman" w:cs="Times New Roman"/>
          <w:lang w:val="en-GB"/>
        </w:rPr>
        <w:t xml:space="preserve">, the value of </w:t>
      </w:r>
      <w:r w:rsidRPr="00E64F13">
        <w:rPr>
          <w:rFonts w:ascii="Times New Roman" w:hAnsi="Times New Roman" w:cs="Times New Roman" w:hint="eastAsia"/>
          <w:lang w:val="en-GB"/>
        </w:rPr>
        <w:t>z near[</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is unspecified.</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r w:rsidRPr="00E64F13">
        <w:rPr>
          <w:rFonts w:ascii="Times New Roman" w:hAnsi="Times New Roman" w:cs="Times New Roman" w:hint="eastAsia"/>
          <w:b/>
          <w:lang w:val="en-GB"/>
        </w:rPr>
        <w:t>z_near_</w:t>
      </w:r>
      <w:r w:rsidRPr="00E64F13">
        <w:rPr>
          <w:rFonts w:ascii="Times New Roman" w:hAnsi="Times New Roman" w:cs="Times New Roman"/>
          <w:b/>
          <w:lang w:val="en-GB"/>
        </w:rPr>
        <w:t>mantissa_len_</w:t>
      </w:r>
      <w:proofErr w:type="gramStart"/>
      <w:r w:rsidRPr="00E64F13">
        <w:rPr>
          <w:rFonts w:ascii="Times New Roman" w:hAnsi="Times New Roman" w:cs="Times New Roman"/>
          <w:b/>
          <w:lang w:val="en-GB"/>
        </w:rPr>
        <w:t>minus1</w:t>
      </w:r>
      <w:r w:rsidRPr="00E64F13">
        <w:rPr>
          <w:rFonts w:ascii="Times New Roman" w:hAnsi="Times New Roman" w:cs="Times New Roman" w:hint="eastAsia"/>
          <w:lang w:val="en-GB"/>
        </w:rPr>
        <w:t>[</w:t>
      </w:r>
      <w:proofErr w:type="gramEnd"/>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+ 1 specifies the number of bits in the mantissa </w:t>
      </w:r>
      <w:r w:rsidRPr="00E64F13">
        <w:rPr>
          <w:rFonts w:ascii="Times New Roman" w:hAnsi="Times New Roman" w:cs="Times New Roman" w:hint="eastAsia"/>
          <w:lang w:val="en-GB"/>
        </w:rPr>
        <w:t xml:space="preserve">of the nearest depth value of the </w:t>
      </w:r>
      <w:proofErr w:type="spellStart"/>
      <w:r w:rsidRPr="00E64F13">
        <w:rPr>
          <w:rFonts w:ascii="Times New Roman" w:hAnsi="Times New Roman" w:cs="Times New Roman" w:hint="eastAsia"/>
          <w:lang w:val="en-GB"/>
        </w:rPr>
        <w:t>i-th</w:t>
      </w:r>
      <w:proofErr w:type="spellEnd"/>
      <w:r w:rsidRPr="00E64F13">
        <w:rPr>
          <w:rFonts w:ascii="Times New Roman" w:hAnsi="Times New Roman" w:cs="Times New Roman" w:hint="eastAsia"/>
          <w:lang w:val="en-GB"/>
        </w:rPr>
        <w:t xml:space="preserve"> camera</w:t>
      </w:r>
      <w:r w:rsidRPr="00E64F13">
        <w:rPr>
          <w:rFonts w:ascii="Times New Roman" w:hAnsi="Times New Roman" w:cs="Times New Roman"/>
          <w:lang w:val="en-GB"/>
        </w:rPr>
        <w:t>. The value of z_near</w:t>
      </w:r>
      <w:r w:rsidRPr="00E64F13">
        <w:rPr>
          <w:rFonts w:ascii="Times New Roman" w:hAnsi="Times New Roman" w:cs="Times New Roman" w:hint="eastAsia"/>
          <w:lang w:val="en-GB"/>
        </w:rPr>
        <w:t>_</w:t>
      </w:r>
      <w:r w:rsidRPr="00E64F13">
        <w:rPr>
          <w:rFonts w:ascii="Times New Roman" w:hAnsi="Times New Roman" w:cs="Times New Roman"/>
          <w:lang w:val="en-GB"/>
        </w:rPr>
        <w:t xml:space="preserve">mantissa_len_minus1 </w:t>
      </w:r>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 shall be in the range of 0 to 31, inclusive.</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hint="eastAsia"/>
          <w:lang w:val="en-GB"/>
        </w:rPr>
      </w:pPr>
      <w:proofErr w:type="spellStart"/>
      <w:r w:rsidRPr="00E64F13">
        <w:rPr>
          <w:rFonts w:ascii="Times New Roman" w:hAnsi="Times New Roman" w:cs="Times New Roman" w:hint="eastAsia"/>
          <w:b/>
          <w:lang w:val="en-GB"/>
        </w:rPr>
        <w:t>z_near_</w:t>
      </w:r>
      <w:r w:rsidRPr="00E64F13">
        <w:rPr>
          <w:rFonts w:ascii="Times New Roman" w:hAnsi="Times New Roman" w:cs="Times New Roman"/>
          <w:b/>
          <w:lang w:val="en-GB"/>
        </w:rPr>
        <w:t>mantissa</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specifies the mantissa part of the </w:t>
      </w:r>
      <w:r w:rsidRPr="00E64F13">
        <w:rPr>
          <w:rFonts w:ascii="Times New Roman" w:hAnsi="Times New Roman" w:cs="Times New Roman" w:hint="eastAsia"/>
          <w:lang w:val="en-GB"/>
        </w:rPr>
        <w:t xml:space="preserve">nearest depth value </w:t>
      </w:r>
      <w:r w:rsidRPr="00E64F13">
        <w:rPr>
          <w:rFonts w:ascii="Times New Roman" w:hAnsi="Times New Roman" w:cs="Times New Roman"/>
          <w:lang w:val="en-GB"/>
        </w:rPr>
        <w:t xml:space="preserve">of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camera.</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hint="eastAsia"/>
          <w:lang w:val="en-GB"/>
        </w:rPr>
      </w:pPr>
      <w:proofErr w:type="spellStart"/>
      <w:r w:rsidRPr="00E64F13">
        <w:rPr>
          <w:rFonts w:ascii="Times New Roman" w:hAnsi="Times New Roman" w:cs="Times New Roman" w:hint="eastAsia"/>
          <w:b/>
          <w:lang w:val="en-GB"/>
        </w:rPr>
        <w:t>z_far_</w:t>
      </w:r>
      <w:r w:rsidRPr="00E64F13">
        <w:rPr>
          <w:rFonts w:ascii="Times New Roman" w:hAnsi="Times New Roman" w:cs="Times New Roman"/>
          <w:b/>
          <w:lang w:val="en-GB"/>
        </w:rPr>
        <w:t>sign</w:t>
      </w:r>
      <w:r w:rsidRPr="00E64F13">
        <w:rPr>
          <w:rFonts w:ascii="Times New Roman" w:hAnsi="Times New Roman" w:cs="Times New Roman" w:hint="eastAsia"/>
          <w:b/>
          <w:lang w:val="en-GB"/>
        </w:rPr>
        <w:t>_flag</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b/>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b/>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equal to 0 indicates that the sign of the </w:t>
      </w:r>
      <w:r w:rsidRPr="00E64F13">
        <w:rPr>
          <w:rFonts w:ascii="Times New Roman" w:hAnsi="Times New Roman" w:cs="Times New Roman" w:hint="eastAsia"/>
          <w:lang w:val="en-GB"/>
        </w:rPr>
        <w:t>farthest depth value</w:t>
      </w:r>
      <w:r w:rsidRPr="00E64F13">
        <w:rPr>
          <w:rFonts w:ascii="Times New Roman" w:hAnsi="Times New Roman" w:cs="Times New Roman"/>
          <w:lang w:val="en-GB"/>
        </w:rPr>
        <w:t xml:space="preserve"> of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camera</w:t>
      </w:r>
      <w:r w:rsidRPr="00E64F13">
        <w:rPr>
          <w:rFonts w:ascii="Times New Roman" w:hAnsi="Times New Roman" w:cs="Times New Roman"/>
          <w:lang w:val="en-GB"/>
        </w:rPr>
        <w:t xml:space="preserve"> is positive. </w:t>
      </w:r>
      <w:proofErr w:type="spellStart"/>
      <w:r w:rsidRPr="00E64F13">
        <w:rPr>
          <w:rFonts w:ascii="Times New Roman" w:hAnsi="Times New Roman" w:cs="Times New Roman" w:hint="eastAsia"/>
          <w:lang w:val="en-GB"/>
        </w:rPr>
        <w:t>z_far_</w:t>
      </w:r>
      <w:r w:rsidRPr="00E64F13">
        <w:rPr>
          <w:rFonts w:ascii="Times New Roman" w:hAnsi="Times New Roman" w:cs="Times New Roman"/>
          <w:lang w:val="en-GB"/>
        </w:rPr>
        <w:t>sign</w:t>
      </w:r>
      <w:r w:rsidRPr="00E64F13">
        <w:rPr>
          <w:rFonts w:ascii="Times New Roman" w:hAnsi="Times New Roman" w:cs="Times New Roman" w:hint="eastAsia"/>
          <w:lang w:val="en-GB"/>
        </w:rPr>
        <w:t>_flag</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equal to 1 indicates that the sign of the </w:t>
      </w:r>
      <w:r w:rsidRPr="00E64F13">
        <w:rPr>
          <w:rFonts w:ascii="Times New Roman" w:hAnsi="Times New Roman" w:cs="Times New Roman" w:hint="eastAsia"/>
          <w:lang w:val="en-GB"/>
        </w:rPr>
        <w:t>farthest depth value</w:t>
      </w:r>
      <w:r w:rsidRPr="00E64F13">
        <w:rPr>
          <w:rFonts w:ascii="Times New Roman" w:hAnsi="Times New Roman" w:cs="Times New Roman"/>
          <w:lang w:val="en-GB"/>
        </w:rPr>
        <w:t xml:space="preserve"> of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camera</w:t>
      </w:r>
      <w:r w:rsidRPr="00E64F13">
        <w:rPr>
          <w:rFonts w:ascii="Times New Roman" w:hAnsi="Times New Roman" w:cs="Times New Roman"/>
          <w:lang w:val="en-GB"/>
        </w:rPr>
        <w:t xml:space="preserve"> is negative.</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proofErr w:type="spellStart"/>
      <w:r w:rsidRPr="00E64F13">
        <w:rPr>
          <w:rFonts w:ascii="Times New Roman" w:hAnsi="Times New Roman" w:cs="Times New Roman" w:hint="eastAsia"/>
          <w:b/>
          <w:lang w:val="en-GB"/>
        </w:rPr>
        <w:t>z_far_exponent</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specifies the exponent part of the </w:t>
      </w:r>
      <w:r w:rsidRPr="00E64F13">
        <w:rPr>
          <w:rFonts w:ascii="Times New Roman" w:hAnsi="Times New Roman" w:cs="Times New Roman" w:hint="eastAsia"/>
          <w:lang w:val="en-GB"/>
        </w:rPr>
        <w:t>farthest depth value</w:t>
      </w:r>
      <w:r w:rsidRPr="00E64F13">
        <w:rPr>
          <w:rFonts w:ascii="Times New Roman" w:hAnsi="Times New Roman" w:cs="Times New Roman"/>
          <w:lang w:val="en-GB"/>
        </w:rPr>
        <w:t xml:space="preserve"> of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camera. The value of </w:t>
      </w:r>
      <w:proofErr w:type="spellStart"/>
      <w:r w:rsidRPr="00E64F13">
        <w:rPr>
          <w:rFonts w:ascii="Times New Roman" w:hAnsi="Times New Roman" w:cs="Times New Roman" w:hint="eastAsia"/>
          <w:lang w:val="en-GB"/>
        </w:rPr>
        <w:t>z_far_</w:t>
      </w:r>
      <w:r w:rsidRPr="00E64F13">
        <w:rPr>
          <w:rFonts w:ascii="Times New Roman" w:hAnsi="Times New Roman" w:cs="Times New Roman"/>
          <w:lang w:val="en-GB"/>
        </w:rPr>
        <w:t>exponent</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shall be in the range of 0 to </w:t>
      </w:r>
      <w:r w:rsidRPr="00E64F13">
        <w:rPr>
          <w:rFonts w:ascii="Times New Roman" w:hAnsi="Times New Roman" w:cs="Times New Roman" w:hint="eastAsia"/>
          <w:lang w:val="en-GB"/>
        </w:rPr>
        <w:t>2</w:t>
      </w:r>
      <w:r w:rsidRPr="00E64F13">
        <w:rPr>
          <w:rFonts w:ascii="Times New Roman" w:hAnsi="Times New Roman" w:cs="Times New Roman" w:hint="eastAsia"/>
          <w:vertAlign w:val="superscript"/>
          <w:lang w:val="en-GB"/>
        </w:rPr>
        <w:t>7</w:t>
      </w:r>
      <w:r>
        <w:rPr>
          <w:rFonts w:ascii="Times New Roman" w:hAnsi="Times New Roman" w:cs="Times New Roman"/>
          <w:lang w:val="en-GB"/>
        </w:rPr>
        <w:t>−</w:t>
      </w:r>
      <w:r w:rsidRPr="00E64F13">
        <w:rPr>
          <w:rFonts w:ascii="Times New Roman" w:hAnsi="Times New Roman" w:cs="Times New Roman" w:hint="eastAsia"/>
          <w:lang w:val="en-GB"/>
        </w:rPr>
        <w:t>2</w:t>
      </w:r>
      <w:r w:rsidRPr="00E64F13">
        <w:rPr>
          <w:rFonts w:ascii="Times New Roman" w:hAnsi="Times New Roman" w:cs="Times New Roman"/>
          <w:lang w:val="en-GB"/>
        </w:rPr>
        <w:t xml:space="preserve">, inclusive. The value </w:t>
      </w:r>
      <w:r w:rsidRPr="00E64F13">
        <w:rPr>
          <w:rFonts w:ascii="Times New Roman" w:hAnsi="Times New Roman" w:cs="Times New Roman" w:hint="eastAsia"/>
          <w:lang w:val="en-GB"/>
        </w:rPr>
        <w:t>2</w:t>
      </w:r>
      <w:r w:rsidRPr="00E64F13">
        <w:rPr>
          <w:rFonts w:ascii="Times New Roman" w:hAnsi="Times New Roman" w:cs="Times New Roman" w:hint="eastAsia"/>
          <w:vertAlign w:val="superscript"/>
          <w:lang w:val="en-GB"/>
        </w:rPr>
        <w:t>7</w:t>
      </w:r>
      <w:r>
        <w:rPr>
          <w:rFonts w:ascii="Times New Roman" w:hAnsi="Times New Roman" w:cs="Times New Roman"/>
          <w:lang w:val="en-GB"/>
        </w:rPr>
        <w:t>−</w:t>
      </w:r>
      <w:r w:rsidRPr="00E64F13">
        <w:rPr>
          <w:rFonts w:ascii="Times New Roman" w:hAnsi="Times New Roman" w:cs="Times New Roman" w:hint="eastAsia"/>
          <w:lang w:val="en-GB"/>
        </w:rPr>
        <w:t>1</w:t>
      </w:r>
      <w:r w:rsidRPr="00E64F13">
        <w:rPr>
          <w:rFonts w:ascii="Times New Roman" w:hAnsi="Times New Roman" w:cs="Times New Roman"/>
          <w:lang w:val="en-GB"/>
        </w:rPr>
        <w:t xml:space="preserve"> is reserved for future use by ITU</w:t>
      </w:r>
      <w:r>
        <w:rPr>
          <w:rFonts w:ascii="Times New Roman" w:hAnsi="Times New Roman" w:cs="Times New Roman"/>
          <w:lang w:val="en-GB"/>
        </w:rPr>
        <w:noBreakHyphen/>
      </w:r>
      <w:r w:rsidRPr="00E64F13">
        <w:rPr>
          <w:rFonts w:ascii="Times New Roman" w:hAnsi="Times New Roman" w:cs="Times New Roman"/>
          <w:lang w:val="en-GB"/>
        </w:rPr>
        <w:t xml:space="preserve">T | ISO/IEC. When </w:t>
      </w:r>
      <w:proofErr w:type="spellStart"/>
      <w:r w:rsidRPr="00E64F13">
        <w:rPr>
          <w:rFonts w:ascii="Times New Roman" w:hAnsi="Times New Roman" w:cs="Times New Roman"/>
          <w:lang w:val="en-GB"/>
        </w:rPr>
        <w:t>z_far_exponent</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is equal to </w:t>
      </w:r>
      <w:r w:rsidRPr="00E64F13">
        <w:rPr>
          <w:rFonts w:ascii="Times New Roman" w:hAnsi="Times New Roman" w:cs="Times New Roman" w:hint="eastAsia"/>
          <w:lang w:val="en-GB"/>
        </w:rPr>
        <w:t>2</w:t>
      </w:r>
      <w:r w:rsidRPr="00E64F13">
        <w:rPr>
          <w:rFonts w:ascii="Times New Roman" w:hAnsi="Times New Roman" w:cs="Times New Roman" w:hint="eastAsia"/>
          <w:vertAlign w:val="superscript"/>
          <w:lang w:val="en-GB"/>
        </w:rPr>
        <w:t>7</w:t>
      </w:r>
      <w:r>
        <w:rPr>
          <w:rFonts w:ascii="Times New Roman" w:hAnsi="Times New Roman" w:cs="Times New Roman"/>
          <w:lang w:val="en-GB"/>
        </w:rPr>
        <w:t>−</w:t>
      </w:r>
      <w:r w:rsidRPr="00E64F13">
        <w:rPr>
          <w:rFonts w:ascii="Times New Roman" w:hAnsi="Times New Roman" w:cs="Times New Roman" w:hint="eastAsia"/>
          <w:lang w:val="en-GB"/>
        </w:rPr>
        <w:t>1</w:t>
      </w:r>
      <w:r w:rsidRPr="00E64F13">
        <w:rPr>
          <w:rFonts w:ascii="Times New Roman" w:hAnsi="Times New Roman" w:cs="Times New Roman"/>
          <w:lang w:val="en-GB"/>
        </w:rPr>
        <w:t xml:space="preserve">, the value of </w:t>
      </w:r>
      <w:r w:rsidRPr="00E64F13">
        <w:rPr>
          <w:rFonts w:ascii="Times New Roman" w:hAnsi="Times New Roman" w:cs="Times New Roman" w:hint="eastAsia"/>
          <w:lang w:val="en-GB"/>
        </w:rPr>
        <w:t xml:space="preserve">z </w:t>
      </w:r>
      <w:r w:rsidRPr="00E64F13">
        <w:rPr>
          <w:rFonts w:ascii="Times New Roman" w:hAnsi="Times New Roman" w:cs="Times New Roman"/>
          <w:lang w:val="en-GB"/>
        </w:rPr>
        <w:t>far</w:t>
      </w:r>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is unspecified.</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r w:rsidRPr="00E64F13">
        <w:rPr>
          <w:rFonts w:ascii="Times New Roman" w:hAnsi="Times New Roman" w:cs="Times New Roman" w:hint="eastAsia"/>
          <w:b/>
          <w:lang w:val="en-GB"/>
        </w:rPr>
        <w:t>z_far_</w:t>
      </w:r>
      <w:r w:rsidRPr="00E64F13">
        <w:rPr>
          <w:rFonts w:ascii="Times New Roman" w:hAnsi="Times New Roman" w:cs="Times New Roman"/>
          <w:b/>
          <w:lang w:val="en-GB"/>
        </w:rPr>
        <w:t>mantissa_len_</w:t>
      </w:r>
      <w:proofErr w:type="gramStart"/>
      <w:r w:rsidRPr="00E64F13">
        <w:rPr>
          <w:rFonts w:ascii="Times New Roman" w:hAnsi="Times New Roman" w:cs="Times New Roman"/>
          <w:b/>
          <w:lang w:val="en-GB"/>
        </w:rPr>
        <w:t>minus1</w:t>
      </w:r>
      <w:r w:rsidRPr="00E64F13">
        <w:rPr>
          <w:rFonts w:ascii="Times New Roman" w:hAnsi="Times New Roman" w:cs="Times New Roman" w:hint="eastAsia"/>
          <w:lang w:val="en-GB"/>
        </w:rPr>
        <w:t>[</w:t>
      </w:r>
      <w:proofErr w:type="gramEnd"/>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+ 1 specifies the number of bits in the mantissa </w:t>
      </w:r>
      <w:r w:rsidRPr="00E64F13">
        <w:rPr>
          <w:rFonts w:ascii="Times New Roman" w:hAnsi="Times New Roman" w:cs="Times New Roman" w:hint="eastAsia"/>
          <w:lang w:val="en-GB"/>
        </w:rPr>
        <w:t xml:space="preserve">of the farthest depth value of the </w:t>
      </w:r>
      <w:proofErr w:type="spellStart"/>
      <w:r w:rsidRPr="00E64F13">
        <w:rPr>
          <w:rFonts w:ascii="Times New Roman" w:hAnsi="Times New Roman" w:cs="Times New Roman" w:hint="eastAsia"/>
          <w:lang w:val="en-GB"/>
        </w:rPr>
        <w:t>i-th</w:t>
      </w:r>
      <w:proofErr w:type="spellEnd"/>
      <w:r w:rsidRPr="00E64F13">
        <w:rPr>
          <w:rFonts w:ascii="Times New Roman" w:hAnsi="Times New Roman" w:cs="Times New Roman" w:hint="eastAsia"/>
          <w:lang w:val="en-GB"/>
        </w:rPr>
        <w:t xml:space="preserve"> camera</w:t>
      </w:r>
      <w:r w:rsidRPr="00E64F13">
        <w:rPr>
          <w:rFonts w:ascii="Times New Roman" w:hAnsi="Times New Roman" w:cs="Times New Roman"/>
          <w:lang w:val="en-GB"/>
        </w:rPr>
        <w:t>. The value of mantissa_len_minus1_z_far</w:t>
      </w:r>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 shall be in the range of 0 to 31, inclusive.</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hint="eastAsia"/>
          <w:b/>
          <w:lang w:val="en-GB"/>
        </w:rPr>
      </w:pPr>
      <w:proofErr w:type="spellStart"/>
      <w:r w:rsidRPr="00E64F13">
        <w:rPr>
          <w:rFonts w:ascii="Times New Roman" w:hAnsi="Times New Roman" w:cs="Times New Roman" w:hint="eastAsia"/>
          <w:b/>
          <w:lang w:val="en-GB"/>
        </w:rPr>
        <w:t>z_far_</w:t>
      </w:r>
      <w:r w:rsidRPr="00E64F13">
        <w:rPr>
          <w:rFonts w:ascii="Times New Roman" w:hAnsi="Times New Roman" w:cs="Times New Roman"/>
          <w:b/>
          <w:lang w:val="en-GB"/>
        </w:rPr>
        <w:t>mantissa</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specifies the mantissa part of the </w:t>
      </w:r>
      <w:r w:rsidRPr="00E64F13">
        <w:rPr>
          <w:rFonts w:ascii="Times New Roman" w:hAnsi="Times New Roman" w:cs="Times New Roman" w:hint="eastAsia"/>
          <w:lang w:val="en-GB"/>
        </w:rPr>
        <w:t xml:space="preserve">farthest depth value </w:t>
      </w:r>
      <w:r w:rsidRPr="00E64F13">
        <w:rPr>
          <w:rFonts w:ascii="Times New Roman" w:hAnsi="Times New Roman" w:cs="Times New Roman"/>
          <w:lang w:val="en-GB"/>
        </w:rPr>
        <w:t xml:space="preserve">of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camera.</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hint="eastAsia"/>
          <w:lang w:val="en-GB"/>
        </w:rPr>
      </w:pPr>
      <w:proofErr w:type="spellStart"/>
      <w:proofErr w:type="gramStart"/>
      <w:r w:rsidRPr="00E64F13">
        <w:rPr>
          <w:rFonts w:ascii="Times New Roman" w:hAnsi="Times New Roman" w:cs="Times New Roman"/>
          <w:b/>
          <w:lang w:val="en-GB"/>
        </w:rPr>
        <w:t>prec_focal_length</w:t>
      </w:r>
      <w:proofErr w:type="spellEnd"/>
      <w:proofErr w:type="gramEnd"/>
      <w:r w:rsidRPr="00E64F13">
        <w:rPr>
          <w:rFonts w:ascii="Times New Roman" w:hAnsi="Times New Roman" w:cs="Times New Roman"/>
          <w:b/>
          <w:lang w:val="en-GB"/>
        </w:rPr>
        <w:t xml:space="preserve"> </w:t>
      </w:r>
      <w:r w:rsidRPr="00E64F13">
        <w:rPr>
          <w:rFonts w:ascii="Times New Roman" w:hAnsi="Times New Roman" w:cs="Times New Roman"/>
          <w:lang w:val="en-GB"/>
        </w:rPr>
        <w:t xml:space="preserve">specifies the exponent of the maximum allowable truncation error for </w:t>
      </w:r>
      <w:proofErr w:type="spellStart"/>
      <w:r w:rsidRPr="00E64F13">
        <w:rPr>
          <w:rFonts w:ascii="Times New Roman" w:hAnsi="Times New Roman" w:cs="Times New Roman"/>
          <w:lang w:val="en-GB"/>
        </w:rPr>
        <w:t>focal_length_x</w:t>
      </w:r>
      <w:proofErr w:type="spellEnd"/>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r w:rsidRPr="00E64F13">
        <w:rPr>
          <w:rFonts w:ascii="Times New Roman" w:hAnsi="Times New Roman" w:cs="Times New Roman"/>
          <w:lang w:val="en-GB"/>
        </w:rPr>
        <w:t xml:space="preserve"> ] and </w:t>
      </w:r>
      <w:proofErr w:type="spellStart"/>
      <w:r w:rsidRPr="00E64F13">
        <w:rPr>
          <w:rFonts w:ascii="Times New Roman" w:hAnsi="Times New Roman" w:cs="Times New Roman"/>
          <w:lang w:val="en-GB"/>
        </w:rPr>
        <w:t>focal_length_y</w:t>
      </w:r>
      <w:proofErr w:type="spellEnd"/>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r w:rsidRPr="00E64F13">
        <w:rPr>
          <w:rFonts w:ascii="Times New Roman" w:hAnsi="Times New Roman" w:cs="Times New Roman"/>
          <w:lang w:val="en-GB"/>
        </w:rPr>
        <w:t> ] as given by 2</w:t>
      </w:r>
      <w:r w:rsidRPr="00E64F13">
        <w:rPr>
          <w:rFonts w:ascii="Times New Roman" w:hAnsi="Times New Roman" w:cs="Times New Roman"/>
          <w:vertAlign w:val="superscript"/>
          <w:lang w:val="en-GB"/>
        </w:rPr>
        <w:t>−prec_focal_length</w:t>
      </w:r>
      <w:r w:rsidRPr="00E64F13">
        <w:rPr>
          <w:rFonts w:ascii="Times New Roman" w:hAnsi="Times New Roman" w:cs="Times New Roman"/>
          <w:lang w:val="en-GB"/>
        </w:rPr>
        <w:t xml:space="preserve">. The value of </w:t>
      </w:r>
      <w:proofErr w:type="spellStart"/>
      <w:r w:rsidRPr="00E64F13">
        <w:rPr>
          <w:rFonts w:ascii="Times New Roman" w:hAnsi="Times New Roman" w:cs="Times New Roman"/>
          <w:lang w:val="en-GB"/>
        </w:rPr>
        <w:t>prec_focal_length</w:t>
      </w:r>
      <w:proofErr w:type="spellEnd"/>
      <w:r w:rsidRPr="00E64F13">
        <w:rPr>
          <w:rFonts w:ascii="Times New Roman" w:hAnsi="Times New Roman" w:cs="Times New Roman"/>
          <w:lang w:val="en-GB"/>
        </w:rPr>
        <w:t xml:space="preserve"> shall be in the range of 0 to 31, inclusive.</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hint="eastAsia"/>
          <w:b/>
          <w:lang w:val="en-GB"/>
        </w:rPr>
      </w:pPr>
      <w:proofErr w:type="spellStart"/>
      <w:proofErr w:type="gramStart"/>
      <w:r w:rsidRPr="00E64F13">
        <w:rPr>
          <w:rFonts w:ascii="Times New Roman" w:hAnsi="Times New Roman" w:cs="Times New Roman"/>
          <w:b/>
          <w:lang w:val="en-GB"/>
        </w:rPr>
        <w:t>prec_principal_point</w:t>
      </w:r>
      <w:proofErr w:type="spellEnd"/>
      <w:proofErr w:type="gramEnd"/>
      <w:r w:rsidRPr="00E64F13">
        <w:rPr>
          <w:rFonts w:ascii="Times New Roman" w:hAnsi="Times New Roman" w:cs="Times New Roman"/>
          <w:b/>
          <w:lang w:val="en-GB"/>
        </w:rPr>
        <w:t xml:space="preserve"> </w:t>
      </w:r>
      <w:r w:rsidRPr="00E64F13">
        <w:rPr>
          <w:rFonts w:ascii="Times New Roman" w:hAnsi="Times New Roman" w:cs="Times New Roman"/>
          <w:lang w:val="en-GB"/>
        </w:rPr>
        <w:t xml:space="preserve">specifies the exponent of the maximum allowable truncation error for </w:t>
      </w:r>
      <w:proofErr w:type="spellStart"/>
      <w:r w:rsidRPr="00E64F13">
        <w:rPr>
          <w:rFonts w:ascii="Times New Roman" w:hAnsi="Times New Roman" w:cs="Times New Roman"/>
          <w:lang w:val="en-GB"/>
        </w:rPr>
        <w:t>principal_point_x</w:t>
      </w:r>
      <w:proofErr w:type="spellEnd"/>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r w:rsidRPr="00E64F13">
        <w:rPr>
          <w:rFonts w:ascii="Times New Roman" w:hAnsi="Times New Roman" w:cs="Times New Roman"/>
          <w:lang w:val="en-GB"/>
        </w:rPr>
        <w:t xml:space="preserve"> ] and </w:t>
      </w:r>
      <w:proofErr w:type="spellStart"/>
      <w:r w:rsidRPr="00E64F13">
        <w:rPr>
          <w:rFonts w:ascii="Times New Roman" w:hAnsi="Times New Roman" w:cs="Times New Roman"/>
          <w:lang w:val="en-GB"/>
        </w:rPr>
        <w:t>principal_point_y</w:t>
      </w:r>
      <w:proofErr w:type="spellEnd"/>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r w:rsidRPr="00E64F13">
        <w:rPr>
          <w:rFonts w:ascii="Times New Roman" w:hAnsi="Times New Roman" w:cs="Times New Roman"/>
          <w:lang w:val="en-GB"/>
        </w:rPr>
        <w:t> ] as given by 2</w:t>
      </w:r>
      <w:r w:rsidRPr="00E64F13">
        <w:rPr>
          <w:rFonts w:ascii="Times New Roman" w:hAnsi="Times New Roman" w:cs="Times New Roman"/>
          <w:vertAlign w:val="superscript"/>
          <w:lang w:val="en-GB"/>
        </w:rPr>
        <w:t>−prec_principal_point</w:t>
      </w:r>
      <w:r w:rsidRPr="00E64F13">
        <w:rPr>
          <w:rFonts w:ascii="Times New Roman" w:hAnsi="Times New Roman" w:cs="Times New Roman"/>
          <w:lang w:val="en-GB"/>
        </w:rPr>
        <w:t xml:space="preserve">. The value of </w:t>
      </w:r>
      <w:proofErr w:type="spellStart"/>
      <w:r w:rsidRPr="00E64F13">
        <w:rPr>
          <w:rFonts w:ascii="Times New Roman" w:hAnsi="Times New Roman" w:cs="Times New Roman"/>
          <w:lang w:val="en-GB"/>
        </w:rPr>
        <w:t>prec_principal_point</w:t>
      </w:r>
      <w:proofErr w:type="spellEnd"/>
      <w:r w:rsidRPr="00E64F13">
        <w:rPr>
          <w:rFonts w:ascii="Times New Roman" w:hAnsi="Times New Roman" w:cs="Times New Roman"/>
          <w:lang w:val="en-GB"/>
        </w:rPr>
        <w:t xml:space="preserve"> shall be in the range of 0 to 31, inclusive.</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proofErr w:type="spellStart"/>
      <w:proofErr w:type="gramStart"/>
      <w:r w:rsidRPr="00E64F13">
        <w:rPr>
          <w:rFonts w:ascii="Times New Roman" w:hAnsi="Times New Roman" w:cs="Times New Roman"/>
          <w:b/>
          <w:lang w:val="en-GB"/>
        </w:rPr>
        <w:t>prec_rotation_param</w:t>
      </w:r>
      <w:proofErr w:type="spellEnd"/>
      <w:proofErr w:type="gramEnd"/>
      <w:r w:rsidRPr="00E64F13">
        <w:rPr>
          <w:rFonts w:ascii="Times New Roman" w:hAnsi="Times New Roman" w:cs="Times New Roman"/>
          <w:b/>
          <w:lang w:val="en-GB"/>
        </w:rPr>
        <w:t xml:space="preserve"> </w:t>
      </w:r>
      <w:r w:rsidRPr="00E64F13">
        <w:rPr>
          <w:rFonts w:ascii="Times New Roman" w:hAnsi="Times New Roman" w:cs="Times New Roman"/>
          <w:lang w:val="en-GB"/>
        </w:rPr>
        <w:t>specifies the exponent of the maximum allowable truncation error for r[ </w:t>
      </w:r>
      <w:proofErr w:type="spellStart"/>
      <w:r w:rsidRPr="00E64F13">
        <w:rPr>
          <w:rFonts w:ascii="Times New Roman" w:hAnsi="Times New Roman" w:cs="Times New Roman"/>
          <w:lang w:val="en-GB"/>
        </w:rPr>
        <w:t>i</w:t>
      </w:r>
      <w:proofErr w:type="spellEnd"/>
      <w:r w:rsidRPr="00E64F13">
        <w:rPr>
          <w:rFonts w:ascii="Times New Roman" w:hAnsi="Times New Roman" w:cs="Times New Roman"/>
          <w:lang w:val="en-GB"/>
        </w:rPr>
        <w:t> ][ j ][ k ] as given by 2</w:t>
      </w:r>
      <w:r w:rsidRPr="00E64F13">
        <w:rPr>
          <w:rFonts w:ascii="Times New Roman" w:hAnsi="Times New Roman" w:cs="Times New Roman"/>
          <w:vertAlign w:val="superscript"/>
          <w:lang w:val="en-GB"/>
        </w:rPr>
        <w:t>−prec_rotation_param</w:t>
      </w:r>
      <w:r w:rsidRPr="00E64F13">
        <w:rPr>
          <w:rFonts w:ascii="Times New Roman" w:hAnsi="Times New Roman" w:cs="Times New Roman"/>
          <w:lang w:val="en-GB"/>
        </w:rPr>
        <w:t xml:space="preserve">. The value of </w:t>
      </w:r>
      <w:proofErr w:type="spellStart"/>
      <w:r w:rsidRPr="00E64F13">
        <w:rPr>
          <w:rFonts w:ascii="Times New Roman" w:hAnsi="Times New Roman" w:cs="Times New Roman"/>
          <w:lang w:val="en-GB"/>
        </w:rPr>
        <w:t>prec_rotation_param</w:t>
      </w:r>
      <w:proofErr w:type="spellEnd"/>
      <w:r w:rsidRPr="00E64F13">
        <w:rPr>
          <w:rFonts w:ascii="Times New Roman" w:hAnsi="Times New Roman" w:cs="Times New Roman"/>
          <w:lang w:val="en-GB"/>
        </w:rPr>
        <w:t xml:space="preserve"> shall be in the range of 0 to 31, inclusive.</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proofErr w:type="spellStart"/>
      <w:proofErr w:type="gramStart"/>
      <w:r w:rsidRPr="00E64F13">
        <w:rPr>
          <w:rFonts w:ascii="Times New Roman" w:hAnsi="Times New Roman" w:cs="Times New Roman"/>
          <w:b/>
          <w:lang w:val="en-GB"/>
        </w:rPr>
        <w:t>prec_translation_param</w:t>
      </w:r>
      <w:proofErr w:type="spellEnd"/>
      <w:proofErr w:type="gramEnd"/>
      <w:r w:rsidRPr="00E64F13">
        <w:rPr>
          <w:rFonts w:ascii="Times New Roman" w:hAnsi="Times New Roman" w:cs="Times New Roman"/>
          <w:b/>
          <w:lang w:val="en-GB"/>
        </w:rPr>
        <w:t xml:space="preserve"> s</w:t>
      </w:r>
      <w:r w:rsidRPr="00E64F13">
        <w:rPr>
          <w:rFonts w:ascii="Times New Roman" w:hAnsi="Times New Roman" w:cs="Times New Roman"/>
          <w:lang w:val="en-GB"/>
        </w:rPr>
        <w:t xml:space="preserve">pecifies the exponent of the maximum allowable truncation error for </w:t>
      </w:r>
      <w:proofErr w:type="spellStart"/>
      <w:r>
        <w:rPr>
          <w:rFonts w:ascii="Times New Roman" w:hAnsi="Times New Roman" w:cs="Times New Roman"/>
          <w:lang w:val="en-GB"/>
        </w:rPr>
        <w:t>t_x</w:t>
      </w:r>
      <w:proofErr w:type="spellEnd"/>
      <w:r>
        <w:rPr>
          <w:rFonts w:ascii="Times New Roman" w:hAnsi="Times New Roman" w:cs="Times New Roman"/>
          <w:lang w:val="en-GB"/>
        </w:rPr>
        <w:t>[</w:t>
      </w:r>
      <w:proofErr w:type="spellStart"/>
      <w:r>
        <w:rPr>
          <w:rFonts w:ascii="Times New Roman" w:hAnsi="Times New Roman" w:cs="Times New Roman"/>
          <w:lang w:val="en-GB"/>
        </w:rPr>
        <w:t>i</w:t>
      </w:r>
      <w:proofErr w:type="spellEnd"/>
      <w:r>
        <w:rPr>
          <w:rFonts w:ascii="Times New Roman" w:hAnsi="Times New Roman" w:cs="Times New Roman"/>
          <w:lang w:val="en-GB"/>
        </w:rPr>
        <w:t xml:space="preserve">] </w:t>
      </w:r>
      <w:r w:rsidRPr="00E64F13">
        <w:rPr>
          <w:rFonts w:ascii="Times New Roman" w:hAnsi="Times New Roman" w:cs="Times New Roman"/>
          <w:lang w:val="en-GB"/>
        </w:rPr>
        <w:t>as given by 2</w:t>
      </w:r>
      <w:r w:rsidRPr="00E64F13">
        <w:rPr>
          <w:rFonts w:ascii="Times New Roman" w:hAnsi="Times New Roman" w:cs="Times New Roman"/>
          <w:vertAlign w:val="superscript"/>
          <w:lang w:val="en-GB"/>
        </w:rPr>
        <w:t>−prec_translation_param</w:t>
      </w:r>
      <w:r w:rsidRPr="00E64F13">
        <w:rPr>
          <w:rFonts w:ascii="Times New Roman" w:hAnsi="Times New Roman" w:cs="Times New Roman"/>
          <w:lang w:val="en-GB"/>
        </w:rPr>
        <w:t xml:space="preserve">. The value of </w:t>
      </w:r>
      <w:proofErr w:type="spellStart"/>
      <w:r w:rsidRPr="00E64F13">
        <w:rPr>
          <w:rFonts w:ascii="Times New Roman" w:hAnsi="Times New Roman" w:cs="Times New Roman"/>
          <w:lang w:val="en-GB"/>
        </w:rPr>
        <w:t>prec</w:t>
      </w:r>
      <w:proofErr w:type="spellEnd"/>
      <w:r w:rsidRPr="00E64F13">
        <w:rPr>
          <w:rFonts w:ascii="Times New Roman" w:hAnsi="Times New Roman" w:cs="Times New Roman"/>
          <w:lang w:val="en-GB"/>
        </w:rPr>
        <w:t xml:space="preserve">_ </w:t>
      </w:r>
      <w:proofErr w:type="spellStart"/>
      <w:r w:rsidRPr="00E64F13">
        <w:rPr>
          <w:rFonts w:ascii="Times New Roman" w:hAnsi="Times New Roman" w:cs="Times New Roman"/>
          <w:lang w:val="en-GB"/>
        </w:rPr>
        <w:t>translation_param</w:t>
      </w:r>
      <w:proofErr w:type="spellEnd"/>
      <w:r w:rsidRPr="00E64F13">
        <w:rPr>
          <w:rFonts w:ascii="Times New Roman" w:hAnsi="Times New Roman" w:cs="Times New Roman"/>
          <w:lang w:val="en-GB"/>
        </w:rPr>
        <w:t xml:space="preserve"> shall be in the range of 0 to 31, inclusive.</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hint="eastAsia"/>
          <w:lang w:val="en-GB"/>
        </w:rPr>
      </w:pPr>
      <w:proofErr w:type="spellStart"/>
      <w:r w:rsidRPr="00E64F13">
        <w:rPr>
          <w:rFonts w:ascii="Times New Roman" w:hAnsi="Times New Roman" w:cs="Times New Roman"/>
          <w:b/>
          <w:lang w:val="en-GB"/>
        </w:rPr>
        <w:t>sign_focal_length_x</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equal to 0 indicates that the sign of the </w:t>
      </w:r>
      <w:r w:rsidRPr="00E64F13">
        <w:rPr>
          <w:rFonts w:ascii="Times New Roman" w:hAnsi="Times New Roman" w:cs="Times New Roman" w:hint="eastAsia"/>
          <w:lang w:val="en-GB"/>
        </w:rPr>
        <w:t xml:space="preserve">focal length </w:t>
      </w:r>
      <w:r w:rsidRPr="00E64F13">
        <w:rPr>
          <w:rFonts w:ascii="Times New Roman" w:hAnsi="Times New Roman" w:cs="Times New Roman"/>
          <w:lang w:val="en-GB"/>
        </w:rPr>
        <w:t xml:space="preserve">of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camera</w:t>
      </w:r>
      <w:r w:rsidRPr="00E64F13">
        <w:rPr>
          <w:rFonts w:ascii="Times New Roman" w:hAnsi="Times New Roman" w:cs="Times New Roman"/>
          <w:lang w:eastAsia="en-US"/>
        </w:rPr>
        <w:t xml:space="preserve"> in the horizontal direction</w:t>
      </w:r>
      <w:r w:rsidRPr="00E64F13">
        <w:rPr>
          <w:rFonts w:ascii="Times New Roman" w:hAnsi="Times New Roman" w:cs="Times New Roman"/>
          <w:lang w:val="en-GB"/>
        </w:rPr>
        <w:t xml:space="preserve"> is positive. </w:t>
      </w:r>
      <w:proofErr w:type="spellStart"/>
      <w:r w:rsidRPr="00E64F13">
        <w:rPr>
          <w:rFonts w:ascii="Times New Roman" w:hAnsi="Times New Roman" w:cs="Times New Roman"/>
          <w:lang w:val="en-GB"/>
        </w:rPr>
        <w:t>sign_focal_length_x</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equal to 1 indicates that the sign of the </w:t>
      </w:r>
      <w:r w:rsidRPr="00E64F13">
        <w:rPr>
          <w:rFonts w:ascii="Times New Roman" w:hAnsi="Times New Roman" w:cs="Times New Roman" w:hint="eastAsia"/>
          <w:lang w:val="en-GB"/>
        </w:rPr>
        <w:t xml:space="preserve">focal length </w:t>
      </w:r>
      <w:r w:rsidRPr="00E64F13">
        <w:rPr>
          <w:rFonts w:ascii="Times New Roman" w:hAnsi="Times New Roman" w:cs="Times New Roman"/>
          <w:lang w:val="en-GB"/>
        </w:rPr>
        <w:t xml:space="preserve">of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camera</w:t>
      </w:r>
      <w:r w:rsidRPr="00E64F13">
        <w:rPr>
          <w:rFonts w:ascii="Times New Roman" w:hAnsi="Times New Roman" w:cs="Times New Roman"/>
          <w:lang w:eastAsia="en-US"/>
        </w:rPr>
        <w:t xml:space="preserve"> in the horizontal direction</w:t>
      </w:r>
      <w:r w:rsidRPr="00E64F13">
        <w:rPr>
          <w:rFonts w:ascii="Times New Roman" w:hAnsi="Times New Roman" w:cs="Times New Roman"/>
          <w:lang w:val="en-GB"/>
        </w:rPr>
        <w:t xml:space="preserve"> is negative.</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hint="eastAsia"/>
          <w:lang w:val="en-GB"/>
        </w:rPr>
      </w:pPr>
      <w:proofErr w:type="spellStart"/>
      <w:r w:rsidRPr="00E64F13">
        <w:rPr>
          <w:rFonts w:ascii="Times New Roman" w:hAnsi="Times New Roman" w:cs="Times New Roman" w:hint="eastAsia"/>
          <w:b/>
          <w:lang w:val="en-GB"/>
        </w:rPr>
        <w:t>exponent</w:t>
      </w:r>
      <w:r w:rsidRPr="00E64F13">
        <w:rPr>
          <w:rFonts w:ascii="Times New Roman" w:hAnsi="Times New Roman" w:cs="Times New Roman"/>
          <w:b/>
          <w:lang w:val="en-GB"/>
        </w:rPr>
        <w:t>_focal_length_x</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specifies the exponent part of the </w:t>
      </w:r>
      <w:r w:rsidRPr="00E64F13">
        <w:rPr>
          <w:rFonts w:ascii="Times New Roman" w:hAnsi="Times New Roman" w:cs="Times New Roman" w:hint="eastAsia"/>
          <w:lang w:val="en-GB"/>
        </w:rPr>
        <w:t xml:space="preserve">focal length </w:t>
      </w:r>
      <w:r w:rsidRPr="00E64F13">
        <w:rPr>
          <w:rFonts w:ascii="Times New Roman" w:hAnsi="Times New Roman" w:cs="Times New Roman"/>
          <w:lang w:val="en-GB"/>
        </w:rPr>
        <w:t xml:space="preserve">of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camera</w:t>
      </w:r>
      <w:r w:rsidRPr="00E64F13">
        <w:rPr>
          <w:rFonts w:ascii="Times New Roman" w:hAnsi="Times New Roman" w:cs="Times New Roman"/>
          <w:lang w:eastAsia="en-US"/>
        </w:rPr>
        <w:t xml:space="preserve"> in the horizontal direction</w:t>
      </w:r>
      <w:r w:rsidRPr="00E64F13">
        <w:rPr>
          <w:rFonts w:ascii="Times New Roman" w:hAnsi="Times New Roman" w:cs="Times New Roman"/>
          <w:lang w:val="en-GB"/>
        </w:rPr>
        <w:t xml:space="preserve">. The value of </w:t>
      </w:r>
      <w:proofErr w:type="spellStart"/>
      <w:r w:rsidRPr="00E64F13">
        <w:rPr>
          <w:rFonts w:ascii="Times New Roman" w:hAnsi="Times New Roman" w:cs="Times New Roman"/>
          <w:lang w:val="en-GB"/>
        </w:rPr>
        <w:t>exponent_focal_length_x</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shall be in the range of 0 to 62, inclusive. The value 63 is reserved </w:t>
      </w:r>
      <w:r w:rsidRPr="00E64F13">
        <w:rPr>
          <w:rFonts w:ascii="Times New Roman" w:hAnsi="Times New Roman" w:cs="Times New Roman"/>
          <w:lang w:val="en-GB"/>
        </w:rPr>
        <w:lastRenderedPageBreak/>
        <w:t>for future use by ITU</w:t>
      </w:r>
      <w:r>
        <w:rPr>
          <w:rFonts w:ascii="Times New Roman" w:hAnsi="Times New Roman" w:cs="Times New Roman"/>
          <w:lang w:val="en-GB"/>
        </w:rPr>
        <w:noBreakHyphen/>
      </w:r>
      <w:r w:rsidRPr="00E64F13">
        <w:rPr>
          <w:rFonts w:ascii="Times New Roman" w:hAnsi="Times New Roman" w:cs="Times New Roman"/>
          <w:lang w:val="en-GB"/>
        </w:rPr>
        <w:t xml:space="preserve">T | ISO/IEC. When </w:t>
      </w:r>
      <w:proofErr w:type="spellStart"/>
      <w:r w:rsidRPr="00E64F13">
        <w:rPr>
          <w:rFonts w:ascii="Times New Roman" w:hAnsi="Times New Roman" w:cs="Times New Roman"/>
          <w:lang w:val="en-GB"/>
        </w:rPr>
        <w:t>exponent_focal_length_x</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 is equal to 63, the value of focal length</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 xml:space="preserve">of the horizontal direction for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camera is unspecified.</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proofErr w:type="spellStart"/>
      <w:r w:rsidRPr="00E64F13">
        <w:rPr>
          <w:rFonts w:ascii="Times New Roman" w:hAnsi="Times New Roman" w:cs="Times New Roman"/>
          <w:b/>
          <w:lang w:val="en-GB"/>
        </w:rPr>
        <w:t>mantissa_focal_length_x</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 specifies the mantissa part of the focal</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length</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 xml:space="preserve">of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camera</w:t>
      </w:r>
      <w:r w:rsidRPr="00E64F13">
        <w:rPr>
          <w:rFonts w:ascii="Times New Roman" w:hAnsi="Times New Roman" w:cs="Times New Roman"/>
          <w:lang w:eastAsia="en-US"/>
        </w:rPr>
        <w:t xml:space="preserve"> in the horizontal direction</w:t>
      </w:r>
      <w:r w:rsidRPr="00E64F13">
        <w:rPr>
          <w:rFonts w:ascii="Times New Roman" w:hAnsi="Times New Roman" w:cs="Times New Roman"/>
          <w:lang w:val="en-GB"/>
        </w:rPr>
        <w:t xml:space="preserve">. The length of the </w:t>
      </w:r>
      <w:proofErr w:type="spellStart"/>
      <w:r w:rsidRPr="00E64F13">
        <w:rPr>
          <w:rFonts w:ascii="Times New Roman" w:hAnsi="Times New Roman" w:cs="Times New Roman"/>
          <w:lang w:val="en-GB"/>
        </w:rPr>
        <w:t>mantissa_focal_length_x</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 syntax element is determined as follows:</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ind w:left="360" w:hanging="360"/>
        <w:textAlignment w:val="baseline"/>
        <w:rPr>
          <w:rFonts w:ascii="Times New Roman" w:hAnsi="Times New Roman" w:cs="Times New Roman"/>
          <w:lang w:val="en-GB"/>
        </w:rPr>
      </w:pPr>
      <w:r>
        <w:rPr>
          <w:rFonts w:ascii="Times New Roman" w:hAnsi="Times New Roman" w:cs="Times New Roman"/>
          <w:lang w:val="en-GB"/>
        </w:rPr>
        <w:t>−</w:t>
      </w:r>
      <w:r>
        <w:rPr>
          <w:rFonts w:ascii="Times New Roman" w:hAnsi="Times New Roman" w:cs="Times New Roman"/>
          <w:lang w:val="en-GB"/>
        </w:rPr>
        <w:tab/>
      </w:r>
      <w:r w:rsidRPr="00E64F13">
        <w:rPr>
          <w:rFonts w:ascii="Times New Roman" w:hAnsi="Times New Roman" w:cs="Times New Roman"/>
          <w:lang w:val="en-GB"/>
        </w:rPr>
        <w:t xml:space="preserve">If </w:t>
      </w:r>
      <w:proofErr w:type="spellStart"/>
      <w:r w:rsidRPr="00E64F13">
        <w:rPr>
          <w:rFonts w:ascii="Times New Roman" w:hAnsi="Times New Roman" w:cs="Times New Roman"/>
          <w:lang w:val="en-GB"/>
        </w:rPr>
        <w:t>exponent_focal_length_x</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 = 0, the length is Max( 0, </w:t>
      </w:r>
      <w:proofErr w:type="spellStart"/>
      <w:r w:rsidRPr="00E64F13">
        <w:rPr>
          <w:rFonts w:ascii="Times New Roman" w:hAnsi="Times New Roman" w:cs="Times New Roman"/>
          <w:lang w:val="en-GB"/>
        </w:rPr>
        <w:t>prec_focal_length</w:t>
      </w:r>
      <w:proofErr w:type="spellEnd"/>
      <w:r w:rsidRPr="00E64F13">
        <w:rPr>
          <w:rFonts w:ascii="Times New Roman" w:hAnsi="Times New Roman" w:cs="Times New Roman"/>
          <w:lang w:val="en-GB"/>
        </w:rPr>
        <w:t> − 30 ).</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ind w:left="360" w:hanging="360"/>
        <w:textAlignment w:val="baseline"/>
        <w:rPr>
          <w:rFonts w:ascii="Times New Roman" w:hAnsi="Times New Roman" w:cs="Times New Roman" w:hint="eastAsia"/>
          <w:lang w:val="en-GB"/>
        </w:rPr>
      </w:pPr>
      <w:r>
        <w:rPr>
          <w:rFonts w:ascii="Times New Roman" w:hAnsi="Times New Roman" w:cs="Times New Roman"/>
          <w:lang w:val="en-GB"/>
        </w:rPr>
        <w:t>−</w:t>
      </w:r>
      <w:r>
        <w:rPr>
          <w:rFonts w:ascii="Times New Roman" w:hAnsi="Times New Roman" w:cs="Times New Roman"/>
          <w:lang w:val="en-GB"/>
        </w:rPr>
        <w:tab/>
      </w:r>
      <w:r w:rsidRPr="00E64F13">
        <w:rPr>
          <w:rFonts w:ascii="Times New Roman" w:hAnsi="Times New Roman" w:cs="Times New Roman"/>
          <w:lang w:val="en-GB"/>
        </w:rPr>
        <w:t xml:space="preserve">Otherwise (0 &lt; </w:t>
      </w:r>
      <w:proofErr w:type="spellStart"/>
      <w:r w:rsidRPr="00E64F13">
        <w:rPr>
          <w:rFonts w:ascii="Times New Roman" w:hAnsi="Times New Roman" w:cs="Times New Roman"/>
          <w:lang w:val="en-GB"/>
        </w:rPr>
        <w:t>exponent_focal_length_x</w:t>
      </w:r>
      <w:proofErr w:type="spellEnd"/>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r w:rsidRPr="00E64F13">
        <w:rPr>
          <w:rFonts w:ascii="Times New Roman" w:hAnsi="Times New Roman" w:cs="Times New Roman"/>
          <w:lang w:val="en-GB"/>
        </w:rPr>
        <w:t xml:space="preserve"> ] &lt; 63), the length is Max( 0, </w:t>
      </w:r>
      <w:proofErr w:type="spellStart"/>
      <w:r w:rsidRPr="00E64F13">
        <w:rPr>
          <w:rFonts w:ascii="Times New Roman" w:hAnsi="Times New Roman" w:cs="Times New Roman"/>
          <w:lang w:val="en-GB"/>
        </w:rPr>
        <w:t>exponent_focal_length_x</w:t>
      </w:r>
      <w:proofErr w:type="spellEnd"/>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r w:rsidRPr="00E64F13">
        <w:rPr>
          <w:rFonts w:ascii="Times New Roman" w:hAnsi="Times New Roman" w:cs="Times New Roman"/>
          <w:lang w:val="en-GB"/>
        </w:rPr>
        <w:t xml:space="preserve"> ] + </w:t>
      </w:r>
      <w:proofErr w:type="spellStart"/>
      <w:r w:rsidRPr="00E64F13">
        <w:rPr>
          <w:rFonts w:ascii="Times New Roman" w:hAnsi="Times New Roman" w:cs="Times New Roman"/>
          <w:lang w:val="en-GB"/>
        </w:rPr>
        <w:t>prec_focal_length</w:t>
      </w:r>
      <w:proofErr w:type="spellEnd"/>
      <w:r w:rsidRPr="00E64F13">
        <w:rPr>
          <w:rFonts w:ascii="Times New Roman" w:hAnsi="Times New Roman" w:cs="Times New Roman"/>
          <w:lang w:val="en-GB"/>
        </w:rPr>
        <w:t> − 31 ).</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hint="eastAsia"/>
          <w:lang w:val="en-GB"/>
        </w:rPr>
      </w:pPr>
      <w:proofErr w:type="spellStart"/>
      <w:r w:rsidRPr="00E64F13">
        <w:rPr>
          <w:rFonts w:ascii="Times New Roman" w:hAnsi="Times New Roman" w:cs="Times New Roman"/>
          <w:b/>
          <w:lang w:val="en-GB"/>
        </w:rPr>
        <w:t>sign_focal_length_</w:t>
      </w:r>
      <w:r w:rsidRPr="00E64F13">
        <w:rPr>
          <w:rFonts w:ascii="Times New Roman" w:hAnsi="Times New Roman" w:cs="Times New Roman" w:hint="eastAsia"/>
          <w:b/>
          <w:lang w:val="en-GB"/>
        </w:rPr>
        <w:t>y</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equal to 0 indicates that the sign of the </w:t>
      </w:r>
      <w:r w:rsidRPr="00E64F13">
        <w:rPr>
          <w:rFonts w:ascii="Times New Roman" w:hAnsi="Times New Roman" w:cs="Times New Roman" w:hint="eastAsia"/>
          <w:lang w:val="en-GB"/>
        </w:rPr>
        <w:t xml:space="preserve">focal length </w:t>
      </w:r>
      <w:r w:rsidRPr="00E64F13">
        <w:rPr>
          <w:rFonts w:ascii="Times New Roman" w:hAnsi="Times New Roman" w:cs="Times New Roman"/>
          <w:lang w:val="en-GB"/>
        </w:rPr>
        <w:t xml:space="preserve">of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camera</w:t>
      </w:r>
      <w:r w:rsidRPr="00E64F13">
        <w:rPr>
          <w:rFonts w:ascii="Times New Roman" w:hAnsi="Times New Roman" w:cs="Times New Roman"/>
          <w:lang w:eastAsia="en-US"/>
        </w:rPr>
        <w:t xml:space="preserve"> in the vertical direction</w:t>
      </w:r>
      <w:r w:rsidRPr="00E64F13">
        <w:rPr>
          <w:rFonts w:ascii="Times New Roman" w:hAnsi="Times New Roman" w:cs="Times New Roman"/>
          <w:lang w:val="en-GB"/>
        </w:rPr>
        <w:t xml:space="preserve"> is positive. </w:t>
      </w:r>
      <w:proofErr w:type="spellStart"/>
      <w:r w:rsidRPr="00E64F13">
        <w:rPr>
          <w:rFonts w:ascii="Times New Roman" w:hAnsi="Times New Roman" w:cs="Times New Roman"/>
          <w:lang w:val="en-GB"/>
        </w:rPr>
        <w:t>sign_focal_length_</w:t>
      </w:r>
      <w:r w:rsidRPr="00E64F13">
        <w:rPr>
          <w:rFonts w:ascii="Times New Roman" w:hAnsi="Times New Roman" w:cs="Times New Roman" w:hint="eastAsia"/>
          <w:lang w:val="en-GB"/>
        </w:rPr>
        <w:t>y</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equal to 1 indicates that the sign of the </w:t>
      </w:r>
      <w:r w:rsidRPr="00E64F13">
        <w:rPr>
          <w:rFonts w:ascii="Times New Roman" w:hAnsi="Times New Roman" w:cs="Times New Roman" w:hint="eastAsia"/>
          <w:lang w:val="en-GB"/>
        </w:rPr>
        <w:t xml:space="preserve">focal length </w:t>
      </w:r>
      <w:r w:rsidRPr="00E64F13">
        <w:rPr>
          <w:rFonts w:ascii="Times New Roman" w:hAnsi="Times New Roman" w:cs="Times New Roman"/>
          <w:lang w:val="en-GB"/>
        </w:rPr>
        <w:t xml:space="preserve">of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camera</w:t>
      </w:r>
      <w:r w:rsidRPr="00E64F13">
        <w:rPr>
          <w:rFonts w:ascii="Times New Roman" w:hAnsi="Times New Roman" w:cs="Times New Roman"/>
          <w:lang w:eastAsia="en-US"/>
        </w:rPr>
        <w:t xml:space="preserve"> in the vertical direction</w:t>
      </w:r>
      <w:r w:rsidRPr="00E64F13">
        <w:rPr>
          <w:rFonts w:ascii="Times New Roman" w:hAnsi="Times New Roman" w:cs="Times New Roman"/>
          <w:lang w:val="en-GB"/>
        </w:rPr>
        <w:t xml:space="preserve"> is negative.</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hint="eastAsia"/>
          <w:lang w:val="en-GB"/>
        </w:rPr>
      </w:pPr>
      <w:proofErr w:type="spellStart"/>
      <w:r w:rsidRPr="00E64F13">
        <w:rPr>
          <w:rFonts w:ascii="Times New Roman" w:hAnsi="Times New Roman" w:cs="Times New Roman" w:hint="eastAsia"/>
          <w:b/>
          <w:lang w:val="en-GB"/>
        </w:rPr>
        <w:t>exponent</w:t>
      </w:r>
      <w:r w:rsidRPr="00E64F13">
        <w:rPr>
          <w:rFonts w:ascii="Times New Roman" w:hAnsi="Times New Roman" w:cs="Times New Roman"/>
          <w:b/>
          <w:lang w:val="en-GB"/>
        </w:rPr>
        <w:t>_focal_length_</w:t>
      </w:r>
      <w:r w:rsidRPr="00E64F13">
        <w:rPr>
          <w:rFonts w:ascii="Times New Roman" w:hAnsi="Times New Roman" w:cs="Times New Roman" w:hint="eastAsia"/>
          <w:b/>
          <w:lang w:val="en-GB"/>
        </w:rPr>
        <w:t>y</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specifies the exponent part of the </w:t>
      </w:r>
      <w:r w:rsidRPr="00E64F13">
        <w:rPr>
          <w:rFonts w:ascii="Times New Roman" w:hAnsi="Times New Roman" w:cs="Times New Roman" w:hint="eastAsia"/>
          <w:lang w:val="en-GB"/>
        </w:rPr>
        <w:t xml:space="preserve">focal length </w:t>
      </w:r>
      <w:r w:rsidRPr="00E64F13">
        <w:rPr>
          <w:rFonts w:ascii="Times New Roman" w:hAnsi="Times New Roman" w:cs="Times New Roman"/>
          <w:lang w:val="en-GB"/>
        </w:rPr>
        <w:t xml:space="preserve">of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camera</w:t>
      </w:r>
      <w:r w:rsidRPr="00E64F13">
        <w:rPr>
          <w:rFonts w:ascii="Times New Roman" w:hAnsi="Times New Roman" w:cs="Times New Roman"/>
          <w:lang w:eastAsia="en-US"/>
        </w:rPr>
        <w:t xml:space="preserve"> in the vertical direction</w:t>
      </w:r>
      <w:r w:rsidRPr="00E64F13">
        <w:rPr>
          <w:rFonts w:ascii="Times New Roman" w:hAnsi="Times New Roman" w:cs="Times New Roman"/>
          <w:lang w:val="en-GB"/>
        </w:rPr>
        <w:t xml:space="preserve">. The value of </w:t>
      </w:r>
      <w:proofErr w:type="spellStart"/>
      <w:r w:rsidRPr="00E64F13">
        <w:rPr>
          <w:rFonts w:ascii="Times New Roman" w:hAnsi="Times New Roman" w:cs="Times New Roman"/>
          <w:lang w:val="en-GB"/>
        </w:rPr>
        <w:t>exponent_focal_length_</w:t>
      </w:r>
      <w:r w:rsidRPr="00E64F13">
        <w:rPr>
          <w:rFonts w:ascii="Times New Roman" w:hAnsi="Times New Roman" w:cs="Times New Roman" w:hint="eastAsia"/>
          <w:lang w:val="en-GB"/>
        </w:rPr>
        <w:t>y</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 shall be in the range of 0 to 62, inclusive. The value 63 is reserved for future use by ITU</w:t>
      </w:r>
      <w:r>
        <w:rPr>
          <w:rFonts w:ascii="Times New Roman" w:hAnsi="Times New Roman" w:cs="Times New Roman"/>
          <w:lang w:val="en-GB"/>
        </w:rPr>
        <w:noBreakHyphen/>
      </w:r>
      <w:r w:rsidRPr="00E64F13">
        <w:rPr>
          <w:rFonts w:ascii="Times New Roman" w:hAnsi="Times New Roman" w:cs="Times New Roman"/>
          <w:lang w:val="en-GB"/>
        </w:rPr>
        <w:t xml:space="preserve">T | ISO/IEC. When </w:t>
      </w:r>
      <w:proofErr w:type="spellStart"/>
      <w:r w:rsidRPr="00E64F13">
        <w:rPr>
          <w:rFonts w:ascii="Times New Roman" w:hAnsi="Times New Roman" w:cs="Times New Roman"/>
          <w:lang w:val="en-GB"/>
        </w:rPr>
        <w:t>exponent_focal_length_</w:t>
      </w:r>
      <w:r w:rsidRPr="00E64F13">
        <w:rPr>
          <w:rFonts w:ascii="Times New Roman" w:hAnsi="Times New Roman" w:cs="Times New Roman" w:hint="eastAsia"/>
          <w:lang w:val="en-GB"/>
        </w:rPr>
        <w:t>y</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 is equal to 63, the value of focal length</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of the vertical direction is unspecified.</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hint="eastAsia"/>
        </w:rPr>
      </w:pPr>
      <w:proofErr w:type="spellStart"/>
      <w:r w:rsidRPr="00E64F13">
        <w:rPr>
          <w:rFonts w:ascii="Times New Roman" w:hAnsi="Times New Roman" w:cs="Times New Roman"/>
          <w:b/>
          <w:lang w:val="en-GB"/>
        </w:rPr>
        <w:t>mantissa_focal_length_</w:t>
      </w:r>
      <w:r w:rsidRPr="00E64F13">
        <w:rPr>
          <w:rFonts w:ascii="Times New Roman" w:hAnsi="Times New Roman" w:cs="Times New Roman" w:hint="eastAsia"/>
          <w:b/>
          <w:lang w:val="en-GB"/>
        </w:rPr>
        <w:t>y</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 specifies the mantissa part of the focal</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length</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 xml:space="preserve">of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camera</w:t>
      </w:r>
      <w:r w:rsidRPr="00E64F13">
        <w:rPr>
          <w:rFonts w:ascii="Times New Roman" w:hAnsi="Times New Roman" w:cs="Times New Roman"/>
          <w:lang w:eastAsia="en-US"/>
        </w:rPr>
        <w:t xml:space="preserve"> in the vertical direction</w:t>
      </w:r>
      <w:r w:rsidRPr="00E64F13">
        <w:rPr>
          <w:rFonts w:ascii="Times New Roman" w:hAnsi="Times New Roman" w:cs="Times New Roman"/>
          <w:lang w:val="en-GB"/>
        </w:rPr>
        <w:t>.</w:t>
      </w:r>
      <w:r w:rsidRPr="00E64F13">
        <w:rPr>
          <w:rFonts w:ascii="Times New Roman" w:hAnsi="Times New Roman" w:cs="Times New Roman" w:hint="eastAsia"/>
          <w:lang w:val="en-GB"/>
        </w:rPr>
        <w:t xml:space="preserve"> </w:t>
      </w:r>
    </w:p>
    <w:p w:rsidR="003208BE" w:rsidRPr="00E64F13" w:rsidRDefault="003208BE" w:rsidP="003208BE">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lang w:eastAsia="en-US"/>
        </w:rPr>
      </w:pPr>
      <w:r w:rsidRPr="00E64F13">
        <w:rPr>
          <w:rFonts w:ascii="Times New Roman" w:hAnsi="Times New Roman" w:cs="Times New Roman"/>
          <w:lang w:eastAsia="en-US"/>
        </w:rPr>
        <w:t xml:space="preserve">The length of the </w:t>
      </w:r>
      <w:proofErr w:type="spellStart"/>
      <w:r w:rsidRPr="00E64F13">
        <w:rPr>
          <w:rFonts w:ascii="Times New Roman" w:hAnsi="Times New Roman" w:cs="Times New Roman"/>
          <w:lang w:eastAsia="en-US"/>
        </w:rPr>
        <w:t>mantissa_focal_length_y</w:t>
      </w:r>
      <w:proofErr w:type="spellEnd"/>
      <w:proofErr w:type="gramStart"/>
      <w:r w:rsidRPr="00E64F13">
        <w:rPr>
          <w:rFonts w:ascii="Times New Roman" w:hAnsi="Times New Roman" w:cs="Times New Roman"/>
          <w:lang w:eastAsia="en-US"/>
        </w:rPr>
        <w:t>[</w:t>
      </w:r>
      <w:r w:rsidRPr="00E64F13">
        <w:rPr>
          <w:rFonts w:ascii="Times New Roman" w:hAnsi="Times New Roman" w:cs="Times New Roman"/>
          <w:b/>
        </w:rPr>
        <w:t> </w:t>
      </w:r>
      <w:proofErr w:type="spellStart"/>
      <w:r w:rsidRPr="00E64F13">
        <w:rPr>
          <w:rFonts w:ascii="Times New Roman" w:hAnsi="Times New Roman" w:cs="Times New Roman"/>
        </w:rPr>
        <w:t>i</w:t>
      </w:r>
      <w:proofErr w:type="spellEnd"/>
      <w:proofErr w:type="gramEnd"/>
      <w:r w:rsidRPr="00E64F13">
        <w:rPr>
          <w:rFonts w:ascii="Times New Roman" w:hAnsi="Times New Roman" w:cs="Times New Roman"/>
        </w:rPr>
        <w:t> </w:t>
      </w:r>
      <w:r w:rsidRPr="00E64F13">
        <w:rPr>
          <w:rFonts w:ascii="Times New Roman" w:hAnsi="Times New Roman" w:cs="Times New Roman"/>
          <w:lang w:eastAsia="en-US"/>
        </w:rPr>
        <w:t>] syntax element is determined as follows:</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r w:rsidRPr="00E64F13">
        <w:rPr>
          <w:rFonts w:ascii="Times New Roman" w:hAnsi="Times New Roman" w:cs="Times New Roman"/>
          <w:lang w:val="en-GB"/>
        </w:rPr>
        <w:t>–</w:t>
      </w:r>
      <w:r w:rsidRPr="00E64F13">
        <w:rPr>
          <w:rFonts w:ascii="Times New Roman" w:hAnsi="Times New Roman" w:cs="Times New Roman"/>
          <w:lang w:val="en-GB"/>
        </w:rPr>
        <w:tab/>
        <w:t xml:space="preserve">If </w:t>
      </w:r>
      <w:proofErr w:type="spellStart"/>
      <w:r w:rsidRPr="00E64F13">
        <w:rPr>
          <w:rFonts w:ascii="Times New Roman" w:hAnsi="Times New Roman" w:cs="Times New Roman"/>
          <w:lang w:val="en-GB"/>
        </w:rPr>
        <w:t>exponent_focal_length_y</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 = 0, the length is Max( 0, </w:t>
      </w:r>
      <w:proofErr w:type="spellStart"/>
      <w:r w:rsidRPr="00E64F13">
        <w:rPr>
          <w:rFonts w:ascii="Times New Roman" w:hAnsi="Times New Roman" w:cs="Times New Roman"/>
          <w:lang w:val="en-GB"/>
        </w:rPr>
        <w:t>prec_focal_length</w:t>
      </w:r>
      <w:proofErr w:type="spellEnd"/>
      <w:r w:rsidRPr="00E64F13">
        <w:rPr>
          <w:rFonts w:ascii="Times New Roman" w:hAnsi="Times New Roman" w:cs="Times New Roman"/>
          <w:lang w:val="en-GB"/>
        </w:rPr>
        <w:t> − 30 ).</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ind w:left="850" w:hangingChars="425" w:hanging="850"/>
        <w:textAlignment w:val="baseline"/>
        <w:rPr>
          <w:rFonts w:ascii="Times New Roman" w:hAnsi="Times New Roman" w:cs="Times New Roman"/>
          <w:lang w:val="en-GB"/>
        </w:rPr>
      </w:pPr>
      <w:r w:rsidRPr="00E64F13">
        <w:rPr>
          <w:rFonts w:ascii="Times New Roman" w:hAnsi="Times New Roman" w:cs="Times New Roman"/>
          <w:lang w:val="en-GB"/>
        </w:rPr>
        <w:t>–</w:t>
      </w:r>
      <w:r w:rsidRPr="00E64F13">
        <w:rPr>
          <w:rFonts w:ascii="Times New Roman" w:hAnsi="Times New Roman" w:cs="Times New Roman"/>
          <w:lang w:val="en-GB"/>
        </w:rPr>
        <w:tab/>
        <w:t xml:space="preserve">Otherwise (0 &lt; </w:t>
      </w:r>
      <w:proofErr w:type="spellStart"/>
      <w:r w:rsidRPr="00E64F13">
        <w:rPr>
          <w:rFonts w:ascii="Times New Roman" w:hAnsi="Times New Roman" w:cs="Times New Roman"/>
          <w:lang w:val="en-GB"/>
        </w:rPr>
        <w:t>exponent_focal_length_y</w:t>
      </w:r>
      <w:proofErr w:type="spellEnd"/>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r w:rsidRPr="00E64F13">
        <w:rPr>
          <w:rFonts w:ascii="Times New Roman" w:hAnsi="Times New Roman" w:cs="Times New Roman"/>
          <w:lang w:val="en-GB"/>
        </w:rPr>
        <w:t xml:space="preserve"> ] &lt; 63), the length is Max( 0, </w:t>
      </w:r>
      <w:proofErr w:type="spellStart"/>
      <w:r w:rsidRPr="00E64F13">
        <w:rPr>
          <w:rFonts w:ascii="Times New Roman" w:hAnsi="Times New Roman" w:cs="Times New Roman"/>
          <w:lang w:val="en-GB"/>
        </w:rPr>
        <w:t>exponent_focal_length_y</w:t>
      </w:r>
      <w:proofErr w:type="spellEnd"/>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r w:rsidRPr="00E64F13">
        <w:rPr>
          <w:rFonts w:ascii="Times New Roman" w:hAnsi="Times New Roman" w:cs="Times New Roman"/>
          <w:lang w:val="en-GB"/>
        </w:rPr>
        <w:t xml:space="preserve"> ] + </w:t>
      </w:r>
      <w:proofErr w:type="spellStart"/>
      <w:r w:rsidRPr="00E64F13">
        <w:rPr>
          <w:rFonts w:ascii="Times New Roman" w:hAnsi="Times New Roman" w:cs="Times New Roman"/>
          <w:lang w:val="en-GB"/>
        </w:rPr>
        <w:t>prec_focal_length</w:t>
      </w:r>
      <w:proofErr w:type="spellEnd"/>
      <w:r w:rsidRPr="00E64F13">
        <w:rPr>
          <w:rFonts w:ascii="Times New Roman" w:hAnsi="Times New Roman" w:cs="Times New Roman"/>
          <w:lang w:val="en-GB"/>
        </w:rPr>
        <w:t> − 31 ).</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hint="eastAsia"/>
          <w:lang w:val="en-GB"/>
        </w:rPr>
      </w:pPr>
      <w:proofErr w:type="spellStart"/>
      <w:r w:rsidRPr="00E64F13">
        <w:rPr>
          <w:rFonts w:ascii="Times New Roman" w:hAnsi="Times New Roman" w:cs="Times New Roman"/>
          <w:b/>
          <w:lang w:val="en-GB"/>
        </w:rPr>
        <w:t>sign_principal_point_x</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equal to 0 indicates that the sign of the principal</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point</w:t>
      </w:r>
      <w:r w:rsidRPr="00E64F13">
        <w:rPr>
          <w:rFonts w:ascii="Times New Roman" w:hAnsi="Times New Roman" w:cs="Times New Roman" w:hint="eastAsia"/>
          <w:lang w:val="en-GB"/>
        </w:rPr>
        <w:t xml:space="preserve"> </w:t>
      </w:r>
      <w:r w:rsidRPr="00E64F13">
        <w:rPr>
          <w:rFonts w:ascii="Times New Roman" w:hAnsi="Times New Roman" w:cs="Times New Roman"/>
          <w:lang w:eastAsia="en-US"/>
        </w:rPr>
        <w:t xml:space="preserve">of the </w:t>
      </w:r>
      <w:proofErr w:type="spellStart"/>
      <w:r w:rsidRPr="00E64F13">
        <w:rPr>
          <w:rFonts w:ascii="Times New Roman" w:hAnsi="Times New Roman" w:cs="Times New Roman"/>
          <w:lang w:eastAsia="en-US"/>
        </w:rPr>
        <w:t>i-th</w:t>
      </w:r>
      <w:proofErr w:type="spellEnd"/>
      <w:r w:rsidRPr="00E64F13">
        <w:rPr>
          <w:rFonts w:ascii="Times New Roman" w:hAnsi="Times New Roman" w:cs="Times New Roman"/>
          <w:lang w:eastAsia="en-US"/>
        </w:rPr>
        <w:t xml:space="preserve"> camera in the horizontal direction</w:t>
      </w:r>
      <w:r w:rsidRPr="00E64F13">
        <w:rPr>
          <w:rFonts w:ascii="Times New Roman" w:hAnsi="Times New Roman" w:cs="Times New Roman"/>
          <w:lang w:val="en-GB"/>
        </w:rPr>
        <w:t xml:space="preserve"> is positive. </w:t>
      </w:r>
      <w:proofErr w:type="spellStart"/>
      <w:r w:rsidRPr="00E64F13">
        <w:rPr>
          <w:rFonts w:ascii="Times New Roman" w:hAnsi="Times New Roman" w:cs="Times New Roman"/>
          <w:lang w:val="en-GB"/>
        </w:rPr>
        <w:t>sign_principal_point_x</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 equal to 1 indicates that the sign of the principal</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point</w:t>
      </w:r>
      <w:r w:rsidRPr="00E64F13">
        <w:rPr>
          <w:rFonts w:ascii="Times New Roman" w:hAnsi="Times New Roman" w:cs="Times New Roman" w:hint="eastAsia"/>
          <w:lang w:val="en-GB"/>
        </w:rPr>
        <w:t xml:space="preserve"> </w:t>
      </w:r>
      <w:r w:rsidRPr="00E64F13">
        <w:rPr>
          <w:rFonts w:ascii="Times New Roman" w:hAnsi="Times New Roman" w:cs="Times New Roman"/>
          <w:lang w:eastAsia="en-US"/>
        </w:rPr>
        <w:t xml:space="preserve">of the </w:t>
      </w:r>
      <w:proofErr w:type="spellStart"/>
      <w:r w:rsidRPr="00E64F13">
        <w:rPr>
          <w:rFonts w:ascii="Times New Roman" w:hAnsi="Times New Roman" w:cs="Times New Roman"/>
          <w:lang w:eastAsia="en-US"/>
        </w:rPr>
        <w:t>i-th</w:t>
      </w:r>
      <w:proofErr w:type="spellEnd"/>
      <w:r w:rsidRPr="00E64F13">
        <w:rPr>
          <w:rFonts w:ascii="Times New Roman" w:hAnsi="Times New Roman" w:cs="Times New Roman"/>
          <w:lang w:eastAsia="en-US"/>
        </w:rPr>
        <w:t xml:space="preserve"> camera in the horizontal direction</w:t>
      </w:r>
      <w:r w:rsidRPr="00E64F13">
        <w:rPr>
          <w:rFonts w:ascii="Times New Roman" w:hAnsi="Times New Roman" w:cs="Times New Roman"/>
          <w:lang w:val="en-GB"/>
        </w:rPr>
        <w:t xml:space="preserve"> is negative.</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hint="eastAsia"/>
          <w:lang w:val="en-GB"/>
        </w:rPr>
      </w:pPr>
      <w:proofErr w:type="spellStart"/>
      <w:r w:rsidRPr="00E64F13">
        <w:rPr>
          <w:rFonts w:ascii="Times New Roman" w:hAnsi="Times New Roman" w:cs="Times New Roman" w:hint="eastAsia"/>
          <w:b/>
          <w:lang w:val="en-GB"/>
        </w:rPr>
        <w:t>exponent</w:t>
      </w:r>
      <w:r w:rsidRPr="00E64F13">
        <w:rPr>
          <w:rFonts w:ascii="Times New Roman" w:hAnsi="Times New Roman" w:cs="Times New Roman"/>
          <w:b/>
          <w:lang w:val="en-GB"/>
        </w:rPr>
        <w:t>_principal_point_x</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specifies the exponent part of the principal</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point</w:t>
      </w:r>
      <w:r w:rsidRPr="00E64F13">
        <w:rPr>
          <w:rFonts w:ascii="Times New Roman" w:hAnsi="Times New Roman" w:cs="Times New Roman" w:hint="eastAsia"/>
          <w:lang w:val="en-GB"/>
        </w:rPr>
        <w:t xml:space="preserve"> </w:t>
      </w:r>
      <w:r w:rsidRPr="00E64F13">
        <w:rPr>
          <w:rFonts w:ascii="Times New Roman" w:hAnsi="Times New Roman" w:cs="Times New Roman"/>
          <w:lang w:eastAsia="en-US"/>
        </w:rPr>
        <w:t xml:space="preserve">of the </w:t>
      </w:r>
      <w:proofErr w:type="spellStart"/>
      <w:r w:rsidRPr="00E64F13">
        <w:rPr>
          <w:rFonts w:ascii="Times New Roman" w:hAnsi="Times New Roman" w:cs="Times New Roman"/>
          <w:lang w:eastAsia="en-US"/>
        </w:rPr>
        <w:t>i-th</w:t>
      </w:r>
      <w:proofErr w:type="spellEnd"/>
      <w:r w:rsidRPr="00E64F13">
        <w:rPr>
          <w:rFonts w:ascii="Times New Roman" w:hAnsi="Times New Roman" w:cs="Times New Roman"/>
          <w:lang w:eastAsia="en-US"/>
        </w:rPr>
        <w:t xml:space="preserve"> camera in the horizontal direction</w:t>
      </w:r>
      <w:r w:rsidRPr="00E64F13">
        <w:rPr>
          <w:rFonts w:ascii="Times New Roman" w:hAnsi="Times New Roman" w:cs="Times New Roman"/>
          <w:lang w:val="en-GB"/>
        </w:rPr>
        <w:t xml:space="preserve">. The value of </w:t>
      </w:r>
      <w:proofErr w:type="spellStart"/>
      <w:r w:rsidRPr="00E64F13">
        <w:rPr>
          <w:rFonts w:ascii="Times New Roman" w:hAnsi="Times New Roman" w:cs="Times New Roman"/>
          <w:lang w:val="en-GB"/>
        </w:rPr>
        <w:t>exponent_principal_point_x</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 shall be in the range of 0 to 62, inclusive. The value 63 is reserved for future use by ITU</w:t>
      </w:r>
      <w:r>
        <w:rPr>
          <w:rFonts w:ascii="Times New Roman" w:hAnsi="Times New Roman" w:cs="Times New Roman"/>
          <w:lang w:val="en-GB"/>
        </w:rPr>
        <w:t>-</w:t>
      </w:r>
      <w:r w:rsidRPr="00E64F13">
        <w:rPr>
          <w:rFonts w:ascii="Times New Roman" w:hAnsi="Times New Roman" w:cs="Times New Roman"/>
          <w:lang w:val="en-GB"/>
        </w:rPr>
        <w:t xml:space="preserve">T | ISO/IEC. When </w:t>
      </w:r>
      <w:proofErr w:type="spellStart"/>
      <w:r w:rsidRPr="00E64F13">
        <w:rPr>
          <w:rFonts w:ascii="Times New Roman" w:hAnsi="Times New Roman" w:cs="Times New Roman"/>
          <w:lang w:val="en-GB"/>
        </w:rPr>
        <w:t>exponent_principal_point_x</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is equal to 63, the value of </w:t>
      </w:r>
      <w:r w:rsidRPr="00E64F13">
        <w:rPr>
          <w:rFonts w:ascii="Times New Roman" w:hAnsi="Times New Roman" w:cs="Times New Roman" w:hint="eastAsia"/>
          <w:lang w:val="en-GB"/>
        </w:rPr>
        <w:t xml:space="preserve">principal point </w:t>
      </w:r>
      <w:r w:rsidRPr="00E64F13">
        <w:rPr>
          <w:rFonts w:ascii="Times New Roman" w:hAnsi="Times New Roman" w:cs="Times New Roman"/>
          <w:lang w:val="en-GB"/>
        </w:rPr>
        <w:t xml:space="preserve">in the horizontal direction for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camera is unspecified.</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eastAsia="en-US"/>
        </w:rPr>
      </w:pPr>
      <w:proofErr w:type="spellStart"/>
      <w:r w:rsidRPr="00E64F13">
        <w:rPr>
          <w:rFonts w:ascii="Times New Roman" w:hAnsi="Times New Roman" w:cs="Times New Roman"/>
          <w:b/>
          <w:lang w:val="en-GB"/>
        </w:rPr>
        <w:t>mantissa_principal_point_x</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 specifies the mantissa part of the principal</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point</w:t>
      </w:r>
      <w:r w:rsidRPr="00E64F13">
        <w:rPr>
          <w:rFonts w:ascii="Times New Roman" w:hAnsi="Times New Roman" w:cs="Times New Roman" w:hint="eastAsia"/>
          <w:lang w:val="en-GB"/>
        </w:rPr>
        <w:t xml:space="preserve"> </w:t>
      </w:r>
      <w:r w:rsidRPr="00E64F13">
        <w:rPr>
          <w:rFonts w:ascii="Times New Roman" w:hAnsi="Times New Roman" w:cs="Times New Roman"/>
          <w:lang w:eastAsia="en-US"/>
        </w:rPr>
        <w:t xml:space="preserve">of the </w:t>
      </w:r>
      <w:proofErr w:type="spellStart"/>
      <w:r w:rsidRPr="00E64F13">
        <w:rPr>
          <w:rFonts w:ascii="Times New Roman" w:hAnsi="Times New Roman" w:cs="Times New Roman"/>
          <w:lang w:eastAsia="en-US"/>
        </w:rPr>
        <w:t>i-th</w:t>
      </w:r>
      <w:proofErr w:type="spellEnd"/>
      <w:r w:rsidRPr="00E64F13">
        <w:rPr>
          <w:rFonts w:ascii="Times New Roman" w:hAnsi="Times New Roman" w:cs="Times New Roman"/>
          <w:lang w:eastAsia="en-US"/>
        </w:rPr>
        <w:t xml:space="preserve"> camera in the horizontal direction</w:t>
      </w:r>
      <w:r w:rsidRPr="00E64F13">
        <w:rPr>
          <w:rFonts w:ascii="Times New Roman" w:hAnsi="Times New Roman" w:cs="Times New Roman" w:hint="eastAsia"/>
        </w:rPr>
        <w:t xml:space="preserve"> </w:t>
      </w:r>
      <w:r w:rsidRPr="00E64F13">
        <w:rPr>
          <w:rFonts w:ascii="Times New Roman" w:hAnsi="Times New Roman" w:cs="Times New Roman"/>
          <w:lang w:eastAsia="en-US"/>
        </w:rPr>
        <w:t xml:space="preserve">The length of the </w:t>
      </w:r>
      <w:proofErr w:type="spellStart"/>
      <w:r w:rsidRPr="00E64F13">
        <w:rPr>
          <w:rFonts w:ascii="Times New Roman" w:hAnsi="Times New Roman" w:cs="Times New Roman"/>
          <w:lang w:eastAsia="en-US"/>
        </w:rPr>
        <w:t>mantissa_principal_point_x</w:t>
      </w:r>
      <w:proofErr w:type="spellEnd"/>
      <w:r w:rsidRPr="00E64F13">
        <w:rPr>
          <w:rFonts w:ascii="Times New Roman" w:hAnsi="Times New Roman" w:cs="Times New Roman"/>
          <w:lang w:eastAsia="en-US"/>
        </w:rPr>
        <w:t>[</w:t>
      </w:r>
      <w:r w:rsidRPr="00E64F13">
        <w:rPr>
          <w:rFonts w:ascii="Times New Roman" w:hAnsi="Times New Roman" w:cs="Times New Roman"/>
          <w:b/>
        </w:rPr>
        <w:t> </w:t>
      </w:r>
      <w:proofErr w:type="spellStart"/>
      <w:r w:rsidRPr="00E64F13">
        <w:rPr>
          <w:rFonts w:ascii="Times New Roman" w:hAnsi="Times New Roman" w:cs="Times New Roman"/>
        </w:rPr>
        <w:t>i</w:t>
      </w:r>
      <w:proofErr w:type="spellEnd"/>
      <w:r w:rsidRPr="00E64F13">
        <w:rPr>
          <w:rFonts w:ascii="Times New Roman" w:hAnsi="Times New Roman" w:cs="Times New Roman"/>
        </w:rPr>
        <w:t> </w:t>
      </w:r>
      <w:r w:rsidRPr="00E64F13">
        <w:rPr>
          <w:rFonts w:ascii="Times New Roman" w:hAnsi="Times New Roman" w:cs="Times New Roman"/>
          <w:lang w:eastAsia="en-US"/>
        </w:rPr>
        <w:t>] syntax element in units of bits is determined as follows:</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ind w:left="850" w:hangingChars="425" w:hanging="850"/>
        <w:textAlignment w:val="baseline"/>
        <w:rPr>
          <w:rFonts w:ascii="Times New Roman" w:hAnsi="Times New Roman" w:cs="Times New Roman"/>
          <w:lang w:val="en-GB"/>
        </w:rPr>
      </w:pPr>
      <w:r w:rsidRPr="00E64F13">
        <w:rPr>
          <w:rFonts w:ascii="Times New Roman" w:hAnsi="Times New Roman" w:cs="Times New Roman"/>
          <w:lang w:val="en-GB"/>
        </w:rPr>
        <w:t>–</w:t>
      </w:r>
      <w:r w:rsidRPr="00E64F13">
        <w:rPr>
          <w:rFonts w:ascii="Times New Roman" w:hAnsi="Times New Roman" w:cs="Times New Roman"/>
          <w:lang w:val="en-GB"/>
        </w:rPr>
        <w:tab/>
        <w:t xml:space="preserve">If </w:t>
      </w:r>
      <w:proofErr w:type="spellStart"/>
      <w:r w:rsidRPr="00E64F13">
        <w:rPr>
          <w:rFonts w:ascii="Times New Roman" w:hAnsi="Times New Roman" w:cs="Times New Roman"/>
          <w:lang w:val="en-GB"/>
        </w:rPr>
        <w:t>exponent_principal_point_x</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 = 0, the length is Max( 0, </w:t>
      </w:r>
      <w:proofErr w:type="spellStart"/>
      <w:r w:rsidRPr="00E64F13">
        <w:rPr>
          <w:rFonts w:ascii="Times New Roman" w:hAnsi="Times New Roman" w:cs="Times New Roman"/>
          <w:lang w:val="en-GB"/>
        </w:rPr>
        <w:t>prec_principal_point</w:t>
      </w:r>
      <w:proofErr w:type="spellEnd"/>
      <w:r w:rsidRPr="00E64F13">
        <w:rPr>
          <w:rFonts w:ascii="Times New Roman" w:hAnsi="Times New Roman" w:cs="Times New Roman"/>
          <w:lang w:val="en-GB"/>
        </w:rPr>
        <w:t> − 30 ).</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ind w:left="360" w:hanging="360"/>
        <w:textAlignment w:val="baseline"/>
        <w:rPr>
          <w:rFonts w:ascii="Times New Roman" w:hAnsi="Times New Roman" w:cs="Times New Roman"/>
          <w:lang w:val="en-GB"/>
        </w:rPr>
      </w:pPr>
      <w:r w:rsidRPr="00E64F13">
        <w:rPr>
          <w:rFonts w:ascii="Times New Roman" w:hAnsi="Times New Roman" w:cs="Times New Roman"/>
          <w:lang w:val="en-GB"/>
        </w:rPr>
        <w:t>–</w:t>
      </w:r>
      <w:r w:rsidRPr="00E64F13">
        <w:rPr>
          <w:rFonts w:ascii="Times New Roman" w:hAnsi="Times New Roman" w:cs="Times New Roman"/>
          <w:lang w:val="en-GB"/>
        </w:rPr>
        <w:tab/>
        <w:t xml:space="preserve">Otherwise (0 &lt; </w:t>
      </w:r>
      <w:proofErr w:type="spellStart"/>
      <w:r w:rsidRPr="00E64F13">
        <w:rPr>
          <w:rFonts w:ascii="Times New Roman" w:hAnsi="Times New Roman" w:cs="Times New Roman"/>
          <w:lang w:val="en-GB"/>
        </w:rPr>
        <w:t>exponent_principal_point_x</w:t>
      </w:r>
      <w:proofErr w:type="spellEnd"/>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r w:rsidRPr="00E64F13">
        <w:rPr>
          <w:rFonts w:ascii="Times New Roman" w:hAnsi="Times New Roman" w:cs="Times New Roman"/>
          <w:lang w:val="en-GB"/>
        </w:rPr>
        <w:t xml:space="preserve"> ] &lt; 63), the length is Max( 0, </w:t>
      </w:r>
      <w:proofErr w:type="spellStart"/>
      <w:r w:rsidRPr="00E64F13">
        <w:rPr>
          <w:rFonts w:ascii="Times New Roman" w:hAnsi="Times New Roman" w:cs="Times New Roman"/>
          <w:lang w:val="en-GB"/>
        </w:rPr>
        <w:t>exponent_principal_point_x</w:t>
      </w:r>
      <w:proofErr w:type="spellEnd"/>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r w:rsidRPr="00E64F13">
        <w:rPr>
          <w:rFonts w:ascii="Times New Roman" w:hAnsi="Times New Roman" w:cs="Times New Roman"/>
          <w:lang w:val="en-GB"/>
        </w:rPr>
        <w:t xml:space="preserve"> ] + </w:t>
      </w:r>
      <w:proofErr w:type="spellStart"/>
      <w:r w:rsidRPr="00E64F13">
        <w:rPr>
          <w:rFonts w:ascii="Times New Roman" w:hAnsi="Times New Roman" w:cs="Times New Roman"/>
          <w:lang w:val="en-GB"/>
        </w:rPr>
        <w:lastRenderedPageBreak/>
        <w:t>prec_principal_point</w:t>
      </w:r>
      <w:proofErr w:type="spellEnd"/>
      <w:r w:rsidRPr="00E64F13">
        <w:rPr>
          <w:rFonts w:ascii="Times New Roman" w:hAnsi="Times New Roman" w:cs="Times New Roman"/>
          <w:lang w:val="en-GB"/>
        </w:rPr>
        <w:t> − 31 ).</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hint="eastAsia"/>
          <w:lang w:val="en-GB"/>
        </w:rPr>
      </w:pPr>
      <w:proofErr w:type="spellStart"/>
      <w:r w:rsidRPr="00E64F13">
        <w:rPr>
          <w:rFonts w:ascii="Times New Roman" w:hAnsi="Times New Roman" w:cs="Times New Roman"/>
          <w:b/>
          <w:lang w:val="en-GB"/>
        </w:rPr>
        <w:t>sign_principal_point_</w:t>
      </w:r>
      <w:r w:rsidRPr="00E64F13">
        <w:rPr>
          <w:rFonts w:ascii="Times New Roman" w:hAnsi="Times New Roman" w:cs="Times New Roman" w:hint="eastAsia"/>
          <w:b/>
          <w:lang w:val="en-GB"/>
        </w:rPr>
        <w:t>y</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equal to 0 indicates that the sign of the principal</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point</w:t>
      </w:r>
      <w:r w:rsidRPr="00E64F13">
        <w:rPr>
          <w:rFonts w:ascii="Times New Roman" w:hAnsi="Times New Roman" w:cs="Times New Roman" w:hint="eastAsia"/>
          <w:lang w:val="en-GB"/>
        </w:rPr>
        <w:t xml:space="preserve"> </w:t>
      </w:r>
      <w:r w:rsidRPr="00E64F13">
        <w:rPr>
          <w:rFonts w:ascii="Times New Roman" w:hAnsi="Times New Roman" w:cs="Times New Roman"/>
          <w:lang w:eastAsia="en-US"/>
        </w:rPr>
        <w:t xml:space="preserve">of the </w:t>
      </w:r>
      <w:proofErr w:type="spellStart"/>
      <w:r w:rsidRPr="00E64F13">
        <w:rPr>
          <w:rFonts w:ascii="Times New Roman" w:hAnsi="Times New Roman" w:cs="Times New Roman"/>
          <w:lang w:eastAsia="en-US"/>
        </w:rPr>
        <w:t>i-th</w:t>
      </w:r>
      <w:proofErr w:type="spellEnd"/>
      <w:r w:rsidRPr="00E64F13">
        <w:rPr>
          <w:rFonts w:ascii="Times New Roman" w:hAnsi="Times New Roman" w:cs="Times New Roman"/>
          <w:lang w:eastAsia="en-US"/>
        </w:rPr>
        <w:t xml:space="preserve"> camera in the vertical direction</w:t>
      </w:r>
      <w:r w:rsidRPr="00E64F13">
        <w:rPr>
          <w:rFonts w:ascii="Times New Roman" w:hAnsi="Times New Roman" w:cs="Times New Roman"/>
          <w:lang w:val="en-GB"/>
        </w:rPr>
        <w:t xml:space="preserve"> is positive. </w:t>
      </w:r>
      <w:proofErr w:type="spellStart"/>
      <w:r w:rsidRPr="00E64F13">
        <w:rPr>
          <w:rFonts w:ascii="Times New Roman" w:hAnsi="Times New Roman" w:cs="Times New Roman"/>
          <w:lang w:val="en-GB"/>
        </w:rPr>
        <w:t>sign_principal_point_</w:t>
      </w:r>
      <w:r w:rsidRPr="00E64F13">
        <w:rPr>
          <w:rFonts w:ascii="Times New Roman" w:hAnsi="Times New Roman" w:cs="Times New Roman" w:hint="eastAsia"/>
          <w:lang w:val="en-GB"/>
        </w:rPr>
        <w:t>y</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 equal to 1 indicates that the sign of the principal</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point</w:t>
      </w:r>
      <w:r w:rsidRPr="00E64F13">
        <w:rPr>
          <w:rFonts w:ascii="Times New Roman" w:hAnsi="Times New Roman" w:cs="Times New Roman" w:hint="eastAsia"/>
          <w:lang w:val="en-GB"/>
        </w:rPr>
        <w:t xml:space="preserve"> </w:t>
      </w:r>
      <w:r w:rsidRPr="00E64F13">
        <w:rPr>
          <w:rFonts w:ascii="Times New Roman" w:hAnsi="Times New Roman" w:cs="Times New Roman"/>
          <w:lang w:eastAsia="en-US"/>
        </w:rPr>
        <w:t xml:space="preserve">of the </w:t>
      </w:r>
      <w:proofErr w:type="spellStart"/>
      <w:r w:rsidRPr="00E64F13">
        <w:rPr>
          <w:rFonts w:ascii="Times New Roman" w:hAnsi="Times New Roman" w:cs="Times New Roman"/>
          <w:lang w:eastAsia="en-US"/>
        </w:rPr>
        <w:t>i-th</w:t>
      </w:r>
      <w:proofErr w:type="spellEnd"/>
      <w:r w:rsidRPr="00E64F13">
        <w:rPr>
          <w:rFonts w:ascii="Times New Roman" w:hAnsi="Times New Roman" w:cs="Times New Roman"/>
          <w:lang w:eastAsia="en-US"/>
        </w:rPr>
        <w:t xml:space="preserve"> camera in the vertical direction</w:t>
      </w:r>
      <w:r w:rsidRPr="00E64F13">
        <w:rPr>
          <w:rFonts w:ascii="Times New Roman" w:hAnsi="Times New Roman" w:cs="Times New Roman"/>
          <w:lang w:val="en-GB"/>
        </w:rPr>
        <w:t xml:space="preserve"> is negative.</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hint="eastAsia"/>
          <w:lang w:val="en-GB"/>
        </w:rPr>
      </w:pPr>
      <w:proofErr w:type="spellStart"/>
      <w:r w:rsidRPr="00E64F13">
        <w:rPr>
          <w:rFonts w:ascii="Times New Roman" w:hAnsi="Times New Roman" w:cs="Times New Roman" w:hint="eastAsia"/>
          <w:b/>
          <w:lang w:val="en-GB"/>
        </w:rPr>
        <w:t>exponent</w:t>
      </w:r>
      <w:r w:rsidRPr="00E64F13">
        <w:rPr>
          <w:rFonts w:ascii="Times New Roman" w:hAnsi="Times New Roman" w:cs="Times New Roman"/>
          <w:b/>
          <w:lang w:val="en-GB"/>
        </w:rPr>
        <w:t>_principal_point_</w:t>
      </w:r>
      <w:r w:rsidRPr="00E64F13">
        <w:rPr>
          <w:rFonts w:ascii="Times New Roman" w:hAnsi="Times New Roman" w:cs="Times New Roman" w:hint="eastAsia"/>
          <w:b/>
          <w:lang w:val="en-GB"/>
        </w:rPr>
        <w:t>y</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specifies the exponent part of the principal</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point</w:t>
      </w:r>
      <w:r w:rsidRPr="00E64F13">
        <w:rPr>
          <w:rFonts w:ascii="Times New Roman" w:hAnsi="Times New Roman" w:cs="Times New Roman" w:hint="eastAsia"/>
          <w:lang w:val="en-GB"/>
        </w:rPr>
        <w:t xml:space="preserve"> </w:t>
      </w:r>
      <w:r w:rsidRPr="00E64F13">
        <w:rPr>
          <w:rFonts w:ascii="Times New Roman" w:hAnsi="Times New Roman" w:cs="Times New Roman"/>
          <w:lang w:eastAsia="en-US"/>
        </w:rPr>
        <w:t xml:space="preserve">of the </w:t>
      </w:r>
      <w:proofErr w:type="spellStart"/>
      <w:r w:rsidRPr="00E64F13">
        <w:rPr>
          <w:rFonts w:ascii="Times New Roman" w:hAnsi="Times New Roman" w:cs="Times New Roman"/>
          <w:lang w:eastAsia="en-US"/>
        </w:rPr>
        <w:t>i-th</w:t>
      </w:r>
      <w:proofErr w:type="spellEnd"/>
      <w:r w:rsidRPr="00E64F13">
        <w:rPr>
          <w:rFonts w:ascii="Times New Roman" w:hAnsi="Times New Roman" w:cs="Times New Roman"/>
          <w:lang w:eastAsia="en-US"/>
        </w:rPr>
        <w:t xml:space="preserve"> camera in the vertical direction</w:t>
      </w:r>
      <w:r w:rsidRPr="00E64F13">
        <w:rPr>
          <w:rFonts w:ascii="Times New Roman" w:hAnsi="Times New Roman" w:cs="Times New Roman"/>
          <w:lang w:val="en-GB"/>
        </w:rPr>
        <w:t xml:space="preserve">. The value of </w:t>
      </w:r>
      <w:proofErr w:type="spellStart"/>
      <w:r w:rsidRPr="00E64F13">
        <w:rPr>
          <w:rFonts w:ascii="Times New Roman" w:hAnsi="Times New Roman" w:cs="Times New Roman"/>
          <w:lang w:val="en-GB"/>
        </w:rPr>
        <w:t>exponent_principal_point_</w:t>
      </w:r>
      <w:r w:rsidRPr="00E64F13">
        <w:rPr>
          <w:rFonts w:ascii="Times New Roman" w:hAnsi="Times New Roman" w:cs="Times New Roman" w:hint="eastAsia"/>
          <w:lang w:val="en-GB"/>
        </w:rPr>
        <w:t>y</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 shall be in the range of 0 to 62, inclusive. The value 63 is reserved for future use by ITU</w:t>
      </w:r>
      <w:r>
        <w:rPr>
          <w:rFonts w:ascii="Times New Roman" w:hAnsi="Times New Roman" w:cs="Times New Roman"/>
          <w:lang w:val="en-GB"/>
        </w:rPr>
        <w:t>-</w:t>
      </w:r>
      <w:r w:rsidRPr="00E64F13">
        <w:rPr>
          <w:rFonts w:ascii="Times New Roman" w:hAnsi="Times New Roman" w:cs="Times New Roman"/>
          <w:lang w:val="en-GB"/>
        </w:rPr>
        <w:t xml:space="preserve">T | ISO/IEC. When </w:t>
      </w:r>
      <w:proofErr w:type="spellStart"/>
      <w:r w:rsidRPr="00E64F13">
        <w:rPr>
          <w:rFonts w:ascii="Times New Roman" w:hAnsi="Times New Roman" w:cs="Times New Roman"/>
          <w:lang w:val="en-GB"/>
        </w:rPr>
        <w:t>exponent_principal_point_</w:t>
      </w:r>
      <w:r w:rsidRPr="00E64F13">
        <w:rPr>
          <w:rFonts w:ascii="Times New Roman" w:hAnsi="Times New Roman" w:cs="Times New Roman" w:hint="eastAsia"/>
          <w:lang w:val="en-GB"/>
        </w:rPr>
        <w:t>y</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is equal to 63, the value of </w:t>
      </w:r>
      <w:r w:rsidRPr="00E64F13">
        <w:rPr>
          <w:rFonts w:ascii="Times New Roman" w:hAnsi="Times New Roman" w:cs="Times New Roman" w:hint="eastAsia"/>
          <w:lang w:val="en-GB"/>
        </w:rPr>
        <w:t xml:space="preserve">principal point </w:t>
      </w:r>
      <w:r w:rsidRPr="00E64F13">
        <w:rPr>
          <w:rFonts w:ascii="Times New Roman" w:hAnsi="Times New Roman" w:cs="Times New Roman"/>
          <w:lang w:val="en-GB"/>
        </w:rPr>
        <w:t xml:space="preserve">in the vertical direction for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camera is unspecified.</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eastAsia="en-US"/>
        </w:rPr>
      </w:pPr>
      <w:proofErr w:type="spellStart"/>
      <w:r w:rsidRPr="00E64F13">
        <w:rPr>
          <w:rFonts w:ascii="Times New Roman" w:hAnsi="Times New Roman" w:cs="Times New Roman"/>
          <w:b/>
          <w:lang w:val="en-GB"/>
        </w:rPr>
        <w:t>mantissa_principal_point_</w:t>
      </w:r>
      <w:r w:rsidRPr="00E64F13">
        <w:rPr>
          <w:rFonts w:ascii="Times New Roman" w:hAnsi="Times New Roman" w:cs="Times New Roman" w:hint="eastAsia"/>
          <w:b/>
          <w:lang w:val="en-GB"/>
        </w:rPr>
        <w:t>y</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 specifies the mantissa part of the principal</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point</w:t>
      </w:r>
      <w:r w:rsidRPr="00E64F13">
        <w:rPr>
          <w:rFonts w:ascii="Times New Roman" w:hAnsi="Times New Roman" w:cs="Times New Roman" w:hint="eastAsia"/>
          <w:lang w:val="en-GB"/>
        </w:rPr>
        <w:t xml:space="preserve"> </w:t>
      </w:r>
      <w:r w:rsidRPr="00E64F13">
        <w:rPr>
          <w:rFonts w:ascii="Times New Roman" w:hAnsi="Times New Roman" w:cs="Times New Roman"/>
          <w:lang w:eastAsia="en-US"/>
        </w:rPr>
        <w:t xml:space="preserve">of the </w:t>
      </w:r>
      <w:proofErr w:type="spellStart"/>
      <w:r w:rsidRPr="00E64F13">
        <w:rPr>
          <w:rFonts w:ascii="Times New Roman" w:hAnsi="Times New Roman" w:cs="Times New Roman"/>
          <w:lang w:eastAsia="en-US"/>
        </w:rPr>
        <w:t>i-th</w:t>
      </w:r>
      <w:proofErr w:type="spellEnd"/>
      <w:r w:rsidRPr="00E64F13">
        <w:rPr>
          <w:rFonts w:ascii="Times New Roman" w:hAnsi="Times New Roman" w:cs="Times New Roman"/>
          <w:lang w:eastAsia="en-US"/>
        </w:rPr>
        <w:t xml:space="preserve"> camera in the vertical direction</w:t>
      </w:r>
      <w:r w:rsidRPr="00E64F13">
        <w:rPr>
          <w:rFonts w:ascii="Times New Roman" w:eastAsia="SimSun" w:hAnsi="Times New Roman" w:cs="Times New Roman" w:hint="eastAsia"/>
          <w:lang w:eastAsia="zh-CN"/>
        </w:rPr>
        <w:t>.</w:t>
      </w:r>
      <w:r w:rsidRPr="00E64F13">
        <w:rPr>
          <w:rFonts w:ascii="Times New Roman" w:hAnsi="Times New Roman" w:cs="Times New Roman" w:hint="eastAsia"/>
        </w:rPr>
        <w:t xml:space="preserve"> </w:t>
      </w:r>
      <w:r w:rsidRPr="00E64F13">
        <w:rPr>
          <w:rFonts w:ascii="Times New Roman" w:hAnsi="Times New Roman" w:cs="Times New Roman"/>
          <w:lang w:eastAsia="en-US"/>
        </w:rPr>
        <w:t xml:space="preserve">The length of the </w:t>
      </w:r>
      <w:proofErr w:type="spellStart"/>
      <w:r w:rsidRPr="00E64F13">
        <w:rPr>
          <w:rFonts w:ascii="Times New Roman" w:hAnsi="Times New Roman" w:cs="Times New Roman"/>
          <w:lang w:eastAsia="en-US"/>
        </w:rPr>
        <w:t>mantissa_principal_point_y</w:t>
      </w:r>
      <w:proofErr w:type="spellEnd"/>
      <w:proofErr w:type="gramStart"/>
      <w:r w:rsidRPr="00E64F13">
        <w:rPr>
          <w:rFonts w:ascii="Times New Roman" w:hAnsi="Times New Roman" w:cs="Times New Roman"/>
          <w:lang w:eastAsia="en-US"/>
        </w:rPr>
        <w:t>[</w:t>
      </w:r>
      <w:r w:rsidRPr="00E64F13">
        <w:rPr>
          <w:rFonts w:ascii="Times New Roman" w:hAnsi="Times New Roman" w:cs="Times New Roman"/>
          <w:b/>
        </w:rPr>
        <w:t> </w:t>
      </w:r>
      <w:proofErr w:type="spellStart"/>
      <w:r w:rsidRPr="00E64F13">
        <w:rPr>
          <w:rFonts w:ascii="Times New Roman" w:hAnsi="Times New Roman" w:cs="Times New Roman"/>
        </w:rPr>
        <w:t>i</w:t>
      </w:r>
      <w:proofErr w:type="spellEnd"/>
      <w:proofErr w:type="gramEnd"/>
      <w:r w:rsidRPr="00E64F13">
        <w:rPr>
          <w:rFonts w:ascii="Times New Roman" w:hAnsi="Times New Roman" w:cs="Times New Roman"/>
        </w:rPr>
        <w:t> </w:t>
      </w:r>
      <w:r w:rsidRPr="00E64F13">
        <w:rPr>
          <w:rFonts w:ascii="Times New Roman" w:hAnsi="Times New Roman" w:cs="Times New Roman"/>
          <w:lang w:eastAsia="en-US"/>
        </w:rPr>
        <w:t>] syntax element in units of bits is determined as follows:</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rPr>
      </w:pPr>
      <w:r w:rsidRPr="00E64F13">
        <w:rPr>
          <w:rFonts w:ascii="Times New Roman" w:hAnsi="Times New Roman" w:cs="Times New Roman" w:hint="eastAsia"/>
        </w:rPr>
        <w:t>–</w:t>
      </w:r>
      <w:r w:rsidRPr="00E64F13">
        <w:rPr>
          <w:rFonts w:ascii="Times New Roman" w:hAnsi="Times New Roman" w:cs="Times New Roman"/>
        </w:rPr>
        <w:tab/>
        <w:t xml:space="preserve">If </w:t>
      </w:r>
      <w:proofErr w:type="spellStart"/>
      <w:r w:rsidRPr="00E64F13">
        <w:rPr>
          <w:rFonts w:ascii="Times New Roman" w:hAnsi="Times New Roman" w:cs="Times New Roman"/>
        </w:rPr>
        <w:t>exponent_principal_point_y</w:t>
      </w:r>
      <w:proofErr w:type="spellEnd"/>
      <w:r w:rsidRPr="00E64F13">
        <w:rPr>
          <w:rFonts w:ascii="Times New Roman" w:hAnsi="Times New Roman" w:cs="Times New Roman"/>
        </w:rPr>
        <w:t>[ </w:t>
      </w:r>
      <w:proofErr w:type="spellStart"/>
      <w:r w:rsidRPr="00E64F13">
        <w:rPr>
          <w:rFonts w:ascii="Times New Roman" w:hAnsi="Times New Roman" w:cs="Times New Roman"/>
        </w:rPr>
        <w:t>i</w:t>
      </w:r>
      <w:proofErr w:type="spellEnd"/>
      <w:r w:rsidRPr="00E64F13">
        <w:rPr>
          <w:rFonts w:ascii="Times New Roman" w:hAnsi="Times New Roman" w:cs="Times New Roman"/>
        </w:rPr>
        <w:t xml:space="preserve"> ] = = 0, the length is Max( 0, </w:t>
      </w:r>
      <w:proofErr w:type="spellStart"/>
      <w:r w:rsidRPr="00E64F13">
        <w:rPr>
          <w:rFonts w:ascii="Times New Roman" w:hAnsi="Times New Roman" w:cs="Times New Roman"/>
        </w:rPr>
        <w:t>prec_principal_point</w:t>
      </w:r>
      <w:proofErr w:type="spellEnd"/>
      <w:r w:rsidRPr="00E64F13">
        <w:rPr>
          <w:rFonts w:ascii="Times New Roman" w:hAnsi="Times New Roman" w:cs="Times New Roman"/>
          <w:lang w:val="en-GB"/>
        </w:rPr>
        <w:t> − </w:t>
      </w:r>
      <w:r w:rsidRPr="00E64F13">
        <w:rPr>
          <w:rFonts w:ascii="Times New Roman" w:hAnsi="Times New Roman" w:cs="Times New Roman"/>
        </w:rPr>
        <w:t>30 ).</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ind w:left="850" w:hangingChars="425" w:hanging="850"/>
        <w:textAlignment w:val="baseline"/>
        <w:rPr>
          <w:rFonts w:ascii="Times New Roman" w:hAnsi="Times New Roman" w:cs="Times New Roman" w:hint="eastAsia"/>
        </w:rPr>
      </w:pPr>
      <w:r w:rsidRPr="00E64F13">
        <w:rPr>
          <w:rFonts w:ascii="Times New Roman" w:hAnsi="Times New Roman" w:cs="Times New Roman" w:hint="eastAsia"/>
        </w:rPr>
        <w:t>–</w:t>
      </w:r>
      <w:r w:rsidRPr="00E64F13">
        <w:rPr>
          <w:rFonts w:ascii="Times New Roman" w:hAnsi="Times New Roman" w:cs="Times New Roman"/>
        </w:rPr>
        <w:tab/>
        <w:t xml:space="preserve">Otherwise (0 &lt; </w:t>
      </w:r>
      <w:proofErr w:type="spellStart"/>
      <w:r w:rsidRPr="00E64F13">
        <w:rPr>
          <w:rFonts w:ascii="Times New Roman" w:hAnsi="Times New Roman" w:cs="Times New Roman"/>
        </w:rPr>
        <w:t>exponent_principal_point_y</w:t>
      </w:r>
      <w:proofErr w:type="spellEnd"/>
      <w:r w:rsidRPr="00E64F13">
        <w:rPr>
          <w:rFonts w:ascii="Times New Roman" w:hAnsi="Times New Roman" w:cs="Times New Roman"/>
        </w:rPr>
        <w:t>[ </w:t>
      </w:r>
      <w:proofErr w:type="spellStart"/>
      <w:r w:rsidRPr="00E64F13">
        <w:rPr>
          <w:rFonts w:ascii="Times New Roman" w:hAnsi="Times New Roman" w:cs="Times New Roman"/>
        </w:rPr>
        <w:t>i</w:t>
      </w:r>
      <w:proofErr w:type="spellEnd"/>
      <w:r w:rsidRPr="00E64F13">
        <w:rPr>
          <w:rFonts w:ascii="Times New Roman" w:hAnsi="Times New Roman" w:cs="Times New Roman"/>
        </w:rPr>
        <w:t xml:space="preserve"> ] &lt; 63), the length is Max( 0, </w:t>
      </w:r>
      <w:proofErr w:type="spellStart"/>
      <w:r w:rsidRPr="00E64F13">
        <w:rPr>
          <w:rFonts w:ascii="Times New Roman" w:hAnsi="Times New Roman" w:cs="Times New Roman"/>
        </w:rPr>
        <w:t>exponent_principal_point_y</w:t>
      </w:r>
      <w:proofErr w:type="spellEnd"/>
      <w:r w:rsidRPr="00E64F13">
        <w:rPr>
          <w:rFonts w:ascii="Times New Roman" w:hAnsi="Times New Roman" w:cs="Times New Roman"/>
        </w:rPr>
        <w:t>[ </w:t>
      </w:r>
      <w:proofErr w:type="spellStart"/>
      <w:r w:rsidRPr="00E64F13">
        <w:rPr>
          <w:rFonts w:ascii="Times New Roman" w:hAnsi="Times New Roman" w:cs="Times New Roman"/>
        </w:rPr>
        <w:t>i</w:t>
      </w:r>
      <w:proofErr w:type="spellEnd"/>
      <w:r w:rsidRPr="00E64F13">
        <w:rPr>
          <w:rFonts w:ascii="Times New Roman" w:hAnsi="Times New Roman" w:cs="Times New Roman"/>
        </w:rPr>
        <w:t xml:space="preserve"> ] + </w:t>
      </w:r>
      <w:proofErr w:type="spellStart"/>
      <w:r w:rsidRPr="00E64F13">
        <w:rPr>
          <w:rFonts w:ascii="Times New Roman" w:hAnsi="Times New Roman" w:cs="Times New Roman"/>
        </w:rPr>
        <w:t>prec_principal_point</w:t>
      </w:r>
      <w:proofErr w:type="spellEnd"/>
      <w:r w:rsidRPr="00E64F13">
        <w:rPr>
          <w:rFonts w:ascii="Times New Roman" w:hAnsi="Times New Roman" w:cs="Times New Roman"/>
          <w:lang w:val="en-GB"/>
        </w:rPr>
        <w:t> − </w:t>
      </w:r>
      <w:r w:rsidRPr="00E64F13">
        <w:rPr>
          <w:rFonts w:ascii="Times New Roman" w:hAnsi="Times New Roman" w:cs="Times New Roman"/>
        </w:rPr>
        <w:t>31 ).</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hint="eastAsia"/>
          <w:lang w:val="en-GB"/>
        </w:rPr>
      </w:pPr>
      <w:proofErr w:type="spellStart"/>
      <w:r w:rsidRPr="00E64F13">
        <w:rPr>
          <w:rFonts w:ascii="Times New Roman" w:hAnsi="Times New Roman" w:cs="Times New Roman"/>
          <w:b/>
          <w:lang w:val="en-GB"/>
        </w:rPr>
        <w:t>sign_</w:t>
      </w:r>
      <w:r w:rsidRPr="00E64F13">
        <w:rPr>
          <w:rFonts w:ascii="Times New Roman" w:hAnsi="Times New Roman" w:cs="Times New Roman" w:hint="eastAsia"/>
          <w:b/>
          <w:lang w:val="en-GB"/>
        </w:rPr>
        <w:t>r</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w:t>
      </w:r>
      <w:r w:rsidRPr="00E64F13">
        <w:rPr>
          <w:rFonts w:ascii="Times New Roman" w:hAnsi="Times New Roman" w:cs="Times New Roman" w:hint="eastAsia"/>
          <w:lang w:val="en-GB"/>
        </w:rPr>
        <w:t>j</w:t>
      </w:r>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w:t>
      </w:r>
      <w:r w:rsidRPr="00E64F13">
        <w:rPr>
          <w:rFonts w:ascii="Times New Roman" w:hAnsi="Times New Roman" w:cs="Times New Roman" w:hint="eastAsia"/>
          <w:lang w:val="en-GB"/>
        </w:rPr>
        <w:t>k</w:t>
      </w:r>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equal to 0 indicates that the sign </w:t>
      </w:r>
      <w:r w:rsidRPr="00E64F13">
        <w:rPr>
          <w:rFonts w:ascii="Times New Roman" w:hAnsi="Times New Roman" w:cs="Times New Roman"/>
          <w:lang w:eastAsia="en-US"/>
        </w:rPr>
        <w:t xml:space="preserve">of (j, k) component of the rotation matrix for the </w:t>
      </w:r>
      <w:proofErr w:type="spellStart"/>
      <w:r w:rsidRPr="00E64F13">
        <w:rPr>
          <w:rFonts w:ascii="Times New Roman" w:hAnsi="Times New Roman" w:cs="Times New Roman"/>
          <w:lang w:eastAsia="en-US"/>
        </w:rPr>
        <w:t>i-th</w:t>
      </w:r>
      <w:proofErr w:type="spellEnd"/>
      <w:r w:rsidRPr="00E64F13">
        <w:rPr>
          <w:rFonts w:ascii="Times New Roman" w:hAnsi="Times New Roman" w:cs="Times New Roman"/>
          <w:lang w:eastAsia="en-US"/>
        </w:rPr>
        <w:t xml:space="preserve"> camera</w:t>
      </w:r>
      <w:r w:rsidRPr="00E64F13">
        <w:rPr>
          <w:rFonts w:ascii="Times New Roman" w:hAnsi="Times New Roman" w:cs="Times New Roman"/>
          <w:lang w:val="en-GB"/>
        </w:rPr>
        <w:t xml:space="preserve"> is positive. </w:t>
      </w:r>
      <w:proofErr w:type="spellStart"/>
      <w:r w:rsidRPr="00E64F13">
        <w:rPr>
          <w:rFonts w:ascii="Times New Roman" w:hAnsi="Times New Roman" w:cs="Times New Roman"/>
          <w:lang w:val="en-GB"/>
        </w:rPr>
        <w:t>sign_</w:t>
      </w:r>
      <w:r w:rsidRPr="00E64F13">
        <w:rPr>
          <w:rFonts w:ascii="Times New Roman" w:hAnsi="Times New Roman" w:cs="Times New Roman" w:hint="eastAsia"/>
          <w:lang w:val="en-GB"/>
        </w:rPr>
        <w:t>r</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w:t>
      </w:r>
      <w:r w:rsidRPr="00E64F13">
        <w:rPr>
          <w:rFonts w:ascii="Times New Roman" w:hAnsi="Times New Roman" w:cs="Times New Roman" w:hint="eastAsia"/>
          <w:lang w:val="en-GB"/>
        </w:rPr>
        <w:t>j</w:t>
      </w:r>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w:t>
      </w:r>
      <w:r w:rsidRPr="00E64F13">
        <w:rPr>
          <w:rFonts w:ascii="Times New Roman" w:hAnsi="Times New Roman" w:cs="Times New Roman" w:hint="eastAsia"/>
          <w:lang w:val="en-GB"/>
        </w:rPr>
        <w:t>k</w:t>
      </w:r>
      <w:r w:rsidRPr="00E64F13">
        <w:rPr>
          <w:rFonts w:ascii="Times New Roman" w:hAnsi="Times New Roman" w:cs="Times New Roman"/>
          <w:lang w:val="en-GB"/>
        </w:rPr>
        <w:t> </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 xml:space="preserve">equal to 1 indicates that the sign </w:t>
      </w:r>
      <w:r w:rsidRPr="00E64F13">
        <w:rPr>
          <w:rFonts w:ascii="Times New Roman" w:hAnsi="Times New Roman" w:cs="Times New Roman"/>
          <w:lang w:eastAsia="en-US"/>
        </w:rPr>
        <w:t xml:space="preserve">of (j, k) component of the rotation matrix for the </w:t>
      </w:r>
      <w:proofErr w:type="spellStart"/>
      <w:r w:rsidRPr="00E64F13">
        <w:rPr>
          <w:rFonts w:ascii="Times New Roman" w:hAnsi="Times New Roman" w:cs="Times New Roman"/>
          <w:lang w:eastAsia="en-US"/>
        </w:rPr>
        <w:t>i-th</w:t>
      </w:r>
      <w:proofErr w:type="spellEnd"/>
      <w:r w:rsidRPr="00E64F13">
        <w:rPr>
          <w:rFonts w:ascii="Times New Roman" w:hAnsi="Times New Roman" w:cs="Times New Roman"/>
          <w:lang w:eastAsia="en-US"/>
        </w:rPr>
        <w:t xml:space="preserve"> camera</w:t>
      </w:r>
      <w:r w:rsidRPr="00E64F13">
        <w:rPr>
          <w:rFonts w:ascii="Times New Roman" w:hAnsi="Times New Roman" w:cs="Times New Roman"/>
          <w:lang w:val="en-GB"/>
        </w:rPr>
        <w:t xml:space="preserve"> is negative.</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hint="eastAsia"/>
          <w:lang w:val="en-GB"/>
        </w:rPr>
      </w:pPr>
      <w:proofErr w:type="spellStart"/>
      <w:r w:rsidRPr="00E64F13">
        <w:rPr>
          <w:rFonts w:ascii="Times New Roman" w:hAnsi="Times New Roman" w:cs="Times New Roman" w:hint="eastAsia"/>
          <w:b/>
          <w:lang w:val="en-GB"/>
        </w:rPr>
        <w:t>exponent</w:t>
      </w:r>
      <w:r w:rsidRPr="00E64F13">
        <w:rPr>
          <w:rFonts w:ascii="Times New Roman" w:hAnsi="Times New Roman" w:cs="Times New Roman"/>
          <w:b/>
          <w:lang w:val="en-GB"/>
        </w:rPr>
        <w:t>_</w:t>
      </w:r>
      <w:r w:rsidRPr="00E64F13">
        <w:rPr>
          <w:rFonts w:ascii="Times New Roman" w:hAnsi="Times New Roman" w:cs="Times New Roman" w:hint="eastAsia"/>
          <w:b/>
          <w:lang w:val="en-GB"/>
        </w:rPr>
        <w:t>r</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w:t>
      </w:r>
      <w:r w:rsidRPr="00E64F13">
        <w:rPr>
          <w:rFonts w:ascii="Times New Roman" w:hAnsi="Times New Roman" w:cs="Times New Roman" w:hint="eastAsia"/>
          <w:lang w:val="en-GB"/>
        </w:rPr>
        <w:t>j</w:t>
      </w:r>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w:t>
      </w:r>
      <w:r w:rsidRPr="00E64F13">
        <w:rPr>
          <w:rFonts w:ascii="Times New Roman" w:hAnsi="Times New Roman" w:cs="Times New Roman" w:hint="eastAsia"/>
          <w:lang w:val="en-GB"/>
        </w:rPr>
        <w:t>k</w:t>
      </w:r>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specifies the exponent part</w:t>
      </w:r>
      <w:r w:rsidRPr="00E64F13">
        <w:rPr>
          <w:rFonts w:ascii="Times New Roman" w:hAnsi="Times New Roman" w:cs="Times New Roman"/>
          <w:lang w:eastAsia="en-US"/>
        </w:rPr>
        <w:t xml:space="preserve"> of (j, k) component of the rotation matrix for the </w:t>
      </w:r>
      <w:proofErr w:type="spellStart"/>
      <w:r w:rsidRPr="00E64F13">
        <w:rPr>
          <w:rFonts w:ascii="Times New Roman" w:hAnsi="Times New Roman" w:cs="Times New Roman"/>
          <w:lang w:eastAsia="en-US"/>
        </w:rPr>
        <w:t>i-th</w:t>
      </w:r>
      <w:proofErr w:type="spellEnd"/>
      <w:r w:rsidRPr="00E64F13">
        <w:rPr>
          <w:rFonts w:ascii="Times New Roman" w:hAnsi="Times New Roman" w:cs="Times New Roman"/>
          <w:lang w:eastAsia="en-US"/>
        </w:rPr>
        <w:t xml:space="preserve"> camera</w:t>
      </w:r>
      <w:r w:rsidRPr="00E64F13">
        <w:rPr>
          <w:rFonts w:ascii="Times New Roman" w:hAnsi="Times New Roman" w:cs="Times New Roman"/>
          <w:lang w:val="en-GB"/>
        </w:rPr>
        <w:t xml:space="preserve">. The value of </w:t>
      </w:r>
      <w:proofErr w:type="spellStart"/>
      <w:r w:rsidRPr="00E64F13">
        <w:rPr>
          <w:rFonts w:ascii="Times New Roman" w:hAnsi="Times New Roman" w:cs="Times New Roman"/>
          <w:lang w:val="en-GB"/>
        </w:rPr>
        <w:t>exponent_</w:t>
      </w:r>
      <w:r w:rsidRPr="00E64F13">
        <w:rPr>
          <w:rFonts w:ascii="Times New Roman" w:hAnsi="Times New Roman" w:cs="Times New Roman" w:hint="eastAsia"/>
          <w:lang w:val="en-GB"/>
        </w:rPr>
        <w:t>r</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w:t>
      </w:r>
      <w:r w:rsidRPr="00E64F13">
        <w:rPr>
          <w:rFonts w:ascii="Times New Roman" w:hAnsi="Times New Roman" w:cs="Times New Roman" w:hint="eastAsia"/>
          <w:lang w:val="en-GB"/>
        </w:rPr>
        <w:t>j</w:t>
      </w:r>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w:t>
      </w:r>
      <w:r w:rsidRPr="00E64F13">
        <w:rPr>
          <w:rFonts w:ascii="Times New Roman" w:hAnsi="Times New Roman" w:cs="Times New Roman" w:hint="eastAsia"/>
          <w:lang w:val="en-GB"/>
        </w:rPr>
        <w:t>k</w:t>
      </w:r>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eastAsia="SimSun" w:hAnsi="Times New Roman" w:cs="Times New Roman" w:hint="eastAsia"/>
          <w:lang w:val="en-GB" w:eastAsia="zh-CN"/>
        </w:rPr>
        <w:t xml:space="preserve"> </w:t>
      </w:r>
      <w:r w:rsidRPr="00E64F13">
        <w:rPr>
          <w:rFonts w:ascii="Times New Roman" w:hAnsi="Times New Roman" w:cs="Times New Roman"/>
          <w:lang w:val="en-GB"/>
        </w:rPr>
        <w:t>shall be in the range of 0 to 62, inclusive. The value 63 is reserved for future use by ITU</w:t>
      </w:r>
      <w:r>
        <w:rPr>
          <w:rFonts w:ascii="Times New Roman" w:hAnsi="Times New Roman" w:cs="Times New Roman"/>
          <w:lang w:val="en-GB"/>
        </w:rPr>
        <w:noBreakHyphen/>
      </w:r>
      <w:r w:rsidRPr="00E64F13">
        <w:rPr>
          <w:rFonts w:ascii="Times New Roman" w:hAnsi="Times New Roman" w:cs="Times New Roman"/>
          <w:lang w:val="en-GB"/>
        </w:rPr>
        <w:t xml:space="preserve">T | ISO/IEC. When </w:t>
      </w:r>
      <w:proofErr w:type="spellStart"/>
      <w:r w:rsidRPr="00E64F13">
        <w:rPr>
          <w:rFonts w:ascii="Times New Roman" w:hAnsi="Times New Roman" w:cs="Times New Roman"/>
          <w:lang w:val="en-GB"/>
        </w:rPr>
        <w:t>exponent_</w:t>
      </w:r>
      <w:r w:rsidRPr="00E64F13">
        <w:rPr>
          <w:rFonts w:ascii="Times New Roman" w:hAnsi="Times New Roman" w:cs="Times New Roman" w:hint="eastAsia"/>
          <w:lang w:val="en-GB"/>
        </w:rPr>
        <w:t>r</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w:t>
      </w:r>
      <w:r w:rsidRPr="00E64F13">
        <w:rPr>
          <w:rFonts w:ascii="Times New Roman" w:hAnsi="Times New Roman" w:cs="Times New Roman" w:hint="eastAsia"/>
          <w:lang w:val="en-GB"/>
        </w:rPr>
        <w:t>j</w:t>
      </w:r>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w:t>
      </w:r>
      <w:r w:rsidRPr="00E64F13">
        <w:rPr>
          <w:rFonts w:ascii="Times New Roman" w:hAnsi="Times New Roman" w:cs="Times New Roman" w:hint="eastAsia"/>
          <w:lang w:val="en-GB"/>
        </w:rPr>
        <w:t>k</w:t>
      </w:r>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is equal to 63, the value of </w:t>
      </w:r>
      <w:r w:rsidRPr="00E64F13">
        <w:rPr>
          <w:rFonts w:ascii="Times New Roman" w:hAnsi="Times New Roman" w:cs="Times New Roman"/>
          <w:lang w:eastAsia="en-US"/>
        </w:rPr>
        <w:t>rotation matrix is unspecified</w:t>
      </w:r>
      <w:r w:rsidRPr="00E64F13">
        <w:rPr>
          <w:rFonts w:ascii="Times New Roman" w:hAnsi="Times New Roman" w:cs="Times New Roman"/>
          <w:lang w:val="en-GB"/>
        </w:rPr>
        <w:t>.</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hint="eastAsia"/>
          <w:lang w:val="en-GB"/>
        </w:rPr>
      </w:pPr>
      <w:proofErr w:type="spellStart"/>
      <w:r w:rsidRPr="00E64F13">
        <w:rPr>
          <w:rFonts w:ascii="Times New Roman" w:hAnsi="Times New Roman" w:cs="Times New Roman"/>
          <w:b/>
          <w:lang w:val="en-GB"/>
        </w:rPr>
        <w:t>mantissa_</w:t>
      </w:r>
      <w:r w:rsidRPr="00E64F13">
        <w:rPr>
          <w:rFonts w:ascii="Times New Roman" w:hAnsi="Times New Roman" w:cs="Times New Roman" w:hint="eastAsia"/>
          <w:b/>
          <w:lang w:val="en-GB"/>
        </w:rPr>
        <w:t>r</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w:t>
      </w:r>
      <w:r w:rsidRPr="00E64F13">
        <w:rPr>
          <w:rFonts w:ascii="Times New Roman" w:hAnsi="Times New Roman" w:cs="Times New Roman" w:hint="eastAsia"/>
          <w:lang w:val="en-GB"/>
        </w:rPr>
        <w:t>j</w:t>
      </w:r>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w:t>
      </w:r>
      <w:r w:rsidRPr="00E64F13">
        <w:rPr>
          <w:rFonts w:ascii="Times New Roman" w:hAnsi="Times New Roman" w:cs="Times New Roman" w:hint="eastAsia"/>
          <w:lang w:val="en-GB"/>
        </w:rPr>
        <w:t>k</w:t>
      </w:r>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specifies the mantissa part </w:t>
      </w:r>
      <w:r w:rsidRPr="00E64F13">
        <w:rPr>
          <w:rFonts w:ascii="Times New Roman" w:hAnsi="Times New Roman" w:cs="Times New Roman"/>
          <w:lang w:eastAsia="en-US"/>
        </w:rPr>
        <w:t xml:space="preserve">of (j, k) component of the rotation matrix for the </w:t>
      </w:r>
      <w:proofErr w:type="spellStart"/>
      <w:r w:rsidRPr="00E64F13">
        <w:rPr>
          <w:rFonts w:ascii="Times New Roman" w:hAnsi="Times New Roman" w:cs="Times New Roman"/>
          <w:lang w:eastAsia="en-US"/>
        </w:rPr>
        <w:t>i-th</w:t>
      </w:r>
      <w:proofErr w:type="spellEnd"/>
      <w:r w:rsidRPr="00E64F13">
        <w:rPr>
          <w:rFonts w:ascii="Times New Roman" w:hAnsi="Times New Roman" w:cs="Times New Roman"/>
          <w:lang w:eastAsia="en-US"/>
        </w:rPr>
        <w:t xml:space="preserve"> camera</w:t>
      </w:r>
      <w:r w:rsidRPr="00E64F13">
        <w:rPr>
          <w:rFonts w:ascii="Times New Roman" w:hAnsi="Times New Roman" w:cs="Times New Roman"/>
          <w:lang w:val="en-GB"/>
        </w:rPr>
        <w:t>.</w:t>
      </w:r>
    </w:p>
    <w:p w:rsidR="003208BE" w:rsidRPr="00E64F13" w:rsidRDefault="003208BE" w:rsidP="003208BE">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lang w:eastAsia="en-US"/>
        </w:rPr>
      </w:pPr>
      <w:r w:rsidRPr="00E64F13">
        <w:rPr>
          <w:rFonts w:ascii="Times New Roman" w:hAnsi="Times New Roman" w:cs="Times New Roman"/>
          <w:lang w:eastAsia="en-US"/>
        </w:rPr>
        <w:t xml:space="preserve">The length of the </w:t>
      </w:r>
      <w:proofErr w:type="spellStart"/>
      <w:r w:rsidRPr="00E64F13">
        <w:rPr>
          <w:rFonts w:ascii="Times New Roman" w:hAnsi="Times New Roman" w:cs="Times New Roman"/>
          <w:lang w:eastAsia="en-US"/>
        </w:rPr>
        <w:t>mantissa_r</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w:t>
      </w:r>
      <w:r w:rsidRPr="00E64F13">
        <w:rPr>
          <w:rFonts w:ascii="Times New Roman" w:hAnsi="Times New Roman" w:cs="Times New Roman" w:hint="eastAsia"/>
          <w:lang w:val="en-GB"/>
        </w:rPr>
        <w:t>j</w:t>
      </w:r>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w:t>
      </w:r>
      <w:r w:rsidRPr="00E64F13">
        <w:rPr>
          <w:rFonts w:ascii="Times New Roman" w:hAnsi="Times New Roman" w:cs="Times New Roman" w:hint="eastAsia"/>
          <w:lang w:val="en-GB"/>
        </w:rPr>
        <w:t>k</w:t>
      </w:r>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eastAsia="en-US"/>
        </w:rPr>
        <w:t xml:space="preserve"> syntax element in units of bits is determined as follows:</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r w:rsidRPr="00E64F13">
        <w:rPr>
          <w:rFonts w:ascii="Times New Roman" w:hAnsi="Times New Roman" w:cs="Times New Roman"/>
          <w:lang w:val="en-GB"/>
        </w:rPr>
        <w:t>–</w:t>
      </w:r>
      <w:r w:rsidRPr="00E64F13">
        <w:rPr>
          <w:rFonts w:ascii="Times New Roman" w:hAnsi="Times New Roman" w:cs="Times New Roman"/>
          <w:lang w:val="en-GB"/>
        </w:rPr>
        <w:tab/>
        <w:t xml:space="preserve">If </w:t>
      </w:r>
      <w:proofErr w:type="spellStart"/>
      <w:r w:rsidRPr="00E64F13">
        <w:rPr>
          <w:rFonts w:ascii="Times New Roman" w:hAnsi="Times New Roman" w:cs="Times New Roman"/>
          <w:lang w:val="en-GB"/>
        </w:rPr>
        <w:t>exponent_r</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 = 0, the length is Max( 0, </w:t>
      </w:r>
      <w:proofErr w:type="spellStart"/>
      <w:r w:rsidRPr="00E64F13">
        <w:rPr>
          <w:rFonts w:ascii="Times New Roman" w:hAnsi="Times New Roman" w:cs="Times New Roman"/>
          <w:lang w:val="en-GB"/>
        </w:rPr>
        <w:t>prec_rotation_param</w:t>
      </w:r>
      <w:proofErr w:type="spellEnd"/>
      <w:r w:rsidRPr="00E64F13">
        <w:rPr>
          <w:rFonts w:ascii="Times New Roman" w:hAnsi="Times New Roman" w:cs="Times New Roman"/>
          <w:lang w:val="en-GB"/>
        </w:rPr>
        <w:t> − 30 ).</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r w:rsidRPr="00E64F13">
        <w:rPr>
          <w:rFonts w:ascii="Times New Roman" w:hAnsi="Times New Roman" w:cs="Times New Roman"/>
          <w:lang w:val="en-GB"/>
        </w:rPr>
        <w:t>–</w:t>
      </w:r>
      <w:r w:rsidRPr="00E64F13">
        <w:rPr>
          <w:rFonts w:ascii="Times New Roman" w:hAnsi="Times New Roman" w:cs="Times New Roman"/>
          <w:lang w:val="en-GB"/>
        </w:rPr>
        <w:tab/>
        <w:t xml:space="preserve">Otherwise (0 &lt; </w:t>
      </w:r>
      <w:proofErr w:type="spellStart"/>
      <w:r w:rsidRPr="00E64F13">
        <w:rPr>
          <w:rFonts w:ascii="Times New Roman" w:hAnsi="Times New Roman" w:cs="Times New Roman"/>
          <w:lang w:val="en-GB"/>
        </w:rPr>
        <w:t>exponent_r</w:t>
      </w:r>
      <w:proofErr w:type="spellEnd"/>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r w:rsidRPr="00E64F13">
        <w:rPr>
          <w:rFonts w:ascii="Times New Roman" w:hAnsi="Times New Roman" w:cs="Times New Roman"/>
          <w:lang w:val="en-GB"/>
        </w:rPr>
        <w:t xml:space="preserve"> ] &lt; 63), the length is Max( 0, </w:t>
      </w:r>
      <w:proofErr w:type="spellStart"/>
      <w:r w:rsidRPr="00E64F13">
        <w:rPr>
          <w:rFonts w:ascii="Times New Roman" w:hAnsi="Times New Roman" w:cs="Times New Roman"/>
          <w:lang w:val="en-GB"/>
        </w:rPr>
        <w:t>exponent_r</w:t>
      </w:r>
      <w:proofErr w:type="spellEnd"/>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r w:rsidRPr="00E64F13">
        <w:rPr>
          <w:rFonts w:ascii="Times New Roman" w:hAnsi="Times New Roman" w:cs="Times New Roman"/>
          <w:lang w:val="en-GB"/>
        </w:rPr>
        <w:t xml:space="preserve"> ] + </w:t>
      </w:r>
      <w:proofErr w:type="spellStart"/>
      <w:r w:rsidRPr="00E64F13">
        <w:rPr>
          <w:rFonts w:ascii="Times New Roman" w:hAnsi="Times New Roman" w:cs="Times New Roman"/>
          <w:lang w:val="en-GB"/>
        </w:rPr>
        <w:t>prec_rotation_param</w:t>
      </w:r>
      <w:proofErr w:type="spellEnd"/>
      <w:r w:rsidRPr="00E64F13">
        <w:rPr>
          <w:rFonts w:ascii="Times New Roman" w:hAnsi="Times New Roman" w:cs="Times New Roman"/>
          <w:lang w:val="en-GB"/>
        </w:rPr>
        <w:t> − 31 ).</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r w:rsidRPr="00E64F13">
        <w:rPr>
          <w:rFonts w:ascii="Times New Roman" w:hAnsi="Times New Roman" w:cs="Times New Roman"/>
          <w:lang w:val="en-GB"/>
        </w:rPr>
        <w:t>The rotation matrix R</w:t>
      </w:r>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for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camera is represented as follows:</w:t>
      </w:r>
    </w:p>
    <w:p w:rsidR="003208BE" w:rsidRPr="00E64F13" w:rsidRDefault="003208BE" w:rsidP="003208BE">
      <w:pPr>
        <w:tabs>
          <w:tab w:val="left" w:pos="720"/>
          <w:tab w:val="left" w:pos="794"/>
          <w:tab w:val="left" w:pos="1080"/>
          <w:tab w:val="left" w:pos="1440"/>
          <w:tab w:val="left" w:pos="1588"/>
          <w:tab w:val="center" w:pos="4849"/>
          <w:tab w:val="right" w:pos="9696"/>
        </w:tabs>
        <w:overflowPunct w:val="0"/>
        <w:autoSpaceDE w:val="0"/>
        <w:autoSpaceDN w:val="0"/>
        <w:adjustRightInd w:val="0"/>
        <w:spacing w:before="193" w:after="240"/>
        <w:ind w:left="1588"/>
        <w:textAlignment w:val="baseline"/>
        <w:rPr>
          <w:rFonts w:ascii="Times New Roman" w:hAnsi="Times New Roman" w:cs="Times New Roman"/>
          <w:bCs/>
          <w:szCs w:val="22"/>
          <w:lang w:val="en-GB" w:eastAsia="en-US"/>
        </w:rPr>
      </w:pPr>
      <w:r w:rsidRPr="00004650">
        <w:rPr>
          <w:rFonts w:ascii="Times New Roman" w:hAnsi="Times New Roman" w:cs="Times New Roman"/>
          <w:position w:val="-50"/>
          <w:lang w:val="en-GB" w:eastAsia="en-US"/>
        </w:rPr>
        <w:object w:dxaOrig="3379"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pt;height:57.75pt" o:ole="">
            <v:imagedata r:id="rId18" o:title=""/>
          </v:shape>
          <o:OLEObject Type="Embed" ProgID="Equation.3" ShapeID="_x0000_i1025" DrawAspect="Content" ObjectID="_1475249778" r:id="rId19"/>
        </w:object>
      </w:r>
      <w:r w:rsidRPr="00E64F13">
        <w:rPr>
          <w:rFonts w:ascii="Times New Roman" w:hAnsi="Times New Roman" w:cs="Times New Roman"/>
          <w:szCs w:val="22"/>
          <w:lang w:val="es-ES" w:eastAsia="en-US"/>
        </w:rPr>
        <w:tab/>
      </w:r>
      <w:r w:rsidRPr="00E64F13">
        <w:rPr>
          <w:rFonts w:ascii="Times New Roman" w:hAnsi="Times New Roman" w:cs="Times New Roman"/>
          <w:snapToGrid w:val="0"/>
          <w:szCs w:val="22"/>
          <w:lang w:val="en-GB" w:eastAsia="en-US"/>
        </w:rPr>
        <w:t>(</w:t>
      </w:r>
      <w:r w:rsidRPr="00E64F13">
        <w:rPr>
          <w:rFonts w:ascii="Times New Roman" w:hAnsi="Times New Roman" w:cs="Times New Roman"/>
          <w:lang w:val="en-GB" w:eastAsia="en-US"/>
        </w:rPr>
        <w:t>J-XX</w:t>
      </w:r>
      <w:r w:rsidRPr="00E64F13">
        <w:rPr>
          <w:rFonts w:ascii="Times New Roman" w:hAnsi="Times New Roman" w:cs="Times New Roman"/>
          <w:snapToGrid w:val="0"/>
          <w:szCs w:val="22"/>
          <w:lang w:val="en-GB" w:eastAsia="en-US"/>
        </w:rPr>
        <w:t>)</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jc w:val="left"/>
        <w:textAlignment w:val="baseline"/>
        <w:rPr>
          <w:rFonts w:ascii="Times New Roman" w:hAnsi="Times New Roman" w:cs="Times New Roman" w:hint="eastAsia"/>
          <w:lang w:val="en-GB"/>
        </w:rPr>
      </w:pPr>
      <w:proofErr w:type="spellStart"/>
      <w:r w:rsidRPr="00E64F13">
        <w:rPr>
          <w:rFonts w:ascii="Times New Roman" w:hAnsi="Times New Roman" w:cs="Times New Roman"/>
          <w:b/>
          <w:lang w:val="en-GB"/>
        </w:rPr>
        <w:t>sign_</w:t>
      </w:r>
      <w:r w:rsidRPr="00E64F13">
        <w:rPr>
          <w:rFonts w:ascii="Times New Roman" w:hAnsi="Times New Roman" w:cs="Times New Roman" w:hint="eastAsia"/>
          <w:b/>
          <w:lang w:val="en-GB"/>
        </w:rPr>
        <w:t>t</w:t>
      </w:r>
      <w:r w:rsidRPr="00E64F13">
        <w:rPr>
          <w:rFonts w:ascii="Times New Roman" w:hAnsi="Times New Roman" w:cs="Times New Roman"/>
          <w:b/>
          <w:lang w:val="en-GB"/>
        </w:rPr>
        <w:t>_x</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equal to 0 indicates that the sign </w:t>
      </w:r>
      <w:del w:id="829" w:author="Windows ユーザー" w:date="2014-10-18T17:32:00Z">
        <w:r w:rsidRPr="00E64F13" w:rsidDel="0018782A">
          <w:rPr>
            <w:rFonts w:ascii="Times New Roman" w:hAnsi="Times New Roman" w:cs="Times New Roman"/>
            <w:lang w:val="en-GB"/>
          </w:rPr>
          <w:delText xml:space="preserve">of </w:delText>
        </w:r>
        <w:r w:rsidRPr="00E64F13" w:rsidDel="0018782A">
          <w:rPr>
            <w:rFonts w:ascii="Times New Roman" w:hAnsi="Times New Roman" w:cs="Times New Roman" w:hint="eastAsia"/>
            <w:lang w:val="en-GB"/>
          </w:rPr>
          <w:delText xml:space="preserve">horizontal </w:delText>
        </w:r>
      </w:del>
      <w:ins w:id="830" w:author="Windows ユーザー" w:date="2014-10-18T17:33:00Z">
        <w:r w:rsidRPr="00E64F13">
          <w:rPr>
            <w:rFonts w:ascii="Times New Roman" w:hAnsi="Times New Roman" w:cs="Times New Roman"/>
            <w:lang w:val="en-GB"/>
          </w:rPr>
          <w:t>of</w:t>
        </w:r>
        <w:r>
          <w:rPr>
            <w:rFonts w:ascii="Times New Roman" w:hAnsi="Times New Roman" w:cs="Times New Roman" w:hint="eastAsia"/>
            <w:lang w:val="en-GB"/>
          </w:rPr>
          <w:t xml:space="preserve"> the</w:t>
        </w:r>
        <w:r w:rsidRPr="00E64F13">
          <w:rPr>
            <w:rFonts w:ascii="Times New Roman" w:hAnsi="Times New Roman" w:cs="Times New Roman"/>
            <w:lang w:val="en-GB"/>
          </w:rPr>
          <w:t xml:space="preserve"> </w:t>
        </w:r>
        <w:r w:rsidRPr="00E64F13">
          <w:rPr>
            <w:rFonts w:ascii="Times New Roman" w:hAnsi="Times New Roman" w:cs="Times New Roman" w:hint="eastAsia"/>
            <w:lang w:val="en-GB"/>
          </w:rPr>
          <w:t>horizontal</w:t>
        </w:r>
        <w:r w:rsidRPr="00E64F13">
          <w:rPr>
            <w:rFonts w:ascii="Times New Roman" w:hAnsi="Times New Roman" w:cs="Times New Roman"/>
            <w:lang w:eastAsia="en-US"/>
          </w:rPr>
          <w:t xml:space="preserve"> </w:t>
        </w:r>
      </w:ins>
      <w:r w:rsidRPr="00E64F13">
        <w:rPr>
          <w:rFonts w:ascii="Times New Roman" w:hAnsi="Times New Roman" w:cs="Times New Roman"/>
          <w:lang w:eastAsia="en-US"/>
        </w:rPr>
        <w:t>component of the translation vector for</w:t>
      </w:r>
      <w:r w:rsidRPr="00E64F13">
        <w:rPr>
          <w:rFonts w:ascii="Times New Roman" w:hAnsi="Times New Roman" w:cs="Times New Roman"/>
          <w:lang w:val="en-GB"/>
        </w:rPr>
        <w:t xml:space="preserve">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camera</w:t>
      </w:r>
      <w:r w:rsidRPr="00E64F13">
        <w:rPr>
          <w:rFonts w:ascii="Times New Roman" w:hAnsi="Times New Roman" w:cs="Times New Roman"/>
          <w:lang w:val="en-GB"/>
        </w:rPr>
        <w:t xml:space="preserve"> is </w:t>
      </w:r>
      <w:r w:rsidRPr="00E64F13">
        <w:rPr>
          <w:rFonts w:ascii="Times New Roman" w:hAnsi="Times New Roman" w:cs="Times New Roman"/>
          <w:lang w:val="en-GB"/>
        </w:rPr>
        <w:lastRenderedPageBreak/>
        <w:t xml:space="preserve">positive. </w:t>
      </w:r>
      <w:proofErr w:type="spellStart"/>
      <w:r w:rsidRPr="00E64F13">
        <w:rPr>
          <w:rFonts w:ascii="Times New Roman" w:hAnsi="Times New Roman" w:cs="Times New Roman"/>
          <w:lang w:val="en-GB"/>
        </w:rPr>
        <w:t>sign_t_x</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equal to 1 indicates that the sign </w:t>
      </w:r>
      <w:del w:id="831" w:author="Windows ユーザー" w:date="2014-10-18T17:33:00Z">
        <w:r w:rsidRPr="00E64F13" w:rsidDel="0018782A">
          <w:rPr>
            <w:rFonts w:ascii="Times New Roman" w:hAnsi="Times New Roman" w:cs="Times New Roman"/>
            <w:lang w:val="en-GB"/>
          </w:rPr>
          <w:delText xml:space="preserve">of </w:delText>
        </w:r>
        <w:r w:rsidRPr="00E64F13" w:rsidDel="0018782A">
          <w:rPr>
            <w:rFonts w:ascii="Times New Roman" w:hAnsi="Times New Roman" w:cs="Times New Roman" w:hint="eastAsia"/>
            <w:lang w:val="en-GB"/>
          </w:rPr>
          <w:delText xml:space="preserve">horizontal </w:delText>
        </w:r>
      </w:del>
      <w:ins w:id="832" w:author="Windows ユーザー" w:date="2014-10-18T17:33:00Z">
        <w:r w:rsidRPr="00E64F13">
          <w:rPr>
            <w:rFonts w:ascii="Times New Roman" w:hAnsi="Times New Roman" w:cs="Times New Roman"/>
            <w:lang w:val="en-GB"/>
          </w:rPr>
          <w:t xml:space="preserve">of </w:t>
        </w:r>
        <w:r>
          <w:rPr>
            <w:rFonts w:ascii="Times New Roman" w:hAnsi="Times New Roman" w:cs="Times New Roman" w:hint="eastAsia"/>
            <w:lang w:val="en-GB"/>
          </w:rPr>
          <w:t xml:space="preserve">the </w:t>
        </w:r>
        <w:r w:rsidRPr="00E64F13">
          <w:rPr>
            <w:rFonts w:ascii="Times New Roman" w:hAnsi="Times New Roman" w:cs="Times New Roman" w:hint="eastAsia"/>
            <w:lang w:val="en-GB"/>
          </w:rPr>
          <w:t xml:space="preserve">horizontal </w:t>
        </w:r>
      </w:ins>
      <w:r w:rsidRPr="00E64F13">
        <w:rPr>
          <w:rFonts w:ascii="Times New Roman" w:hAnsi="Times New Roman" w:cs="Times New Roman"/>
          <w:lang w:eastAsia="en-US"/>
        </w:rPr>
        <w:t>component of the translation vector for</w:t>
      </w:r>
      <w:r w:rsidRPr="00E64F13">
        <w:rPr>
          <w:rFonts w:ascii="Times New Roman" w:hAnsi="Times New Roman" w:cs="Times New Roman"/>
          <w:lang w:val="en-GB"/>
        </w:rPr>
        <w:t xml:space="preserve">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camera</w:t>
      </w:r>
      <w:r w:rsidRPr="00E64F13">
        <w:rPr>
          <w:rFonts w:ascii="Times New Roman" w:hAnsi="Times New Roman" w:cs="Times New Roman"/>
          <w:lang w:val="en-GB"/>
        </w:rPr>
        <w:t xml:space="preserve"> is negative.</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hint="eastAsia"/>
          <w:lang w:val="en-GB"/>
        </w:rPr>
      </w:pPr>
      <w:proofErr w:type="spellStart"/>
      <w:r w:rsidRPr="00E64F13">
        <w:rPr>
          <w:rFonts w:ascii="Times New Roman" w:hAnsi="Times New Roman" w:cs="Times New Roman" w:hint="eastAsia"/>
          <w:b/>
          <w:lang w:val="en-GB"/>
        </w:rPr>
        <w:t>exponent</w:t>
      </w:r>
      <w:r w:rsidRPr="00E64F13">
        <w:rPr>
          <w:rFonts w:ascii="Times New Roman" w:hAnsi="Times New Roman" w:cs="Times New Roman"/>
          <w:b/>
          <w:lang w:val="en-GB"/>
        </w:rPr>
        <w:t>_</w:t>
      </w:r>
      <w:r w:rsidRPr="00E64F13">
        <w:rPr>
          <w:rFonts w:ascii="Times New Roman" w:hAnsi="Times New Roman" w:cs="Times New Roman" w:hint="eastAsia"/>
          <w:b/>
          <w:lang w:val="en-GB"/>
        </w:rPr>
        <w:t>t</w:t>
      </w:r>
      <w:r w:rsidRPr="00E64F13">
        <w:rPr>
          <w:rFonts w:ascii="Times New Roman" w:hAnsi="Times New Roman" w:cs="Times New Roman"/>
          <w:b/>
          <w:lang w:val="en-GB"/>
        </w:rPr>
        <w:t>_x</w:t>
      </w:r>
      <w:proofErr w:type="spellEnd"/>
      <w:proofErr w:type="gramStart"/>
      <w:r w:rsidRPr="00E64F13">
        <w:rPr>
          <w:rFonts w:ascii="Times New Roman" w:hAnsi="Times New Roman" w:cs="Times New Roman" w:hint="eastAsia"/>
          <w:lang w:val="en-GB"/>
        </w:rPr>
        <w:t>[</w:t>
      </w:r>
      <w:r w:rsidRPr="00E64F13">
        <w:rPr>
          <w:rFonts w:ascii="Times New Roman" w:hAnsi="Times New Roman" w:cs="Times New Roman"/>
          <w:lang w:val="en-GB"/>
        </w:rPr>
        <w:t> </w:t>
      </w:r>
      <w:proofErr w:type="spellStart"/>
      <w:r w:rsidRPr="00E64F13">
        <w:rPr>
          <w:rFonts w:ascii="Times New Roman" w:hAnsi="Times New Roman" w:cs="Times New Roman" w:hint="eastAsia"/>
          <w:lang w:val="en-GB"/>
        </w:rPr>
        <w:t>i</w:t>
      </w:r>
      <w:proofErr w:type="spellEnd"/>
      <w:proofErr w:type="gramEnd"/>
      <w:r w:rsidRPr="00E64F13">
        <w:rPr>
          <w:rFonts w:ascii="Times New Roman" w:hAnsi="Times New Roman" w:cs="Times New Roman"/>
          <w:lang w:val="en-GB"/>
        </w:rPr>
        <w:t>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specifies the exponent part </w:t>
      </w:r>
      <w:del w:id="833" w:author="Windows ユーザー" w:date="2014-10-18T17:33:00Z">
        <w:r w:rsidRPr="00E64F13" w:rsidDel="0018782A">
          <w:rPr>
            <w:rFonts w:ascii="Times New Roman" w:hAnsi="Times New Roman" w:cs="Times New Roman"/>
            <w:lang w:val="en-GB"/>
          </w:rPr>
          <w:delText xml:space="preserve">of </w:delText>
        </w:r>
        <w:r w:rsidRPr="00E64F13" w:rsidDel="0018782A">
          <w:rPr>
            <w:rFonts w:ascii="Times New Roman" w:hAnsi="Times New Roman" w:cs="Times New Roman" w:hint="eastAsia"/>
            <w:lang w:val="en-GB"/>
          </w:rPr>
          <w:delText xml:space="preserve">horizontal </w:delText>
        </w:r>
      </w:del>
      <w:ins w:id="834" w:author="Windows ユーザー" w:date="2014-10-18T17:33:00Z">
        <w:r w:rsidRPr="00E64F13">
          <w:rPr>
            <w:rFonts w:ascii="Times New Roman" w:hAnsi="Times New Roman" w:cs="Times New Roman"/>
            <w:lang w:val="en-GB"/>
          </w:rPr>
          <w:t>of</w:t>
        </w:r>
      </w:ins>
      <w:ins w:id="835" w:author="Windows ユーザー" w:date="2014-10-18T17:34:00Z">
        <w:r>
          <w:rPr>
            <w:rFonts w:ascii="Times New Roman" w:hAnsi="Times New Roman" w:cs="Times New Roman" w:hint="eastAsia"/>
            <w:lang w:val="en-GB"/>
          </w:rPr>
          <w:t xml:space="preserve"> the</w:t>
        </w:r>
      </w:ins>
      <w:ins w:id="836" w:author="Windows ユーザー" w:date="2014-10-18T17:33:00Z">
        <w:r w:rsidRPr="00E64F13">
          <w:rPr>
            <w:rFonts w:ascii="Times New Roman" w:hAnsi="Times New Roman" w:cs="Times New Roman"/>
            <w:lang w:val="en-GB"/>
          </w:rPr>
          <w:t xml:space="preserve"> </w:t>
        </w:r>
        <w:r w:rsidRPr="00E64F13">
          <w:rPr>
            <w:rFonts w:ascii="Times New Roman" w:hAnsi="Times New Roman" w:cs="Times New Roman" w:hint="eastAsia"/>
            <w:lang w:val="en-GB"/>
          </w:rPr>
          <w:t>horizontal</w:t>
        </w:r>
        <w:r w:rsidRPr="00E64F13">
          <w:rPr>
            <w:rFonts w:ascii="Times New Roman" w:hAnsi="Times New Roman" w:cs="Times New Roman"/>
            <w:lang w:eastAsia="en-US"/>
          </w:rPr>
          <w:t xml:space="preserve"> </w:t>
        </w:r>
      </w:ins>
      <w:r w:rsidRPr="00E64F13">
        <w:rPr>
          <w:rFonts w:ascii="Times New Roman" w:hAnsi="Times New Roman" w:cs="Times New Roman"/>
          <w:lang w:eastAsia="en-US"/>
        </w:rPr>
        <w:t>component of the translation vector for</w:t>
      </w:r>
      <w:r w:rsidRPr="00E64F13">
        <w:rPr>
          <w:rFonts w:ascii="Times New Roman" w:hAnsi="Times New Roman" w:cs="Times New Roman"/>
          <w:lang w:val="en-GB"/>
        </w:rPr>
        <w:t xml:space="preserve">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camera</w:t>
      </w:r>
      <w:r w:rsidRPr="00E64F13">
        <w:rPr>
          <w:rFonts w:ascii="Times New Roman" w:hAnsi="Times New Roman" w:cs="Times New Roman"/>
          <w:lang w:val="en-GB"/>
        </w:rPr>
        <w:t xml:space="preserve">. The value of </w:t>
      </w:r>
      <w:proofErr w:type="spellStart"/>
      <w:r w:rsidRPr="00E64F13">
        <w:rPr>
          <w:rFonts w:ascii="Times New Roman" w:hAnsi="Times New Roman" w:cs="Times New Roman"/>
          <w:lang w:val="en-GB"/>
        </w:rPr>
        <w:t>exponent_</w:t>
      </w:r>
      <w:r w:rsidRPr="00E64F13">
        <w:rPr>
          <w:rFonts w:ascii="Times New Roman" w:hAnsi="Times New Roman" w:cs="Times New Roman" w:hint="eastAsia"/>
          <w:lang w:val="en-GB"/>
        </w:rPr>
        <w:t>t</w:t>
      </w:r>
      <w:r w:rsidRPr="00E64F13">
        <w:rPr>
          <w:rFonts w:ascii="Times New Roman" w:hAnsi="Times New Roman" w:cs="Times New Roman"/>
          <w:lang w:val="en-GB"/>
        </w:rPr>
        <w:t>_x</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Pr>
          <w:rFonts w:ascii="Times New Roman" w:hAnsi="Times New Roman" w:cs="Times New Roman"/>
          <w:lang w:val="en-GB"/>
        </w:rPr>
        <w:t> ]</w:t>
      </w:r>
      <w:r w:rsidRPr="00E64F13">
        <w:rPr>
          <w:rFonts w:ascii="Times New Roman" w:hAnsi="Times New Roman" w:cs="Times New Roman"/>
          <w:lang w:val="en-GB"/>
        </w:rPr>
        <w:t xml:space="preserve"> shall be in the range of 0 to 62, inclusive. The value 63 is reserved for future use by ITU</w:t>
      </w:r>
      <w:r>
        <w:rPr>
          <w:rFonts w:ascii="Times New Roman" w:hAnsi="Times New Roman" w:cs="Times New Roman"/>
          <w:lang w:val="en-GB"/>
        </w:rPr>
        <w:noBreakHyphen/>
      </w:r>
      <w:r w:rsidRPr="00E64F13">
        <w:rPr>
          <w:rFonts w:ascii="Times New Roman" w:hAnsi="Times New Roman" w:cs="Times New Roman"/>
          <w:lang w:val="en-GB"/>
        </w:rPr>
        <w:t xml:space="preserve">T | ISO/IEC. When </w:t>
      </w:r>
      <w:proofErr w:type="spellStart"/>
      <w:r w:rsidRPr="00E64F13">
        <w:rPr>
          <w:rFonts w:ascii="Times New Roman" w:hAnsi="Times New Roman" w:cs="Times New Roman"/>
          <w:lang w:val="en-GB"/>
        </w:rPr>
        <w:t>exponent_</w:t>
      </w:r>
      <w:r w:rsidRPr="00E64F13">
        <w:rPr>
          <w:rFonts w:ascii="Times New Roman" w:hAnsi="Times New Roman" w:cs="Times New Roman" w:hint="eastAsia"/>
          <w:lang w:val="en-GB"/>
        </w:rPr>
        <w:t>t</w:t>
      </w:r>
      <w:r w:rsidRPr="00E64F13">
        <w:rPr>
          <w:rFonts w:ascii="Times New Roman" w:hAnsi="Times New Roman" w:cs="Times New Roman"/>
          <w:lang w:val="en-GB"/>
        </w:rPr>
        <w:t>_x</w:t>
      </w:r>
      <w:proofErr w:type="spellEnd"/>
      <w:proofErr w:type="gramStart"/>
      <w:r>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Pr>
          <w:rFonts w:ascii="Times New Roman" w:hAnsi="Times New Roman" w:cs="Times New Roman"/>
          <w:lang w:val="en-GB"/>
        </w:rPr>
        <w:t> ]</w:t>
      </w:r>
      <w:r w:rsidRPr="00E64F13">
        <w:rPr>
          <w:rFonts w:ascii="Times New Roman" w:hAnsi="Times New Roman" w:cs="Times New Roman"/>
          <w:lang w:val="en-GB"/>
        </w:rPr>
        <w:t xml:space="preserve"> is equal to 63, the value of the </w:t>
      </w:r>
      <w:r w:rsidRPr="00E64F13">
        <w:rPr>
          <w:rFonts w:ascii="Times New Roman" w:hAnsi="Times New Roman" w:cs="Times New Roman"/>
          <w:lang w:eastAsia="en-US"/>
        </w:rPr>
        <w:t>translation vector is unspecified</w:t>
      </w:r>
      <w:r w:rsidRPr="00E64F13">
        <w:rPr>
          <w:rFonts w:ascii="Times New Roman" w:hAnsi="Times New Roman" w:cs="Times New Roman"/>
          <w:lang w:val="en-GB"/>
        </w:rPr>
        <w:t>.</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proofErr w:type="spellStart"/>
      <w:r w:rsidRPr="00E64F13">
        <w:rPr>
          <w:rFonts w:ascii="Times New Roman" w:hAnsi="Times New Roman" w:cs="Times New Roman"/>
          <w:b/>
          <w:lang w:val="en-GB"/>
        </w:rPr>
        <w:t>mantissa_t_x</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specifies the mantissa part </w:t>
      </w:r>
      <w:del w:id="837" w:author="Windows ユーザー" w:date="2014-10-18T17:34:00Z">
        <w:r w:rsidRPr="00E64F13" w:rsidDel="00710AE9">
          <w:rPr>
            <w:rFonts w:ascii="Times New Roman" w:hAnsi="Times New Roman" w:cs="Times New Roman"/>
            <w:lang w:val="en-GB"/>
          </w:rPr>
          <w:delText xml:space="preserve">of </w:delText>
        </w:r>
        <w:r w:rsidRPr="00E64F13" w:rsidDel="00710AE9">
          <w:rPr>
            <w:rFonts w:ascii="Times New Roman" w:hAnsi="Times New Roman" w:cs="Times New Roman" w:hint="eastAsia"/>
            <w:lang w:val="en-GB"/>
          </w:rPr>
          <w:delText xml:space="preserve">horizontal </w:delText>
        </w:r>
      </w:del>
      <w:ins w:id="838" w:author="Windows ユーザー" w:date="2014-10-18T17:34:00Z">
        <w:r w:rsidRPr="00E64F13">
          <w:rPr>
            <w:rFonts w:ascii="Times New Roman" w:hAnsi="Times New Roman" w:cs="Times New Roman"/>
            <w:lang w:val="en-GB"/>
          </w:rPr>
          <w:t>of</w:t>
        </w:r>
        <w:r>
          <w:rPr>
            <w:rFonts w:ascii="Times New Roman" w:hAnsi="Times New Roman" w:cs="Times New Roman" w:hint="eastAsia"/>
            <w:lang w:val="en-GB"/>
          </w:rPr>
          <w:t xml:space="preserve"> the</w:t>
        </w:r>
        <w:r w:rsidRPr="00E64F13">
          <w:rPr>
            <w:rFonts w:ascii="Times New Roman" w:hAnsi="Times New Roman" w:cs="Times New Roman"/>
            <w:lang w:val="en-GB"/>
          </w:rPr>
          <w:t xml:space="preserve"> </w:t>
        </w:r>
        <w:r w:rsidRPr="00E64F13">
          <w:rPr>
            <w:rFonts w:ascii="Times New Roman" w:hAnsi="Times New Roman" w:cs="Times New Roman" w:hint="eastAsia"/>
            <w:lang w:val="en-GB"/>
          </w:rPr>
          <w:t>horizontal</w:t>
        </w:r>
        <w:r w:rsidRPr="00E64F13">
          <w:rPr>
            <w:rFonts w:ascii="Times New Roman" w:hAnsi="Times New Roman" w:cs="Times New Roman"/>
            <w:lang w:eastAsia="en-US"/>
          </w:rPr>
          <w:t xml:space="preserve"> </w:t>
        </w:r>
      </w:ins>
      <w:r w:rsidRPr="00E64F13">
        <w:rPr>
          <w:rFonts w:ascii="Times New Roman" w:hAnsi="Times New Roman" w:cs="Times New Roman"/>
          <w:lang w:eastAsia="en-US"/>
        </w:rPr>
        <w:t>component of the translation vector for</w:t>
      </w:r>
      <w:r w:rsidRPr="00E64F13">
        <w:rPr>
          <w:rFonts w:ascii="Times New Roman" w:hAnsi="Times New Roman" w:cs="Times New Roman"/>
          <w:lang w:val="en-GB"/>
        </w:rPr>
        <w:t xml:space="preserve">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camera</w:t>
      </w:r>
      <w:r w:rsidRPr="00E64F13">
        <w:rPr>
          <w:rFonts w:ascii="Times New Roman" w:hAnsi="Times New Roman" w:cs="Times New Roman"/>
          <w:lang w:val="en-GB"/>
        </w:rPr>
        <w:t>.</w:t>
      </w:r>
    </w:p>
    <w:p w:rsidR="003208BE" w:rsidRPr="00E64F13" w:rsidRDefault="003208BE" w:rsidP="003208BE">
      <w:pPr>
        <w:widowControl w:val="0"/>
        <w:tabs>
          <w:tab w:val="left" w:pos="360"/>
          <w:tab w:val="left" w:pos="720"/>
          <w:tab w:val="left" w:pos="1080"/>
          <w:tab w:val="left" w:pos="1440"/>
        </w:tabs>
        <w:overflowPunct w:val="0"/>
        <w:autoSpaceDE w:val="0"/>
        <w:autoSpaceDN w:val="0"/>
        <w:adjustRightInd w:val="0"/>
        <w:jc w:val="left"/>
        <w:textAlignment w:val="baseline"/>
        <w:rPr>
          <w:rFonts w:ascii="Times New Roman" w:hAnsi="Times New Roman" w:cs="Times New Roman"/>
          <w:lang w:eastAsia="en-US"/>
        </w:rPr>
      </w:pPr>
      <w:r w:rsidRPr="00E64F13">
        <w:rPr>
          <w:rFonts w:ascii="Times New Roman" w:hAnsi="Times New Roman" w:cs="Times New Roman"/>
          <w:lang w:eastAsia="en-US"/>
        </w:rPr>
        <w:t xml:space="preserve">The length v of the </w:t>
      </w:r>
      <w:proofErr w:type="spellStart"/>
      <w:r w:rsidRPr="00E64F13">
        <w:rPr>
          <w:rFonts w:ascii="Times New Roman" w:hAnsi="Times New Roman" w:cs="Times New Roman"/>
          <w:lang w:eastAsia="en-US"/>
        </w:rPr>
        <w:t>mantissa_t</w:t>
      </w:r>
      <w:r w:rsidRPr="00E64F13">
        <w:rPr>
          <w:rFonts w:ascii="Times New Roman" w:eastAsia="SimSun" w:hAnsi="Times New Roman" w:cs="Times New Roman" w:hint="eastAsia"/>
          <w:lang w:eastAsia="zh-CN"/>
        </w:rPr>
        <w:t>_x</w:t>
      </w:r>
      <w:proofErr w:type="spellEnd"/>
      <w:proofErr w:type="gramStart"/>
      <w:r w:rsidRPr="00E64F13">
        <w:rPr>
          <w:rFonts w:ascii="Times New Roman" w:hAnsi="Times New Roman" w:cs="Times New Roman"/>
          <w:lang w:eastAsia="en-US"/>
        </w:rPr>
        <w:t>[ </w:t>
      </w:r>
      <w:proofErr w:type="spellStart"/>
      <w:r w:rsidRPr="00E64F13">
        <w:rPr>
          <w:rFonts w:ascii="Times New Roman" w:hAnsi="Times New Roman" w:cs="Times New Roman"/>
          <w:lang w:eastAsia="en-US"/>
        </w:rPr>
        <w:t>i</w:t>
      </w:r>
      <w:proofErr w:type="spellEnd"/>
      <w:proofErr w:type="gramEnd"/>
      <w:r w:rsidRPr="00E64F13">
        <w:rPr>
          <w:rFonts w:ascii="Times New Roman" w:hAnsi="Times New Roman" w:cs="Times New Roman"/>
          <w:lang w:eastAsia="en-US"/>
        </w:rPr>
        <w:t> ] syntax element in units of bits is determined as follows:</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r w:rsidRPr="00E64F13">
        <w:rPr>
          <w:rFonts w:ascii="Times New Roman" w:hAnsi="Times New Roman" w:cs="Times New Roman"/>
          <w:lang w:val="en-GB"/>
        </w:rPr>
        <w:t>–</w:t>
      </w:r>
      <w:r w:rsidRPr="00E64F13">
        <w:rPr>
          <w:rFonts w:ascii="Times New Roman" w:hAnsi="Times New Roman" w:cs="Times New Roman"/>
          <w:lang w:val="en-GB"/>
        </w:rPr>
        <w:tab/>
        <w:t xml:space="preserve">If </w:t>
      </w:r>
      <w:proofErr w:type="spellStart"/>
      <w:r w:rsidRPr="00E64F13">
        <w:rPr>
          <w:rFonts w:ascii="Times New Roman" w:hAnsi="Times New Roman" w:cs="Times New Roman"/>
          <w:lang w:val="en-GB"/>
        </w:rPr>
        <w:t>exponent_t</w:t>
      </w:r>
      <w:r w:rsidRPr="00E64F13">
        <w:rPr>
          <w:rFonts w:ascii="Times New Roman" w:hAnsi="Times New Roman" w:cs="Times New Roman" w:hint="eastAsia"/>
          <w:lang w:val="en-GB"/>
        </w:rPr>
        <w:t>_x</w:t>
      </w:r>
      <w:proofErr w:type="spellEnd"/>
      <w:proofErr w:type="gramStart"/>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 = = 0, the length v = Max( 0, </w:t>
      </w:r>
      <w:proofErr w:type="spellStart"/>
      <w:r w:rsidRPr="00E64F13">
        <w:rPr>
          <w:rFonts w:ascii="Times New Roman" w:hAnsi="Times New Roman" w:cs="Times New Roman"/>
          <w:lang w:val="en-GB"/>
        </w:rPr>
        <w:t>prec_translation_param</w:t>
      </w:r>
      <w:proofErr w:type="spellEnd"/>
      <w:r w:rsidRPr="00E64F13">
        <w:rPr>
          <w:rFonts w:ascii="Times New Roman" w:hAnsi="Times New Roman" w:cs="Times New Roman"/>
          <w:lang w:val="en-GB"/>
        </w:rPr>
        <w:t xml:space="preserve"> − 30 ).</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hint="eastAsia"/>
          <w:lang w:val="en-GB"/>
        </w:rPr>
      </w:pPr>
      <w:r w:rsidRPr="00E64F13">
        <w:rPr>
          <w:rFonts w:ascii="Times New Roman" w:hAnsi="Times New Roman" w:cs="Times New Roman"/>
          <w:lang w:val="en-GB"/>
        </w:rPr>
        <w:t>–</w:t>
      </w:r>
      <w:r w:rsidRPr="00E64F13">
        <w:rPr>
          <w:rFonts w:ascii="Times New Roman" w:hAnsi="Times New Roman" w:cs="Times New Roman"/>
          <w:lang w:val="en-GB"/>
        </w:rPr>
        <w:tab/>
        <w:t xml:space="preserve">Otherwise (0 &lt; </w:t>
      </w:r>
      <w:proofErr w:type="spellStart"/>
      <w:r w:rsidRPr="00E64F13">
        <w:rPr>
          <w:rFonts w:ascii="Times New Roman" w:hAnsi="Times New Roman" w:cs="Times New Roman"/>
          <w:lang w:val="en-GB"/>
        </w:rPr>
        <w:t>exponent_t</w:t>
      </w:r>
      <w:r>
        <w:rPr>
          <w:rFonts w:ascii="Times New Roman" w:hAnsi="Times New Roman" w:cs="Times New Roman"/>
          <w:lang w:val="en-GB"/>
        </w:rPr>
        <w:t>_x</w:t>
      </w:r>
      <w:proofErr w:type="spellEnd"/>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r w:rsidRPr="00E64F13">
        <w:rPr>
          <w:rFonts w:ascii="Times New Roman" w:hAnsi="Times New Roman" w:cs="Times New Roman"/>
          <w:lang w:val="en-GB"/>
        </w:rPr>
        <w:t xml:space="preserve"> ] &lt; 63), the length v = Max( 0, </w:t>
      </w:r>
      <w:proofErr w:type="spellStart"/>
      <w:r w:rsidRPr="00E64F13">
        <w:rPr>
          <w:rFonts w:ascii="Times New Roman" w:hAnsi="Times New Roman" w:cs="Times New Roman"/>
          <w:lang w:val="en-GB"/>
        </w:rPr>
        <w:t>exponent_t</w:t>
      </w:r>
      <w:r>
        <w:rPr>
          <w:rFonts w:ascii="Times New Roman" w:hAnsi="Times New Roman" w:cs="Times New Roman"/>
          <w:lang w:val="en-GB"/>
        </w:rPr>
        <w:t>_x</w:t>
      </w:r>
      <w:proofErr w:type="spellEnd"/>
      <w:r w:rsidRPr="00E64F13">
        <w:rPr>
          <w:rFonts w:ascii="Times New Roman" w:hAnsi="Times New Roman" w:cs="Times New Roman"/>
          <w:lang w:val="en-GB"/>
        </w:rPr>
        <w:t>[ </w:t>
      </w:r>
      <w:proofErr w:type="spellStart"/>
      <w:r w:rsidRPr="00E64F13">
        <w:rPr>
          <w:rFonts w:ascii="Times New Roman" w:hAnsi="Times New Roman" w:cs="Times New Roman"/>
          <w:lang w:val="en-GB"/>
        </w:rPr>
        <w:t>i</w:t>
      </w:r>
      <w:proofErr w:type="spellEnd"/>
      <w:r w:rsidRPr="00E64F13">
        <w:rPr>
          <w:rFonts w:ascii="Times New Roman" w:hAnsi="Times New Roman" w:cs="Times New Roman"/>
          <w:lang w:val="en-GB"/>
        </w:rPr>
        <w:t xml:space="preserve"> ] + </w:t>
      </w:r>
      <w:proofErr w:type="spellStart"/>
      <w:r w:rsidRPr="00E64F13">
        <w:rPr>
          <w:rFonts w:ascii="Times New Roman" w:hAnsi="Times New Roman" w:cs="Times New Roman"/>
          <w:lang w:val="en-GB"/>
        </w:rPr>
        <w:t>prec_translation_param</w:t>
      </w:r>
      <w:proofErr w:type="spellEnd"/>
      <w:r w:rsidRPr="00E64F13">
        <w:rPr>
          <w:rFonts w:ascii="Times New Roman" w:hAnsi="Times New Roman" w:cs="Times New Roman"/>
          <w:lang w:val="en-GB"/>
        </w:rPr>
        <w:t xml:space="preserve"> − 31 ).</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r w:rsidRPr="00E64F13">
        <w:rPr>
          <w:rFonts w:ascii="Times New Roman" w:hAnsi="Times New Roman" w:cs="Times New Roman"/>
          <w:lang w:val="en-GB"/>
        </w:rPr>
        <w:t>The variable</w:t>
      </w:r>
      <w:r w:rsidRPr="00E64F13">
        <w:rPr>
          <w:rFonts w:ascii="Times New Roman" w:hAnsi="Times New Roman" w:cs="Times New Roman" w:hint="eastAsia"/>
          <w:lang w:val="en-GB"/>
        </w:rPr>
        <w:t xml:space="preserve"> x</w:t>
      </w:r>
      <w:r>
        <w:rPr>
          <w:rFonts w:ascii="Times New Roman" w:hAnsi="Times New Roman" w:cs="Times New Roman"/>
          <w:lang w:val="en-GB"/>
        </w:rPr>
        <w:t xml:space="preserve">, where x refers to a </w:t>
      </w:r>
      <w:r w:rsidRPr="00E64F13">
        <w:rPr>
          <w:rFonts w:ascii="Times New Roman" w:hAnsi="Times New Roman" w:cs="Times New Roman" w:hint="eastAsia"/>
          <w:lang w:val="en-GB"/>
        </w:rPr>
        <w:t>focal</w:t>
      </w:r>
      <w:r>
        <w:rPr>
          <w:rFonts w:ascii="Times New Roman" w:hAnsi="Times New Roman" w:cs="Times New Roman"/>
          <w:lang w:val="en-GB"/>
        </w:rPr>
        <w:t xml:space="preserve"> </w:t>
      </w:r>
      <w:r w:rsidRPr="00E64F13">
        <w:rPr>
          <w:rFonts w:ascii="Times New Roman" w:hAnsi="Times New Roman" w:cs="Times New Roman" w:hint="eastAsia"/>
          <w:lang w:val="en-GB"/>
        </w:rPr>
        <w:t xml:space="preserve">length, </w:t>
      </w:r>
      <w:r w:rsidRPr="00E64F13">
        <w:rPr>
          <w:rFonts w:ascii="Times New Roman" w:hAnsi="Times New Roman" w:cs="Times New Roman"/>
          <w:lang w:val="en-GB"/>
        </w:rPr>
        <w:t>principal</w:t>
      </w:r>
      <w:r>
        <w:rPr>
          <w:rFonts w:ascii="Times New Roman" w:hAnsi="Times New Roman" w:cs="Times New Roman"/>
          <w:lang w:val="en-GB"/>
        </w:rPr>
        <w:t xml:space="preserve"> </w:t>
      </w:r>
      <w:r w:rsidRPr="00E64F13">
        <w:rPr>
          <w:rFonts w:ascii="Times New Roman" w:hAnsi="Times New Roman" w:cs="Times New Roman" w:hint="eastAsia"/>
          <w:lang w:val="en-GB"/>
        </w:rPr>
        <w:t>point, rotation,</w:t>
      </w:r>
      <w:r>
        <w:rPr>
          <w:rFonts w:ascii="Times New Roman" w:hAnsi="Times New Roman" w:cs="Times New Roman"/>
          <w:lang w:val="en-GB"/>
        </w:rPr>
        <w:t xml:space="preserve"> or</w:t>
      </w:r>
      <w:r w:rsidRPr="00E64F13">
        <w:rPr>
          <w:rFonts w:ascii="Times New Roman" w:hAnsi="Times New Roman" w:cs="Times New Roman" w:hint="eastAsia"/>
          <w:lang w:val="en-GB"/>
        </w:rPr>
        <w:t xml:space="preserve"> translation is</w:t>
      </w:r>
      <w:r w:rsidRPr="00E64F13">
        <w:rPr>
          <w:rFonts w:ascii="Times New Roman" w:hAnsi="Times New Roman" w:cs="Times New Roman"/>
          <w:lang w:val="en-GB"/>
        </w:rPr>
        <w:t xml:space="preserve"> computed as follows,</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w</w:t>
      </w:r>
      <w:r w:rsidRPr="00E64F13">
        <w:rPr>
          <w:rFonts w:ascii="Times New Roman" w:hAnsi="Times New Roman" w:cs="Times New Roman" w:hint="eastAsia"/>
          <w:lang w:val="en-GB"/>
        </w:rPr>
        <w:t>here e</w:t>
      </w:r>
      <w:r w:rsidRPr="00E64F13">
        <w:rPr>
          <w:rFonts w:ascii="Times New Roman" w:hAnsi="Times New Roman" w:cs="Times New Roman"/>
          <w:lang w:val="en-GB"/>
        </w:rPr>
        <w:t xml:space="preserve">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exponent</w:t>
      </w:r>
      <w:r w:rsidRPr="00E64F13">
        <w:rPr>
          <w:rFonts w:ascii="Times New Roman" w:hAnsi="Times New Roman" w:cs="Times New Roman" w:hint="eastAsia"/>
          <w:lang w:val="en-GB"/>
        </w:rPr>
        <w:t>, s</w:t>
      </w:r>
      <w:r w:rsidRPr="00E64F13">
        <w:rPr>
          <w:rFonts w:ascii="Times New Roman" w:hAnsi="Times New Roman" w:cs="Times New Roman"/>
          <w:lang w:val="en-GB"/>
        </w:rPr>
        <w:t xml:space="preserve">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w:t>
      </w:r>
      <w:r w:rsidRPr="00E64F13">
        <w:rPr>
          <w:rFonts w:ascii="Times New Roman" w:hAnsi="Times New Roman" w:cs="Times New Roman" w:hint="eastAsia"/>
          <w:lang w:val="en-GB"/>
        </w:rPr>
        <w:t>sign, n</w:t>
      </w:r>
      <w:r w:rsidRPr="00E64F13">
        <w:rPr>
          <w:rFonts w:ascii="Times New Roman" w:hAnsi="Times New Roman" w:cs="Times New Roman"/>
          <w:lang w:val="en-GB"/>
        </w:rPr>
        <w:t xml:space="preserve">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w:t>
      </w:r>
      <w:r w:rsidRPr="00E64F13">
        <w:rPr>
          <w:rFonts w:ascii="Times New Roman" w:hAnsi="Times New Roman" w:cs="Times New Roman" w:hint="eastAsia"/>
          <w:lang w:val="en-GB"/>
        </w:rPr>
        <w:t>mantissa and v</w:t>
      </w:r>
      <w:r w:rsidRPr="00E64F13">
        <w:rPr>
          <w:rFonts w:ascii="Times New Roman" w:hAnsi="Times New Roman" w:cs="Times New Roman"/>
          <w:lang w:val="en-GB"/>
        </w:rPr>
        <w:t xml:space="preserve"> </w:t>
      </w:r>
      <w:r w:rsidRPr="00E64F13">
        <w:rPr>
          <w:rFonts w:ascii="Times New Roman" w:hAnsi="Times New Roman" w:cs="Times New Roman" w:hint="eastAsia"/>
          <w:lang w:val="en-GB"/>
        </w:rPr>
        <w:t>=</w:t>
      </w:r>
      <w:r w:rsidRPr="00E64F13">
        <w:rPr>
          <w:rFonts w:ascii="Times New Roman" w:hAnsi="Times New Roman" w:cs="Times New Roman"/>
          <w:lang w:val="en-GB"/>
        </w:rPr>
        <w:t xml:space="preserve"> </w:t>
      </w:r>
      <w:r w:rsidRPr="00E64F13">
        <w:rPr>
          <w:rFonts w:ascii="Times New Roman" w:hAnsi="Times New Roman" w:cs="Times New Roman" w:hint="eastAsia"/>
          <w:lang w:val="en-GB"/>
        </w:rPr>
        <w:t>mantissa_len_minus1 + 1</w:t>
      </w:r>
      <w:r w:rsidRPr="00E64F13">
        <w:rPr>
          <w:rFonts w:ascii="Times New Roman" w:hAnsi="Times New Roman" w:cs="Times New Roman"/>
          <w:lang w:val="en-GB"/>
        </w:rPr>
        <w:t>:</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r w:rsidRPr="00E64F13">
        <w:rPr>
          <w:rFonts w:ascii="Times New Roman" w:hAnsi="Times New Roman" w:cs="Times New Roman"/>
          <w:lang w:val="en-GB"/>
        </w:rPr>
        <w:t>–</w:t>
      </w:r>
      <w:r w:rsidRPr="00E64F13">
        <w:rPr>
          <w:rFonts w:ascii="Times New Roman" w:hAnsi="Times New Roman" w:cs="Times New Roman"/>
          <w:lang w:val="en-GB"/>
        </w:rPr>
        <w:tab/>
        <w:t>If 0 &lt; e &lt; 63, x = (−1</w:t>
      </w:r>
      <w:proofErr w:type="gramStart"/>
      <w:r w:rsidRPr="00E64F13">
        <w:rPr>
          <w:rFonts w:ascii="Times New Roman" w:hAnsi="Times New Roman" w:cs="Times New Roman"/>
          <w:lang w:val="en-GB"/>
        </w:rPr>
        <w:t>)</w:t>
      </w:r>
      <w:r w:rsidRPr="00E64F13">
        <w:rPr>
          <w:rFonts w:ascii="Times New Roman" w:hAnsi="Times New Roman" w:cs="Times New Roman"/>
          <w:vertAlign w:val="superscript"/>
          <w:lang w:val="en-GB"/>
        </w:rPr>
        <w:t>s</w:t>
      </w:r>
      <w:proofErr w:type="gramEnd"/>
      <w:r w:rsidRPr="00E64F13">
        <w:rPr>
          <w:rFonts w:ascii="Times New Roman" w:hAnsi="Times New Roman" w:cs="Times New Roman"/>
          <w:lang w:val="en-GB"/>
        </w:rPr>
        <w:t xml:space="preserve"> * 2</w:t>
      </w:r>
      <w:r w:rsidRPr="00E64F13">
        <w:rPr>
          <w:rFonts w:ascii="Times New Roman" w:hAnsi="Times New Roman" w:cs="Times New Roman"/>
          <w:vertAlign w:val="superscript"/>
          <w:lang w:val="en-GB"/>
        </w:rPr>
        <w:t>e−31</w:t>
      </w:r>
      <w:r w:rsidRPr="00E64F13">
        <w:rPr>
          <w:rFonts w:ascii="Times New Roman" w:hAnsi="Times New Roman" w:cs="Times New Roman"/>
          <w:lang w:val="en-GB"/>
        </w:rPr>
        <w:t xml:space="preserve"> * (1 + n</w:t>
      </w:r>
      <w:r w:rsidRPr="00E64F13">
        <w:rPr>
          <w:rFonts w:ascii="Times New Roman" w:hAnsi="Times New Roman" w:cs="Times New Roman"/>
          <w:lang w:eastAsia="en-US"/>
        </w:rPr>
        <w:t xml:space="preserve"> </w:t>
      </w:r>
      <w:r w:rsidRPr="00E64F13">
        <w:rPr>
          <w:rFonts w:ascii="Symbol" w:hAnsi="Symbol" w:cs="Symbol"/>
          <w:lang w:eastAsia="en-US"/>
        </w:rPr>
        <w:t></w:t>
      </w:r>
      <w:r w:rsidRPr="00E64F13">
        <w:rPr>
          <w:rFonts w:ascii="Times New Roman" w:hAnsi="Times New Roman" w:cs="Times New Roman"/>
          <w:lang w:val="en-GB"/>
        </w:rPr>
        <w:t xml:space="preserve"> 2</w:t>
      </w:r>
      <w:r w:rsidRPr="00E64F13">
        <w:rPr>
          <w:rFonts w:ascii="Times New Roman" w:hAnsi="Times New Roman" w:cs="Times New Roman"/>
          <w:vertAlign w:val="superscript"/>
          <w:lang w:val="en-GB"/>
        </w:rPr>
        <w:t>v</w:t>
      </w:r>
      <w:r w:rsidRPr="00E64F13">
        <w:rPr>
          <w:rFonts w:ascii="Times New Roman" w:hAnsi="Times New Roman" w:cs="Times New Roman"/>
          <w:lang w:val="en-GB"/>
        </w:rPr>
        <w:t>).</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lang w:val="en-GB"/>
        </w:rPr>
      </w:pPr>
      <w:r w:rsidRPr="00E64F13">
        <w:rPr>
          <w:rFonts w:ascii="Times New Roman" w:hAnsi="Times New Roman" w:cs="Times New Roman"/>
          <w:lang w:val="en-GB"/>
        </w:rPr>
        <w:t>–</w:t>
      </w:r>
      <w:r w:rsidRPr="00E64F13">
        <w:rPr>
          <w:rFonts w:ascii="Times New Roman" w:hAnsi="Times New Roman" w:cs="Times New Roman"/>
          <w:lang w:val="en-GB"/>
        </w:rPr>
        <w:tab/>
        <w:t>Otherwise (e is equal to 0), x = (−1</w:t>
      </w:r>
      <w:proofErr w:type="gramStart"/>
      <w:r w:rsidRPr="00E64F13">
        <w:rPr>
          <w:rFonts w:ascii="Times New Roman" w:hAnsi="Times New Roman" w:cs="Times New Roman"/>
          <w:lang w:val="en-GB"/>
        </w:rPr>
        <w:t>)</w:t>
      </w:r>
      <w:r w:rsidRPr="00E64F13">
        <w:rPr>
          <w:rFonts w:ascii="Times New Roman" w:hAnsi="Times New Roman" w:cs="Times New Roman"/>
          <w:vertAlign w:val="superscript"/>
          <w:lang w:val="en-GB"/>
        </w:rPr>
        <w:t>s</w:t>
      </w:r>
      <w:proofErr w:type="gramEnd"/>
      <w:r w:rsidRPr="00E64F13">
        <w:rPr>
          <w:rFonts w:ascii="Times New Roman" w:hAnsi="Times New Roman" w:cs="Times New Roman"/>
          <w:lang w:val="en-GB"/>
        </w:rPr>
        <w:t xml:space="preserve"> * 2</w:t>
      </w:r>
      <w:r w:rsidRPr="00E64F13">
        <w:rPr>
          <w:rFonts w:ascii="Times New Roman" w:hAnsi="Times New Roman" w:cs="Times New Roman"/>
          <w:vertAlign w:val="superscript"/>
          <w:lang w:val="en-GB"/>
        </w:rPr>
        <w:t xml:space="preserve">−(30+v) </w:t>
      </w:r>
      <w:r w:rsidRPr="00E64F13">
        <w:rPr>
          <w:rFonts w:ascii="Times New Roman" w:hAnsi="Times New Roman" w:cs="Times New Roman"/>
          <w:lang w:val="en-GB"/>
        </w:rPr>
        <w:t>* n.</w:t>
      </w:r>
    </w:p>
    <w:p w:rsidR="003208BE" w:rsidRDefault="003208BE" w:rsidP="003208BE">
      <w:pPr>
        <w:pStyle w:val="Note1"/>
        <w:rPr>
          <w:ins w:id="839" w:author="Windows ユーザー" w:date="2014-10-19T01:11:00Z"/>
          <w:rFonts w:hint="eastAsia"/>
          <w:lang w:val="en-GB" w:eastAsia="ja-JP"/>
        </w:rPr>
      </w:pPr>
      <w:r w:rsidRPr="00E64F13">
        <w:rPr>
          <w:lang w:val="en-GB"/>
        </w:rPr>
        <w:t xml:space="preserve">NOTE – The above specification is similar to what found in IEC 60559:1989, </w:t>
      </w:r>
      <w:r w:rsidRPr="00E64F13">
        <w:rPr>
          <w:i/>
          <w:lang w:val="en-GB"/>
        </w:rPr>
        <w:t>Binary floating-point arithmetic for microprocessor systems</w:t>
      </w:r>
      <w:r w:rsidRPr="00E64F13">
        <w:rPr>
          <w:lang w:val="en-GB"/>
        </w:rPr>
        <w:t>.</w:t>
      </w:r>
    </w:p>
    <w:p w:rsidR="003208BE" w:rsidRPr="00E64F13" w:rsidRDefault="003208BE" w:rsidP="003208BE">
      <w:pPr>
        <w:pStyle w:val="Note1"/>
        <w:rPr>
          <w:rFonts w:hint="eastAsia"/>
          <w:lang w:val="en-GB" w:eastAsia="ja-JP"/>
        </w:rPr>
      </w:pPr>
    </w:p>
    <w:p w:rsidR="003208BE" w:rsidRPr="00E64F13" w:rsidRDefault="003208BE" w:rsidP="003208BE">
      <w:pPr>
        <w:tabs>
          <w:tab w:val="left" w:pos="360"/>
          <w:tab w:val="left" w:pos="720"/>
          <w:tab w:val="left" w:pos="1080"/>
          <w:tab w:val="left" w:pos="1440"/>
        </w:tabs>
        <w:rPr>
          <w:ins w:id="840" w:author="Windows ユーザー" w:date="2014-10-19T01:10:00Z"/>
          <w:i/>
          <w:lang w:val="en-CA"/>
        </w:rPr>
      </w:pPr>
      <w:ins w:id="841" w:author="Windows ユーザー" w:date="2014-10-19T01:10:00Z">
        <w:r w:rsidRPr="00E64F13">
          <w:rPr>
            <w:i/>
            <w:lang w:val="en-CA"/>
          </w:rPr>
          <w:t xml:space="preserve">Add a new </w:t>
        </w:r>
        <w:proofErr w:type="spellStart"/>
        <w:r w:rsidRPr="00E64F13">
          <w:rPr>
            <w:i/>
            <w:lang w:val="en-CA"/>
          </w:rPr>
          <w:t>subclause</w:t>
        </w:r>
        <w:proofErr w:type="spellEnd"/>
        <w:r w:rsidRPr="00E64F13">
          <w:rPr>
            <w:i/>
            <w:lang w:val="en-CA"/>
          </w:rPr>
          <w:t xml:space="preserve"> </w:t>
        </w:r>
        <w:r>
          <w:rPr>
            <w:rFonts w:hint="eastAsia"/>
            <w:i/>
            <w:lang w:val="en-CA"/>
          </w:rPr>
          <w:t>J.</w:t>
        </w:r>
        <w:r w:rsidRPr="00E64F13">
          <w:rPr>
            <w:i/>
            <w:lang w:val="en-CA"/>
          </w:rPr>
          <w:t>1</w:t>
        </w:r>
        <w:r>
          <w:rPr>
            <w:rFonts w:hint="eastAsia"/>
            <w:i/>
            <w:lang w:val="en-CA"/>
          </w:rPr>
          <w:t>3</w:t>
        </w:r>
        <w:r w:rsidRPr="00E64F13">
          <w:rPr>
            <w:i/>
            <w:lang w:val="en-CA"/>
          </w:rPr>
          <w:t>.</w:t>
        </w:r>
        <w:r>
          <w:rPr>
            <w:rFonts w:hint="eastAsia"/>
            <w:i/>
            <w:lang w:val="en-CA"/>
          </w:rPr>
          <w:t>2</w:t>
        </w:r>
        <w:r w:rsidRPr="00E64F13">
          <w:rPr>
            <w:i/>
            <w:lang w:val="en-CA"/>
          </w:rPr>
          <w:t>.</w:t>
        </w:r>
        <w:r>
          <w:rPr>
            <w:rFonts w:hint="eastAsia"/>
            <w:i/>
            <w:lang w:val="en-CA"/>
          </w:rPr>
          <w:t>2.1</w:t>
        </w:r>
        <w:r w:rsidRPr="00E64F13">
          <w:rPr>
            <w:i/>
            <w:lang w:val="en-CA"/>
          </w:rPr>
          <w:t xml:space="preserve"> “</w:t>
        </w:r>
        <w:r w:rsidRPr="00AC5A1E">
          <w:rPr>
            <w:i/>
            <w:lang w:val="en-CA"/>
          </w:rPr>
          <w:t>Reconstruction of the displayable texture views (Informative)</w:t>
        </w:r>
        <w:r w:rsidRPr="00E64F13">
          <w:rPr>
            <w:i/>
            <w:lang w:val="en-CA"/>
          </w:rPr>
          <w:t>”</w:t>
        </w:r>
        <w:r>
          <w:rPr>
            <w:i/>
            <w:lang w:val="en-CA"/>
          </w:rPr>
          <w:t xml:space="preserve"> as follows:</w:t>
        </w:r>
      </w:ins>
    </w:p>
    <w:p w:rsidR="003208BE" w:rsidRPr="008861C1" w:rsidRDefault="003208BE" w:rsidP="003208BE">
      <w:pPr>
        <w:keepNext/>
        <w:keepLines/>
        <w:widowControl w:val="0"/>
        <w:tabs>
          <w:tab w:val="left" w:pos="360"/>
          <w:tab w:val="left" w:pos="794"/>
          <w:tab w:val="left" w:pos="1080"/>
          <w:tab w:val="left" w:pos="1191"/>
          <w:tab w:val="left" w:pos="1440"/>
          <w:tab w:val="left" w:pos="1588"/>
          <w:tab w:val="left" w:pos="1985"/>
        </w:tabs>
        <w:overflowPunct w:val="0"/>
        <w:autoSpaceDE w:val="0"/>
        <w:autoSpaceDN w:val="0"/>
        <w:adjustRightInd w:val="0"/>
        <w:spacing w:before="313"/>
        <w:jc w:val="left"/>
        <w:textAlignment w:val="baseline"/>
        <w:outlineLvl w:val="1"/>
        <w:rPr>
          <w:ins w:id="842" w:author="Windows ユーザー" w:date="2014-10-19T01:10:00Z"/>
          <w:rFonts w:ascii="Times New Roman" w:hAnsi="Times New Roman" w:cs="Times New Roman" w:hint="eastAsia"/>
          <w:b/>
          <w:bCs/>
          <w:lang w:val="en-CA"/>
          <w:rPrChange w:id="843" w:author="Windows ユーザー" w:date="2014-10-19T01:10:00Z">
            <w:rPr>
              <w:ins w:id="844" w:author="Windows ユーザー" w:date="2014-10-19T01:10:00Z"/>
              <w:rFonts w:ascii="Times New Roman" w:hAnsi="Times New Roman" w:cs="Times New Roman" w:hint="eastAsia"/>
              <w:b/>
              <w:bCs/>
              <w:lang w:val="da-DK"/>
            </w:rPr>
          </w:rPrChange>
        </w:rPr>
      </w:pPr>
    </w:p>
    <w:p w:rsidR="003208BE" w:rsidRPr="00E64F13" w:rsidRDefault="003208BE" w:rsidP="003208BE">
      <w:pPr>
        <w:keepNext/>
        <w:keepLines/>
        <w:widowControl w:val="0"/>
        <w:tabs>
          <w:tab w:val="left" w:pos="360"/>
          <w:tab w:val="left" w:pos="794"/>
          <w:tab w:val="left" w:pos="1080"/>
          <w:tab w:val="left" w:pos="1191"/>
          <w:tab w:val="left" w:pos="1440"/>
          <w:tab w:val="left" w:pos="1588"/>
          <w:tab w:val="left" w:pos="1985"/>
        </w:tabs>
        <w:overflowPunct w:val="0"/>
        <w:autoSpaceDE w:val="0"/>
        <w:autoSpaceDN w:val="0"/>
        <w:adjustRightInd w:val="0"/>
        <w:spacing w:before="313"/>
        <w:jc w:val="left"/>
        <w:textAlignment w:val="baseline"/>
        <w:outlineLvl w:val="1"/>
        <w:rPr>
          <w:rFonts w:ascii="Times New Roman" w:hAnsi="Times New Roman" w:cs="Times New Roman" w:hint="eastAsia"/>
          <w:b/>
          <w:bCs/>
          <w:szCs w:val="22"/>
          <w:lang w:val="en-GB"/>
        </w:rPr>
      </w:pPr>
      <w:r>
        <w:rPr>
          <w:rFonts w:ascii="Times New Roman" w:hAnsi="Times New Roman" w:cs="Times New Roman"/>
          <w:b/>
          <w:bCs/>
          <w:lang w:val="da-DK"/>
        </w:rPr>
        <w:t>J.13.2.</w:t>
      </w:r>
      <w:del w:id="845" w:author="Windows ユーザー" w:date="2014-10-18T18:37:00Z">
        <w:r w:rsidDel="00EC3013">
          <w:rPr>
            <w:rFonts w:ascii="Times New Roman" w:hAnsi="Times New Roman" w:cs="Times New Roman"/>
            <w:b/>
            <w:bCs/>
            <w:lang w:val="da-DK"/>
          </w:rPr>
          <w:delText>4</w:delText>
        </w:r>
      </w:del>
      <w:ins w:id="846" w:author="Windows ユーザー" w:date="2014-10-18T18:37:00Z">
        <w:r>
          <w:rPr>
            <w:rFonts w:ascii="Times New Roman" w:hAnsi="Times New Roman" w:cs="Times New Roman" w:hint="eastAsia"/>
            <w:b/>
            <w:bCs/>
            <w:lang w:val="da-DK"/>
          </w:rPr>
          <w:t>2</w:t>
        </w:r>
      </w:ins>
      <w:r>
        <w:rPr>
          <w:rFonts w:ascii="Times New Roman" w:hAnsi="Times New Roman" w:cs="Times New Roman"/>
          <w:b/>
          <w:bCs/>
          <w:lang w:val="da-DK"/>
        </w:rPr>
        <w:t>.1</w:t>
      </w:r>
      <w:r>
        <w:rPr>
          <w:rFonts w:ascii="Times New Roman" w:hAnsi="Times New Roman" w:cs="Times New Roman"/>
          <w:b/>
          <w:bCs/>
          <w:lang w:val="da-DK"/>
        </w:rPr>
        <w:tab/>
      </w:r>
      <w:r w:rsidRPr="00E64F13">
        <w:rPr>
          <w:rFonts w:ascii="Times New Roman" w:hAnsi="Times New Roman" w:cs="Times New Roman" w:hint="eastAsia"/>
          <w:b/>
          <w:bCs/>
          <w:lang w:val="da-DK"/>
        </w:rPr>
        <w:t xml:space="preserve">Reconstruction of </w:t>
      </w:r>
      <w:r w:rsidRPr="00E64F13">
        <w:rPr>
          <w:rFonts w:ascii="Times New Roman" w:hAnsi="Times New Roman" w:cs="Times New Roman"/>
          <w:b/>
          <w:bCs/>
          <w:lang w:val="da-DK"/>
        </w:rPr>
        <w:t xml:space="preserve">the </w:t>
      </w:r>
      <w:r w:rsidRPr="00E64F13">
        <w:rPr>
          <w:rFonts w:ascii="Times New Roman" w:hAnsi="Times New Roman" w:cs="Times New Roman" w:hint="eastAsia"/>
          <w:b/>
          <w:bCs/>
          <w:lang w:val="da-DK"/>
        </w:rPr>
        <w:t>displayable texture views (Informative)</w:t>
      </w:r>
    </w:p>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hint="eastAsia"/>
          <w:lang w:val="en-GB"/>
        </w:rPr>
      </w:pPr>
      <w:r w:rsidRPr="00E64F13">
        <w:rPr>
          <w:rFonts w:ascii="Times New Roman" w:hAnsi="Times New Roman" w:cs="Times New Roman"/>
          <w:lang w:val="en-GB"/>
        </w:rPr>
        <w:t xml:space="preserve">The base view is denoted as the 0-th view, corresponding to the 0-th camera, and the view </w:t>
      </w:r>
      <w:r>
        <w:rPr>
          <w:rFonts w:ascii="Times New Roman" w:hAnsi="Times New Roman" w:cs="Times New Roman" w:hint="eastAsia"/>
          <w:lang w:val="en-GB"/>
        </w:rPr>
        <w:t>B</w:t>
      </w:r>
      <w:r w:rsidRPr="00E64F13">
        <w:rPr>
          <w:rFonts w:ascii="Times New Roman" w:hAnsi="Times New Roman" w:cs="Times New Roman"/>
          <w:lang w:val="en-GB"/>
        </w:rPr>
        <w:t xml:space="preserve"> is denoted as </w:t>
      </w:r>
      <w:proofErr w:type="gramStart"/>
      <w:r w:rsidRPr="00E64F13">
        <w:rPr>
          <w:rFonts w:ascii="Times New Roman" w:hAnsi="Times New Roman" w:cs="Times New Roman"/>
          <w:lang w:val="en-GB"/>
        </w:rPr>
        <w:t xml:space="preserve">the </w:t>
      </w:r>
      <w:proofErr w:type="spellStart"/>
      <w:r w:rsidRPr="00E64F13">
        <w:rPr>
          <w:rFonts w:ascii="Times New Roman" w:hAnsi="Times New Roman" w:cs="Times New Roman"/>
          <w:lang w:val="en-GB"/>
        </w:rPr>
        <w:t>i</w:t>
      </w:r>
      <w:proofErr w:type="gramEnd"/>
      <w:r w:rsidRPr="00E64F13">
        <w:rPr>
          <w:rFonts w:ascii="Times New Roman" w:hAnsi="Times New Roman" w:cs="Times New Roman"/>
          <w:lang w:val="en-GB"/>
        </w:rPr>
        <w:t>-th</w:t>
      </w:r>
      <w:proofErr w:type="spellEnd"/>
      <w:r w:rsidRPr="00E64F13">
        <w:rPr>
          <w:rFonts w:ascii="Times New Roman" w:hAnsi="Times New Roman" w:cs="Times New Roman"/>
          <w:lang w:val="en-GB"/>
        </w:rPr>
        <w:t xml:space="preserve"> view corresponding to the </w:t>
      </w:r>
      <w:proofErr w:type="spellStart"/>
      <w:r w:rsidRPr="00E64F13">
        <w:rPr>
          <w:rFonts w:ascii="Times New Roman" w:hAnsi="Times New Roman" w:cs="Times New Roman"/>
          <w:lang w:val="en-GB"/>
        </w:rPr>
        <w:t>i-th</w:t>
      </w:r>
      <w:proofErr w:type="spellEnd"/>
      <w:r w:rsidRPr="00E64F13">
        <w:rPr>
          <w:rFonts w:ascii="Times New Roman" w:hAnsi="Times New Roman" w:cs="Times New Roman"/>
          <w:lang w:val="en-GB"/>
        </w:rPr>
        <w:t xml:space="preserve"> camera. </w:t>
      </w:r>
      <w:proofErr w:type="spellStart"/>
      <w:proofErr w:type="gramStart"/>
      <w:r w:rsidRPr="00E64F13">
        <w:rPr>
          <w:rFonts w:ascii="Times New Roman" w:hAnsi="Times New Roman" w:cs="Times New Roman"/>
          <w:lang w:val="en-GB"/>
        </w:rPr>
        <w:t>i</w:t>
      </w:r>
      <w:proofErr w:type="spellEnd"/>
      <w:proofErr w:type="gramEnd"/>
      <w:r w:rsidRPr="00E64F13">
        <w:rPr>
          <w:rFonts w:ascii="Times New Roman" w:hAnsi="Times New Roman" w:cs="Times New Roman"/>
          <w:lang w:val="en-GB"/>
        </w:rPr>
        <w:t xml:space="preserve"> is in the range of </w:t>
      </w:r>
      <w:r w:rsidRPr="00E64F13">
        <w:rPr>
          <w:rFonts w:ascii="Times New Roman" w:eastAsia="SimSun" w:hAnsi="Times New Roman" w:cs="Times New Roman" w:hint="eastAsia"/>
          <w:lang w:val="en-GB" w:eastAsia="zh-CN"/>
        </w:rPr>
        <w:t>1</w:t>
      </w:r>
      <w:r w:rsidRPr="00E64F13">
        <w:rPr>
          <w:rFonts w:ascii="Times New Roman" w:hAnsi="Times New Roman" w:cs="Times New Roman"/>
          <w:lang w:val="en-GB"/>
        </w:rPr>
        <w:t xml:space="preserve"> through 4, inclusive. </w:t>
      </w:r>
      <w:r w:rsidRPr="00E64F13">
        <w:rPr>
          <w:rFonts w:ascii="Times New Roman" w:hAnsi="Times New Roman" w:cs="Times New Roman" w:hint="eastAsia"/>
          <w:lang w:val="en-GB"/>
        </w:rPr>
        <w:t>A</w:t>
      </w:r>
      <w:r w:rsidRPr="00E64F13">
        <w:rPr>
          <w:rFonts w:ascii="Times New Roman" w:hAnsi="Times New Roman" w:cs="Times New Roman"/>
          <w:lang w:val="en-GB"/>
        </w:rPr>
        <w:t>n informative</w:t>
      </w:r>
      <w:r w:rsidRPr="00E64F13">
        <w:rPr>
          <w:rFonts w:ascii="Times New Roman" w:hAnsi="Times New Roman" w:cs="Times New Roman" w:hint="eastAsia"/>
          <w:lang w:val="en-GB"/>
        </w:rPr>
        <w:t xml:space="preserve"> </w:t>
      </w:r>
      <w:r w:rsidRPr="00E64F13">
        <w:rPr>
          <w:rFonts w:ascii="Times New Roman" w:hAnsi="Times New Roman" w:cs="Times New Roman" w:hint="eastAsia"/>
          <w:bCs/>
          <w:lang w:val="en-GB"/>
        </w:rPr>
        <w:t>p</w:t>
      </w:r>
      <w:r w:rsidRPr="00E64F13">
        <w:rPr>
          <w:rFonts w:ascii="Times New Roman" w:hAnsi="Times New Roman" w:cs="Times New Roman" w:hint="eastAsia"/>
          <w:bCs/>
          <w:lang w:val="en-GB" w:eastAsia="en-US"/>
        </w:rPr>
        <w:t>rocess</w:t>
      </w:r>
      <w:r w:rsidRPr="00E64F13">
        <w:rPr>
          <w:rFonts w:ascii="Times New Roman" w:hAnsi="Times New Roman" w:cs="Times New Roman" w:hint="eastAsia"/>
          <w:bCs/>
          <w:lang w:val="en-GB"/>
        </w:rPr>
        <w:t xml:space="preserve"> to reconstruct </w:t>
      </w:r>
      <w:r w:rsidRPr="00E64F13">
        <w:rPr>
          <w:rFonts w:ascii="Times New Roman" w:hAnsi="Times New Roman" w:cs="Times New Roman"/>
          <w:bCs/>
          <w:lang w:val="en-GB"/>
        </w:rPr>
        <w:t xml:space="preserve">the </w:t>
      </w:r>
      <w:r w:rsidRPr="00E64F13">
        <w:rPr>
          <w:rFonts w:ascii="Times New Roman" w:hAnsi="Times New Roman" w:cs="Times New Roman" w:hint="eastAsia"/>
          <w:bCs/>
          <w:lang w:val="en-GB"/>
        </w:rPr>
        <w:t xml:space="preserve">displayable texture views from the constituent residual pictures in the non-base view </w:t>
      </w:r>
      <w:r w:rsidRPr="00E64F13">
        <w:rPr>
          <w:rFonts w:ascii="Times New Roman" w:hAnsi="Times New Roman" w:cs="Times New Roman"/>
          <w:bCs/>
          <w:lang w:val="en-GB"/>
        </w:rPr>
        <w:t xml:space="preserve">as well as the pictures in the base view </w:t>
      </w:r>
      <w:r w:rsidRPr="00E64F13">
        <w:rPr>
          <w:rFonts w:ascii="Times New Roman" w:hAnsi="Times New Roman" w:cs="Times New Roman" w:hint="eastAsia"/>
          <w:bCs/>
          <w:lang w:val="en-GB" w:eastAsia="en-US"/>
        </w:rPr>
        <w:t>is summarized in the following paragraph</w:t>
      </w:r>
      <w:r w:rsidRPr="00E64F13">
        <w:rPr>
          <w:rFonts w:ascii="Times New Roman" w:hAnsi="Times New Roman" w:cs="Times New Roman"/>
          <w:bCs/>
          <w:lang w:val="en-GB" w:eastAsia="en-US"/>
        </w:rPr>
        <w:t xml:space="preserve"> for each view </w:t>
      </w:r>
      <w:r>
        <w:rPr>
          <w:rFonts w:ascii="Times New Roman" w:hAnsi="Times New Roman" w:cs="Times New Roman" w:hint="eastAsia"/>
          <w:bCs/>
          <w:lang w:val="en-GB"/>
        </w:rPr>
        <w:t>B</w:t>
      </w:r>
      <w:r w:rsidRPr="00E64F13">
        <w:rPr>
          <w:rFonts w:ascii="Times New Roman" w:hAnsi="Times New Roman" w:cs="Times New Roman"/>
          <w:bCs/>
          <w:lang w:val="en-GB" w:eastAsia="en-US"/>
        </w:rPr>
        <w:t xml:space="preserve"> </w:t>
      </w:r>
      <w:del w:id="847" w:author="Windows ユーザー" w:date="2014-10-18T17:48:00Z">
        <w:r w:rsidRPr="00E64F13" w:rsidDel="00500CAC">
          <w:rPr>
            <w:rFonts w:ascii="Times New Roman" w:hAnsi="Times New Roman" w:cs="Times New Roman"/>
            <w:bCs/>
            <w:lang w:val="en-GB" w:eastAsia="en-US"/>
          </w:rPr>
          <w:delText>of the packed views in the non-base view</w:delText>
        </w:r>
        <w:r w:rsidRPr="00E64F13" w:rsidDel="00500CAC">
          <w:rPr>
            <w:rFonts w:ascii="Times New Roman" w:hAnsi="Times New Roman" w:cs="Times New Roman" w:hint="eastAsia"/>
            <w:bCs/>
            <w:lang w:val="en-GB"/>
          </w:rPr>
          <w:delText xml:space="preserve">, </w:delText>
        </w:r>
      </w:del>
      <w:del w:id="848" w:author="Windows ユーザー" w:date="2014-10-18T17:47:00Z">
        <w:r w:rsidRPr="00E64F13" w:rsidDel="00500CAC">
          <w:rPr>
            <w:rFonts w:ascii="Times New Roman" w:hAnsi="Times New Roman" w:cs="Times New Roman" w:hint="eastAsia"/>
            <w:bCs/>
            <w:lang w:val="en-GB"/>
          </w:rPr>
          <w:delText xml:space="preserve">where view </w:delText>
        </w:r>
        <w:r w:rsidDel="00500CAC">
          <w:rPr>
            <w:rFonts w:ascii="Times New Roman" w:hAnsi="Times New Roman" w:cs="Times New Roman" w:hint="eastAsia"/>
            <w:bCs/>
            <w:lang w:val="en-GB"/>
          </w:rPr>
          <w:delText>B</w:delText>
        </w:r>
        <w:r w:rsidRPr="00E64F13" w:rsidDel="00500CAC">
          <w:rPr>
            <w:rFonts w:ascii="Times New Roman" w:hAnsi="Times New Roman" w:cs="Times New Roman" w:hint="eastAsia"/>
            <w:bCs/>
            <w:lang w:val="en-GB"/>
          </w:rPr>
          <w:delText xml:space="preserve"> is one of</w:delText>
        </w:r>
        <w:r w:rsidDel="00500CAC">
          <w:rPr>
            <w:rFonts w:ascii="Times New Roman" w:hAnsi="Times New Roman" w:cs="Times New Roman" w:hint="eastAsia"/>
            <w:bCs/>
            <w:lang w:val="en-GB"/>
          </w:rPr>
          <w:delText xml:space="preserve"> </w:delText>
        </w:r>
        <w:r w:rsidRPr="00E64F13" w:rsidDel="00500CAC">
          <w:rPr>
            <w:rFonts w:ascii="Times New Roman" w:hAnsi="Times New Roman" w:cs="Times New Roman" w:hint="eastAsia"/>
            <w:bCs/>
            <w:lang w:val="en-GB"/>
          </w:rPr>
          <w:delText xml:space="preserve"> </w:delText>
        </w:r>
        <w:r w:rsidRPr="00E64F13" w:rsidDel="00500CAC">
          <w:rPr>
            <w:rFonts w:ascii="Times New Roman" w:hAnsi="Times New Roman" w:cs="Times New Roman"/>
            <w:bCs/>
            <w:lang w:val="en-GB"/>
          </w:rPr>
          <w:delText xml:space="preserve">i-th views, </w:delText>
        </w:r>
      </w:del>
      <w:ins w:id="849" w:author="Windows ユーザー" w:date="2014-10-18T17:49:00Z">
        <w:r>
          <w:rPr>
            <w:rFonts w:ascii="Times New Roman" w:hAnsi="Times New Roman" w:cs="Times New Roman" w:hint="eastAsia"/>
            <w:bCs/>
            <w:lang w:val="en-GB"/>
          </w:rPr>
          <w:t xml:space="preserve">which is </w:t>
        </w:r>
      </w:ins>
      <w:r w:rsidRPr="00E64F13">
        <w:rPr>
          <w:rFonts w:ascii="Times New Roman" w:hAnsi="Times New Roman" w:cs="Times New Roman"/>
          <w:bCs/>
          <w:lang w:val="en-GB"/>
        </w:rPr>
        <w:t xml:space="preserve">packed as a </w:t>
      </w:r>
      <w:r w:rsidRPr="00E64F13">
        <w:rPr>
          <w:rFonts w:ascii="Times New Roman" w:hAnsi="Times New Roman" w:cs="Times New Roman" w:hint="eastAsia"/>
          <w:bCs/>
          <w:lang w:val="en-GB"/>
        </w:rPr>
        <w:t xml:space="preserve">constituent residual </w:t>
      </w:r>
      <w:r w:rsidRPr="00E64F13">
        <w:rPr>
          <w:rFonts w:ascii="Times New Roman" w:hAnsi="Times New Roman" w:cs="Times New Roman"/>
          <w:bCs/>
          <w:lang w:val="en-GB"/>
        </w:rPr>
        <w:t>picture in the non-base view</w:t>
      </w:r>
      <w:r w:rsidRPr="00E64F13">
        <w:rPr>
          <w:rFonts w:ascii="Times New Roman" w:hAnsi="Times New Roman" w:cs="Times New Roman" w:hint="eastAsia"/>
          <w:lang w:val="en-GB"/>
        </w:rPr>
        <w:t xml:space="preserve">. </w:t>
      </w:r>
    </w:p>
    <w:p w:rsidR="003208BE" w:rsidRPr="00E64F13" w:rsidRDefault="003208BE" w:rsidP="003208BE">
      <w:pPr>
        <w:widowControl w:val="0"/>
        <w:tabs>
          <w:tab w:val="left" w:pos="720"/>
          <w:tab w:val="left" w:pos="794"/>
          <w:tab w:val="left" w:pos="1080"/>
          <w:tab w:val="left" w:pos="1191"/>
          <w:tab w:val="left" w:pos="1440"/>
          <w:tab w:val="left" w:pos="1588"/>
          <w:tab w:val="left" w:pos="1985"/>
        </w:tabs>
        <w:overflowPunct w:val="0"/>
        <w:autoSpaceDE w:val="0"/>
        <w:autoSpaceDN w:val="0"/>
        <w:adjustRightInd w:val="0"/>
        <w:ind w:left="720" w:hanging="720"/>
        <w:textAlignment w:val="baseline"/>
        <w:rPr>
          <w:rFonts w:ascii="Times New Roman" w:hAnsi="Times New Roman" w:cs="Times New Roman" w:hint="eastAsia"/>
          <w:lang w:val="en-GB"/>
        </w:rPr>
      </w:pPr>
      <w:r w:rsidRPr="00E64F13">
        <w:rPr>
          <w:rFonts w:ascii="Times New Roman" w:hAnsi="Times New Roman" w:cs="Times New Roman"/>
          <w:lang w:val="en-GB"/>
        </w:rPr>
        <w:t>–</w:t>
      </w:r>
      <w:r w:rsidRPr="00E64F13">
        <w:rPr>
          <w:rFonts w:ascii="Times New Roman" w:hAnsi="Times New Roman" w:cs="Times New Roman"/>
          <w:lang w:val="en-GB"/>
        </w:rPr>
        <w:tab/>
        <w:t>When</w:t>
      </w:r>
      <w:r w:rsidRPr="00E64F13">
        <w:rPr>
          <w:rFonts w:ascii="Times New Roman" w:hAnsi="Times New Roman" w:cs="Times New Roman" w:hint="eastAsia"/>
          <w:lang w:val="en-GB"/>
        </w:rPr>
        <w:t xml:space="preserve"> </w:t>
      </w:r>
      <w:proofErr w:type="spellStart"/>
      <w:r w:rsidRPr="00E64F13">
        <w:rPr>
          <w:rFonts w:ascii="Times New Roman" w:hAnsi="Times New Roman" w:cs="Times New Roman" w:hint="eastAsia"/>
          <w:lang w:val="en-GB"/>
        </w:rPr>
        <w:t>residual_depth_flag</w:t>
      </w:r>
      <w:proofErr w:type="spellEnd"/>
      <w:r w:rsidRPr="00E64F13">
        <w:rPr>
          <w:rFonts w:ascii="Times New Roman" w:hAnsi="Times New Roman" w:cs="Times New Roman"/>
          <w:lang w:val="en-GB"/>
        </w:rPr>
        <w:t xml:space="preserve"> is equal to </w:t>
      </w:r>
      <w:r w:rsidRPr="00E64F13">
        <w:rPr>
          <w:rFonts w:ascii="Times New Roman" w:hAnsi="Times New Roman" w:cs="Times New Roman" w:hint="eastAsia"/>
          <w:lang w:val="en-GB"/>
        </w:rPr>
        <w:t>1, the</w:t>
      </w:r>
      <w:r w:rsidRPr="00E64F13">
        <w:rPr>
          <w:rFonts w:ascii="Times New Roman" w:hAnsi="Times New Roman" w:cs="Times New Roman"/>
          <w:lang w:val="en-GB"/>
        </w:rPr>
        <w:t xml:space="preserve"> constituent residual </w:t>
      </w:r>
      <w:r w:rsidRPr="00E64F13">
        <w:rPr>
          <w:rFonts w:ascii="Times New Roman" w:hAnsi="Times New Roman" w:cs="Times New Roman" w:hint="eastAsia"/>
          <w:lang w:val="en-GB"/>
        </w:rPr>
        <w:t>depth</w:t>
      </w:r>
      <w:r w:rsidRPr="00E64F13">
        <w:rPr>
          <w:rFonts w:ascii="Times New Roman" w:hAnsi="Times New Roman" w:cs="Times New Roman"/>
          <w:lang w:val="en-GB"/>
        </w:rPr>
        <w:t xml:space="preserve"> </w:t>
      </w:r>
      <w:r w:rsidRPr="00E64F13">
        <w:rPr>
          <w:rFonts w:ascii="Times New Roman" w:hAnsi="Times New Roman" w:cs="Times New Roman" w:hint="eastAsia"/>
          <w:lang w:val="en-GB"/>
        </w:rPr>
        <w:t xml:space="preserve">picture </w:t>
      </w:r>
      <w:r w:rsidRPr="00E64F13">
        <w:rPr>
          <w:rFonts w:ascii="Times New Roman" w:hAnsi="Times New Roman" w:cs="Times New Roman"/>
          <w:lang w:val="en-GB"/>
        </w:rPr>
        <w:t xml:space="preserve">associated with </w:t>
      </w:r>
      <w:r>
        <w:rPr>
          <w:rFonts w:ascii="Times New Roman" w:hAnsi="Times New Roman" w:cs="Times New Roman"/>
          <w:lang w:val="en-GB"/>
        </w:rPr>
        <w:t xml:space="preserve">a </w:t>
      </w:r>
      <w:r w:rsidRPr="00E64F13">
        <w:rPr>
          <w:rFonts w:ascii="Times New Roman" w:hAnsi="Times New Roman" w:cs="Times New Roman"/>
          <w:lang w:val="en-GB"/>
        </w:rPr>
        <w:t xml:space="preserve">view </w:t>
      </w:r>
      <w:r>
        <w:rPr>
          <w:rFonts w:ascii="Times New Roman" w:hAnsi="Times New Roman" w:cs="Times New Roman" w:hint="eastAsia"/>
          <w:lang w:val="en-GB"/>
        </w:rPr>
        <w:t>B</w:t>
      </w:r>
      <w:r w:rsidRPr="00E64F13">
        <w:rPr>
          <w:rFonts w:ascii="Times New Roman" w:hAnsi="Times New Roman" w:cs="Times New Roman"/>
          <w:lang w:val="en-GB"/>
        </w:rPr>
        <w:t xml:space="preserve"> is extracted out </w:t>
      </w:r>
      <w:r w:rsidRPr="00E64F13">
        <w:rPr>
          <w:rFonts w:ascii="Times New Roman" w:hAnsi="Times New Roman" w:cs="Times New Roman" w:hint="eastAsia"/>
          <w:lang w:val="en-GB"/>
        </w:rPr>
        <w:t>of the non-base depth view</w:t>
      </w:r>
      <w:r w:rsidRPr="00E64F13">
        <w:rPr>
          <w:rFonts w:ascii="Times New Roman" w:hAnsi="Times New Roman" w:cs="Times New Roman"/>
          <w:lang w:val="en-GB"/>
        </w:rPr>
        <w:t>.</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T</w:t>
      </w:r>
      <w:r w:rsidRPr="00E64F13">
        <w:rPr>
          <w:rFonts w:ascii="Times New Roman" w:hAnsi="Times New Roman" w:cs="Times New Roman" w:hint="eastAsia"/>
          <w:lang w:val="en-GB"/>
        </w:rPr>
        <w:t>he</w:t>
      </w:r>
      <w:r w:rsidRPr="00E64F13">
        <w:rPr>
          <w:rFonts w:ascii="Times New Roman" w:hAnsi="Times New Roman" w:cs="Times New Roman"/>
          <w:lang w:val="en-GB"/>
        </w:rPr>
        <w:t xml:space="preserve"> constituent residual </w:t>
      </w:r>
      <w:r w:rsidRPr="00E64F13">
        <w:rPr>
          <w:rFonts w:ascii="Times New Roman" w:hAnsi="Times New Roman" w:cs="Times New Roman" w:hint="eastAsia"/>
          <w:lang w:val="en-GB"/>
        </w:rPr>
        <w:t>depth</w:t>
      </w:r>
      <w:r w:rsidRPr="00E64F13">
        <w:rPr>
          <w:rFonts w:ascii="Times New Roman" w:hAnsi="Times New Roman" w:cs="Times New Roman"/>
          <w:lang w:val="en-GB"/>
        </w:rPr>
        <w:t xml:space="preserve"> </w:t>
      </w:r>
      <w:r w:rsidRPr="00E64F13">
        <w:rPr>
          <w:rFonts w:ascii="Times New Roman" w:hAnsi="Times New Roman" w:cs="Times New Roman" w:hint="eastAsia"/>
          <w:lang w:val="en-GB"/>
        </w:rPr>
        <w:t>picture</w:t>
      </w:r>
      <w:r w:rsidRPr="00E64F13">
        <w:rPr>
          <w:rFonts w:ascii="Times New Roman" w:hAnsi="Times New Roman" w:cs="Times New Roman"/>
          <w:lang w:val="en-GB"/>
        </w:rPr>
        <w:t xml:space="preserve"> is 1:2 </w:t>
      </w:r>
      <w:proofErr w:type="spellStart"/>
      <w:r w:rsidRPr="00E64F13">
        <w:rPr>
          <w:rFonts w:ascii="Times New Roman" w:hAnsi="Times New Roman" w:cs="Times New Roman"/>
          <w:lang w:val="en-GB"/>
        </w:rPr>
        <w:t>upsampled</w:t>
      </w:r>
      <w:proofErr w:type="spellEnd"/>
      <w:r w:rsidRPr="00E64F13">
        <w:rPr>
          <w:rFonts w:ascii="Times New Roman" w:hAnsi="Times New Roman" w:cs="Times New Roman"/>
          <w:lang w:val="en-GB"/>
        </w:rPr>
        <w:t xml:space="preserve"> horizontally and vertically to a residual </w:t>
      </w:r>
      <w:r w:rsidRPr="00E64F13">
        <w:rPr>
          <w:rFonts w:ascii="Times New Roman" w:hAnsi="Times New Roman" w:cs="Times New Roman" w:hint="eastAsia"/>
          <w:lang w:val="en-GB"/>
        </w:rPr>
        <w:t xml:space="preserve">depth view </w:t>
      </w:r>
      <w:r>
        <w:rPr>
          <w:rFonts w:ascii="Times New Roman" w:hAnsi="Times New Roman" w:cs="Times New Roman" w:hint="eastAsia"/>
          <w:lang w:val="en-GB"/>
        </w:rPr>
        <w:t>B</w:t>
      </w:r>
      <w:r w:rsidRPr="00E64F13">
        <w:rPr>
          <w:rFonts w:ascii="Times New Roman" w:hAnsi="Times New Roman" w:cs="Times New Roman"/>
          <w:lang w:val="en-GB"/>
        </w:rPr>
        <w:t>.</w:t>
      </w:r>
      <w:r w:rsidRPr="00E64F13">
        <w:rPr>
          <w:rFonts w:ascii="Times New Roman" w:hAnsi="Times New Roman" w:cs="Times New Roman" w:hint="eastAsia"/>
          <w:lang w:val="en-GB"/>
        </w:rPr>
        <w:t xml:space="preserve"> By using the</w:t>
      </w:r>
      <w:del w:id="850" w:author="Windows ユーザー" w:date="2014-10-18T21:56:00Z">
        <w:r w:rsidRPr="00E64F13" w:rsidDel="00B06393">
          <w:rPr>
            <w:rFonts w:ascii="Times New Roman" w:hAnsi="Times New Roman" w:cs="Times New Roman" w:hint="eastAsia"/>
            <w:lang w:val="en-GB"/>
          </w:rPr>
          <w:delText xml:space="preserve"> view synthesis parameters</w:delText>
        </w:r>
      </w:del>
      <w:ins w:id="851" w:author="Windows ユーザー" w:date="2014-10-18T22:33:00Z">
        <w:r>
          <w:rPr>
            <w:rFonts w:ascii="Times New Roman" w:hAnsi="Times New Roman" w:cs="Times New Roman" w:hint="eastAsia"/>
            <w:lang w:val="en-GB"/>
          </w:rPr>
          <w:t xml:space="preserve"> </w:t>
        </w:r>
      </w:ins>
      <w:ins w:id="852" w:author="Windows ユーザー" w:date="2014-10-18T21:57:00Z">
        <w:r>
          <w:rPr>
            <w:rFonts w:ascii="Times New Roman" w:hAnsi="Times New Roman" w:cs="Times New Roman" w:hint="eastAsia"/>
            <w:lang w:val="en-GB"/>
          </w:rPr>
          <w:t>texture and depth view packing SEI message</w:t>
        </w:r>
      </w:ins>
      <w:r w:rsidRPr="00E64F13">
        <w:rPr>
          <w:rFonts w:ascii="Times New Roman" w:hAnsi="Times New Roman" w:cs="Times New Roman" w:hint="eastAsia"/>
          <w:lang w:val="en-GB"/>
        </w:rPr>
        <w:t>, the base depth view is projected to the coordinate</w:t>
      </w:r>
      <w:r w:rsidRPr="00E64F13">
        <w:rPr>
          <w:rFonts w:ascii="Times New Roman" w:hAnsi="Times New Roman" w:cs="Times New Roman"/>
          <w:lang w:val="en-GB"/>
        </w:rPr>
        <w:t>s</w:t>
      </w:r>
      <w:r w:rsidRPr="00E64F13">
        <w:rPr>
          <w:rFonts w:ascii="Times New Roman" w:hAnsi="Times New Roman" w:cs="Times New Roman" w:hint="eastAsia"/>
          <w:lang w:val="en-GB"/>
        </w:rPr>
        <w:t xml:space="preserve"> of </w:t>
      </w:r>
      <w:r w:rsidRPr="00E64F13">
        <w:rPr>
          <w:rFonts w:ascii="Times New Roman" w:hAnsi="Times New Roman" w:cs="Times New Roman"/>
          <w:lang w:val="en-GB"/>
        </w:rPr>
        <w:t xml:space="preserve">the </w:t>
      </w:r>
      <w:r w:rsidRPr="00E64F13">
        <w:rPr>
          <w:rFonts w:ascii="Times New Roman" w:hAnsi="Times New Roman" w:cs="Times New Roman" w:hint="eastAsia"/>
          <w:lang w:val="en-GB"/>
        </w:rPr>
        <w:t xml:space="preserve">residual depth view </w:t>
      </w:r>
      <w:r>
        <w:rPr>
          <w:rFonts w:ascii="Times New Roman" w:hAnsi="Times New Roman" w:cs="Times New Roman" w:hint="eastAsia"/>
          <w:lang w:val="en-GB"/>
        </w:rPr>
        <w:t>B</w:t>
      </w:r>
      <w:r w:rsidRPr="00E64F13">
        <w:rPr>
          <w:rFonts w:ascii="Times New Roman" w:hAnsi="Times New Roman" w:cs="Times New Roman" w:hint="eastAsia"/>
          <w:lang w:val="en-GB"/>
        </w:rPr>
        <w:t xml:space="preserve">. </w:t>
      </w:r>
      <w:r>
        <w:rPr>
          <w:rFonts w:ascii="Times New Roman" w:hAnsi="Times New Roman" w:cs="Times New Roman"/>
          <w:lang w:val="en-GB"/>
        </w:rPr>
        <w:t>Samples</w:t>
      </w:r>
      <w:r w:rsidRPr="00E64F13">
        <w:rPr>
          <w:rFonts w:ascii="Times New Roman" w:hAnsi="Times New Roman" w:cs="Times New Roman" w:hint="eastAsia"/>
          <w:lang w:val="en-GB"/>
        </w:rPr>
        <w:t xml:space="preserve"> of residual depth view </w:t>
      </w:r>
      <w:r>
        <w:rPr>
          <w:rFonts w:ascii="Times New Roman" w:hAnsi="Times New Roman" w:cs="Times New Roman" w:hint="eastAsia"/>
          <w:lang w:val="en-GB"/>
        </w:rPr>
        <w:t>B</w:t>
      </w:r>
      <w:r w:rsidRPr="00E64F13">
        <w:rPr>
          <w:rFonts w:ascii="Times New Roman" w:hAnsi="Times New Roman" w:cs="Times New Roman" w:hint="eastAsia"/>
          <w:lang w:val="en-GB"/>
        </w:rPr>
        <w:t xml:space="preserve"> which have smaller depth value</w:t>
      </w:r>
      <w:r w:rsidRPr="00E64F13">
        <w:rPr>
          <w:rFonts w:ascii="Times New Roman" w:hAnsi="Times New Roman" w:cs="Times New Roman"/>
          <w:lang w:val="en-GB"/>
        </w:rPr>
        <w:t>s</w:t>
      </w:r>
      <w:r w:rsidRPr="00E64F13">
        <w:rPr>
          <w:rFonts w:ascii="Times New Roman" w:hAnsi="Times New Roman" w:cs="Times New Roman" w:hint="eastAsia"/>
          <w:lang w:val="en-GB"/>
        </w:rPr>
        <w:t xml:space="preserve"> are overwritten by </w:t>
      </w:r>
      <w:r w:rsidRPr="00E64F13">
        <w:rPr>
          <w:rFonts w:ascii="Times New Roman" w:hAnsi="Times New Roman" w:cs="Times New Roman"/>
          <w:lang w:val="en-GB"/>
        </w:rPr>
        <w:t xml:space="preserve">the </w:t>
      </w:r>
      <w:r w:rsidRPr="00E64F13">
        <w:rPr>
          <w:rFonts w:ascii="Times New Roman" w:hAnsi="Times New Roman" w:cs="Times New Roman" w:hint="eastAsia"/>
          <w:lang w:val="en-GB"/>
        </w:rPr>
        <w:t>larger value</w:t>
      </w:r>
      <w:r w:rsidRPr="00E64F13">
        <w:rPr>
          <w:rFonts w:ascii="Times New Roman" w:hAnsi="Times New Roman" w:cs="Times New Roman"/>
          <w:lang w:val="en-GB"/>
        </w:rPr>
        <w:t>s</w:t>
      </w:r>
      <w:r w:rsidRPr="00E64F13">
        <w:rPr>
          <w:rFonts w:ascii="Times New Roman" w:hAnsi="Times New Roman" w:cs="Times New Roman" w:hint="eastAsia"/>
          <w:lang w:val="en-GB"/>
        </w:rPr>
        <w:t xml:space="preserve"> of </w:t>
      </w:r>
      <w:r w:rsidRPr="00E64F13">
        <w:rPr>
          <w:rFonts w:ascii="Times New Roman" w:hAnsi="Times New Roman" w:cs="Times New Roman"/>
          <w:lang w:val="en-GB"/>
        </w:rPr>
        <w:t xml:space="preserve">the </w:t>
      </w:r>
      <w:r w:rsidRPr="00E64F13">
        <w:rPr>
          <w:rFonts w:ascii="Times New Roman" w:hAnsi="Times New Roman" w:cs="Times New Roman" w:hint="eastAsia"/>
          <w:lang w:val="en-GB"/>
        </w:rPr>
        <w:t xml:space="preserve">projected depth samples. Remaining holes are </w:t>
      </w:r>
      <w:proofErr w:type="spellStart"/>
      <w:r w:rsidRPr="00E64F13">
        <w:rPr>
          <w:rFonts w:ascii="Times New Roman" w:hAnsi="Times New Roman" w:cs="Times New Roman" w:hint="eastAsia"/>
          <w:lang w:val="en-GB"/>
        </w:rPr>
        <w:t>inpainted</w:t>
      </w:r>
      <w:proofErr w:type="spellEnd"/>
      <w:r w:rsidRPr="00E64F13">
        <w:rPr>
          <w:rFonts w:ascii="Times New Roman" w:hAnsi="Times New Roman" w:cs="Times New Roman" w:hint="eastAsia"/>
          <w:lang w:val="en-GB"/>
        </w:rPr>
        <w:t>.</w:t>
      </w:r>
    </w:p>
    <w:p w:rsidR="003208BE" w:rsidRPr="00E64F13" w:rsidRDefault="003208BE" w:rsidP="003208BE">
      <w:pPr>
        <w:widowControl w:val="0"/>
        <w:tabs>
          <w:tab w:val="left" w:pos="720"/>
          <w:tab w:val="left" w:pos="794"/>
          <w:tab w:val="left" w:pos="1080"/>
          <w:tab w:val="left" w:pos="1191"/>
          <w:tab w:val="left" w:pos="1440"/>
          <w:tab w:val="left" w:pos="1588"/>
          <w:tab w:val="left" w:pos="1985"/>
        </w:tabs>
        <w:overflowPunct w:val="0"/>
        <w:autoSpaceDE w:val="0"/>
        <w:autoSpaceDN w:val="0"/>
        <w:adjustRightInd w:val="0"/>
        <w:ind w:left="720" w:hanging="720"/>
        <w:textAlignment w:val="baseline"/>
        <w:rPr>
          <w:rFonts w:ascii="Times New Roman" w:hAnsi="Times New Roman" w:cs="Times New Roman" w:hint="eastAsia"/>
          <w:lang w:val="en-GB"/>
        </w:rPr>
      </w:pPr>
      <w:r w:rsidRPr="00E64F13">
        <w:rPr>
          <w:rFonts w:ascii="Times New Roman" w:hAnsi="Times New Roman" w:cs="Times New Roman"/>
          <w:lang w:val="en-GB"/>
        </w:rPr>
        <w:lastRenderedPageBreak/>
        <w:t>–</w:t>
      </w:r>
      <w:r w:rsidRPr="00E64F13">
        <w:rPr>
          <w:rFonts w:ascii="Times New Roman" w:hAnsi="Times New Roman" w:cs="Times New Roman"/>
          <w:lang w:val="en-GB"/>
        </w:rPr>
        <w:tab/>
        <w:t>When</w:t>
      </w:r>
      <w:r w:rsidRPr="00E64F13">
        <w:rPr>
          <w:rFonts w:ascii="Times New Roman" w:hAnsi="Times New Roman" w:cs="Times New Roman" w:hint="eastAsia"/>
          <w:lang w:val="en-GB"/>
        </w:rPr>
        <w:t xml:space="preserve"> </w:t>
      </w:r>
      <w:proofErr w:type="spellStart"/>
      <w:r w:rsidRPr="00E64F13">
        <w:rPr>
          <w:rFonts w:ascii="Times New Roman" w:hAnsi="Times New Roman" w:cs="Times New Roman" w:hint="eastAsia"/>
          <w:lang w:val="en-GB"/>
        </w:rPr>
        <w:t>residual_depth_flag</w:t>
      </w:r>
      <w:proofErr w:type="spellEnd"/>
      <w:r w:rsidRPr="00E64F13">
        <w:rPr>
          <w:rFonts w:ascii="Times New Roman" w:hAnsi="Times New Roman" w:cs="Times New Roman"/>
          <w:lang w:val="en-GB"/>
        </w:rPr>
        <w:t xml:space="preserve"> is equal to </w:t>
      </w:r>
      <w:r w:rsidRPr="00E64F13">
        <w:rPr>
          <w:rFonts w:ascii="Times New Roman" w:hAnsi="Times New Roman" w:cs="Times New Roman" w:hint="eastAsia"/>
          <w:lang w:val="en-GB"/>
        </w:rPr>
        <w:t xml:space="preserve">0, the base depth view is projected to </w:t>
      </w:r>
      <w:r w:rsidRPr="00E64F13">
        <w:rPr>
          <w:rFonts w:ascii="Times New Roman" w:hAnsi="Times New Roman" w:cs="Times New Roman"/>
          <w:lang w:val="en-GB"/>
        </w:rPr>
        <w:t xml:space="preserve">the </w:t>
      </w:r>
      <w:r w:rsidRPr="00E64F13">
        <w:rPr>
          <w:rFonts w:ascii="Times New Roman" w:hAnsi="Times New Roman" w:cs="Times New Roman" w:hint="eastAsia"/>
          <w:lang w:val="en-GB"/>
        </w:rPr>
        <w:t xml:space="preserve">residual depth view </w:t>
      </w:r>
      <w:r>
        <w:rPr>
          <w:rFonts w:ascii="Times New Roman" w:hAnsi="Times New Roman" w:cs="Times New Roman" w:hint="eastAsia"/>
          <w:lang w:val="en-GB"/>
        </w:rPr>
        <w:t>B</w:t>
      </w:r>
      <w:r w:rsidRPr="00E64F13">
        <w:rPr>
          <w:rFonts w:ascii="Times New Roman" w:hAnsi="Times New Roman" w:cs="Times New Roman" w:hint="eastAsia"/>
          <w:lang w:val="en-GB"/>
        </w:rPr>
        <w:t xml:space="preserve"> by using </w:t>
      </w:r>
      <w:ins w:id="853" w:author="Windows ユーザー" w:date="2014-10-18T22:33:00Z">
        <w:r>
          <w:rPr>
            <w:rFonts w:ascii="Times New Roman" w:hAnsi="Times New Roman" w:cs="Times New Roman" w:hint="eastAsia"/>
            <w:lang w:val="en-GB"/>
          </w:rPr>
          <w:t xml:space="preserve">this SEI message </w:t>
        </w:r>
      </w:ins>
      <w:del w:id="854" w:author="Windows ユーザー" w:date="2014-10-18T22:33:00Z">
        <w:r w:rsidRPr="00E64F13" w:rsidDel="005D7205">
          <w:rPr>
            <w:rFonts w:ascii="Times New Roman" w:hAnsi="Times New Roman" w:cs="Times New Roman" w:hint="eastAsia"/>
            <w:lang w:val="en-GB"/>
          </w:rPr>
          <w:delText xml:space="preserve">the view synthesis parameters </w:delText>
        </w:r>
      </w:del>
      <w:r w:rsidRPr="00E64F13">
        <w:rPr>
          <w:rFonts w:ascii="Times New Roman" w:hAnsi="Times New Roman" w:cs="Times New Roman" w:hint="eastAsia"/>
          <w:lang w:val="en-GB"/>
        </w:rPr>
        <w:t>and the depth values of the base depth view. In case of duplicate</w:t>
      </w:r>
      <w:r w:rsidRPr="00E64F13">
        <w:rPr>
          <w:rFonts w:ascii="Times New Roman" w:hAnsi="Times New Roman" w:cs="Times New Roman"/>
          <w:lang w:val="en-GB"/>
        </w:rPr>
        <w:t>d</w:t>
      </w:r>
      <w:r w:rsidRPr="00E64F13">
        <w:rPr>
          <w:rFonts w:ascii="Times New Roman" w:hAnsi="Times New Roman" w:cs="Times New Roman" w:hint="eastAsia"/>
          <w:lang w:val="en-GB"/>
        </w:rPr>
        <w:t xml:space="preserve"> projections, the larger depth value is retained. </w:t>
      </w:r>
      <w:r w:rsidRPr="00E64F13">
        <w:rPr>
          <w:rFonts w:ascii="Times New Roman" w:hAnsi="Times New Roman" w:cs="Times New Roman"/>
          <w:lang w:val="en-GB"/>
        </w:rPr>
        <w:t>The r</w:t>
      </w:r>
      <w:r w:rsidRPr="00E64F13">
        <w:rPr>
          <w:rFonts w:ascii="Times New Roman" w:hAnsi="Times New Roman" w:cs="Times New Roman" w:hint="eastAsia"/>
          <w:lang w:val="en-GB"/>
        </w:rPr>
        <w:t xml:space="preserve">emaining holes are </w:t>
      </w:r>
      <w:proofErr w:type="spellStart"/>
      <w:r w:rsidRPr="00E64F13">
        <w:rPr>
          <w:rFonts w:ascii="Times New Roman" w:hAnsi="Times New Roman" w:cs="Times New Roman" w:hint="eastAsia"/>
          <w:lang w:val="en-GB"/>
        </w:rPr>
        <w:t>inpainted</w:t>
      </w:r>
      <w:proofErr w:type="spellEnd"/>
      <w:r w:rsidRPr="00E64F13">
        <w:rPr>
          <w:rFonts w:ascii="Times New Roman" w:hAnsi="Times New Roman" w:cs="Times New Roman" w:hint="eastAsia"/>
          <w:lang w:val="en-GB"/>
        </w:rPr>
        <w:t>. When</w:t>
      </w:r>
      <w:r w:rsidRPr="00E64F13">
        <w:rPr>
          <w:rFonts w:ascii="Times New Roman" w:hAnsi="Times New Roman" w:cs="Times New Roman"/>
          <w:lang w:val="en-GB"/>
        </w:rPr>
        <w:t xml:space="preserve"> </w:t>
      </w:r>
      <w:r w:rsidRPr="00E64F13">
        <w:rPr>
          <w:rFonts w:ascii="Times New Roman" w:hAnsi="Times New Roman" w:cs="Times New Roman" w:hint="eastAsia"/>
          <w:lang w:val="en-GB" w:eastAsia="en-US"/>
        </w:rPr>
        <w:t>num_residual_texture_views_minus1</w:t>
      </w:r>
      <w:r w:rsidRPr="00E64F13">
        <w:rPr>
          <w:rFonts w:ascii="Times New Roman" w:hAnsi="Times New Roman" w:cs="Times New Roman" w:hint="eastAsia"/>
          <w:lang w:val="en-GB"/>
        </w:rPr>
        <w:t xml:space="preserve"> </w:t>
      </w:r>
      <w:r w:rsidRPr="00E64F13">
        <w:rPr>
          <w:rFonts w:ascii="Times New Roman" w:hAnsi="Times New Roman" w:cs="Times New Roman" w:hint="eastAsia"/>
          <w:lang w:val="en-GB" w:eastAsia="en-US"/>
        </w:rPr>
        <w:t>+</w:t>
      </w:r>
      <w:r>
        <w:rPr>
          <w:rFonts w:ascii="Times New Roman" w:hAnsi="Times New Roman" w:cs="Times New Roman"/>
          <w:lang w:val="en-GB"/>
        </w:rPr>
        <w:t> </w:t>
      </w:r>
      <w:r w:rsidRPr="00E64F13">
        <w:rPr>
          <w:rFonts w:ascii="Times New Roman" w:hAnsi="Times New Roman" w:cs="Times New Roman" w:hint="eastAsia"/>
          <w:lang w:val="en-GB" w:eastAsia="en-US"/>
        </w:rPr>
        <w:t>2</w:t>
      </w:r>
      <w:r w:rsidRPr="00E64F13">
        <w:rPr>
          <w:rFonts w:ascii="Times New Roman" w:hAnsi="Times New Roman" w:cs="Times New Roman" w:hint="eastAsia"/>
          <w:lang w:val="en-GB"/>
        </w:rPr>
        <w:t xml:space="preserve"> is </w:t>
      </w:r>
      <w:r w:rsidRPr="00E64F13">
        <w:rPr>
          <w:rFonts w:ascii="Times New Roman" w:hAnsi="Times New Roman" w:cs="Times New Roman"/>
          <w:lang w:val="en-GB"/>
        </w:rPr>
        <w:t xml:space="preserve">an </w:t>
      </w:r>
      <w:r w:rsidRPr="00E64F13">
        <w:rPr>
          <w:rFonts w:ascii="Times New Roman" w:hAnsi="Times New Roman" w:cs="Times New Roman" w:hint="eastAsia"/>
          <w:lang w:val="en-GB"/>
        </w:rPr>
        <w:t xml:space="preserve">even number, the base depth view is projected to the </w:t>
      </w:r>
      <w:r w:rsidRPr="00E64F13">
        <w:rPr>
          <w:rFonts w:ascii="Times New Roman" w:hAnsi="Times New Roman" w:cs="Times New Roman"/>
          <w:lang w:val="en-GB"/>
        </w:rPr>
        <w:t>coordinates</w:t>
      </w:r>
      <w:r w:rsidRPr="00E64F13">
        <w:rPr>
          <w:rFonts w:ascii="Times New Roman" w:hAnsi="Times New Roman" w:cs="Times New Roman" w:hint="eastAsia"/>
          <w:lang w:val="en-GB"/>
        </w:rPr>
        <w:t xml:space="preserve"> of </w:t>
      </w:r>
      <w:r w:rsidRPr="00E64F13">
        <w:rPr>
          <w:rFonts w:ascii="Times New Roman" w:hAnsi="Times New Roman" w:cs="Times New Roman"/>
          <w:lang w:val="en-GB"/>
        </w:rPr>
        <w:t xml:space="preserve">the </w:t>
      </w:r>
      <w:r w:rsidRPr="00E64F13">
        <w:rPr>
          <w:rFonts w:ascii="Times New Roman" w:hAnsi="Times New Roman" w:cs="Times New Roman" w:hint="eastAsia"/>
          <w:lang w:val="en-GB"/>
        </w:rPr>
        <w:t xml:space="preserve">residual depth view </w:t>
      </w:r>
      <w:r>
        <w:rPr>
          <w:rFonts w:ascii="Times New Roman" w:hAnsi="Times New Roman" w:cs="Times New Roman" w:hint="eastAsia"/>
          <w:lang w:val="en-GB"/>
        </w:rPr>
        <w:t>B</w:t>
      </w:r>
      <w:r w:rsidRPr="00E64F13">
        <w:rPr>
          <w:rFonts w:ascii="Times New Roman" w:hAnsi="Times New Roman" w:cs="Times New Roman" w:hint="eastAsia"/>
          <w:lang w:val="en-GB"/>
        </w:rPr>
        <w:t xml:space="preserve"> from its </w:t>
      </w:r>
      <w:proofErr w:type="spellStart"/>
      <w:r w:rsidRPr="00E64F13">
        <w:rPr>
          <w:rFonts w:ascii="Times New Roman" w:hAnsi="Times New Roman" w:cs="Times New Roman" w:hint="eastAsia"/>
          <w:lang w:val="en-GB"/>
        </w:rPr>
        <w:t>center</w:t>
      </w:r>
      <w:proofErr w:type="spellEnd"/>
      <w:r w:rsidRPr="00E64F13">
        <w:rPr>
          <w:rFonts w:ascii="Times New Roman" w:hAnsi="Times New Roman" w:cs="Times New Roman" w:hint="eastAsia"/>
          <w:lang w:val="en-GB"/>
        </w:rPr>
        <w:t xml:space="preserve"> location between </w:t>
      </w:r>
      <w:r w:rsidRPr="00E64F13">
        <w:rPr>
          <w:rFonts w:ascii="Times New Roman" w:eastAsia="SimSun" w:hAnsi="Times New Roman" w:cs="Times New Roman" w:hint="eastAsia"/>
          <w:lang w:val="en-GB" w:eastAsia="zh-CN"/>
        </w:rPr>
        <w:t xml:space="preserve">base </w:t>
      </w:r>
      <w:r w:rsidRPr="00E64F13">
        <w:rPr>
          <w:rFonts w:ascii="Times New Roman" w:hAnsi="Times New Roman" w:cs="Times New Roman" w:hint="eastAsia"/>
          <w:lang w:val="en-GB"/>
        </w:rPr>
        <w:t xml:space="preserve">view and view </w:t>
      </w:r>
      <w:r>
        <w:rPr>
          <w:rFonts w:ascii="Times New Roman" w:hAnsi="Times New Roman" w:cs="Times New Roman" w:hint="eastAsia"/>
          <w:lang w:val="en-GB"/>
        </w:rPr>
        <w:t>B</w:t>
      </w:r>
      <w:r w:rsidRPr="00394EC6">
        <w:rPr>
          <w:rFonts w:ascii="Times New Roman" w:eastAsia="SimSun" w:hAnsi="Times New Roman" w:cs="Times New Roman" w:hint="eastAsia"/>
          <w:lang w:val="en-GB" w:eastAsia="zh-CN"/>
        </w:rPr>
        <w:t xml:space="preserve"> (</w:t>
      </w:r>
      <w:r>
        <w:rPr>
          <w:rFonts w:ascii="Times New Roman" w:eastAsia="SimSun" w:hAnsi="Times New Roman" w:cs="Times New Roman"/>
          <w:lang w:val="en-GB" w:eastAsia="zh-CN"/>
        </w:rPr>
        <w:t xml:space="preserve">for </w:t>
      </w:r>
      <w:proofErr w:type="spellStart"/>
      <w:r w:rsidRPr="00394EC6">
        <w:rPr>
          <w:rFonts w:ascii="Times New Roman" w:eastAsia="SimSun" w:hAnsi="Times New Roman" w:cs="Times New Roman" w:hint="eastAsia"/>
          <w:lang w:val="en-GB" w:eastAsia="zh-CN"/>
        </w:rPr>
        <w:t>i</w:t>
      </w:r>
      <w:proofErr w:type="spellEnd"/>
      <w:r w:rsidRPr="00394EC6">
        <w:rPr>
          <w:rFonts w:ascii="Times New Roman" w:eastAsia="SimSun" w:hAnsi="Times New Roman" w:cs="Times New Roman" w:hint="eastAsia"/>
          <w:lang w:val="en-GB" w:eastAsia="zh-CN"/>
        </w:rPr>
        <w:t xml:space="preserve"> </w:t>
      </w:r>
      <w:r>
        <w:rPr>
          <w:rFonts w:ascii="Times New Roman" w:eastAsia="SimSun" w:hAnsi="Times New Roman" w:cs="Times New Roman"/>
          <w:lang w:val="en-GB" w:eastAsia="zh-CN"/>
        </w:rPr>
        <w:t>equal to</w:t>
      </w:r>
      <w:r w:rsidRPr="00394EC6">
        <w:rPr>
          <w:rFonts w:ascii="Times New Roman" w:eastAsia="SimSun" w:hAnsi="Times New Roman" w:cs="Times New Roman" w:hint="eastAsia"/>
          <w:lang w:val="en-GB" w:eastAsia="zh-CN"/>
        </w:rPr>
        <w:t xml:space="preserve"> 1)</w:t>
      </w:r>
      <w:r w:rsidRPr="00E64F13">
        <w:rPr>
          <w:rFonts w:ascii="Times New Roman" w:hAnsi="Times New Roman" w:cs="Times New Roman" w:hint="eastAsia"/>
          <w:lang w:val="en-GB"/>
        </w:rPr>
        <w:t>.</w:t>
      </w:r>
    </w:p>
    <w:p w:rsidR="003208BE" w:rsidRPr="00E64F13" w:rsidRDefault="003208BE" w:rsidP="003208BE">
      <w:pPr>
        <w:widowControl w:val="0"/>
        <w:tabs>
          <w:tab w:val="left" w:pos="720"/>
          <w:tab w:val="left" w:pos="794"/>
          <w:tab w:val="left" w:pos="1080"/>
          <w:tab w:val="left" w:pos="1191"/>
          <w:tab w:val="left" w:pos="1440"/>
          <w:tab w:val="left" w:pos="1588"/>
          <w:tab w:val="left" w:pos="1985"/>
        </w:tabs>
        <w:overflowPunct w:val="0"/>
        <w:autoSpaceDE w:val="0"/>
        <w:autoSpaceDN w:val="0"/>
        <w:adjustRightInd w:val="0"/>
        <w:ind w:left="720" w:hanging="720"/>
        <w:textAlignment w:val="baseline"/>
        <w:rPr>
          <w:rFonts w:ascii="Times New Roman" w:hAnsi="Times New Roman" w:cs="Times New Roman" w:hint="eastAsia"/>
          <w:lang w:val="en-GB"/>
        </w:rPr>
      </w:pPr>
      <w:r w:rsidRPr="00E64F13">
        <w:rPr>
          <w:rFonts w:ascii="Times New Roman" w:hAnsi="Times New Roman" w:cs="Times New Roman"/>
          <w:lang w:val="en-GB"/>
        </w:rPr>
        <w:t>–</w:t>
      </w:r>
      <w:r w:rsidRPr="00E64F13">
        <w:rPr>
          <w:rFonts w:ascii="Times New Roman" w:hAnsi="Times New Roman" w:cs="Times New Roman"/>
          <w:lang w:val="en-GB"/>
        </w:rPr>
        <w:tab/>
      </w:r>
      <w:r w:rsidRPr="00E64F13">
        <w:rPr>
          <w:rFonts w:ascii="Times New Roman" w:hAnsi="Times New Roman" w:cs="Times New Roman" w:hint="eastAsia"/>
          <w:lang w:val="en-GB"/>
        </w:rPr>
        <w:t>The result</w:t>
      </w:r>
      <w:r w:rsidRPr="00E64F13">
        <w:rPr>
          <w:rFonts w:ascii="Times New Roman" w:hAnsi="Times New Roman" w:cs="Times New Roman"/>
          <w:lang w:val="en-GB"/>
        </w:rPr>
        <w:t>ed</w:t>
      </w:r>
      <w:r w:rsidRPr="00E64F13">
        <w:rPr>
          <w:rFonts w:ascii="Times New Roman" w:hAnsi="Times New Roman" w:cs="Times New Roman" w:hint="eastAsia"/>
          <w:lang w:val="en-GB"/>
        </w:rPr>
        <w:t xml:space="preserve"> depth views and the base depth view are </w:t>
      </w:r>
      <w:proofErr w:type="spellStart"/>
      <w:r w:rsidRPr="00E64F13">
        <w:rPr>
          <w:rFonts w:ascii="Times New Roman" w:hAnsi="Times New Roman" w:cs="Times New Roman" w:hint="eastAsia"/>
          <w:lang w:val="en-GB"/>
        </w:rPr>
        <w:t>upsampled</w:t>
      </w:r>
      <w:proofErr w:type="spellEnd"/>
      <w:r w:rsidRPr="00E64F13">
        <w:rPr>
          <w:rFonts w:ascii="Times New Roman" w:hAnsi="Times New Roman" w:cs="Times New Roman" w:hint="eastAsia"/>
          <w:lang w:val="en-GB"/>
        </w:rPr>
        <w:t xml:space="preserve"> to the same resolution of the base-texture view.</w:t>
      </w:r>
    </w:p>
    <w:p w:rsidR="003208BE" w:rsidRPr="00E64F13" w:rsidRDefault="003208BE" w:rsidP="003208BE">
      <w:pPr>
        <w:widowControl w:val="0"/>
        <w:tabs>
          <w:tab w:val="left" w:pos="720"/>
          <w:tab w:val="left" w:pos="794"/>
          <w:tab w:val="left" w:pos="1080"/>
          <w:tab w:val="left" w:pos="1191"/>
          <w:tab w:val="left" w:pos="1440"/>
          <w:tab w:val="left" w:pos="1588"/>
          <w:tab w:val="left" w:pos="1985"/>
        </w:tabs>
        <w:overflowPunct w:val="0"/>
        <w:autoSpaceDE w:val="0"/>
        <w:autoSpaceDN w:val="0"/>
        <w:adjustRightInd w:val="0"/>
        <w:ind w:left="720" w:hanging="720"/>
        <w:textAlignment w:val="baseline"/>
        <w:rPr>
          <w:rFonts w:ascii="Times New Roman" w:hAnsi="Times New Roman" w:cs="Times New Roman" w:hint="eastAsia"/>
          <w:lang w:val="en-GB"/>
        </w:rPr>
      </w:pPr>
      <w:r w:rsidRPr="00E64F13">
        <w:rPr>
          <w:rFonts w:ascii="Times New Roman" w:hAnsi="Times New Roman" w:cs="Times New Roman"/>
          <w:lang w:val="en-GB"/>
        </w:rPr>
        <w:t>–</w:t>
      </w:r>
      <w:r w:rsidRPr="00E64F13">
        <w:rPr>
          <w:rFonts w:ascii="Times New Roman" w:hAnsi="Times New Roman" w:cs="Times New Roman"/>
          <w:lang w:val="en-GB"/>
        </w:rPr>
        <w:tab/>
      </w:r>
      <w:r w:rsidRPr="00E64F13">
        <w:rPr>
          <w:rFonts w:ascii="Times New Roman" w:hAnsi="Times New Roman" w:cs="Times New Roman" w:hint="eastAsia"/>
          <w:lang w:val="en-GB"/>
        </w:rPr>
        <w:t xml:space="preserve">The constituent residual texture picture associated with view </w:t>
      </w:r>
      <w:r>
        <w:rPr>
          <w:rFonts w:ascii="Times New Roman" w:hAnsi="Times New Roman" w:cs="Times New Roman" w:hint="eastAsia"/>
          <w:lang w:val="en-GB"/>
        </w:rPr>
        <w:t>B</w:t>
      </w:r>
      <w:r w:rsidRPr="00E64F13">
        <w:rPr>
          <w:rFonts w:ascii="Times New Roman" w:hAnsi="Times New Roman" w:cs="Times New Roman" w:hint="eastAsia"/>
          <w:lang w:val="en-GB"/>
        </w:rPr>
        <w:t xml:space="preserve"> is extracted from the non-base texture view and </w:t>
      </w:r>
      <w:r w:rsidRPr="00E64F13">
        <w:rPr>
          <w:rFonts w:ascii="Times New Roman" w:hAnsi="Times New Roman" w:cs="Times New Roman"/>
          <w:lang w:val="en-GB"/>
        </w:rPr>
        <w:t xml:space="preserve">is </w:t>
      </w:r>
      <w:r w:rsidRPr="00E64F13">
        <w:rPr>
          <w:rFonts w:ascii="Times New Roman" w:hAnsi="Times New Roman" w:cs="Times New Roman" w:hint="eastAsia"/>
          <w:lang w:val="en-GB"/>
        </w:rPr>
        <w:t xml:space="preserve">1:2 </w:t>
      </w:r>
      <w:proofErr w:type="spellStart"/>
      <w:r w:rsidRPr="00E64F13">
        <w:rPr>
          <w:rFonts w:ascii="Times New Roman" w:hAnsi="Times New Roman" w:cs="Times New Roman" w:hint="eastAsia"/>
          <w:lang w:val="en-GB"/>
        </w:rPr>
        <w:t>up</w:t>
      </w:r>
      <w:r w:rsidRPr="00E64F13">
        <w:rPr>
          <w:rFonts w:ascii="Times New Roman" w:hAnsi="Times New Roman" w:cs="Times New Roman"/>
          <w:lang w:val="en-GB"/>
        </w:rPr>
        <w:t>sample</w:t>
      </w:r>
      <w:r w:rsidRPr="00E64F13">
        <w:rPr>
          <w:rFonts w:ascii="Times New Roman" w:hAnsi="Times New Roman" w:cs="Times New Roman" w:hint="eastAsia"/>
          <w:lang w:val="en-GB"/>
        </w:rPr>
        <w:t>d</w:t>
      </w:r>
      <w:proofErr w:type="spellEnd"/>
      <w:r w:rsidRPr="00E64F13">
        <w:rPr>
          <w:rFonts w:ascii="Times New Roman" w:hAnsi="Times New Roman" w:cs="Times New Roman"/>
          <w:lang w:val="en-GB"/>
        </w:rPr>
        <w:t xml:space="preserve"> </w:t>
      </w:r>
      <w:r w:rsidRPr="00E64F13">
        <w:rPr>
          <w:rFonts w:ascii="Times New Roman" w:hAnsi="Times New Roman" w:cs="Times New Roman" w:hint="eastAsia"/>
          <w:lang w:val="en-GB"/>
        </w:rPr>
        <w:t xml:space="preserve">horizontally and vertically to a residual picture view </w:t>
      </w:r>
      <w:r>
        <w:rPr>
          <w:rFonts w:ascii="Times New Roman" w:hAnsi="Times New Roman" w:cs="Times New Roman" w:hint="eastAsia"/>
          <w:lang w:val="en-GB"/>
        </w:rPr>
        <w:t>B</w:t>
      </w:r>
      <w:r w:rsidRPr="00E64F13">
        <w:rPr>
          <w:rFonts w:ascii="Times New Roman" w:hAnsi="Times New Roman" w:cs="Times New Roman" w:hint="eastAsia"/>
          <w:lang w:val="en-GB"/>
        </w:rPr>
        <w:t xml:space="preserve">. </w:t>
      </w:r>
    </w:p>
    <w:p w:rsidR="003208BE" w:rsidRPr="00E64F13" w:rsidRDefault="003208BE" w:rsidP="003208BE">
      <w:pPr>
        <w:widowControl w:val="0"/>
        <w:tabs>
          <w:tab w:val="left" w:pos="720"/>
          <w:tab w:val="left" w:pos="794"/>
          <w:tab w:val="left" w:pos="1080"/>
          <w:tab w:val="left" w:pos="1191"/>
          <w:tab w:val="left" w:pos="1440"/>
          <w:tab w:val="left" w:pos="1588"/>
          <w:tab w:val="left" w:pos="1985"/>
        </w:tabs>
        <w:overflowPunct w:val="0"/>
        <w:autoSpaceDE w:val="0"/>
        <w:autoSpaceDN w:val="0"/>
        <w:adjustRightInd w:val="0"/>
        <w:ind w:left="720" w:hanging="720"/>
        <w:textAlignment w:val="baseline"/>
        <w:rPr>
          <w:rFonts w:ascii="Times New Roman" w:hAnsi="Times New Roman" w:cs="Times New Roman" w:hint="eastAsia"/>
          <w:lang w:val="en-GB"/>
        </w:rPr>
      </w:pPr>
      <w:r w:rsidRPr="00E64F13">
        <w:rPr>
          <w:rFonts w:ascii="Times New Roman" w:hAnsi="Times New Roman" w:cs="Times New Roman"/>
          <w:lang w:val="en-GB"/>
        </w:rPr>
        <w:t>–</w:t>
      </w:r>
      <w:r w:rsidRPr="00E64F13">
        <w:rPr>
          <w:rFonts w:ascii="Times New Roman" w:hAnsi="Times New Roman" w:cs="Times New Roman"/>
          <w:lang w:val="en-GB"/>
        </w:rPr>
        <w:tab/>
      </w:r>
      <w:r w:rsidRPr="00E64F13">
        <w:rPr>
          <w:rFonts w:ascii="Times New Roman" w:eastAsia="SimSun" w:hAnsi="Times New Roman" w:cs="Times New Roman" w:hint="eastAsia"/>
          <w:lang w:val="en-GB" w:eastAsia="zh-CN"/>
        </w:rPr>
        <w:t>U</w:t>
      </w:r>
      <w:r w:rsidRPr="00E64F13">
        <w:rPr>
          <w:rFonts w:ascii="Times New Roman" w:hAnsi="Times New Roman" w:cs="Times New Roman" w:hint="eastAsia"/>
          <w:lang w:val="en-GB"/>
        </w:rPr>
        <w:t>sing the result</w:t>
      </w:r>
      <w:r w:rsidRPr="00E64F13">
        <w:rPr>
          <w:rFonts w:ascii="Times New Roman" w:hAnsi="Times New Roman" w:cs="Times New Roman"/>
          <w:lang w:val="en-GB"/>
        </w:rPr>
        <w:t>ed</w:t>
      </w:r>
      <w:r w:rsidRPr="00E64F13">
        <w:rPr>
          <w:rFonts w:ascii="Times New Roman" w:hAnsi="Times New Roman" w:cs="Times New Roman" w:hint="eastAsia"/>
          <w:lang w:val="en-GB"/>
        </w:rPr>
        <w:t xml:space="preserve"> depth view </w:t>
      </w:r>
      <w:r>
        <w:rPr>
          <w:rFonts w:ascii="Times New Roman" w:hAnsi="Times New Roman" w:cs="Times New Roman" w:hint="eastAsia"/>
          <w:lang w:val="en-GB"/>
        </w:rPr>
        <w:t>B</w:t>
      </w:r>
      <w:r w:rsidRPr="00E64F13">
        <w:rPr>
          <w:rFonts w:ascii="Times New Roman" w:hAnsi="Times New Roman" w:cs="Times New Roman" w:hint="eastAsia"/>
          <w:lang w:val="en-GB"/>
        </w:rPr>
        <w:t xml:space="preserve"> and </w:t>
      </w:r>
      <w:del w:id="855" w:author="Windows ユーザー" w:date="2014-10-18T21:47:00Z">
        <w:r w:rsidRPr="00E64F13" w:rsidDel="005E6189">
          <w:rPr>
            <w:rFonts w:ascii="Times New Roman" w:hAnsi="Times New Roman" w:cs="Times New Roman" w:hint="eastAsia"/>
            <w:lang w:val="en-GB"/>
          </w:rPr>
          <w:delText>the view synthesis parameters</w:delText>
        </w:r>
      </w:del>
      <w:ins w:id="856" w:author="Windows ユーザー" w:date="2014-10-18T23:12:00Z">
        <w:r>
          <w:rPr>
            <w:rFonts w:ascii="Times New Roman" w:hAnsi="Times New Roman" w:cs="Times New Roman" w:hint="eastAsia"/>
            <w:lang w:val="en-GB"/>
          </w:rPr>
          <w:t>this</w:t>
        </w:r>
      </w:ins>
      <w:ins w:id="857" w:author="Windows ユーザー" w:date="2014-10-18T21:58:00Z">
        <w:r>
          <w:rPr>
            <w:rFonts w:ascii="Times New Roman" w:hAnsi="Times New Roman" w:cs="Times New Roman" w:hint="eastAsia"/>
            <w:lang w:val="en-GB"/>
          </w:rPr>
          <w:t xml:space="preserve"> SEI</w:t>
        </w:r>
      </w:ins>
      <w:ins w:id="858" w:author="Windows ユーザー" w:date="2014-10-18T21:47:00Z">
        <w:r>
          <w:rPr>
            <w:rFonts w:ascii="Times New Roman" w:hAnsi="Times New Roman" w:cs="Times New Roman" w:hint="eastAsia"/>
            <w:lang w:val="en-GB"/>
          </w:rPr>
          <w:t xml:space="preserve"> message</w:t>
        </w:r>
      </w:ins>
      <w:r w:rsidRPr="00E64F13">
        <w:rPr>
          <w:rFonts w:ascii="Times New Roman" w:hAnsi="Times New Roman" w:cs="Times New Roman" w:hint="eastAsia"/>
          <w:lang w:val="en-GB"/>
        </w:rPr>
        <w:t xml:space="preserve">, the base texture view is projected to the coordinates of the residual </w:t>
      </w:r>
      <w:r w:rsidRPr="00E64F13">
        <w:rPr>
          <w:rFonts w:ascii="Times New Roman" w:hAnsi="Times New Roman" w:cs="Times New Roman"/>
          <w:lang w:val="en-GB"/>
        </w:rPr>
        <w:t>picture</w:t>
      </w:r>
      <w:r w:rsidRPr="00E64F13">
        <w:rPr>
          <w:rFonts w:ascii="Times New Roman" w:hAnsi="Times New Roman" w:cs="Times New Roman" w:hint="eastAsia"/>
          <w:lang w:val="en-GB"/>
        </w:rPr>
        <w:t xml:space="preserve"> </w:t>
      </w:r>
      <w:r>
        <w:rPr>
          <w:rFonts w:ascii="Times New Roman" w:hAnsi="Times New Roman" w:cs="Times New Roman" w:hint="eastAsia"/>
          <w:lang w:val="en-GB"/>
        </w:rPr>
        <w:t>B</w:t>
      </w:r>
      <w:r w:rsidRPr="00E64F13">
        <w:rPr>
          <w:rFonts w:ascii="Times New Roman" w:hAnsi="Times New Roman" w:cs="Times New Roman" w:hint="eastAsia"/>
          <w:lang w:val="en-GB"/>
        </w:rPr>
        <w:t xml:space="preserve">. </w:t>
      </w:r>
      <w:r w:rsidRPr="00E64F13">
        <w:rPr>
          <w:rFonts w:ascii="Times New Roman" w:hAnsi="Times New Roman" w:cs="Times New Roman"/>
          <w:lang w:val="en-GB"/>
        </w:rPr>
        <w:t>The r</w:t>
      </w:r>
      <w:r w:rsidRPr="00E64F13">
        <w:rPr>
          <w:rFonts w:ascii="Times New Roman" w:hAnsi="Times New Roman" w:cs="Times New Roman" w:hint="eastAsia"/>
          <w:lang w:val="en-GB"/>
        </w:rPr>
        <w:t xml:space="preserve">emaining holes are </w:t>
      </w:r>
      <w:proofErr w:type="spellStart"/>
      <w:r w:rsidRPr="00E64F13">
        <w:rPr>
          <w:rFonts w:ascii="Times New Roman" w:hAnsi="Times New Roman" w:cs="Times New Roman" w:hint="eastAsia"/>
          <w:lang w:val="en-GB"/>
        </w:rPr>
        <w:t>inpainted</w:t>
      </w:r>
      <w:proofErr w:type="spellEnd"/>
      <w:r w:rsidRPr="00E64F13">
        <w:rPr>
          <w:rFonts w:ascii="Times New Roman" w:hAnsi="Times New Roman" w:cs="Times New Roman" w:hint="eastAsia"/>
          <w:lang w:val="en-GB"/>
        </w:rPr>
        <w:t xml:space="preserve"> to generate the displayable view.</w:t>
      </w:r>
    </w:p>
    <w:bookmarkEnd w:id="69"/>
    <w:bookmarkEnd w:id="70"/>
    <w:bookmarkEnd w:id="71"/>
    <w:bookmarkEnd w:id="72"/>
    <w:bookmarkEnd w:id="73"/>
    <w:p w:rsidR="003208BE" w:rsidRPr="00E64F13" w:rsidRDefault="003208BE" w:rsidP="003208BE">
      <w:pPr>
        <w:widowControl w:val="0"/>
        <w:tabs>
          <w:tab w:val="left" w:pos="360"/>
          <w:tab w:val="left" w:pos="720"/>
          <w:tab w:val="left" w:pos="794"/>
          <w:tab w:val="left" w:pos="1080"/>
          <w:tab w:val="left" w:pos="1191"/>
          <w:tab w:val="left" w:pos="1440"/>
          <w:tab w:val="left" w:pos="1588"/>
          <w:tab w:val="left" w:pos="1985"/>
        </w:tabs>
        <w:overflowPunct w:val="0"/>
        <w:autoSpaceDE w:val="0"/>
        <w:autoSpaceDN w:val="0"/>
        <w:adjustRightInd w:val="0"/>
        <w:textAlignment w:val="baseline"/>
        <w:rPr>
          <w:rFonts w:ascii="Times New Roman" w:hAnsi="Times New Roman" w:cs="Times New Roman" w:hint="eastAsia"/>
          <w:lang w:val="en-GB"/>
        </w:rPr>
      </w:pPr>
    </w:p>
    <w:p w:rsidR="007B67DC" w:rsidRPr="003208BE" w:rsidRDefault="00F66D61" w:rsidP="003208BE">
      <w:pPr>
        <w:rPr>
          <w:lang w:val="en-GB"/>
        </w:rPr>
      </w:pPr>
    </w:p>
    <w:sectPr w:rsidR="007B67DC" w:rsidRPr="003208BE" w:rsidSect="003208BE">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39T36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 w:name="Tms Rmn">
    <w:panose1 w:val="02020603040505020304"/>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Times New Roman Bold">
    <w:altName w:val="Times New Roman"/>
    <w:panose1 w:val="02020803070505020304"/>
    <w:charset w:val="00"/>
    <w:family w:val="auto"/>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NewRoman,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D32" w:rsidRDefault="00F66D61">
    <w:pPr>
      <w:pStyle w:val="af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7F5" w:rsidRPr="00495782" w:rsidRDefault="00F66D61" w:rsidP="00C870BF">
    <w:pPr>
      <w:pStyle w:val="aff2"/>
      <w:rPr>
        <w:lang w:val="fr-FR"/>
      </w:rPr>
    </w:pPr>
    <w:r w:rsidRPr="00495782">
      <w:rPr>
        <w:lang w:val="fr-FR"/>
      </w:rPr>
      <w:t>Document type:   </w:t>
    </w:r>
    <w:r w:rsidRPr="00C870BF">
      <w:fldChar w:fldCharType="begin"/>
    </w:r>
    <w:r w:rsidRPr="00495782">
      <w:rPr>
        <w:lang w:val="fr-FR"/>
      </w:rPr>
      <w:instrText xml:space="preserve"> REF DDDocType \* CHARFORMAT  </w:instrText>
    </w:r>
    <w:r>
      <w:fldChar w:fldCharType="separate"/>
    </w:r>
    <w:r w:rsidRPr="00CE5135">
      <w:rPr>
        <w:lang w:val="fr-FR"/>
      </w:rPr>
      <w:t>International Standard</w:t>
    </w:r>
    <w:r w:rsidRPr="00C870BF">
      <w:fldChar w:fldCharType="end"/>
    </w:r>
  </w:p>
  <w:p w:rsidR="00F067F5" w:rsidRPr="00495782" w:rsidRDefault="00F66D61" w:rsidP="00C870BF">
    <w:pPr>
      <w:pStyle w:val="aff2"/>
      <w:rPr>
        <w:lang w:val="fr-FR"/>
      </w:rPr>
    </w:pPr>
    <w:r w:rsidRPr="00495782">
      <w:rPr>
        <w:lang w:val="fr-FR"/>
      </w:rPr>
      <w:t>Document subtype:   </w:t>
    </w:r>
    <w:r w:rsidRPr="00C870BF">
      <w:fldChar w:fldCharType="begin"/>
    </w:r>
    <w:r w:rsidRPr="00495782">
      <w:rPr>
        <w:lang w:val="fr-FR"/>
      </w:rPr>
      <w:instrText xml:space="preserve"> REF DDDocSubType \* CHARFORMAT  </w:instrText>
    </w:r>
    <w:r>
      <w:fldChar w:fldCharType="separate"/>
    </w:r>
    <w:r w:rsidRPr="00CE5135">
      <w:rPr>
        <w:lang w:val="fr-FR"/>
      </w:rPr>
      <w:t>Amendment</w:t>
    </w:r>
    <w:r w:rsidRPr="00C870BF">
      <w:fldChar w:fldCharType="end"/>
    </w:r>
  </w:p>
  <w:p w:rsidR="00F067F5" w:rsidRPr="00424AE6" w:rsidRDefault="00F66D61" w:rsidP="00C870BF">
    <w:pPr>
      <w:pStyle w:val="aff2"/>
      <w:rPr>
        <w:lang w:val="fr-FR"/>
      </w:rPr>
    </w:pPr>
    <w:r w:rsidRPr="00424AE6">
      <w:rPr>
        <w:lang w:val="fr-FR"/>
      </w:rPr>
      <w:t>Document stage:   </w:t>
    </w:r>
    <w:r w:rsidRPr="00C870BF">
      <w:fldChar w:fldCharType="begin"/>
    </w:r>
    <w:r w:rsidRPr="00424AE6">
      <w:rPr>
        <w:lang w:val="fr-FR"/>
      </w:rPr>
      <w:instrText xml:space="preserve"> REF DDDocStage \* CHARFORMAT  </w:instrText>
    </w:r>
    <w:r>
      <w:fldChar w:fldCharType="separate"/>
    </w:r>
    <w:r w:rsidRPr="00CE5135">
      <w:rPr>
        <w:lang w:val="fr-FR"/>
      </w:rPr>
      <w:t>(30) Committee</w:t>
    </w:r>
    <w:r w:rsidRPr="00C870BF">
      <w:fldChar w:fldCharType="end"/>
    </w:r>
  </w:p>
  <w:p w:rsidR="00F067F5" w:rsidRPr="00424AE6" w:rsidRDefault="00F66D61" w:rsidP="00C870BF">
    <w:pPr>
      <w:pStyle w:val="aff2"/>
      <w:rPr>
        <w:lang w:val="fr-FR"/>
      </w:rPr>
    </w:pPr>
    <w:r w:rsidRPr="00424AE6">
      <w:rPr>
        <w:lang w:val="fr-FR"/>
      </w:rPr>
      <w:t>Document language:   </w:t>
    </w:r>
    <w:r w:rsidRPr="00C870BF">
      <w:fldChar w:fldCharType="begin"/>
    </w:r>
    <w:r w:rsidRPr="00424AE6">
      <w:rPr>
        <w:lang w:val="fr-FR"/>
      </w:rPr>
      <w:instrText xml:space="preserve"> REF DDDocLanguage</w:instrText>
    </w:r>
    <w:r w:rsidRPr="00424AE6">
      <w:rPr>
        <w:lang w:val="fr-FR"/>
      </w:rPr>
      <w:instrText xml:space="preserve"> \* CHARFORMAT  </w:instrText>
    </w:r>
    <w:r>
      <w:fldChar w:fldCharType="separate"/>
    </w:r>
    <w:r w:rsidRPr="00CE5135">
      <w:rPr>
        <w:lang w:val="fr-FR"/>
      </w:rPr>
      <w:t>E</w:t>
    </w:r>
    <w:r w:rsidRPr="00C870BF">
      <w:fldChar w:fldCharType="end"/>
    </w:r>
  </w:p>
  <w:p w:rsidR="00F067F5" w:rsidRPr="00424AE6" w:rsidRDefault="00F66D61" w:rsidP="00C870BF">
    <w:pPr>
      <w:pStyle w:val="aff2"/>
      <w:rPr>
        <w:lang w:val="fr-FR"/>
      </w:rPr>
    </w:pPr>
  </w:p>
  <w:p w:rsidR="00F067F5" w:rsidRPr="00C870BF" w:rsidRDefault="00F66D61" w:rsidP="00C870BF">
    <w:pPr>
      <w:pStyle w:val="aff2"/>
    </w:pPr>
    <w:r w:rsidRPr="00C870BF">
      <w:fldChar w:fldCharType="begin"/>
    </w:r>
    <w:r w:rsidRPr="00C870BF">
      <w:instrText xml:space="preserve">REF LIBVerMSDN \* CHARFORMAT  </w:instrText>
    </w:r>
    <w:r>
      <w:fldChar w:fldCharType="separate"/>
    </w:r>
    <w:r w:rsidRPr="00CE5135">
      <w:t>STD Version 2.1c2</w:t>
    </w:r>
    <w:r w:rsidRPr="00C870BF">
      <w:fldChar w:fldCharType="end"/>
    </w:r>
  </w:p>
  <w:p w:rsidR="00F067F5" w:rsidRDefault="00F66D61">
    <w:pPr>
      <w:pStyle w:val="af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067F5">
      <w:tblPrEx>
        <w:tblCellMar>
          <w:top w:w="0" w:type="dxa"/>
          <w:left w:w="0" w:type="dxa"/>
          <w:bottom w:w="0" w:type="dxa"/>
          <w:right w:w="0" w:type="dxa"/>
        </w:tblCellMar>
      </w:tblPrEx>
      <w:trPr>
        <w:cantSplit/>
        <w:jc w:val="center"/>
      </w:trPr>
      <w:tc>
        <w:tcPr>
          <w:tcW w:w="4876" w:type="dxa"/>
        </w:tcPr>
        <w:p w:rsidR="00F067F5" w:rsidRDefault="00F66D61">
          <w:pPr>
            <w:pStyle w:val="aff2"/>
            <w:spacing w:before="540"/>
            <w:rPr>
              <w:lang w:val="fr-FR"/>
            </w:rPr>
          </w:pPr>
          <w:r>
            <w:fldChar w:fldCharType="begin"/>
          </w:r>
          <w:r>
            <w:rPr>
              <w:lang w:val="fr-FR"/>
            </w:rPr>
            <w:instrText xml:space="preserve">\PAGE \* ROMAN \* LOWER \* CHARFORMAT </w:instrText>
          </w:r>
          <w:r>
            <w:fldChar w:fldCharType="separate"/>
          </w:r>
          <w:r>
            <w:rPr>
              <w:noProof/>
              <w:lang w:val="fr-FR"/>
            </w:rPr>
            <w:t>ii</w:t>
          </w:r>
          <w:r>
            <w:fldChar w:fldCharType="end"/>
          </w:r>
        </w:p>
      </w:tc>
      <w:tc>
        <w:tcPr>
          <w:tcW w:w="4876" w:type="dxa"/>
        </w:tcPr>
        <w:p w:rsidR="00F067F5" w:rsidRDefault="00F66D61" w:rsidP="00A76112">
          <w:pPr>
            <w:pStyle w:val="aff2"/>
            <w:spacing w:before="540"/>
            <w:jc w:val="right"/>
            <w:rPr>
              <w:sz w:val="16"/>
            </w:rPr>
          </w:pPr>
          <w:r>
            <w:rPr>
              <w:sz w:val="16"/>
            </w:rPr>
            <w:fldChar w:fldCharType="begin"/>
          </w:r>
          <w:r>
            <w:rPr>
              <w:sz w:val="16"/>
            </w:rPr>
            <w:instrText xml:space="preserve"> REF DDO</w:instrText>
          </w:r>
          <w:r>
            <w:rPr>
              <w:sz w:val="16"/>
            </w:rPr>
            <w:instrText xml:space="preserve">rganization \* CHARFORMAT   </w:instrText>
          </w:r>
          <w:r>
            <w:rPr>
              <w:sz w:val="16"/>
            </w:rPr>
            <w:fldChar w:fldCharType="separate"/>
          </w:r>
          <w:r w:rsidRPr="00CE5135">
            <w:rPr>
              <w:sz w:val="16"/>
            </w:rPr>
            <w:t>© ISO/IEC 201</w:t>
          </w:r>
          <w:r w:rsidRPr="00610B3C">
            <w:rPr>
              <w:rFonts w:eastAsia="SimSun" w:hint="eastAsia"/>
              <w:sz w:val="16"/>
              <w:lang w:eastAsia="zh-CN"/>
            </w:rPr>
            <w:t>4</w:t>
          </w:r>
          <w:r w:rsidRPr="00CE5135">
            <w:rPr>
              <w:sz w:val="16"/>
            </w:rPr>
            <w:t> – All rights reserved</w:t>
          </w:r>
          <w:r>
            <w:fldChar w:fldCharType="end"/>
          </w:r>
        </w:p>
      </w:tc>
    </w:tr>
  </w:tbl>
  <w:p w:rsidR="00F067F5" w:rsidRPr="00C870BF" w:rsidRDefault="00F66D61" w:rsidP="00C870BF">
    <w:pPr>
      <w:pStyle w:val="aff2"/>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067F5">
      <w:tblPrEx>
        <w:tblCellMar>
          <w:top w:w="0" w:type="dxa"/>
          <w:left w:w="0" w:type="dxa"/>
          <w:bottom w:w="0" w:type="dxa"/>
          <w:right w:w="0" w:type="dxa"/>
        </w:tblCellMar>
      </w:tblPrEx>
      <w:trPr>
        <w:cantSplit/>
        <w:jc w:val="center"/>
      </w:trPr>
      <w:tc>
        <w:tcPr>
          <w:tcW w:w="4876" w:type="dxa"/>
        </w:tcPr>
        <w:p w:rsidR="00F067F5" w:rsidRDefault="00F66D61" w:rsidP="00A76112">
          <w:pPr>
            <w:pStyle w:val="aff2"/>
            <w:spacing w:before="540"/>
            <w:rPr>
              <w:b/>
              <w:sz w:val="16"/>
            </w:rPr>
          </w:pPr>
          <w:r>
            <w:rPr>
              <w:sz w:val="16"/>
            </w:rPr>
            <w:fldChar w:fldCharType="begin"/>
          </w:r>
          <w:r>
            <w:rPr>
              <w:sz w:val="16"/>
            </w:rPr>
            <w:instrText xml:space="preserve"> REF DDOrganization \* CHARFORMAT   </w:instrText>
          </w:r>
          <w:r>
            <w:rPr>
              <w:sz w:val="16"/>
            </w:rPr>
            <w:fldChar w:fldCharType="separate"/>
          </w:r>
          <w:r w:rsidRPr="00CE5135">
            <w:rPr>
              <w:sz w:val="16"/>
            </w:rPr>
            <w:t>© ISO/IEC 201</w:t>
          </w:r>
          <w:r w:rsidRPr="00610B3C">
            <w:rPr>
              <w:rFonts w:eastAsia="SimSun" w:hint="eastAsia"/>
              <w:sz w:val="16"/>
              <w:lang w:eastAsia="zh-CN"/>
            </w:rPr>
            <w:t>4</w:t>
          </w:r>
          <w:r w:rsidRPr="00CE5135">
            <w:rPr>
              <w:sz w:val="16"/>
            </w:rPr>
            <w:t> – All rights reserved</w:t>
          </w:r>
          <w:r>
            <w:fldChar w:fldCharType="end"/>
          </w:r>
        </w:p>
      </w:tc>
      <w:tc>
        <w:tcPr>
          <w:tcW w:w="4876" w:type="dxa"/>
        </w:tcPr>
        <w:p w:rsidR="00F067F5" w:rsidRDefault="00F66D61">
          <w:pPr>
            <w:pStyle w:val="aff2"/>
            <w:spacing w:before="540"/>
            <w:jc w:val="right"/>
          </w:pPr>
          <w:r>
            <w:fldChar w:fldCharType="begin"/>
          </w:r>
          <w:r>
            <w:instrText xml:space="preserve">\PAGE \* ROMAN \* LOWER \* CHARFORMAT </w:instrText>
          </w:r>
          <w:r>
            <w:fldChar w:fldCharType="separate"/>
          </w:r>
          <w:r w:rsidR="000141CD">
            <w:rPr>
              <w:noProof/>
            </w:rPr>
            <w:t>iii</w:t>
          </w:r>
          <w:r>
            <w:fldChar w:fldCharType="end"/>
          </w:r>
        </w:p>
      </w:tc>
    </w:tr>
  </w:tbl>
  <w:p w:rsidR="00F067F5" w:rsidRPr="00C870BF" w:rsidRDefault="00F66D61" w:rsidP="00C870BF">
    <w:pPr>
      <w:pStyle w:val="aff2"/>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067F5">
      <w:tblPrEx>
        <w:tblCellMar>
          <w:top w:w="0" w:type="dxa"/>
          <w:left w:w="0" w:type="dxa"/>
          <w:bottom w:w="0" w:type="dxa"/>
          <w:right w:w="0" w:type="dxa"/>
        </w:tblCellMar>
      </w:tblPrEx>
      <w:trPr>
        <w:cantSplit/>
        <w:jc w:val="center"/>
      </w:trPr>
      <w:tc>
        <w:tcPr>
          <w:tcW w:w="4876" w:type="dxa"/>
        </w:tcPr>
        <w:p w:rsidR="00F067F5" w:rsidRDefault="00F66D61">
          <w:pPr>
            <w:pStyle w:val="aff2"/>
            <w:spacing w:before="540"/>
            <w:rPr>
              <w:lang w:val="fr-FR"/>
            </w:rPr>
          </w:pPr>
          <w:r>
            <w:fldChar w:fldCharType="begin"/>
          </w:r>
          <w:r>
            <w:rPr>
              <w:lang w:val="fr-FR"/>
            </w:rPr>
            <w:instrText xml:space="preserve">\PAGE \* ROMAN \* LOWER \* CHARFORMAT </w:instrText>
          </w:r>
          <w:r>
            <w:fldChar w:fldCharType="separate"/>
          </w:r>
          <w:r>
            <w:rPr>
              <w:noProof/>
              <w:lang w:val="fr-FR"/>
            </w:rPr>
            <w:t>ii</w:t>
          </w:r>
          <w:r>
            <w:fldChar w:fldCharType="end"/>
          </w:r>
        </w:p>
      </w:tc>
      <w:tc>
        <w:tcPr>
          <w:tcW w:w="4876" w:type="dxa"/>
        </w:tcPr>
        <w:p w:rsidR="00F067F5" w:rsidRDefault="00F66D61">
          <w:pPr>
            <w:pStyle w:val="aff2"/>
            <w:spacing w:before="540"/>
            <w:jc w:val="right"/>
            <w:rPr>
              <w:sz w:val="16"/>
            </w:rPr>
          </w:pPr>
          <w:r>
            <w:rPr>
              <w:sz w:val="16"/>
            </w:rPr>
            <w:fldChar w:fldCharType="begin"/>
          </w:r>
          <w:r>
            <w:rPr>
              <w:sz w:val="16"/>
            </w:rPr>
            <w:instrText xml:space="preserve"> REF DDOrganization \* CHARFORMAT   </w:instrText>
          </w:r>
          <w:r>
            <w:rPr>
              <w:sz w:val="16"/>
            </w:rPr>
            <w:fldChar w:fldCharType="separate"/>
          </w:r>
          <w:r w:rsidRPr="00CE5135">
            <w:rPr>
              <w:sz w:val="16"/>
            </w:rPr>
            <w:t>© ISO/IEC 2013 – All rights reserved</w:t>
          </w:r>
          <w:r>
            <w:fldChar w:fldCharType="end"/>
          </w:r>
        </w:p>
      </w:tc>
    </w:tr>
  </w:tbl>
  <w:p w:rsidR="00F067F5" w:rsidRDefault="00F66D61">
    <w:pPr>
      <w:pStyle w:val="aff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D32" w:rsidRDefault="00F66D61">
    <w:pPr>
      <w:pStyle w:val="af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7F5" w:rsidRPr="00C870BF" w:rsidRDefault="00F66D61">
    <w:pPr>
      <w:pStyle w:val="aff7"/>
      <w:rPr>
        <w:b w:val="0"/>
        <w:sz w:val="20"/>
      </w:rPr>
    </w:pPr>
    <w:r w:rsidRPr="00C870BF">
      <w:rPr>
        <w:b w:val="0"/>
        <w:sz w:val="20"/>
      </w:rPr>
      <w:fldChar w:fldCharType="begin"/>
    </w:r>
    <w:r w:rsidRPr="00C870BF">
      <w:rPr>
        <w:b w:val="0"/>
        <w:sz w:val="20"/>
      </w:rPr>
      <w:instrText xml:space="preserve"> REF DDOrganization \* CHARFORMAT </w:instrText>
    </w:r>
    <w:r>
      <w:rPr>
        <w:b w:val="0"/>
        <w:sz w:val="20"/>
      </w:rPr>
      <w:fldChar w:fldCharType="separate"/>
    </w:r>
    <w:r w:rsidRPr="00CE5135">
      <w:rPr>
        <w:b w:val="0"/>
        <w:sz w:val="20"/>
      </w:rPr>
      <w:t>© ISO/IEC 201</w:t>
    </w:r>
    <w:r w:rsidRPr="00610B3C">
      <w:rPr>
        <w:rFonts w:eastAsia="SimSun" w:hint="eastAsia"/>
        <w:b w:val="0"/>
        <w:sz w:val="20"/>
        <w:lang w:eastAsia="zh-CN"/>
      </w:rPr>
      <w:t>4</w:t>
    </w:r>
    <w:r w:rsidRPr="00CE5135">
      <w:rPr>
        <w:b w:val="0"/>
        <w:sz w:val="20"/>
      </w:rPr>
      <w:t> – All rights r</w:t>
    </w:r>
    <w:r w:rsidRPr="00CE5135">
      <w:rPr>
        <w:b w:val="0"/>
        <w:sz w:val="20"/>
      </w:rPr>
      <w:t>eserved</w:t>
    </w:r>
    <w:r w:rsidRPr="00C870BF">
      <w:rPr>
        <w:b w:val="0"/>
        <w:sz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7F5" w:rsidRDefault="00F66D61">
    <w:pPr>
      <w:pStyle w:val="aff7"/>
    </w:pPr>
    <w:r>
      <w:fldChar w:fldCharType="begin"/>
    </w:r>
    <w:r>
      <w:instrText xml:space="preserve"> REF LibEnteteISO \* CHARFORMAT </w:instrText>
    </w:r>
    <w:r>
      <w:fldChar w:fldCharType="separate"/>
    </w:r>
    <w:r w:rsidRPr="00CE5135">
      <w:t>ISO/IEC 14496-10:201</w:t>
    </w:r>
    <w:r w:rsidRPr="00610B3C">
      <w:rPr>
        <w:rFonts w:eastAsia="SimSun" w:hint="eastAsia"/>
        <w:lang w:eastAsia="zh-CN"/>
      </w:rPr>
      <w:t>x</w:t>
    </w:r>
    <w:r>
      <w:t>/</w:t>
    </w:r>
    <w:r w:rsidRPr="00CE5135">
      <w:t>DAM </w:t>
    </w:r>
    <w:r w:rsidRPr="00610B3C">
      <w:rPr>
        <w:rFonts w:eastAsia="SimSun" w:hint="eastAsia"/>
        <w:lang w:eastAsia="zh-CN"/>
      </w:rPr>
      <w:t>1</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7F5" w:rsidRPr="00610B3C" w:rsidRDefault="00F66D61" w:rsidP="00C870BF">
    <w:pPr>
      <w:pStyle w:val="aff7"/>
      <w:jc w:val="right"/>
      <w:rPr>
        <w:rFonts w:eastAsia="SimSun" w:hint="eastAsia"/>
        <w:lang w:eastAsia="zh-CN"/>
      </w:rPr>
    </w:pPr>
    <w:r>
      <w:fldChar w:fldCharType="begin"/>
    </w:r>
    <w:r>
      <w:instrText xml:space="preserve"> REF LibEnteteISO \* CHARFORMAT </w:instrText>
    </w:r>
    <w:r>
      <w:fldChar w:fldCharType="separate"/>
    </w:r>
    <w:r>
      <w:t>ISO/IEC 14496-10:201</w:t>
    </w:r>
    <w:r w:rsidRPr="00610B3C">
      <w:rPr>
        <w:rFonts w:eastAsia="SimSun" w:hint="eastAsia"/>
        <w:lang w:eastAsia="zh-CN"/>
      </w:rPr>
      <w:t>x</w:t>
    </w:r>
    <w:r w:rsidRPr="00CE5135">
      <w:t>/PDAM </w:t>
    </w:r>
    <w:r w:rsidRPr="00610B3C">
      <w:rPr>
        <w:rFonts w:eastAsia="SimSun" w:hint="eastAsia"/>
        <w:lang w:eastAsia="zh-CN"/>
      </w:rPr>
      <w:t>1</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7F5" w:rsidRPr="00C870BF" w:rsidRDefault="00F66D61">
    <w:pPr>
      <w:pStyle w:val="aff7"/>
    </w:pPr>
    <w:r w:rsidRPr="00C870BF">
      <w:fldChar w:fldCharType="begin"/>
    </w:r>
    <w:r w:rsidRPr="00C870BF">
      <w:instrText xml:space="preserve"> REF LibEnteteISO \* CHARFORMAT </w:instrText>
    </w:r>
    <w:r>
      <w:fldChar w:fldCharType="separate"/>
    </w:r>
    <w:r w:rsidRPr="00CE5135">
      <w:t>ISO/IEC 14496-10:2012/PDAM 5</w:t>
    </w:r>
    <w:r w:rsidRPr="00C870BF">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D2C5496"/>
    <w:lvl w:ilvl="0">
      <w:start w:val="1"/>
      <w:numFmt w:val="decimal"/>
      <w:pStyle w:val="5"/>
      <w:lvlText w:val="%1."/>
      <w:lvlJc w:val="left"/>
      <w:pPr>
        <w:tabs>
          <w:tab w:val="num" w:pos="1492"/>
        </w:tabs>
        <w:ind w:left="1492" w:hanging="360"/>
      </w:pPr>
    </w:lvl>
  </w:abstractNum>
  <w:abstractNum w:abstractNumId="1">
    <w:nsid w:val="FFFFFF80"/>
    <w:multiLevelType w:val="singleLevel"/>
    <w:tmpl w:val="C61A574A"/>
    <w:lvl w:ilvl="0">
      <w:start w:val="1"/>
      <w:numFmt w:val="bullet"/>
      <w:pStyle w:val="50"/>
      <w:lvlText w:val=""/>
      <w:lvlJc w:val="left"/>
      <w:pPr>
        <w:tabs>
          <w:tab w:val="num" w:pos="1492"/>
        </w:tabs>
        <w:ind w:left="1492" w:hanging="360"/>
      </w:pPr>
      <w:rPr>
        <w:rFonts w:ascii="Symbol" w:hAnsi="Symbol" w:hint="default"/>
      </w:rPr>
    </w:lvl>
  </w:abstractNum>
  <w:abstractNum w:abstractNumId="2">
    <w:nsid w:val="FFFFFF81"/>
    <w:multiLevelType w:val="singleLevel"/>
    <w:tmpl w:val="193C76E6"/>
    <w:lvl w:ilvl="0">
      <w:start w:val="1"/>
      <w:numFmt w:val="bullet"/>
      <w:pStyle w:val="4"/>
      <w:lvlText w:val=""/>
      <w:lvlJc w:val="left"/>
      <w:pPr>
        <w:tabs>
          <w:tab w:val="num" w:pos="1209"/>
        </w:tabs>
        <w:ind w:left="1209" w:hanging="360"/>
      </w:pPr>
      <w:rPr>
        <w:rFonts w:ascii="Symbol" w:hAnsi="Symbol" w:hint="default"/>
      </w:rPr>
    </w:lvl>
  </w:abstractNum>
  <w:abstractNum w:abstractNumId="3">
    <w:nsid w:val="FFFFFF82"/>
    <w:multiLevelType w:val="singleLevel"/>
    <w:tmpl w:val="61BE3B8C"/>
    <w:styleLink w:val="AVCBullet1"/>
    <w:lvl w:ilvl="0">
      <w:start w:val="1"/>
      <w:numFmt w:val="bullet"/>
      <w:pStyle w:val="3"/>
      <w:lvlText w:val=""/>
      <w:lvlJc w:val="left"/>
      <w:pPr>
        <w:tabs>
          <w:tab w:val="num" w:pos="926"/>
        </w:tabs>
        <w:ind w:left="926" w:hanging="360"/>
      </w:pPr>
      <w:rPr>
        <w:rFonts w:ascii="Symbol" w:hAnsi="Symbol" w:hint="default"/>
      </w:rPr>
    </w:lvl>
  </w:abstractNum>
  <w:abstractNum w:abstractNumId="4">
    <w:nsid w:val="FFFFFF83"/>
    <w:multiLevelType w:val="singleLevel"/>
    <w:tmpl w:val="5BEAAE5C"/>
    <w:lvl w:ilvl="0">
      <w:start w:val="1"/>
      <w:numFmt w:val="bullet"/>
      <w:pStyle w:val="2"/>
      <w:lvlText w:val=""/>
      <w:lvlJc w:val="left"/>
      <w:pPr>
        <w:tabs>
          <w:tab w:val="num" w:pos="643"/>
        </w:tabs>
        <w:ind w:left="643" w:hanging="360"/>
      </w:pPr>
      <w:rPr>
        <w:rFonts w:ascii="Symbol" w:hAnsi="Symbol" w:hint="default"/>
      </w:rPr>
    </w:lvl>
  </w:abstractNum>
  <w:abstractNum w:abstractNumId="5">
    <w:nsid w:val="FFFFFF89"/>
    <w:multiLevelType w:val="singleLevel"/>
    <w:tmpl w:val="E0641914"/>
    <w:styleLink w:val="SVCBullets1"/>
    <w:lvl w:ilvl="0">
      <w:start w:val="1"/>
      <w:numFmt w:val="bullet"/>
      <w:lvlText w:val=""/>
      <w:lvlJc w:val="left"/>
      <w:pPr>
        <w:tabs>
          <w:tab w:val="num" w:pos="360"/>
        </w:tabs>
        <w:ind w:left="360" w:hanging="360"/>
      </w:pPr>
      <w:rPr>
        <w:rFonts w:ascii="Symbol" w:hAnsi="Symbol" w:hint="default"/>
      </w:rPr>
    </w:lvl>
  </w:abstractNum>
  <w:abstractNum w:abstractNumId="6">
    <w:nsid w:val="05F252BD"/>
    <w:multiLevelType w:val="singleLevel"/>
    <w:tmpl w:val="074C56F8"/>
    <w:lvl w:ilvl="0">
      <w:start w:val="1"/>
      <w:numFmt w:val="decimal"/>
      <w:pStyle w:val="bibliography"/>
      <w:lvlText w:val="[%1]"/>
      <w:lvlJc w:val="left"/>
      <w:pPr>
        <w:tabs>
          <w:tab w:val="num" w:pos="360"/>
        </w:tabs>
        <w:ind w:left="360" w:hanging="360"/>
      </w:pPr>
    </w:lvl>
  </w:abstractNum>
  <w:abstractNum w:abstractNumId="7">
    <w:nsid w:val="06DC5EAA"/>
    <w:multiLevelType w:val="multilevel"/>
    <w:tmpl w:val="620CCA88"/>
    <w:styleLink w:val="AVCBullet2"/>
    <w:lvl w:ilvl="0">
      <w:start w:val="1"/>
      <w:numFmt w:val="decimal"/>
      <w:lvlText w:val="%1."/>
      <w:lvlJc w:val="left"/>
      <w:pPr>
        <w:tabs>
          <w:tab w:val="num" w:pos="0"/>
        </w:tabs>
        <w:ind w:left="403" w:hanging="403"/>
      </w:pPr>
      <w:rPr>
        <w:rFonts w:hint="default"/>
      </w:rPr>
    </w:lvl>
    <w:lvl w:ilvl="1">
      <w:start w:val="1"/>
      <w:numFmt w:val="decimal"/>
      <w:lvlText w:val="%2)"/>
      <w:lvlJc w:val="left"/>
      <w:pPr>
        <w:tabs>
          <w:tab w:val="num" w:pos="763"/>
        </w:tabs>
        <w:ind w:left="763" w:hanging="360"/>
      </w:pPr>
      <w:rPr>
        <w:rFonts w:hint="default"/>
      </w:rPr>
    </w:lvl>
    <w:lvl w:ilvl="2">
      <w:start w:val="1"/>
      <w:numFmt w:val="lowerLetter"/>
      <w:lvlText w:val="%3."/>
      <w:lvlJc w:val="left"/>
      <w:pPr>
        <w:tabs>
          <w:tab w:val="num" w:pos="0"/>
        </w:tabs>
        <w:ind w:left="1195" w:hanging="403"/>
      </w:pPr>
      <w:rPr>
        <w:rFonts w:hint="default"/>
      </w:rPr>
    </w:lvl>
    <w:lvl w:ilvl="3">
      <w:start w:val="1"/>
      <w:numFmt w:val="lowerRoman"/>
      <w:lvlText w:val="%4."/>
      <w:lvlJc w:val="left"/>
      <w:pPr>
        <w:tabs>
          <w:tab w:val="num" w:pos="0"/>
        </w:tabs>
        <w:ind w:left="1584" w:hanging="389"/>
      </w:pPr>
      <w:rPr>
        <w:rFonts w:hint="default"/>
      </w:rPr>
    </w:lvl>
    <w:lvl w:ilvl="4">
      <w:start w:val="1"/>
      <w:numFmt w:val="lowerRoman"/>
      <w:lvlText w:val="(%5)"/>
      <w:lvlJc w:val="left"/>
      <w:pPr>
        <w:tabs>
          <w:tab w:val="num" w:pos="0"/>
        </w:tabs>
        <w:ind w:left="1987" w:hanging="403"/>
      </w:pPr>
      <w:rPr>
        <w:rFonts w:hint="default"/>
      </w:rPr>
    </w:lvl>
    <w:lvl w:ilvl="5">
      <w:start w:val="1"/>
      <w:numFmt w:val="lowerRoman"/>
      <w:lvlText w:val="%6."/>
      <w:lvlJc w:val="right"/>
      <w:pPr>
        <w:tabs>
          <w:tab w:val="num" w:pos="7830"/>
        </w:tabs>
        <w:ind w:left="7830" w:hanging="180"/>
      </w:pPr>
      <w:rPr>
        <w:rFonts w:hint="default"/>
      </w:rPr>
    </w:lvl>
    <w:lvl w:ilvl="6">
      <w:start w:val="1"/>
      <w:numFmt w:val="decimal"/>
      <w:lvlText w:val="%7."/>
      <w:lvlJc w:val="left"/>
      <w:pPr>
        <w:tabs>
          <w:tab w:val="num" w:pos="8550"/>
        </w:tabs>
        <w:ind w:left="8550" w:hanging="360"/>
      </w:pPr>
      <w:rPr>
        <w:rFonts w:hint="default"/>
      </w:rPr>
    </w:lvl>
    <w:lvl w:ilvl="7">
      <w:start w:val="1"/>
      <w:numFmt w:val="lowerLetter"/>
      <w:lvlText w:val="%8."/>
      <w:lvlJc w:val="left"/>
      <w:pPr>
        <w:tabs>
          <w:tab w:val="num" w:pos="9270"/>
        </w:tabs>
        <w:ind w:left="9270" w:hanging="360"/>
      </w:pPr>
      <w:rPr>
        <w:rFonts w:hint="default"/>
      </w:rPr>
    </w:lvl>
    <w:lvl w:ilvl="8">
      <w:start w:val="1"/>
      <w:numFmt w:val="lowerRoman"/>
      <w:lvlText w:val="%9."/>
      <w:lvlJc w:val="right"/>
      <w:pPr>
        <w:tabs>
          <w:tab w:val="num" w:pos="9990"/>
        </w:tabs>
        <w:ind w:left="9990" w:hanging="180"/>
      </w:pPr>
      <w:rPr>
        <w:rFonts w:hint="default"/>
      </w:rPr>
    </w:lvl>
  </w:abstractNum>
  <w:abstractNum w:abstractNumId="8">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9">
    <w:nsid w:val="0C9F595F"/>
    <w:multiLevelType w:val="hybridMultilevel"/>
    <w:tmpl w:val="AD10D9CA"/>
    <w:lvl w:ilvl="0" w:tplc="A5E863F4">
      <w:start w:val="1"/>
      <w:numFmt w:val="lowerLetter"/>
      <w:lvlText w:val="%1)"/>
      <w:lvlJc w:val="left"/>
      <w:pPr>
        <w:tabs>
          <w:tab w:val="num" w:pos="360"/>
        </w:tabs>
        <w:ind w:left="360" w:hanging="360"/>
      </w:pPr>
      <w:rPr>
        <w:rFonts w:cs="Times New Roman"/>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0">
    <w:nsid w:val="16822B6F"/>
    <w:multiLevelType w:val="multilevel"/>
    <w:tmpl w:val="038EA0F4"/>
    <w:lvl w:ilvl="0">
      <w:start w:val="8"/>
      <w:numFmt w:val="upperLetter"/>
      <w:pStyle w:val="Annex1"/>
      <w:suff w:val="nothing"/>
      <w:lvlText w:val="%1"/>
      <w:lvlJc w:val="left"/>
      <w:pPr>
        <w:ind w:left="360" w:hanging="360"/>
      </w:pPr>
      <w:rPr>
        <w:rFonts w:hint="default"/>
        <w:vanish/>
      </w:rPr>
    </w:lvl>
    <w:lvl w:ilvl="1">
      <w:start w:val="1"/>
      <w:numFmt w:val="decimal"/>
      <w:pStyle w:val="Annex2"/>
      <w:lvlText w:val="%1.%2"/>
      <w:lvlJc w:val="left"/>
      <w:pPr>
        <w:tabs>
          <w:tab w:val="num" w:pos="1020"/>
        </w:tabs>
        <w:ind w:left="0" w:firstLine="0"/>
      </w:pPr>
      <w:rPr>
        <w:rFonts w:ascii="Times New Roman" w:hAnsi="Times New Roman" w:cs="Times New Roman" w:hint="default"/>
        <w:i w:val="0"/>
        <w:iCs w:val="0"/>
        <w:caps w:val="0"/>
        <w:smallCaps w:val="0"/>
        <w:strike w:val="0"/>
        <w:dstrike w:val="0"/>
        <w:outline w:val="0"/>
        <w:shadow w:val="0"/>
        <w:emboss w:val="0"/>
        <w:imprint w:val="0"/>
        <w:vanish w:val="0"/>
        <w:spacing w:val="0"/>
        <w:kern w:val="0"/>
        <w:position w:val="0"/>
        <w:u w:val="none"/>
        <w:vertAlign w:val="baseline"/>
        <w:em w:val="none"/>
      </w:rPr>
    </w:lvl>
    <w:lvl w:ilvl="2">
      <w:start w:val="1"/>
      <w:numFmt w:val="decimal"/>
      <w:pStyle w:val="Annex3"/>
      <w:lvlText w:val="%1.%2.%3"/>
      <w:lvlJc w:val="left"/>
      <w:pPr>
        <w:tabs>
          <w:tab w:val="num" w:pos="720"/>
        </w:tabs>
        <w:ind w:left="1224" w:hanging="1224"/>
      </w:pPr>
      <w:rPr>
        <w:rFonts w:hint="default"/>
      </w:rPr>
    </w:lvl>
    <w:lvl w:ilvl="3">
      <w:start w:val="1"/>
      <w:numFmt w:val="decimal"/>
      <w:pStyle w:val="Annex4Char"/>
      <w:lvlText w:val="%1.%2.%3.%4"/>
      <w:lvlJc w:val="left"/>
      <w:pPr>
        <w:tabs>
          <w:tab w:val="num" w:pos="1120"/>
        </w:tabs>
        <w:ind w:left="2128" w:hanging="212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Annex5"/>
      <w:lvlText w:val="%1.%2.%3.%4.%5"/>
      <w:lvlJc w:val="left"/>
      <w:pPr>
        <w:tabs>
          <w:tab w:val="num" w:pos="720"/>
        </w:tabs>
        <w:ind w:left="2232" w:hanging="223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Annex6"/>
      <w:lvlText w:val="%1.%2.%3.%4.%5.%6"/>
      <w:lvlJc w:val="left"/>
      <w:pPr>
        <w:tabs>
          <w:tab w:val="num" w:pos="1080"/>
        </w:tabs>
        <w:ind w:left="0" w:firstLine="0"/>
      </w:pPr>
      <w:rPr>
        <w:rFonts w:hint="default"/>
      </w:rPr>
    </w:lvl>
    <w:lvl w:ilvl="6">
      <w:start w:val="1"/>
      <w:numFmt w:val="decimal"/>
      <w:lvlText w:val="%1.%2.%3.%4.%5.%6.%7"/>
      <w:lvlJc w:val="left"/>
      <w:pPr>
        <w:tabs>
          <w:tab w:val="num" w:pos="1080"/>
        </w:tabs>
        <w:ind w:left="3240" w:hanging="3240"/>
      </w:pPr>
      <w:rPr>
        <w:rFonts w:hint="default"/>
      </w:rPr>
    </w:lvl>
    <w:lvl w:ilvl="7">
      <w:start w:val="1"/>
      <w:numFmt w:val="decimal"/>
      <w:lvlText w:val="%1.%2.%3.%4.%5.%6.%7.%8"/>
      <w:lvlJc w:val="left"/>
      <w:pPr>
        <w:tabs>
          <w:tab w:val="num" w:pos="3960"/>
        </w:tabs>
        <w:ind w:left="3744" w:hanging="3744"/>
      </w:pPr>
      <w:rPr>
        <w:rFonts w:hint="default"/>
      </w:rPr>
    </w:lvl>
    <w:lvl w:ilvl="8">
      <w:start w:val="1"/>
      <w:numFmt w:val="decimal"/>
      <w:lvlText w:val="%1.%2.%3.%4.%5.%6.%7.%8.%9"/>
      <w:lvlJc w:val="left"/>
      <w:pPr>
        <w:tabs>
          <w:tab w:val="num" w:pos="4680"/>
        </w:tabs>
        <w:ind w:left="4320" w:hanging="4320"/>
      </w:pPr>
      <w:rPr>
        <w:rFonts w:hint="default"/>
      </w:rPr>
    </w:lvl>
  </w:abstractNum>
  <w:abstractNum w:abstractNumId="11">
    <w:nsid w:val="33AC7EB8"/>
    <w:multiLevelType w:val="multilevel"/>
    <w:tmpl w:val="975087F0"/>
    <w:lvl w:ilvl="0">
      <w:start w:val="1"/>
      <w:numFmt w:val="decimal"/>
      <w:pStyle w:val="1"/>
      <w:lvlText w:val="%1"/>
      <w:lvlJc w:val="left"/>
      <w:pPr>
        <w:tabs>
          <w:tab w:val="num" w:pos="432"/>
        </w:tabs>
        <w:ind w:left="432" w:hanging="432"/>
      </w:pPr>
      <w:rPr>
        <w:b/>
        <w:i w:val="0"/>
      </w:rPr>
    </w:lvl>
    <w:lvl w:ilvl="1">
      <w:start w:val="1"/>
      <w:numFmt w:val="decimal"/>
      <w:pStyle w:val="20"/>
      <w:lvlText w:val="%1.%2"/>
      <w:lvlJc w:val="left"/>
      <w:pPr>
        <w:tabs>
          <w:tab w:val="num" w:pos="360"/>
        </w:tabs>
        <w:ind w:left="0" w:firstLine="0"/>
      </w:pPr>
      <w:rPr>
        <w:b/>
        <w:i w:val="0"/>
      </w:rPr>
    </w:lvl>
    <w:lvl w:ilvl="2">
      <w:start w:val="1"/>
      <w:numFmt w:val="decimal"/>
      <w:pStyle w:val="30"/>
      <w:lvlText w:val="%1.%2.%3"/>
      <w:lvlJc w:val="left"/>
      <w:pPr>
        <w:tabs>
          <w:tab w:val="num" w:pos="720"/>
        </w:tabs>
        <w:ind w:left="0" w:firstLine="0"/>
      </w:pPr>
      <w:rPr>
        <w:b/>
        <w:i w:val="0"/>
      </w:rPr>
    </w:lvl>
    <w:lvl w:ilvl="3">
      <w:start w:val="1"/>
      <w:numFmt w:val="decimal"/>
      <w:pStyle w:val="40"/>
      <w:lvlText w:val="%1.%2.%3.%4"/>
      <w:lvlJc w:val="left"/>
      <w:pPr>
        <w:tabs>
          <w:tab w:val="num" w:pos="1080"/>
        </w:tabs>
        <w:ind w:left="0" w:firstLine="0"/>
      </w:pPr>
      <w:rPr>
        <w:b/>
        <w:i w:val="0"/>
      </w:rPr>
    </w:lvl>
    <w:lvl w:ilvl="4">
      <w:start w:val="1"/>
      <w:numFmt w:val="decimal"/>
      <w:pStyle w:val="51"/>
      <w:lvlText w:val="%1.%2.%3.%4.%5"/>
      <w:lvlJc w:val="left"/>
      <w:pPr>
        <w:tabs>
          <w:tab w:val="num" w:pos="1080"/>
        </w:tabs>
        <w:ind w:left="0" w:firstLine="0"/>
      </w:pPr>
      <w:rPr>
        <w:b/>
        <w:i w:val="0"/>
      </w:rPr>
    </w:lvl>
    <w:lvl w:ilvl="5">
      <w:start w:val="1"/>
      <w:numFmt w:val="decimal"/>
      <w:pStyle w:val="6"/>
      <w:lvlText w:val="%1.%2.%3.%4.%5.%6"/>
      <w:lvlJc w:val="left"/>
      <w:pPr>
        <w:tabs>
          <w:tab w:val="num" w:pos="1440"/>
        </w:tabs>
        <w:ind w:left="0" w:firstLine="0"/>
      </w:pPr>
      <w:rPr>
        <w:b/>
        <w:i w:val="0"/>
      </w:rPr>
    </w:lvl>
    <w:lvl w:ilvl="6">
      <w:start w:val="1"/>
      <w:numFmt w:val="decimal"/>
      <w:pStyle w:val="7"/>
      <w:lvlText w:val="%1.%2.%3.%4.%5.%6.%7"/>
      <w:lvlJc w:val="left"/>
      <w:pPr>
        <w:tabs>
          <w:tab w:val="num" w:pos="1440"/>
        </w:tabs>
        <w:ind w:left="0" w:firstLine="0"/>
      </w:pPr>
    </w:lvl>
    <w:lvl w:ilvl="7">
      <w:start w:val="1"/>
      <w:numFmt w:val="decimal"/>
      <w:pStyle w:val="8"/>
      <w:lvlText w:val="%1.%2.%3.%4.%5.%6.%7.%8"/>
      <w:lvlJc w:val="left"/>
      <w:pPr>
        <w:tabs>
          <w:tab w:val="num" w:pos="1800"/>
        </w:tabs>
        <w:ind w:left="0" w:firstLine="0"/>
      </w:pPr>
    </w:lvl>
    <w:lvl w:ilvl="8">
      <w:start w:val="1"/>
      <w:numFmt w:val="decimal"/>
      <w:pStyle w:val="9"/>
      <w:lvlText w:val="%1.%2.%3.%4.%5.%6.%7.%8.%9"/>
      <w:lvlJc w:val="left"/>
      <w:pPr>
        <w:tabs>
          <w:tab w:val="num" w:pos="1800"/>
        </w:tabs>
        <w:ind w:left="0" w:firstLine="0"/>
      </w:pPr>
    </w:lvl>
  </w:abstractNum>
  <w:abstractNum w:abstractNumId="12">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nsid w:val="387D4433"/>
    <w:multiLevelType w:val="multilevel"/>
    <w:tmpl w:val="EF029DE6"/>
    <w:name w:val="heading"/>
    <w:lvl w:ilvl="0">
      <w:start w:val="1"/>
      <w:numFmt w:val="bullet"/>
      <w:pStyle w:val="a"/>
      <w:lvlText w:val=""/>
      <w:lvlJc w:val="left"/>
      <w:pPr>
        <w:ind w:left="400" w:hanging="400"/>
      </w:pPr>
      <w:rPr>
        <w:rFonts w:ascii="Symbol" w:hAnsi="Symbol"/>
      </w:rPr>
    </w:lvl>
    <w:lvl w:ilvl="1">
      <w:start w:val="1"/>
      <w:numFmt w:val="bullet"/>
      <w:pStyle w:val="21"/>
      <w:lvlText w:val=""/>
      <w:lvlJc w:val="left"/>
      <w:pPr>
        <w:ind w:left="800" w:hanging="400"/>
      </w:pPr>
      <w:rPr>
        <w:rFonts w:ascii="Symbol" w:hAnsi="Symbol"/>
      </w:rPr>
    </w:lvl>
    <w:lvl w:ilvl="2">
      <w:start w:val="1"/>
      <w:numFmt w:val="bullet"/>
      <w:pStyle w:val="31"/>
      <w:lvlText w:val=""/>
      <w:lvlJc w:val="left"/>
      <w:pPr>
        <w:ind w:left="1200" w:hanging="400"/>
      </w:pPr>
      <w:rPr>
        <w:rFonts w:ascii="Symbol" w:hAnsi="Symbol"/>
      </w:rPr>
    </w:lvl>
    <w:lvl w:ilvl="3">
      <w:start w:val="1"/>
      <w:numFmt w:val="bullet"/>
      <w:pStyle w:val="41"/>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15">
    <w:nsid w:val="53BD3E3F"/>
    <w:multiLevelType w:val="hybridMultilevel"/>
    <w:tmpl w:val="08090001"/>
    <w:styleLink w:val="SVCNumbers2"/>
    <w:lvl w:ilvl="0" w:tplc="0409000F">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6">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17">
    <w:nsid w:val="61EA29A2"/>
    <w:multiLevelType w:val="multilevel"/>
    <w:tmpl w:val="64CC8148"/>
    <w:lvl w:ilvl="0">
      <w:start w:val="3"/>
      <w:numFmt w:val="none"/>
      <w:suff w:val="nothing"/>
      <w:lvlText w:val="J"/>
      <w:lvlJc w:val="left"/>
      <w:pPr>
        <w:ind w:left="360" w:hanging="360"/>
      </w:pPr>
      <w:rPr>
        <w:rFonts w:hint="default"/>
        <w:vanish/>
      </w:rPr>
    </w:lvl>
    <w:lvl w:ilvl="1">
      <w:start w:val="1"/>
      <w:numFmt w:val="decimal"/>
      <w:lvlText w:val="J.%2"/>
      <w:lvlJc w:val="left"/>
      <w:pPr>
        <w:tabs>
          <w:tab w:val="num" w:pos="1020"/>
        </w:tabs>
        <w:ind w:left="0" w:firstLine="0"/>
      </w:pPr>
      <w:rPr>
        <w:rFonts w:hint="default"/>
      </w:rPr>
    </w:lvl>
    <w:lvl w:ilvl="2">
      <w:start w:val="1"/>
      <w:numFmt w:val="decimal"/>
      <w:lvlText w:val="J.%2.%3"/>
      <w:lvlJc w:val="left"/>
      <w:pPr>
        <w:tabs>
          <w:tab w:val="num" w:pos="720"/>
        </w:tabs>
        <w:ind w:left="1224" w:hanging="1224"/>
      </w:pPr>
      <w:rPr>
        <w:rFonts w:hint="default"/>
      </w:rPr>
    </w:lvl>
    <w:lvl w:ilvl="3">
      <w:start w:val="2"/>
      <w:numFmt w:val="decimal"/>
      <w:lvlText w:val="J.13.2.%4"/>
      <w:lvlJc w:val="left"/>
      <w:pPr>
        <w:tabs>
          <w:tab w:val="num" w:pos="720"/>
        </w:tabs>
        <w:ind w:left="1728" w:hanging="1728"/>
      </w:pPr>
      <w:rPr>
        <w:rFonts w:hint="eastAsia"/>
      </w:rPr>
    </w:lvl>
    <w:lvl w:ilvl="4">
      <w:start w:val="1"/>
      <w:numFmt w:val="decimal"/>
      <w:lvlText w:val="%1J.%2.%3.%4.%5"/>
      <w:lvlJc w:val="left"/>
      <w:pPr>
        <w:tabs>
          <w:tab w:val="num" w:pos="720"/>
        </w:tabs>
        <w:ind w:left="2232" w:hanging="2232"/>
      </w:pPr>
      <w:rPr>
        <w:rFonts w:hint="default"/>
      </w:rPr>
    </w:lvl>
    <w:lvl w:ilvl="5">
      <w:start w:val="1"/>
      <w:numFmt w:val="decimal"/>
      <w:lvlText w:val="%1J.%2.%3.%4.%5.%6"/>
      <w:lvlJc w:val="left"/>
      <w:pPr>
        <w:tabs>
          <w:tab w:val="num" w:pos="1080"/>
        </w:tabs>
        <w:ind w:left="0" w:firstLine="0"/>
      </w:pPr>
      <w:rPr>
        <w:rFonts w:hint="default"/>
      </w:rPr>
    </w:lvl>
    <w:lvl w:ilvl="6">
      <w:start w:val="1"/>
      <w:numFmt w:val="decimal"/>
      <w:lvlText w:val="%1J.%2.%3.%4.%5.%6.%7"/>
      <w:lvlJc w:val="left"/>
      <w:pPr>
        <w:tabs>
          <w:tab w:val="num" w:pos="1080"/>
        </w:tabs>
        <w:ind w:left="3240" w:hanging="3240"/>
      </w:pPr>
      <w:rPr>
        <w:rFonts w:hint="default"/>
      </w:rPr>
    </w:lvl>
    <w:lvl w:ilvl="7">
      <w:start w:val="1"/>
      <w:numFmt w:val="decimal"/>
      <w:lvlText w:val="%1J.%2.%3.%4.%5.%6.%7.%8"/>
      <w:lvlJc w:val="left"/>
      <w:pPr>
        <w:tabs>
          <w:tab w:val="num" w:pos="3960"/>
        </w:tabs>
        <w:ind w:left="3744" w:hanging="3744"/>
      </w:pPr>
      <w:rPr>
        <w:rFonts w:hint="default"/>
      </w:rPr>
    </w:lvl>
    <w:lvl w:ilvl="8">
      <w:start w:val="1"/>
      <w:numFmt w:val="decimal"/>
      <w:lvlText w:val="%1J.%2.%3.%4.%5.%6.%7.%8.%9"/>
      <w:lvlJc w:val="left"/>
      <w:pPr>
        <w:tabs>
          <w:tab w:val="num" w:pos="4680"/>
        </w:tabs>
        <w:ind w:left="4320" w:hanging="4320"/>
      </w:pPr>
      <w:rPr>
        <w:rFonts w:hint="default"/>
      </w:rPr>
    </w:lvl>
  </w:abstractNum>
  <w:abstractNum w:abstractNumId="18">
    <w:nsid w:val="72880A28"/>
    <w:multiLevelType w:val="multilevel"/>
    <w:tmpl w:val="9F5AB1AE"/>
    <w:name w:val="numbered list"/>
    <w:styleLink w:val="SVCIndent2"/>
    <w:lvl w:ilvl="0">
      <w:start w:val="1"/>
      <w:numFmt w:val="lowerLetter"/>
      <w:pStyle w:val="a0"/>
      <w:lvlText w:val="%1)"/>
      <w:lvlJc w:val="left"/>
      <w:pPr>
        <w:tabs>
          <w:tab w:val="num" w:pos="360"/>
        </w:tabs>
        <w:ind w:left="400" w:hanging="400"/>
      </w:pPr>
    </w:lvl>
    <w:lvl w:ilvl="1">
      <w:start w:val="1"/>
      <w:numFmt w:val="decimal"/>
      <w:pStyle w:val="22"/>
      <w:lvlText w:val="%2)"/>
      <w:lvlJc w:val="left"/>
      <w:pPr>
        <w:tabs>
          <w:tab w:val="num" w:pos="1080"/>
        </w:tabs>
        <w:ind w:left="800" w:hanging="400"/>
      </w:pPr>
    </w:lvl>
    <w:lvl w:ilvl="2">
      <w:start w:val="1"/>
      <w:numFmt w:val="lowerRoman"/>
      <w:pStyle w:val="32"/>
      <w:lvlText w:val="%3)"/>
      <w:lvlJc w:val="left"/>
      <w:pPr>
        <w:tabs>
          <w:tab w:val="num" w:pos="1800"/>
        </w:tabs>
        <w:ind w:left="1200" w:hanging="400"/>
      </w:pPr>
    </w:lvl>
    <w:lvl w:ilvl="3">
      <w:start w:val="1"/>
      <w:numFmt w:val="upperRoman"/>
      <w:pStyle w:val="42"/>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9">
    <w:nsid w:val="729516CB"/>
    <w:multiLevelType w:val="singleLevel"/>
    <w:tmpl w:val="40542064"/>
    <w:lvl w:ilvl="0">
      <w:start w:val="1"/>
      <w:numFmt w:val="decimal"/>
      <w:pStyle w:val="item"/>
      <w:lvlText w:val="%1)"/>
      <w:lvlJc w:val="left"/>
      <w:pPr>
        <w:tabs>
          <w:tab w:val="num" w:pos="360"/>
        </w:tabs>
        <w:ind w:left="360" w:hanging="360"/>
      </w:pPr>
      <w:rPr>
        <w:rFonts w:hint="eastAsia"/>
      </w:rPr>
    </w:lvl>
  </w:abstractNum>
  <w:abstractNum w:abstractNumId="20">
    <w:nsid w:val="732232AF"/>
    <w:multiLevelType w:val="multilevel"/>
    <w:tmpl w:val="74B48E98"/>
    <w:lvl w:ilvl="0">
      <w:start w:val="3"/>
      <w:numFmt w:val="none"/>
      <w:suff w:val="nothing"/>
      <w:lvlText w:val="J"/>
      <w:lvlJc w:val="left"/>
      <w:pPr>
        <w:ind w:left="360" w:hanging="360"/>
      </w:pPr>
      <w:rPr>
        <w:rFonts w:hint="default"/>
        <w:vanish/>
      </w:rPr>
    </w:lvl>
    <w:lvl w:ilvl="1">
      <w:start w:val="1"/>
      <w:numFmt w:val="decimal"/>
      <w:lvlText w:val="J.%2"/>
      <w:lvlJc w:val="left"/>
      <w:pPr>
        <w:tabs>
          <w:tab w:val="num" w:pos="1020"/>
        </w:tabs>
        <w:ind w:left="0" w:firstLine="0"/>
      </w:pPr>
      <w:rPr>
        <w:rFonts w:hint="default"/>
      </w:rPr>
    </w:lvl>
    <w:lvl w:ilvl="2">
      <w:start w:val="1"/>
      <w:numFmt w:val="decimal"/>
      <w:lvlText w:val="J.%2.%3"/>
      <w:lvlJc w:val="left"/>
      <w:pPr>
        <w:tabs>
          <w:tab w:val="num" w:pos="720"/>
        </w:tabs>
        <w:ind w:left="1224" w:hanging="1224"/>
      </w:pPr>
      <w:rPr>
        <w:rFonts w:hint="default"/>
      </w:rPr>
    </w:lvl>
    <w:lvl w:ilvl="3">
      <w:start w:val="2"/>
      <w:numFmt w:val="decimal"/>
      <w:lvlText w:val="J.13.1.%4"/>
      <w:lvlJc w:val="left"/>
      <w:pPr>
        <w:tabs>
          <w:tab w:val="num" w:pos="720"/>
        </w:tabs>
        <w:ind w:left="1728" w:hanging="1728"/>
      </w:pPr>
      <w:rPr>
        <w:rFonts w:hint="eastAsia"/>
      </w:rPr>
    </w:lvl>
    <w:lvl w:ilvl="4">
      <w:start w:val="1"/>
      <w:numFmt w:val="decimal"/>
      <w:lvlText w:val="%1J.%2.%3.%4.%5"/>
      <w:lvlJc w:val="left"/>
      <w:pPr>
        <w:tabs>
          <w:tab w:val="num" w:pos="720"/>
        </w:tabs>
        <w:ind w:left="2232" w:hanging="2232"/>
      </w:pPr>
      <w:rPr>
        <w:rFonts w:hint="default"/>
      </w:rPr>
    </w:lvl>
    <w:lvl w:ilvl="5">
      <w:start w:val="1"/>
      <w:numFmt w:val="decimal"/>
      <w:lvlText w:val="%1J.%2.%3.%4.%5.%6"/>
      <w:lvlJc w:val="left"/>
      <w:pPr>
        <w:tabs>
          <w:tab w:val="num" w:pos="1080"/>
        </w:tabs>
        <w:ind w:left="0" w:firstLine="0"/>
      </w:pPr>
      <w:rPr>
        <w:rFonts w:hint="default"/>
      </w:rPr>
    </w:lvl>
    <w:lvl w:ilvl="6">
      <w:start w:val="1"/>
      <w:numFmt w:val="decimal"/>
      <w:lvlText w:val="%1J.%2.%3.%4.%5.%6.%7"/>
      <w:lvlJc w:val="left"/>
      <w:pPr>
        <w:tabs>
          <w:tab w:val="num" w:pos="1080"/>
        </w:tabs>
        <w:ind w:left="3240" w:hanging="3240"/>
      </w:pPr>
      <w:rPr>
        <w:rFonts w:hint="default"/>
      </w:rPr>
    </w:lvl>
    <w:lvl w:ilvl="7">
      <w:start w:val="1"/>
      <w:numFmt w:val="decimal"/>
      <w:lvlText w:val="%1J.%2.%3.%4.%5.%6.%7.%8"/>
      <w:lvlJc w:val="left"/>
      <w:pPr>
        <w:tabs>
          <w:tab w:val="num" w:pos="3960"/>
        </w:tabs>
        <w:ind w:left="3744" w:hanging="3744"/>
      </w:pPr>
      <w:rPr>
        <w:rFonts w:hint="default"/>
      </w:rPr>
    </w:lvl>
    <w:lvl w:ilvl="8">
      <w:start w:val="1"/>
      <w:numFmt w:val="decimal"/>
      <w:lvlText w:val="%1J.%2.%3.%4.%5.%6.%7.%8.%9"/>
      <w:lvlJc w:val="left"/>
      <w:pPr>
        <w:tabs>
          <w:tab w:val="num" w:pos="4680"/>
        </w:tabs>
        <w:ind w:left="4320" w:hanging="4320"/>
      </w:pPr>
      <w:rPr>
        <w:rFonts w:hint="default"/>
      </w:rPr>
    </w:lvl>
  </w:abstractNum>
  <w:abstractNum w:abstractNumId="21">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2">
    <w:nsid w:val="76376353"/>
    <w:multiLevelType w:val="multilevel"/>
    <w:tmpl w:val="4E86E7BA"/>
    <w:styleLink w:val="SVCIndent"/>
    <w:lvl w:ilvl="0">
      <w:start w:val="1"/>
      <w:numFmt w:val="none"/>
      <w:lvlText w:val="%1"/>
      <w:lvlJc w:val="left"/>
      <w:pPr>
        <w:tabs>
          <w:tab w:val="num" w:pos="-31680"/>
        </w:tabs>
        <w:ind w:left="403" w:firstLine="0"/>
      </w:pPr>
      <w:rPr>
        <w:rFonts w:hint="default"/>
      </w:rPr>
    </w:lvl>
    <w:lvl w:ilvl="1">
      <w:start w:val="1"/>
      <w:numFmt w:val="none"/>
      <w:lvlText w:val=""/>
      <w:lvlJc w:val="left"/>
      <w:pPr>
        <w:tabs>
          <w:tab w:val="num" w:pos="-31680"/>
        </w:tabs>
        <w:ind w:left="792" w:firstLine="0"/>
      </w:pPr>
      <w:rPr>
        <w:rFonts w:hint="default"/>
      </w:rPr>
    </w:lvl>
    <w:lvl w:ilvl="2">
      <w:start w:val="1"/>
      <w:numFmt w:val="none"/>
      <w:lvlText w:val=""/>
      <w:lvlJc w:val="left"/>
      <w:pPr>
        <w:tabs>
          <w:tab w:val="num" w:pos="-31680"/>
        </w:tabs>
        <w:ind w:left="1195" w:firstLine="0"/>
      </w:pPr>
      <w:rPr>
        <w:rFonts w:hint="default"/>
      </w:rPr>
    </w:lvl>
    <w:lvl w:ilvl="3">
      <w:start w:val="1"/>
      <w:numFmt w:val="none"/>
      <w:lvlText w:val=""/>
      <w:lvlJc w:val="left"/>
      <w:pPr>
        <w:tabs>
          <w:tab w:val="num" w:pos="-31680"/>
        </w:tabs>
        <w:ind w:left="1584" w:firstLine="0"/>
      </w:pPr>
      <w:rPr>
        <w:rFonts w:hint="default"/>
      </w:rPr>
    </w:lvl>
    <w:lvl w:ilvl="4">
      <w:start w:val="1"/>
      <w:numFmt w:val="none"/>
      <w:lvlText w:val=""/>
      <w:lvlJc w:val="left"/>
      <w:pPr>
        <w:tabs>
          <w:tab w:val="num" w:pos="1584"/>
        </w:tabs>
        <w:ind w:left="1987" w:firstLine="0"/>
      </w:pPr>
      <w:rPr>
        <w:rFonts w:hint="default"/>
      </w:rPr>
    </w:lvl>
    <w:lvl w:ilvl="5">
      <w:start w:val="1"/>
      <w:numFmt w:val="none"/>
      <w:lvlText w:val=""/>
      <w:lvlJc w:val="left"/>
      <w:pPr>
        <w:tabs>
          <w:tab w:val="num" w:pos="1987"/>
        </w:tabs>
        <w:ind w:left="2376" w:firstLine="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7BC330F5"/>
    <w:multiLevelType w:val="hybridMultilevel"/>
    <w:tmpl w:val="C2769C2A"/>
    <w:lvl w:ilvl="0" w:tplc="FFFFFFFF">
      <w:start w:val="1"/>
      <w:numFmt w:val="bullet"/>
      <w:pStyle w:val="CharCharCharCharCharCharCharCharCharCharCharCharCharCharCharCharCharCharCharCharCharCharCharCharCharChar"/>
      <w:lvlText w:val=""/>
      <w:lvlJc w:val="left"/>
      <w:pPr>
        <w:tabs>
          <w:tab w:val="num" w:pos="851"/>
        </w:tabs>
        <w:ind w:left="851" w:hanging="851"/>
      </w:pPr>
      <w:rPr>
        <w:rFonts w:ascii="ZapfDingbats" w:hAnsi="ZapfDingbats" w:hint="default"/>
        <w:b/>
        <w:i w:val="0"/>
        <w:color w:val="70CEF5"/>
        <w:sz w:val="20"/>
        <w:szCs w:val="20"/>
      </w:rPr>
    </w:lvl>
    <w:lvl w:ilvl="1" w:tplc="FFFFFFFF">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6"/>
  </w:num>
  <w:num w:numId="3">
    <w:abstractNumId w:val="5"/>
  </w:num>
  <w:num w:numId="4">
    <w:abstractNumId w:val="4"/>
  </w:num>
  <w:num w:numId="5">
    <w:abstractNumId w:val="3"/>
  </w:num>
  <w:num w:numId="6">
    <w:abstractNumId w:val="2"/>
  </w:num>
  <w:num w:numId="7">
    <w:abstractNumId w:val="1"/>
  </w:num>
  <w:num w:numId="8">
    <w:abstractNumId w:val="13"/>
  </w:num>
  <w:num w:numId="9">
    <w:abstractNumId w:val="18"/>
  </w:num>
  <w:num w:numId="10">
    <w:abstractNumId w:val="0"/>
  </w:num>
  <w:num w:numId="11">
    <w:abstractNumId w:val="8"/>
  </w:num>
  <w:num w:numId="12">
    <w:abstractNumId w:val="16"/>
  </w:num>
  <w:num w:numId="13">
    <w:abstractNumId w:val="12"/>
  </w:num>
  <w:num w:numId="14">
    <w:abstractNumId w:val="10"/>
  </w:num>
  <w:num w:numId="15">
    <w:abstractNumId w:val="23"/>
  </w:num>
  <w:num w:numId="16">
    <w:abstractNumId w:val="19"/>
  </w:num>
  <w:num w:numId="17">
    <w:abstractNumId w:val="21"/>
  </w:num>
  <w:num w:numId="18">
    <w:abstractNumId w:val="15"/>
  </w:num>
  <w:num w:numId="19">
    <w:abstractNumId w:val="7"/>
  </w:num>
  <w:num w:numId="20">
    <w:abstractNumId w:val="22"/>
  </w:num>
  <w:num w:numId="21">
    <w:abstractNumId w:val="14"/>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revisionView w:markup="0"/>
  <w:defaultTabStop w:val="840"/>
  <w:drawingGridHorizontalSpacing w:val="1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8BE"/>
    <w:rsid w:val="000141CD"/>
    <w:rsid w:val="003208BE"/>
    <w:rsid w:val="004031F6"/>
    <w:rsid w:val="00805428"/>
    <w:rsid w:val="00AA0724"/>
    <w:rsid w:val="00D319D0"/>
    <w:rsid w:val="00E22EA4"/>
    <w:rsid w:val="00F66D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able of figures" w:uiPriority="99"/>
    <w:lsdException w:name="line number"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208BE"/>
    <w:pPr>
      <w:spacing w:before="136"/>
      <w:jc w:val="both"/>
    </w:pPr>
    <w:rPr>
      <w:rFonts w:ascii="Arial" w:eastAsia="ＭＳ 明朝" w:hAnsi="Arial" w:cs="Arial"/>
      <w:kern w:val="0"/>
      <w:sz w:val="20"/>
      <w:szCs w:val="20"/>
    </w:rPr>
  </w:style>
  <w:style w:type="paragraph" w:styleId="1">
    <w:name w:val="heading 1"/>
    <w:aliases w:val="Heading U,h1,H1,H11,Œ©o‚µ 1,?co??E 1,뙥,?c,?co?ƒÊ 1,?,Œ"/>
    <w:basedOn w:val="a1"/>
    <w:next w:val="a1"/>
    <w:link w:val="10"/>
    <w:qFormat/>
    <w:rsid w:val="003208BE"/>
    <w:pPr>
      <w:keepNext/>
      <w:numPr>
        <w:numId w:val="1"/>
      </w:numPr>
      <w:tabs>
        <w:tab w:val="clear" w:pos="432"/>
        <w:tab w:val="left" w:pos="400"/>
        <w:tab w:val="left" w:pos="560"/>
      </w:tabs>
      <w:suppressAutoHyphens/>
      <w:spacing w:before="270" w:line="270" w:lineRule="exact"/>
      <w:ind w:left="0" w:firstLine="0"/>
      <w:jc w:val="left"/>
      <w:outlineLvl w:val="0"/>
    </w:pPr>
    <w:rPr>
      <w:b/>
      <w:bCs/>
      <w:sz w:val="24"/>
      <w:szCs w:val="24"/>
    </w:rPr>
  </w:style>
  <w:style w:type="paragraph" w:styleId="20">
    <w:name w:val="heading 2"/>
    <w:basedOn w:val="1"/>
    <w:next w:val="a1"/>
    <w:link w:val="23"/>
    <w:qFormat/>
    <w:rsid w:val="003208BE"/>
    <w:pPr>
      <w:numPr>
        <w:ilvl w:val="1"/>
      </w:numPr>
      <w:tabs>
        <w:tab w:val="clear" w:pos="360"/>
        <w:tab w:val="clear" w:pos="400"/>
        <w:tab w:val="clear" w:pos="560"/>
        <w:tab w:val="left" w:pos="540"/>
        <w:tab w:val="left" w:pos="700"/>
      </w:tabs>
      <w:spacing w:before="60" w:line="250" w:lineRule="exact"/>
      <w:outlineLvl w:val="1"/>
    </w:pPr>
    <w:rPr>
      <w:sz w:val="22"/>
      <w:szCs w:val="22"/>
    </w:rPr>
  </w:style>
  <w:style w:type="paragraph" w:styleId="30">
    <w:name w:val="heading 3"/>
    <w:aliases w:val="Heading 3 Char"/>
    <w:basedOn w:val="1"/>
    <w:next w:val="a1"/>
    <w:link w:val="33"/>
    <w:qFormat/>
    <w:rsid w:val="003208BE"/>
    <w:pPr>
      <w:numPr>
        <w:ilvl w:val="2"/>
      </w:numPr>
      <w:tabs>
        <w:tab w:val="clear" w:pos="400"/>
        <w:tab w:val="clear" w:pos="560"/>
        <w:tab w:val="clear" w:pos="720"/>
        <w:tab w:val="left" w:pos="660"/>
        <w:tab w:val="left" w:pos="880"/>
      </w:tabs>
      <w:spacing w:before="60" w:line="230" w:lineRule="exact"/>
      <w:outlineLvl w:val="2"/>
    </w:pPr>
    <w:rPr>
      <w:sz w:val="20"/>
      <w:szCs w:val="20"/>
    </w:rPr>
  </w:style>
  <w:style w:type="paragraph" w:styleId="40">
    <w:name w:val="heading 4"/>
    <w:aliases w:val="Heading 4 Char,Heading 4 Char1 Char,Heading 4 Char Char Char,Heading 4 Char1,Heading 4 Char Char"/>
    <w:basedOn w:val="30"/>
    <w:next w:val="a1"/>
    <w:link w:val="43"/>
    <w:qFormat/>
    <w:rsid w:val="003208BE"/>
    <w:pPr>
      <w:numPr>
        <w:ilvl w:val="3"/>
      </w:numPr>
      <w:tabs>
        <w:tab w:val="clear" w:pos="660"/>
        <w:tab w:val="clear" w:pos="880"/>
        <w:tab w:val="clear" w:pos="1080"/>
        <w:tab w:val="left" w:pos="940"/>
        <w:tab w:val="left" w:pos="1140"/>
        <w:tab w:val="left" w:pos="1360"/>
      </w:tabs>
      <w:outlineLvl w:val="3"/>
    </w:pPr>
  </w:style>
  <w:style w:type="paragraph" w:styleId="51">
    <w:name w:val="heading 5"/>
    <w:basedOn w:val="40"/>
    <w:next w:val="a1"/>
    <w:link w:val="52"/>
    <w:qFormat/>
    <w:rsid w:val="003208BE"/>
    <w:pPr>
      <w:numPr>
        <w:ilvl w:val="4"/>
      </w:numPr>
      <w:tabs>
        <w:tab w:val="clear" w:pos="940"/>
        <w:tab w:val="clear" w:pos="1140"/>
        <w:tab w:val="clear" w:pos="1360"/>
      </w:tabs>
      <w:outlineLvl w:val="4"/>
    </w:pPr>
  </w:style>
  <w:style w:type="paragraph" w:styleId="6">
    <w:name w:val="heading 6"/>
    <w:basedOn w:val="51"/>
    <w:next w:val="a1"/>
    <w:link w:val="60"/>
    <w:qFormat/>
    <w:rsid w:val="003208BE"/>
    <w:pPr>
      <w:numPr>
        <w:ilvl w:val="5"/>
      </w:numPr>
      <w:outlineLvl w:val="5"/>
    </w:pPr>
  </w:style>
  <w:style w:type="paragraph" w:styleId="7">
    <w:name w:val="heading 7"/>
    <w:basedOn w:val="6"/>
    <w:next w:val="a1"/>
    <w:link w:val="70"/>
    <w:qFormat/>
    <w:rsid w:val="003208BE"/>
    <w:pPr>
      <w:numPr>
        <w:ilvl w:val="6"/>
      </w:numPr>
      <w:outlineLvl w:val="6"/>
    </w:pPr>
  </w:style>
  <w:style w:type="paragraph" w:styleId="8">
    <w:name w:val="heading 8"/>
    <w:basedOn w:val="6"/>
    <w:next w:val="a1"/>
    <w:link w:val="80"/>
    <w:qFormat/>
    <w:rsid w:val="003208BE"/>
    <w:pPr>
      <w:numPr>
        <w:ilvl w:val="7"/>
      </w:numPr>
      <w:outlineLvl w:val="7"/>
    </w:pPr>
  </w:style>
  <w:style w:type="paragraph" w:styleId="9">
    <w:name w:val="heading 9"/>
    <w:basedOn w:val="6"/>
    <w:next w:val="a1"/>
    <w:link w:val="90"/>
    <w:uiPriority w:val="99"/>
    <w:qFormat/>
    <w:rsid w:val="003208BE"/>
    <w:pPr>
      <w:numPr>
        <w:ilvl w:val="8"/>
      </w:numPr>
      <w:outlineLvl w:val="8"/>
    </w:p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見出し 1 (文字)"/>
    <w:aliases w:val="Heading U (文字),h1 (文字),H1 (文字),H11 (文字),Œ©o‚µ 1 (文字),?co??E 1 (文字),뙥 (文字),?c (文字),?co?ƒÊ 1 (文字),? (文字),Œ (文字)"/>
    <w:basedOn w:val="a7"/>
    <w:link w:val="1"/>
    <w:rsid w:val="003208BE"/>
    <w:rPr>
      <w:rFonts w:ascii="Arial" w:eastAsia="ＭＳ 明朝" w:hAnsi="Arial" w:cs="Arial"/>
      <w:b/>
      <w:bCs/>
      <w:kern w:val="0"/>
      <w:sz w:val="24"/>
      <w:szCs w:val="24"/>
    </w:rPr>
  </w:style>
  <w:style w:type="character" w:customStyle="1" w:styleId="23">
    <w:name w:val="見出し 2 (文字)"/>
    <w:basedOn w:val="a7"/>
    <w:link w:val="20"/>
    <w:rsid w:val="003208BE"/>
    <w:rPr>
      <w:rFonts w:ascii="Arial" w:eastAsia="ＭＳ 明朝" w:hAnsi="Arial" w:cs="Arial"/>
      <w:b/>
      <w:bCs/>
      <w:kern w:val="0"/>
      <w:sz w:val="22"/>
    </w:rPr>
  </w:style>
  <w:style w:type="character" w:customStyle="1" w:styleId="33">
    <w:name w:val="見出し 3 (文字)"/>
    <w:aliases w:val="Heading 3 Char (文字)"/>
    <w:basedOn w:val="a7"/>
    <w:link w:val="30"/>
    <w:rsid w:val="003208BE"/>
    <w:rPr>
      <w:rFonts w:ascii="Arial" w:eastAsia="ＭＳ 明朝" w:hAnsi="Arial" w:cs="Arial"/>
      <w:b/>
      <w:bCs/>
      <w:kern w:val="0"/>
      <w:sz w:val="20"/>
      <w:szCs w:val="20"/>
    </w:rPr>
  </w:style>
  <w:style w:type="character" w:customStyle="1" w:styleId="43">
    <w:name w:val="見出し 4 (文字)"/>
    <w:aliases w:val="Heading 4 Char (文字),Heading 4 Char1 Char (文字),Heading 4 Char Char Char (文字),Heading 4 Char1 (文字)1,Heading 4 Char Char (文字)1"/>
    <w:basedOn w:val="a7"/>
    <w:link w:val="40"/>
    <w:rsid w:val="003208BE"/>
    <w:rPr>
      <w:rFonts w:ascii="Arial" w:eastAsia="ＭＳ 明朝" w:hAnsi="Arial" w:cs="Arial"/>
      <w:b/>
      <w:bCs/>
      <w:kern w:val="0"/>
      <w:sz w:val="20"/>
      <w:szCs w:val="20"/>
    </w:rPr>
  </w:style>
  <w:style w:type="character" w:customStyle="1" w:styleId="52">
    <w:name w:val="見出し 5 (文字)"/>
    <w:basedOn w:val="a7"/>
    <w:link w:val="51"/>
    <w:rsid w:val="003208BE"/>
    <w:rPr>
      <w:rFonts w:ascii="Arial" w:eastAsia="ＭＳ 明朝" w:hAnsi="Arial" w:cs="Arial"/>
      <w:b/>
      <w:bCs/>
      <w:kern w:val="0"/>
      <w:sz w:val="20"/>
      <w:szCs w:val="20"/>
    </w:rPr>
  </w:style>
  <w:style w:type="character" w:customStyle="1" w:styleId="60">
    <w:name w:val="見出し 6 (文字)"/>
    <w:basedOn w:val="a7"/>
    <w:link w:val="6"/>
    <w:rsid w:val="003208BE"/>
    <w:rPr>
      <w:rFonts w:ascii="Arial" w:eastAsia="ＭＳ 明朝" w:hAnsi="Arial" w:cs="Arial"/>
      <w:b/>
      <w:bCs/>
      <w:kern w:val="0"/>
      <w:sz w:val="20"/>
      <w:szCs w:val="20"/>
    </w:rPr>
  </w:style>
  <w:style w:type="character" w:customStyle="1" w:styleId="70">
    <w:name w:val="見出し 7 (文字)"/>
    <w:basedOn w:val="a7"/>
    <w:link w:val="7"/>
    <w:rsid w:val="003208BE"/>
    <w:rPr>
      <w:rFonts w:ascii="Arial" w:eastAsia="ＭＳ 明朝" w:hAnsi="Arial" w:cs="Arial"/>
      <w:b/>
      <w:bCs/>
      <w:kern w:val="0"/>
      <w:sz w:val="20"/>
      <w:szCs w:val="20"/>
    </w:rPr>
  </w:style>
  <w:style w:type="character" w:customStyle="1" w:styleId="80">
    <w:name w:val="見出し 8 (文字)"/>
    <w:basedOn w:val="a7"/>
    <w:link w:val="8"/>
    <w:rsid w:val="003208BE"/>
    <w:rPr>
      <w:rFonts w:ascii="Arial" w:eastAsia="ＭＳ 明朝" w:hAnsi="Arial" w:cs="Arial"/>
      <w:b/>
      <w:bCs/>
      <w:kern w:val="0"/>
      <w:sz w:val="20"/>
      <w:szCs w:val="20"/>
    </w:rPr>
  </w:style>
  <w:style w:type="character" w:customStyle="1" w:styleId="90">
    <w:name w:val="見出し 9 (文字)"/>
    <w:basedOn w:val="a7"/>
    <w:link w:val="9"/>
    <w:uiPriority w:val="99"/>
    <w:rsid w:val="003208BE"/>
    <w:rPr>
      <w:rFonts w:ascii="Arial" w:eastAsia="ＭＳ 明朝" w:hAnsi="Arial" w:cs="Arial"/>
      <w:b/>
      <w:bCs/>
      <w:kern w:val="0"/>
      <w:sz w:val="20"/>
      <w:szCs w:val="20"/>
    </w:rPr>
  </w:style>
  <w:style w:type="paragraph" w:customStyle="1" w:styleId="zzCover">
    <w:name w:val="zzCover"/>
    <w:basedOn w:val="a1"/>
    <w:rsid w:val="003208BE"/>
    <w:pPr>
      <w:spacing w:after="220"/>
      <w:jc w:val="right"/>
    </w:pPr>
    <w:rPr>
      <w:b/>
      <w:bCs/>
      <w:color w:val="000000"/>
      <w:sz w:val="24"/>
      <w:szCs w:val="24"/>
    </w:rPr>
  </w:style>
  <w:style w:type="paragraph" w:customStyle="1" w:styleId="a2">
    <w:name w:val="a2"/>
    <w:basedOn w:val="20"/>
    <w:next w:val="a1"/>
    <w:rsid w:val="003208BE"/>
    <w:pPr>
      <w:numPr>
        <w:numId w:val="11"/>
      </w:numPr>
      <w:tabs>
        <w:tab w:val="clear" w:pos="540"/>
        <w:tab w:val="clear" w:pos="700"/>
        <w:tab w:val="left" w:pos="500"/>
        <w:tab w:val="left" w:pos="720"/>
      </w:tabs>
      <w:spacing w:before="270" w:line="270" w:lineRule="exact"/>
    </w:pPr>
    <w:rPr>
      <w:sz w:val="24"/>
      <w:szCs w:val="24"/>
    </w:rPr>
  </w:style>
  <w:style w:type="paragraph" w:customStyle="1" w:styleId="a3">
    <w:name w:val="a3"/>
    <w:basedOn w:val="30"/>
    <w:next w:val="a1"/>
    <w:rsid w:val="003208BE"/>
    <w:pPr>
      <w:numPr>
        <w:numId w:val="11"/>
      </w:numPr>
      <w:tabs>
        <w:tab w:val="clear" w:pos="660"/>
        <w:tab w:val="left" w:pos="640"/>
      </w:tabs>
      <w:spacing w:line="250" w:lineRule="exact"/>
    </w:pPr>
    <w:rPr>
      <w:sz w:val="22"/>
      <w:szCs w:val="22"/>
    </w:rPr>
  </w:style>
  <w:style w:type="paragraph" w:customStyle="1" w:styleId="a4">
    <w:name w:val="a4"/>
    <w:basedOn w:val="40"/>
    <w:next w:val="a1"/>
    <w:rsid w:val="003208BE"/>
    <w:pPr>
      <w:numPr>
        <w:numId w:val="11"/>
      </w:numPr>
      <w:tabs>
        <w:tab w:val="clear" w:pos="940"/>
        <w:tab w:val="clear" w:pos="1140"/>
        <w:tab w:val="clear" w:pos="1360"/>
        <w:tab w:val="left" w:pos="880"/>
      </w:tabs>
    </w:pPr>
  </w:style>
  <w:style w:type="paragraph" w:customStyle="1" w:styleId="a5">
    <w:name w:val="a5"/>
    <w:basedOn w:val="51"/>
    <w:next w:val="a1"/>
    <w:rsid w:val="003208BE"/>
    <w:pPr>
      <w:numPr>
        <w:numId w:val="11"/>
      </w:numPr>
      <w:tabs>
        <w:tab w:val="left" w:pos="1140"/>
        <w:tab w:val="left" w:pos="1360"/>
      </w:tabs>
    </w:pPr>
  </w:style>
  <w:style w:type="paragraph" w:customStyle="1" w:styleId="a6">
    <w:name w:val="a6"/>
    <w:basedOn w:val="6"/>
    <w:next w:val="a1"/>
    <w:rsid w:val="003208BE"/>
    <w:pPr>
      <w:numPr>
        <w:numId w:val="11"/>
      </w:numPr>
      <w:tabs>
        <w:tab w:val="left" w:pos="1140"/>
        <w:tab w:val="left" w:pos="1360"/>
      </w:tabs>
    </w:pPr>
  </w:style>
  <w:style w:type="paragraph" w:customStyle="1" w:styleId="ANNEX">
    <w:name w:val="ANNEX"/>
    <w:basedOn w:val="a1"/>
    <w:next w:val="a1"/>
    <w:rsid w:val="003208BE"/>
    <w:pPr>
      <w:keepNext/>
      <w:pageBreakBefore/>
      <w:numPr>
        <w:numId w:val="11"/>
      </w:numPr>
      <w:spacing w:after="760" w:line="310" w:lineRule="exact"/>
      <w:jc w:val="center"/>
      <w:outlineLvl w:val="0"/>
    </w:pPr>
    <w:rPr>
      <w:b/>
      <w:bCs/>
      <w:sz w:val="28"/>
      <w:szCs w:val="28"/>
    </w:rPr>
  </w:style>
  <w:style w:type="paragraph" w:customStyle="1" w:styleId="ANNEXN">
    <w:name w:val="ANNEXN"/>
    <w:basedOn w:val="ANNEX"/>
    <w:next w:val="a1"/>
    <w:rsid w:val="003208BE"/>
    <w:pPr>
      <w:numPr>
        <w:numId w:val="13"/>
      </w:numPr>
    </w:pPr>
  </w:style>
  <w:style w:type="paragraph" w:customStyle="1" w:styleId="ANNEXZ">
    <w:name w:val="ANNEXZ"/>
    <w:basedOn w:val="ANNEX"/>
    <w:next w:val="a1"/>
    <w:rsid w:val="003208BE"/>
    <w:pPr>
      <w:numPr>
        <w:numId w:val="12"/>
      </w:numPr>
    </w:pPr>
  </w:style>
  <w:style w:type="paragraph" w:customStyle="1" w:styleId="bibliography">
    <w:name w:val="bibliography"/>
    <w:basedOn w:val="a1"/>
    <w:rsid w:val="003208BE"/>
    <w:pPr>
      <w:numPr>
        <w:numId w:val="2"/>
      </w:numPr>
      <w:tabs>
        <w:tab w:val="clear" w:pos="360"/>
        <w:tab w:val="left" w:pos="660"/>
      </w:tabs>
      <w:ind w:left="660" w:hanging="660"/>
    </w:pPr>
  </w:style>
  <w:style w:type="paragraph" w:styleId="aa">
    <w:name w:val="Block Text"/>
    <w:basedOn w:val="a1"/>
    <w:rsid w:val="003208BE"/>
    <w:pPr>
      <w:spacing w:after="120" w:line="230" w:lineRule="atLeast"/>
      <w:ind w:left="1440" w:right="1440"/>
    </w:pPr>
  </w:style>
  <w:style w:type="paragraph" w:styleId="ab">
    <w:name w:val="Body Text"/>
    <w:basedOn w:val="a1"/>
    <w:link w:val="ac"/>
    <w:rsid w:val="003208BE"/>
    <w:pPr>
      <w:spacing w:before="60" w:after="60" w:line="210" w:lineRule="atLeast"/>
    </w:pPr>
    <w:rPr>
      <w:sz w:val="18"/>
      <w:szCs w:val="18"/>
    </w:rPr>
  </w:style>
  <w:style w:type="character" w:customStyle="1" w:styleId="ac">
    <w:name w:val="本文 (文字)"/>
    <w:basedOn w:val="a7"/>
    <w:link w:val="ab"/>
    <w:rsid w:val="003208BE"/>
    <w:rPr>
      <w:rFonts w:ascii="Arial" w:eastAsia="ＭＳ 明朝" w:hAnsi="Arial" w:cs="Arial"/>
      <w:kern w:val="0"/>
      <w:sz w:val="18"/>
      <w:szCs w:val="18"/>
    </w:rPr>
  </w:style>
  <w:style w:type="paragraph" w:styleId="24">
    <w:name w:val="Body Text 2"/>
    <w:basedOn w:val="a1"/>
    <w:link w:val="25"/>
    <w:rsid w:val="003208BE"/>
    <w:pPr>
      <w:spacing w:before="60" w:after="60" w:line="190" w:lineRule="atLeast"/>
    </w:pPr>
    <w:rPr>
      <w:sz w:val="16"/>
      <w:szCs w:val="16"/>
    </w:rPr>
  </w:style>
  <w:style w:type="character" w:customStyle="1" w:styleId="25">
    <w:name w:val="本文 2 (文字)"/>
    <w:basedOn w:val="a7"/>
    <w:link w:val="24"/>
    <w:rsid w:val="003208BE"/>
    <w:rPr>
      <w:rFonts w:ascii="Arial" w:eastAsia="ＭＳ 明朝" w:hAnsi="Arial" w:cs="Arial"/>
      <w:kern w:val="0"/>
      <w:sz w:val="16"/>
      <w:szCs w:val="16"/>
    </w:rPr>
  </w:style>
  <w:style w:type="paragraph" w:styleId="34">
    <w:name w:val="Body Text 3"/>
    <w:basedOn w:val="a1"/>
    <w:link w:val="35"/>
    <w:rsid w:val="003208BE"/>
    <w:pPr>
      <w:spacing w:before="60" w:after="60" w:line="170" w:lineRule="atLeast"/>
    </w:pPr>
    <w:rPr>
      <w:sz w:val="14"/>
      <w:szCs w:val="14"/>
    </w:rPr>
  </w:style>
  <w:style w:type="character" w:customStyle="1" w:styleId="35">
    <w:name w:val="本文 3 (文字)"/>
    <w:basedOn w:val="a7"/>
    <w:link w:val="34"/>
    <w:rsid w:val="003208BE"/>
    <w:rPr>
      <w:rFonts w:ascii="Arial" w:eastAsia="ＭＳ 明朝" w:hAnsi="Arial" w:cs="Arial"/>
      <w:kern w:val="0"/>
      <w:sz w:val="14"/>
      <w:szCs w:val="14"/>
    </w:rPr>
  </w:style>
  <w:style w:type="paragraph" w:styleId="ad">
    <w:name w:val="Body Text First Indent"/>
    <w:basedOn w:val="ab"/>
    <w:link w:val="ae"/>
    <w:rsid w:val="003208BE"/>
    <w:pPr>
      <w:spacing w:before="0" w:after="120"/>
      <w:ind w:firstLine="210"/>
    </w:pPr>
  </w:style>
  <w:style w:type="character" w:customStyle="1" w:styleId="ae">
    <w:name w:val="本文字下げ (文字)"/>
    <w:basedOn w:val="ac"/>
    <w:link w:val="ad"/>
    <w:rsid w:val="003208BE"/>
    <w:rPr>
      <w:rFonts w:ascii="Arial" w:eastAsia="ＭＳ 明朝" w:hAnsi="Arial" w:cs="Arial"/>
      <w:kern w:val="0"/>
      <w:sz w:val="18"/>
      <w:szCs w:val="18"/>
    </w:rPr>
  </w:style>
  <w:style w:type="paragraph" w:styleId="af">
    <w:name w:val="Body Text Indent"/>
    <w:basedOn w:val="a1"/>
    <w:link w:val="af0"/>
    <w:rsid w:val="003208BE"/>
    <w:pPr>
      <w:spacing w:after="120"/>
      <w:ind w:left="283"/>
    </w:pPr>
  </w:style>
  <w:style w:type="character" w:customStyle="1" w:styleId="af0">
    <w:name w:val="本文インデント (文字)"/>
    <w:basedOn w:val="a7"/>
    <w:link w:val="af"/>
    <w:rsid w:val="003208BE"/>
    <w:rPr>
      <w:rFonts w:ascii="Arial" w:eastAsia="ＭＳ 明朝" w:hAnsi="Arial" w:cs="Arial"/>
      <w:kern w:val="0"/>
      <w:sz w:val="20"/>
      <w:szCs w:val="20"/>
    </w:rPr>
  </w:style>
  <w:style w:type="paragraph" w:styleId="26">
    <w:name w:val="Body Text First Indent 2"/>
    <w:basedOn w:val="a1"/>
    <w:link w:val="27"/>
    <w:rsid w:val="003208BE"/>
    <w:pPr>
      <w:spacing w:after="240" w:line="230" w:lineRule="atLeast"/>
      <w:ind w:firstLine="210"/>
    </w:pPr>
  </w:style>
  <w:style w:type="character" w:customStyle="1" w:styleId="27">
    <w:name w:val="本文字下げ 2 (文字)"/>
    <w:basedOn w:val="af0"/>
    <w:link w:val="26"/>
    <w:rsid w:val="003208BE"/>
    <w:rPr>
      <w:rFonts w:ascii="Arial" w:eastAsia="ＭＳ 明朝" w:hAnsi="Arial" w:cs="Arial"/>
      <w:kern w:val="0"/>
      <w:sz w:val="20"/>
      <w:szCs w:val="20"/>
    </w:rPr>
  </w:style>
  <w:style w:type="paragraph" w:styleId="28">
    <w:name w:val="Body Text Indent 2"/>
    <w:basedOn w:val="a1"/>
    <w:link w:val="29"/>
    <w:rsid w:val="003208BE"/>
    <w:pPr>
      <w:spacing w:after="120" w:line="480" w:lineRule="auto"/>
      <w:ind w:left="283"/>
    </w:pPr>
  </w:style>
  <w:style w:type="character" w:customStyle="1" w:styleId="29">
    <w:name w:val="本文インデント 2 (文字)"/>
    <w:basedOn w:val="a7"/>
    <w:link w:val="28"/>
    <w:rsid w:val="003208BE"/>
    <w:rPr>
      <w:rFonts w:ascii="Arial" w:eastAsia="ＭＳ 明朝" w:hAnsi="Arial" w:cs="Arial"/>
      <w:kern w:val="0"/>
      <w:sz w:val="20"/>
      <w:szCs w:val="20"/>
    </w:rPr>
  </w:style>
  <w:style w:type="paragraph" w:styleId="36">
    <w:name w:val="Body Text Indent 3"/>
    <w:basedOn w:val="a1"/>
    <w:link w:val="37"/>
    <w:rsid w:val="003208BE"/>
    <w:pPr>
      <w:spacing w:after="120"/>
      <w:ind w:left="283"/>
    </w:pPr>
    <w:rPr>
      <w:sz w:val="16"/>
      <w:szCs w:val="16"/>
    </w:rPr>
  </w:style>
  <w:style w:type="character" w:customStyle="1" w:styleId="37">
    <w:name w:val="本文インデント 3 (文字)"/>
    <w:basedOn w:val="a7"/>
    <w:link w:val="36"/>
    <w:rsid w:val="003208BE"/>
    <w:rPr>
      <w:rFonts w:ascii="Arial" w:eastAsia="ＭＳ 明朝" w:hAnsi="Arial" w:cs="Arial"/>
      <w:kern w:val="0"/>
      <w:sz w:val="16"/>
      <w:szCs w:val="16"/>
    </w:rPr>
  </w:style>
  <w:style w:type="paragraph" w:styleId="af1">
    <w:name w:val="caption"/>
    <w:basedOn w:val="a1"/>
    <w:next w:val="a1"/>
    <w:qFormat/>
    <w:rsid w:val="003208BE"/>
    <w:pPr>
      <w:spacing w:before="120" w:after="120"/>
    </w:pPr>
    <w:rPr>
      <w:b/>
      <w:bCs/>
    </w:rPr>
  </w:style>
  <w:style w:type="paragraph" w:styleId="af2">
    <w:name w:val="Closing"/>
    <w:basedOn w:val="a1"/>
    <w:link w:val="af3"/>
    <w:rsid w:val="003208BE"/>
    <w:pPr>
      <w:ind w:left="4252"/>
    </w:pPr>
  </w:style>
  <w:style w:type="character" w:customStyle="1" w:styleId="af3">
    <w:name w:val="結語 (文字)"/>
    <w:basedOn w:val="a7"/>
    <w:link w:val="af2"/>
    <w:rsid w:val="003208BE"/>
    <w:rPr>
      <w:rFonts w:ascii="Arial" w:eastAsia="ＭＳ 明朝" w:hAnsi="Arial" w:cs="Arial"/>
      <w:kern w:val="0"/>
      <w:sz w:val="20"/>
      <w:szCs w:val="20"/>
    </w:rPr>
  </w:style>
  <w:style w:type="character" w:styleId="af4">
    <w:name w:val="annotation reference"/>
    <w:rsid w:val="003208BE"/>
    <w:rPr>
      <w:noProof w:val="0"/>
      <w:sz w:val="16"/>
      <w:szCs w:val="16"/>
      <w:lang w:val="fr-FR"/>
    </w:rPr>
  </w:style>
  <w:style w:type="paragraph" w:styleId="af5">
    <w:name w:val="annotation text"/>
    <w:basedOn w:val="a1"/>
    <w:link w:val="af6"/>
    <w:uiPriority w:val="99"/>
    <w:rsid w:val="003208BE"/>
  </w:style>
  <w:style w:type="character" w:customStyle="1" w:styleId="af6">
    <w:name w:val="コメント文字列 (文字)"/>
    <w:basedOn w:val="a7"/>
    <w:link w:val="af5"/>
    <w:uiPriority w:val="99"/>
    <w:rsid w:val="003208BE"/>
    <w:rPr>
      <w:rFonts w:ascii="Arial" w:eastAsia="ＭＳ 明朝" w:hAnsi="Arial" w:cs="Arial"/>
      <w:kern w:val="0"/>
      <w:sz w:val="20"/>
      <w:szCs w:val="20"/>
    </w:rPr>
  </w:style>
  <w:style w:type="paragraph" w:styleId="af7">
    <w:name w:val="Date"/>
    <w:basedOn w:val="a1"/>
    <w:next w:val="a1"/>
    <w:link w:val="af8"/>
    <w:rsid w:val="003208BE"/>
  </w:style>
  <w:style w:type="character" w:customStyle="1" w:styleId="af8">
    <w:name w:val="日付 (文字)"/>
    <w:basedOn w:val="a7"/>
    <w:link w:val="af7"/>
    <w:rsid w:val="003208BE"/>
    <w:rPr>
      <w:rFonts w:ascii="Arial" w:eastAsia="ＭＳ 明朝" w:hAnsi="Arial" w:cs="Arial"/>
      <w:kern w:val="0"/>
      <w:sz w:val="20"/>
      <w:szCs w:val="20"/>
    </w:rPr>
  </w:style>
  <w:style w:type="paragraph" w:customStyle="1" w:styleId="Definition">
    <w:name w:val="Definition"/>
    <w:basedOn w:val="a1"/>
    <w:next w:val="a1"/>
    <w:rsid w:val="003208BE"/>
  </w:style>
  <w:style w:type="character" w:customStyle="1" w:styleId="Defterms">
    <w:name w:val="Defterms"/>
    <w:rsid w:val="003208BE"/>
    <w:rPr>
      <w:noProof w:val="0"/>
      <w:color w:val="auto"/>
      <w:lang w:val="fr-FR"/>
    </w:rPr>
  </w:style>
  <w:style w:type="paragraph" w:customStyle="1" w:styleId="dl">
    <w:name w:val="dl"/>
    <w:basedOn w:val="a1"/>
    <w:rsid w:val="003208BE"/>
    <w:pPr>
      <w:spacing w:after="240" w:line="230" w:lineRule="atLeast"/>
      <w:ind w:left="800" w:hanging="400"/>
    </w:pPr>
  </w:style>
  <w:style w:type="paragraph" w:styleId="af9">
    <w:name w:val="Document Map"/>
    <w:basedOn w:val="a1"/>
    <w:link w:val="afa"/>
    <w:rsid w:val="003208BE"/>
    <w:pPr>
      <w:shd w:val="clear" w:color="auto" w:fill="000080"/>
    </w:pPr>
    <w:rPr>
      <w:rFonts w:ascii="Tahoma" w:hAnsi="Tahoma" w:cs="Tahoma"/>
    </w:rPr>
  </w:style>
  <w:style w:type="character" w:customStyle="1" w:styleId="afa">
    <w:name w:val="見出しマップ (文字)"/>
    <w:basedOn w:val="a7"/>
    <w:link w:val="af9"/>
    <w:rsid w:val="003208BE"/>
    <w:rPr>
      <w:rFonts w:ascii="Tahoma" w:eastAsia="ＭＳ 明朝" w:hAnsi="Tahoma" w:cs="Tahoma"/>
      <w:kern w:val="0"/>
      <w:sz w:val="20"/>
      <w:szCs w:val="20"/>
      <w:shd w:val="clear" w:color="auto" w:fill="000080"/>
    </w:rPr>
  </w:style>
  <w:style w:type="character" w:styleId="afb">
    <w:name w:val="Emphasis"/>
    <w:qFormat/>
    <w:rsid w:val="003208BE"/>
    <w:rPr>
      <w:i/>
      <w:iCs/>
      <w:noProof w:val="0"/>
      <w:lang w:val="fr-FR"/>
    </w:rPr>
  </w:style>
  <w:style w:type="character" w:styleId="afc">
    <w:name w:val="endnote reference"/>
    <w:semiHidden/>
    <w:rsid w:val="003208BE"/>
    <w:rPr>
      <w:noProof w:val="0"/>
      <w:vertAlign w:val="superscript"/>
      <w:lang w:val="fr-FR"/>
    </w:rPr>
  </w:style>
  <w:style w:type="paragraph" w:styleId="afd">
    <w:name w:val="endnote text"/>
    <w:basedOn w:val="a1"/>
    <w:link w:val="afe"/>
    <w:rsid w:val="003208BE"/>
  </w:style>
  <w:style w:type="character" w:customStyle="1" w:styleId="afe">
    <w:name w:val="文末脚注文字列 (文字)"/>
    <w:basedOn w:val="a7"/>
    <w:link w:val="afd"/>
    <w:rsid w:val="003208BE"/>
    <w:rPr>
      <w:rFonts w:ascii="Arial" w:eastAsia="ＭＳ 明朝" w:hAnsi="Arial" w:cs="Arial"/>
      <w:kern w:val="0"/>
      <w:sz w:val="20"/>
      <w:szCs w:val="20"/>
    </w:rPr>
  </w:style>
  <w:style w:type="paragraph" w:styleId="aff">
    <w:name w:val="envelope address"/>
    <w:basedOn w:val="a1"/>
    <w:rsid w:val="003208BE"/>
    <w:pPr>
      <w:framePr w:w="7938" w:h="1985" w:hRule="exact" w:hSpace="141" w:wrap="auto" w:hAnchor="page" w:xAlign="center" w:yAlign="bottom"/>
      <w:spacing w:after="240" w:line="230" w:lineRule="atLeast"/>
      <w:ind w:left="2835"/>
    </w:pPr>
    <w:rPr>
      <w:sz w:val="24"/>
      <w:szCs w:val="24"/>
    </w:rPr>
  </w:style>
  <w:style w:type="paragraph" w:styleId="aff0">
    <w:name w:val="envelope return"/>
    <w:basedOn w:val="a1"/>
    <w:rsid w:val="003208BE"/>
    <w:pPr>
      <w:spacing w:after="240" w:line="230" w:lineRule="atLeast"/>
    </w:pPr>
  </w:style>
  <w:style w:type="paragraph" w:customStyle="1" w:styleId="Example">
    <w:name w:val="Example"/>
    <w:basedOn w:val="a1"/>
    <w:next w:val="a1"/>
    <w:rsid w:val="003208BE"/>
    <w:pPr>
      <w:tabs>
        <w:tab w:val="left" w:pos="1360"/>
      </w:tabs>
      <w:spacing w:after="240" w:line="210" w:lineRule="atLeast"/>
    </w:pPr>
    <w:rPr>
      <w:sz w:val="18"/>
      <w:szCs w:val="18"/>
    </w:rPr>
  </w:style>
  <w:style w:type="character" w:customStyle="1" w:styleId="ExtXref">
    <w:name w:val="ExtXref"/>
    <w:rsid w:val="003208BE"/>
    <w:rPr>
      <w:noProof w:val="0"/>
      <w:color w:val="auto"/>
      <w:lang w:val="fr-FR"/>
    </w:rPr>
  </w:style>
  <w:style w:type="paragraph" w:customStyle="1" w:styleId="Figurefootnote">
    <w:name w:val="Figure footnote"/>
    <w:basedOn w:val="a1"/>
    <w:rsid w:val="003208BE"/>
    <w:pPr>
      <w:keepNext/>
      <w:tabs>
        <w:tab w:val="left" w:pos="340"/>
      </w:tabs>
      <w:spacing w:after="60" w:line="210" w:lineRule="atLeast"/>
    </w:pPr>
    <w:rPr>
      <w:sz w:val="18"/>
      <w:szCs w:val="18"/>
    </w:rPr>
  </w:style>
  <w:style w:type="paragraph" w:customStyle="1" w:styleId="Figuretitle">
    <w:name w:val="Figure title"/>
    <w:basedOn w:val="a1"/>
    <w:next w:val="a1"/>
    <w:rsid w:val="003208BE"/>
    <w:pPr>
      <w:suppressAutoHyphens/>
      <w:spacing w:before="220" w:after="220" w:line="230" w:lineRule="atLeast"/>
      <w:jc w:val="center"/>
    </w:pPr>
    <w:rPr>
      <w:b/>
      <w:bCs/>
    </w:rPr>
  </w:style>
  <w:style w:type="character" w:styleId="aff1">
    <w:name w:val="FollowedHyperlink"/>
    <w:rsid w:val="003208BE"/>
    <w:rPr>
      <w:noProof w:val="0"/>
      <w:color w:val="800080"/>
      <w:u w:val="single"/>
      <w:lang w:val="fr-FR"/>
    </w:rPr>
  </w:style>
  <w:style w:type="paragraph" w:styleId="aff2">
    <w:name w:val="footer"/>
    <w:basedOn w:val="a1"/>
    <w:link w:val="aff3"/>
    <w:rsid w:val="003208BE"/>
    <w:pPr>
      <w:spacing w:line="220" w:lineRule="exact"/>
    </w:pPr>
  </w:style>
  <w:style w:type="character" w:customStyle="1" w:styleId="aff3">
    <w:name w:val="フッター (文字)"/>
    <w:basedOn w:val="a7"/>
    <w:link w:val="aff2"/>
    <w:rsid w:val="003208BE"/>
    <w:rPr>
      <w:rFonts w:ascii="Arial" w:eastAsia="ＭＳ 明朝" w:hAnsi="Arial" w:cs="Arial"/>
      <w:kern w:val="0"/>
      <w:sz w:val="20"/>
      <w:szCs w:val="20"/>
    </w:rPr>
  </w:style>
  <w:style w:type="character" w:styleId="aff4">
    <w:name w:val="footnote reference"/>
    <w:rsid w:val="003208BE"/>
    <w:rPr>
      <w:noProof/>
      <w:position w:val="6"/>
      <w:sz w:val="16"/>
      <w:szCs w:val="16"/>
      <w:vertAlign w:val="baseline"/>
      <w:lang w:val="fr-FR"/>
    </w:rPr>
  </w:style>
  <w:style w:type="paragraph" w:styleId="aff5">
    <w:name w:val="footnote text"/>
    <w:basedOn w:val="a1"/>
    <w:link w:val="aff6"/>
    <w:rsid w:val="003208BE"/>
    <w:pPr>
      <w:tabs>
        <w:tab w:val="left" w:pos="340"/>
      </w:tabs>
      <w:spacing w:after="120" w:line="210" w:lineRule="atLeast"/>
    </w:pPr>
    <w:rPr>
      <w:sz w:val="18"/>
      <w:szCs w:val="18"/>
    </w:rPr>
  </w:style>
  <w:style w:type="character" w:customStyle="1" w:styleId="aff6">
    <w:name w:val="脚注文字列 (文字)"/>
    <w:basedOn w:val="a7"/>
    <w:link w:val="aff5"/>
    <w:rsid w:val="003208BE"/>
    <w:rPr>
      <w:rFonts w:ascii="Arial" w:eastAsia="ＭＳ 明朝" w:hAnsi="Arial" w:cs="Arial"/>
      <w:kern w:val="0"/>
      <w:sz w:val="18"/>
      <w:szCs w:val="18"/>
    </w:rPr>
  </w:style>
  <w:style w:type="paragraph" w:customStyle="1" w:styleId="Foreword">
    <w:name w:val="Foreword"/>
    <w:basedOn w:val="a1"/>
    <w:next w:val="a1"/>
    <w:rsid w:val="003208BE"/>
    <w:pPr>
      <w:spacing w:after="240" w:line="230" w:lineRule="atLeast"/>
    </w:pPr>
    <w:rPr>
      <w:color w:val="0000FF"/>
    </w:rPr>
  </w:style>
  <w:style w:type="paragraph" w:customStyle="1" w:styleId="Formula">
    <w:name w:val="Formula"/>
    <w:basedOn w:val="a1"/>
    <w:next w:val="a1"/>
    <w:rsid w:val="003208BE"/>
    <w:pPr>
      <w:tabs>
        <w:tab w:val="right" w:pos="9752"/>
      </w:tabs>
      <w:spacing w:after="220"/>
      <w:ind w:left="403"/>
      <w:jc w:val="left"/>
    </w:pPr>
  </w:style>
  <w:style w:type="paragraph" w:styleId="aff7">
    <w:name w:val="header"/>
    <w:aliases w:val="h,Header/Footer"/>
    <w:basedOn w:val="a1"/>
    <w:link w:val="aff8"/>
    <w:rsid w:val="003208BE"/>
    <w:pPr>
      <w:spacing w:after="740" w:line="220" w:lineRule="exact"/>
    </w:pPr>
    <w:rPr>
      <w:b/>
      <w:bCs/>
      <w:sz w:val="22"/>
      <w:szCs w:val="22"/>
    </w:rPr>
  </w:style>
  <w:style w:type="character" w:customStyle="1" w:styleId="aff8">
    <w:name w:val="ヘッダー (文字)"/>
    <w:aliases w:val="h (文字)1,Header/Footer (文字)1"/>
    <w:basedOn w:val="a7"/>
    <w:link w:val="aff7"/>
    <w:rsid w:val="003208BE"/>
    <w:rPr>
      <w:rFonts w:ascii="Arial" w:eastAsia="ＭＳ 明朝" w:hAnsi="Arial" w:cs="Arial"/>
      <w:b/>
      <w:bCs/>
      <w:kern w:val="0"/>
      <w:sz w:val="22"/>
    </w:rPr>
  </w:style>
  <w:style w:type="character" w:styleId="aff9">
    <w:name w:val="Hyperlink"/>
    <w:rsid w:val="003208BE"/>
    <w:rPr>
      <w:noProof w:val="0"/>
      <w:color w:val="0000FF"/>
      <w:u w:val="single"/>
      <w:lang w:val="fr-FR"/>
    </w:rPr>
  </w:style>
  <w:style w:type="paragraph" w:styleId="11">
    <w:name w:val="index 1"/>
    <w:basedOn w:val="a1"/>
    <w:rsid w:val="003208BE"/>
    <w:pPr>
      <w:spacing w:line="210" w:lineRule="atLeast"/>
      <w:ind w:left="142" w:hanging="142"/>
      <w:jc w:val="left"/>
    </w:pPr>
    <w:rPr>
      <w:b/>
      <w:bCs/>
      <w:sz w:val="18"/>
      <w:szCs w:val="18"/>
    </w:rPr>
  </w:style>
  <w:style w:type="paragraph" w:styleId="2a">
    <w:name w:val="index 2"/>
    <w:basedOn w:val="a1"/>
    <w:next w:val="a1"/>
    <w:autoRedefine/>
    <w:rsid w:val="003208BE"/>
    <w:pPr>
      <w:spacing w:line="210" w:lineRule="atLeast"/>
      <w:ind w:left="600" w:hanging="200"/>
    </w:pPr>
    <w:rPr>
      <w:b/>
      <w:bCs/>
      <w:sz w:val="18"/>
      <w:szCs w:val="18"/>
    </w:rPr>
  </w:style>
  <w:style w:type="paragraph" w:styleId="38">
    <w:name w:val="index 3"/>
    <w:basedOn w:val="a1"/>
    <w:next w:val="a1"/>
    <w:autoRedefine/>
    <w:rsid w:val="003208BE"/>
    <w:pPr>
      <w:spacing w:line="220" w:lineRule="atLeast"/>
      <w:ind w:left="600" w:hanging="200"/>
    </w:pPr>
    <w:rPr>
      <w:b/>
      <w:bCs/>
    </w:rPr>
  </w:style>
  <w:style w:type="paragraph" w:styleId="44">
    <w:name w:val="index 4"/>
    <w:basedOn w:val="a1"/>
    <w:next w:val="a1"/>
    <w:autoRedefine/>
    <w:rsid w:val="003208BE"/>
    <w:pPr>
      <w:spacing w:line="220" w:lineRule="atLeast"/>
      <w:ind w:left="800" w:hanging="200"/>
    </w:pPr>
    <w:rPr>
      <w:b/>
      <w:bCs/>
    </w:rPr>
  </w:style>
  <w:style w:type="paragraph" w:styleId="53">
    <w:name w:val="index 5"/>
    <w:basedOn w:val="a1"/>
    <w:next w:val="a1"/>
    <w:autoRedefine/>
    <w:rsid w:val="003208BE"/>
    <w:pPr>
      <w:spacing w:line="220" w:lineRule="atLeast"/>
      <w:ind w:left="1000" w:hanging="200"/>
    </w:pPr>
    <w:rPr>
      <w:b/>
      <w:bCs/>
    </w:rPr>
  </w:style>
  <w:style w:type="paragraph" w:styleId="61">
    <w:name w:val="index 6"/>
    <w:basedOn w:val="a1"/>
    <w:next w:val="a1"/>
    <w:autoRedefine/>
    <w:rsid w:val="003208BE"/>
    <w:pPr>
      <w:spacing w:line="220" w:lineRule="atLeast"/>
      <w:ind w:left="1200" w:hanging="200"/>
    </w:pPr>
    <w:rPr>
      <w:b/>
      <w:bCs/>
    </w:rPr>
  </w:style>
  <w:style w:type="paragraph" w:styleId="71">
    <w:name w:val="index 7"/>
    <w:basedOn w:val="a1"/>
    <w:next w:val="a1"/>
    <w:autoRedefine/>
    <w:rsid w:val="003208BE"/>
    <w:pPr>
      <w:spacing w:line="220" w:lineRule="atLeast"/>
      <w:ind w:left="1400" w:hanging="200"/>
    </w:pPr>
    <w:rPr>
      <w:b/>
      <w:bCs/>
    </w:rPr>
  </w:style>
  <w:style w:type="paragraph" w:styleId="81">
    <w:name w:val="index 8"/>
    <w:basedOn w:val="a1"/>
    <w:next w:val="a1"/>
    <w:autoRedefine/>
    <w:semiHidden/>
    <w:rsid w:val="003208BE"/>
    <w:pPr>
      <w:spacing w:after="240" w:line="220" w:lineRule="atLeast"/>
      <w:ind w:left="1600" w:hanging="200"/>
    </w:pPr>
    <w:rPr>
      <w:b/>
      <w:bCs/>
    </w:rPr>
  </w:style>
  <w:style w:type="paragraph" w:styleId="91">
    <w:name w:val="index 9"/>
    <w:basedOn w:val="a1"/>
    <w:next w:val="a1"/>
    <w:autoRedefine/>
    <w:semiHidden/>
    <w:rsid w:val="003208BE"/>
    <w:pPr>
      <w:spacing w:after="240" w:line="220" w:lineRule="atLeast"/>
      <w:ind w:left="1800" w:hanging="200"/>
    </w:pPr>
    <w:rPr>
      <w:b/>
      <w:bCs/>
    </w:rPr>
  </w:style>
  <w:style w:type="paragraph" w:styleId="affa">
    <w:name w:val="index heading"/>
    <w:basedOn w:val="a1"/>
    <w:next w:val="11"/>
    <w:rsid w:val="003208BE"/>
    <w:pPr>
      <w:keepNext/>
      <w:spacing w:before="400" w:after="210"/>
      <w:jc w:val="center"/>
    </w:pPr>
  </w:style>
  <w:style w:type="paragraph" w:customStyle="1" w:styleId="Introduction">
    <w:name w:val="Introduction"/>
    <w:basedOn w:val="a1"/>
    <w:next w:val="a1"/>
    <w:rsid w:val="003208BE"/>
    <w:pPr>
      <w:keepNext/>
      <w:pageBreakBefore/>
      <w:tabs>
        <w:tab w:val="left" w:pos="400"/>
      </w:tabs>
      <w:suppressAutoHyphens/>
      <w:spacing w:before="960" w:after="310" w:line="310" w:lineRule="exact"/>
      <w:jc w:val="left"/>
    </w:pPr>
    <w:rPr>
      <w:b/>
      <w:bCs/>
      <w:sz w:val="28"/>
      <w:szCs w:val="28"/>
    </w:rPr>
  </w:style>
  <w:style w:type="character" w:styleId="affb">
    <w:name w:val="line number"/>
    <w:uiPriority w:val="99"/>
    <w:rsid w:val="003208BE"/>
    <w:rPr>
      <w:noProof w:val="0"/>
      <w:lang w:val="fr-FR"/>
    </w:rPr>
  </w:style>
  <w:style w:type="paragraph" w:styleId="affc">
    <w:name w:val="List"/>
    <w:basedOn w:val="a1"/>
    <w:rsid w:val="003208BE"/>
    <w:pPr>
      <w:spacing w:after="240" w:line="230" w:lineRule="atLeast"/>
      <w:ind w:left="283" w:hanging="283"/>
    </w:pPr>
  </w:style>
  <w:style w:type="paragraph" w:styleId="2b">
    <w:name w:val="List 2"/>
    <w:basedOn w:val="a1"/>
    <w:rsid w:val="003208BE"/>
    <w:pPr>
      <w:spacing w:after="240" w:line="230" w:lineRule="atLeast"/>
      <w:ind w:left="566" w:hanging="283"/>
    </w:pPr>
  </w:style>
  <w:style w:type="paragraph" w:styleId="39">
    <w:name w:val="List 3"/>
    <w:basedOn w:val="a1"/>
    <w:rsid w:val="003208BE"/>
    <w:pPr>
      <w:spacing w:after="240" w:line="230" w:lineRule="atLeast"/>
      <w:ind w:left="849" w:hanging="283"/>
    </w:pPr>
  </w:style>
  <w:style w:type="paragraph" w:styleId="45">
    <w:name w:val="List 4"/>
    <w:basedOn w:val="a1"/>
    <w:rsid w:val="003208BE"/>
    <w:pPr>
      <w:spacing w:after="240" w:line="230" w:lineRule="atLeast"/>
      <w:ind w:left="1132" w:hanging="283"/>
    </w:pPr>
  </w:style>
  <w:style w:type="paragraph" w:styleId="54">
    <w:name w:val="List 5"/>
    <w:basedOn w:val="a1"/>
    <w:rsid w:val="003208BE"/>
    <w:pPr>
      <w:spacing w:after="240" w:line="230" w:lineRule="atLeast"/>
      <w:ind w:left="1415" w:hanging="283"/>
    </w:pPr>
  </w:style>
  <w:style w:type="paragraph" w:styleId="affd">
    <w:name w:val="List Bullet"/>
    <w:basedOn w:val="a1"/>
    <w:autoRedefine/>
    <w:rsid w:val="003208BE"/>
    <w:pPr>
      <w:tabs>
        <w:tab w:val="num" w:pos="360"/>
      </w:tabs>
      <w:ind w:left="360" w:hanging="360"/>
    </w:pPr>
  </w:style>
  <w:style w:type="paragraph" w:styleId="2">
    <w:name w:val="List Bullet 2"/>
    <w:basedOn w:val="a1"/>
    <w:autoRedefine/>
    <w:rsid w:val="003208BE"/>
    <w:pPr>
      <w:numPr>
        <w:numId w:val="4"/>
      </w:numPr>
    </w:pPr>
  </w:style>
  <w:style w:type="paragraph" w:styleId="3">
    <w:name w:val="List Bullet 3"/>
    <w:basedOn w:val="a1"/>
    <w:autoRedefine/>
    <w:rsid w:val="003208BE"/>
    <w:pPr>
      <w:numPr>
        <w:numId w:val="5"/>
      </w:numPr>
    </w:pPr>
  </w:style>
  <w:style w:type="paragraph" w:styleId="4">
    <w:name w:val="List Bullet 4"/>
    <w:basedOn w:val="a1"/>
    <w:autoRedefine/>
    <w:rsid w:val="003208BE"/>
    <w:pPr>
      <w:numPr>
        <w:numId w:val="6"/>
      </w:numPr>
    </w:pPr>
  </w:style>
  <w:style w:type="paragraph" w:styleId="50">
    <w:name w:val="List Bullet 5"/>
    <w:basedOn w:val="a1"/>
    <w:autoRedefine/>
    <w:rsid w:val="003208BE"/>
    <w:pPr>
      <w:numPr>
        <w:numId w:val="7"/>
      </w:numPr>
    </w:pPr>
  </w:style>
  <w:style w:type="paragraph" w:styleId="a">
    <w:name w:val="List Continue"/>
    <w:aliases w:val="list-1,list 1"/>
    <w:basedOn w:val="a1"/>
    <w:rsid w:val="003208BE"/>
    <w:pPr>
      <w:numPr>
        <w:numId w:val="8"/>
      </w:numPr>
      <w:tabs>
        <w:tab w:val="left" w:pos="400"/>
      </w:tabs>
    </w:pPr>
  </w:style>
  <w:style w:type="paragraph" w:styleId="21">
    <w:name w:val="List Continue 2"/>
    <w:aliases w:val="list-2"/>
    <w:basedOn w:val="a"/>
    <w:rsid w:val="003208BE"/>
    <w:pPr>
      <w:numPr>
        <w:ilvl w:val="1"/>
      </w:numPr>
      <w:tabs>
        <w:tab w:val="clear" w:pos="400"/>
        <w:tab w:val="left" w:pos="800"/>
      </w:tabs>
    </w:pPr>
  </w:style>
  <w:style w:type="paragraph" w:styleId="31">
    <w:name w:val="List Continue 3"/>
    <w:aliases w:val="list-3"/>
    <w:basedOn w:val="a"/>
    <w:rsid w:val="003208BE"/>
    <w:pPr>
      <w:numPr>
        <w:ilvl w:val="2"/>
      </w:numPr>
      <w:tabs>
        <w:tab w:val="clear" w:pos="400"/>
        <w:tab w:val="left" w:pos="1200"/>
      </w:tabs>
    </w:pPr>
  </w:style>
  <w:style w:type="paragraph" w:styleId="41">
    <w:name w:val="List Continue 4"/>
    <w:aliases w:val="list-4"/>
    <w:basedOn w:val="a"/>
    <w:rsid w:val="003208BE"/>
    <w:pPr>
      <w:numPr>
        <w:ilvl w:val="3"/>
      </w:numPr>
      <w:tabs>
        <w:tab w:val="clear" w:pos="400"/>
        <w:tab w:val="left" w:pos="1600"/>
      </w:tabs>
    </w:pPr>
  </w:style>
  <w:style w:type="paragraph" w:styleId="55">
    <w:name w:val="List Continue 5"/>
    <w:basedOn w:val="a1"/>
    <w:rsid w:val="003208BE"/>
    <w:pPr>
      <w:spacing w:after="120" w:line="230" w:lineRule="atLeast"/>
      <w:ind w:left="1415"/>
    </w:pPr>
  </w:style>
  <w:style w:type="paragraph" w:styleId="a0">
    <w:name w:val="List Number"/>
    <w:aliases w:val="OL"/>
    <w:basedOn w:val="a1"/>
    <w:rsid w:val="003208BE"/>
    <w:pPr>
      <w:numPr>
        <w:numId w:val="9"/>
      </w:numPr>
      <w:tabs>
        <w:tab w:val="clear" w:pos="360"/>
        <w:tab w:val="left" w:pos="400"/>
      </w:tabs>
    </w:pPr>
  </w:style>
  <w:style w:type="paragraph" w:styleId="22">
    <w:name w:val="List Number 2"/>
    <w:basedOn w:val="a1"/>
    <w:rsid w:val="003208BE"/>
    <w:pPr>
      <w:numPr>
        <w:ilvl w:val="1"/>
        <w:numId w:val="9"/>
      </w:numPr>
      <w:tabs>
        <w:tab w:val="clear" w:pos="1080"/>
        <w:tab w:val="left" w:pos="800"/>
      </w:tabs>
    </w:pPr>
  </w:style>
  <w:style w:type="paragraph" w:styleId="32">
    <w:name w:val="List Number 3"/>
    <w:basedOn w:val="a1"/>
    <w:rsid w:val="003208BE"/>
    <w:pPr>
      <w:numPr>
        <w:ilvl w:val="2"/>
        <w:numId w:val="9"/>
      </w:numPr>
      <w:tabs>
        <w:tab w:val="clear" w:pos="1800"/>
        <w:tab w:val="left" w:pos="1200"/>
      </w:tabs>
    </w:pPr>
  </w:style>
  <w:style w:type="paragraph" w:styleId="42">
    <w:name w:val="List Number 4"/>
    <w:basedOn w:val="a1"/>
    <w:rsid w:val="003208BE"/>
    <w:pPr>
      <w:numPr>
        <w:ilvl w:val="3"/>
        <w:numId w:val="9"/>
      </w:numPr>
      <w:tabs>
        <w:tab w:val="clear" w:pos="2520"/>
        <w:tab w:val="left" w:pos="1600"/>
      </w:tabs>
    </w:pPr>
  </w:style>
  <w:style w:type="paragraph" w:styleId="5">
    <w:name w:val="List Number 5"/>
    <w:basedOn w:val="a1"/>
    <w:rsid w:val="003208BE"/>
    <w:pPr>
      <w:numPr>
        <w:numId w:val="10"/>
      </w:numPr>
    </w:pPr>
  </w:style>
  <w:style w:type="paragraph" w:styleId="affe">
    <w:name w:val="macro"/>
    <w:link w:val="afff"/>
    <w:semiHidden/>
    <w:rsid w:val="003208BE"/>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ＭＳ 明朝" w:hAnsi="Courier New" w:cs="Courier New"/>
      <w:kern w:val="0"/>
      <w:sz w:val="20"/>
      <w:szCs w:val="20"/>
      <w:lang w:val="en-GB"/>
    </w:rPr>
  </w:style>
  <w:style w:type="character" w:customStyle="1" w:styleId="afff">
    <w:name w:val="マクロ文字列 (文字)"/>
    <w:basedOn w:val="a7"/>
    <w:link w:val="affe"/>
    <w:semiHidden/>
    <w:rsid w:val="003208BE"/>
    <w:rPr>
      <w:rFonts w:ascii="Courier New" w:eastAsia="ＭＳ 明朝" w:hAnsi="Courier New" w:cs="Courier New"/>
      <w:kern w:val="0"/>
      <w:sz w:val="20"/>
      <w:szCs w:val="20"/>
      <w:lang w:val="en-GB"/>
    </w:rPr>
  </w:style>
  <w:style w:type="paragraph" w:styleId="afff0">
    <w:name w:val="Message Header"/>
    <w:basedOn w:val="a1"/>
    <w:link w:val="afff1"/>
    <w:rsid w:val="003208BE"/>
    <w:pPr>
      <w:pBdr>
        <w:top w:val="single" w:sz="6" w:space="1" w:color="auto"/>
        <w:left w:val="single" w:sz="6" w:space="1" w:color="auto"/>
        <w:bottom w:val="single" w:sz="6" w:space="1" w:color="auto"/>
        <w:right w:val="single" w:sz="6" w:space="1" w:color="auto"/>
      </w:pBdr>
      <w:shd w:val="pct20" w:color="auto" w:fill="auto"/>
      <w:spacing w:after="240" w:line="230" w:lineRule="atLeast"/>
      <w:ind w:left="1134" w:hanging="1134"/>
    </w:pPr>
    <w:rPr>
      <w:sz w:val="24"/>
      <w:szCs w:val="24"/>
    </w:rPr>
  </w:style>
  <w:style w:type="character" w:customStyle="1" w:styleId="afff1">
    <w:name w:val="メッセージ見出し (文字)"/>
    <w:basedOn w:val="a7"/>
    <w:link w:val="afff0"/>
    <w:rsid w:val="003208BE"/>
    <w:rPr>
      <w:rFonts w:ascii="Arial" w:eastAsia="ＭＳ 明朝" w:hAnsi="Arial" w:cs="Arial"/>
      <w:kern w:val="0"/>
      <w:sz w:val="24"/>
      <w:szCs w:val="24"/>
      <w:shd w:val="pct20" w:color="auto" w:fill="auto"/>
    </w:rPr>
  </w:style>
  <w:style w:type="paragraph" w:customStyle="1" w:styleId="MSDNFR">
    <w:name w:val="MSDNFR"/>
    <w:basedOn w:val="a1"/>
    <w:next w:val="a1"/>
    <w:rsid w:val="003208BE"/>
    <w:pPr>
      <w:spacing w:after="240" w:line="220" w:lineRule="atLeast"/>
    </w:pPr>
    <w:rPr>
      <w:color w:val="0000FF"/>
    </w:rPr>
  </w:style>
  <w:style w:type="paragraph" w:customStyle="1" w:styleId="na2">
    <w:name w:val="na2"/>
    <w:basedOn w:val="a2"/>
    <w:next w:val="a1"/>
    <w:rsid w:val="003208BE"/>
    <w:pPr>
      <w:numPr>
        <w:numId w:val="13"/>
      </w:numPr>
    </w:pPr>
  </w:style>
  <w:style w:type="paragraph" w:customStyle="1" w:styleId="na3">
    <w:name w:val="na3"/>
    <w:basedOn w:val="a3"/>
    <w:next w:val="a1"/>
    <w:rsid w:val="003208BE"/>
    <w:pPr>
      <w:numPr>
        <w:numId w:val="13"/>
      </w:numPr>
    </w:pPr>
  </w:style>
  <w:style w:type="paragraph" w:customStyle="1" w:styleId="na4">
    <w:name w:val="na4"/>
    <w:basedOn w:val="a4"/>
    <w:next w:val="a1"/>
    <w:rsid w:val="003208BE"/>
    <w:pPr>
      <w:numPr>
        <w:numId w:val="13"/>
      </w:numPr>
      <w:tabs>
        <w:tab w:val="left" w:pos="1060"/>
      </w:tabs>
    </w:pPr>
  </w:style>
  <w:style w:type="paragraph" w:customStyle="1" w:styleId="na5">
    <w:name w:val="na5"/>
    <w:basedOn w:val="a5"/>
    <w:next w:val="a1"/>
    <w:rsid w:val="003208BE"/>
    <w:pPr>
      <w:numPr>
        <w:numId w:val="13"/>
      </w:numPr>
    </w:pPr>
  </w:style>
  <w:style w:type="paragraph" w:customStyle="1" w:styleId="na6">
    <w:name w:val="na6"/>
    <w:basedOn w:val="a6"/>
    <w:next w:val="a1"/>
    <w:rsid w:val="003208BE"/>
    <w:pPr>
      <w:numPr>
        <w:numId w:val="13"/>
      </w:numPr>
    </w:pPr>
  </w:style>
  <w:style w:type="paragraph" w:styleId="afff2">
    <w:name w:val="Normal Indent"/>
    <w:basedOn w:val="a1"/>
    <w:rsid w:val="003208BE"/>
    <w:pPr>
      <w:ind w:left="708"/>
    </w:pPr>
  </w:style>
  <w:style w:type="paragraph" w:customStyle="1" w:styleId="Note">
    <w:name w:val="Note"/>
    <w:basedOn w:val="a1"/>
    <w:next w:val="a1"/>
    <w:rsid w:val="003208BE"/>
    <w:pPr>
      <w:tabs>
        <w:tab w:val="left" w:pos="960"/>
      </w:tabs>
      <w:spacing w:line="210" w:lineRule="atLeast"/>
    </w:pPr>
    <w:rPr>
      <w:sz w:val="18"/>
      <w:szCs w:val="18"/>
    </w:rPr>
  </w:style>
  <w:style w:type="paragraph" w:styleId="afff3">
    <w:name w:val="Note Heading"/>
    <w:basedOn w:val="a1"/>
    <w:next w:val="a1"/>
    <w:link w:val="afff4"/>
    <w:rsid w:val="003208BE"/>
  </w:style>
  <w:style w:type="character" w:customStyle="1" w:styleId="afff4">
    <w:name w:val="記 (文字)"/>
    <w:basedOn w:val="a7"/>
    <w:link w:val="afff3"/>
    <w:rsid w:val="003208BE"/>
    <w:rPr>
      <w:rFonts w:ascii="Arial" w:eastAsia="ＭＳ 明朝" w:hAnsi="Arial" w:cs="Arial"/>
      <w:kern w:val="0"/>
      <w:sz w:val="20"/>
      <w:szCs w:val="20"/>
    </w:rPr>
  </w:style>
  <w:style w:type="paragraph" w:customStyle="1" w:styleId="p2">
    <w:name w:val="p2"/>
    <w:basedOn w:val="a1"/>
    <w:next w:val="a1"/>
    <w:rsid w:val="003208BE"/>
    <w:pPr>
      <w:tabs>
        <w:tab w:val="left" w:pos="560"/>
      </w:tabs>
    </w:pPr>
  </w:style>
  <w:style w:type="paragraph" w:customStyle="1" w:styleId="p3">
    <w:name w:val="p3"/>
    <w:basedOn w:val="a1"/>
    <w:next w:val="a1"/>
    <w:rsid w:val="003208BE"/>
    <w:pPr>
      <w:tabs>
        <w:tab w:val="left" w:pos="720"/>
      </w:tabs>
    </w:pPr>
  </w:style>
  <w:style w:type="paragraph" w:customStyle="1" w:styleId="p4">
    <w:name w:val="p4"/>
    <w:basedOn w:val="a1"/>
    <w:next w:val="a1"/>
    <w:rsid w:val="003208BE"/>
    <w:pPr>
      <w:tabs>
        <w:tab w:val="left" w:pos="1100"/>
      </w:tabs>
    </w:pPr>
  </w:style>
  <w:style w:type="paragraph" w:customStyle="1" w:styleId="p5">
    <w:name w:val="p5"/>
    <w:basedOn w:val="a1"/>
    <w:next w:val="a1"/>
    <w:rsid w:val="003208BE"/>
    <w:pPr>
      <w:tabs>
        <w:tab w:val="left" w:pos="1100"/>
      </w:tabs>
    </w:pPr>
  </w:style>
  <w:style w:type="paragraph" w:customStyle="1" w:styleId="p6">
    <w:name w:val="p6"/>
    <w:basedOn w:val="a1"/>
    <w:next w:val="a1"/>
    <w:rsid w:val="003208BE"/>
    <w:pPr>
      <w:tabs>
        <w:tab w:val="left" w:pos="1440"/>
      </w:tabs>
    </w:pPr>
  </w:style>
  <w:style w:type="character" w:styleId="afff5">
    <w:name w:val="page number"/>
    <w:rsid w:val="003208BE"/>
    <w:rPr>
      <w:noProof w:val="0"/>
      <w:lang w:val="fr-FR"/>
    </w:rPr>
  </w:style>
  <w:style w:type="paragraph" w:styleId="afff6">
    <w:name w:val="Plain Text"/>
    <w:basedOn w:val="a1"/>
    <w:link w:val="afff7"/>
    <w:rsid w:val="003208BE"/>
    <w:rPr>
      <w:rFonts w:ascii="Courier New" w:hAnsi="Courier New" w:cs="Courier New"/>
    </w:rPr>
  </w:style>
  <w:style w:type="character" w:customStyle="1" w:styleId="afff7">
    <w:name w:val="書式なし (文字)"/>
    <w:basedOn w:val="a7"/>
    <w:link w:val="afff6"/>
    <w:rsid w:val="003208BE"/>
    <w:rPr>
      <w:rFonts w:ascii="Courier New" w:eastAsia="ＭＳ 明朝" w:hAnsi="Courier New" w:cs="Courier New"/>
      <w:kern w:val="0"/>
      <w:sz w:val="20"/>
      <w:szCs w:val="20"/>
    </w:rPr>
  </w:style>
  <w:style w:type="paragraph" w:customStyle="1" w:styleId="RefNorm">
    <w:name w:val="RefNorm"/>
    <w:basedOn w:val="a1"/>
    <w:next w:val="a1"/>
    <w:rsid w:val="003208BE"/>
  </w:style>
  <w:style w:type="paragraph" w:styleId="afff8">
    <w:name w:val="Salutation"/>
    <w:basedOn w:val="a1"/>
    <w:next w:val="a1"/>
    <w:link w:val="afff9"/>
    <w:rsid w:val="003208BE"/>
  </w:style>
  <w:style w:type="character" w:customStyle="1" w:styleId="afff9">
    <w:name w:val="挨拶文 (文字)"/>
    <w:basedOn w:val="a7"/>
    <w:link w:val="afff8"/>
    <w:rsid w:val="003208BE"/>
    <w:rPr>
      <w:rFonts w:ascii="Arial" w:eastAsia="ＭＳ 明朝" w:hAnsi="Arial" w:cs="Arial"/>
      <w:kern w:val="0"/>
      <w:sz w:val="20"/>
      <w:szCs w:val="20"/>
    </w:rPr>
  </w:style>
  <w:style w:type="paragraph" w:styleId="afffa">
    <w:name w:val="Signature"/>
    <w:basedOn w:val="a1"/>
    <w:link w:val="afffb"/>
    <w:rsid w:val="003208BE"/>
    <w:pPr>
      <w:ind w:left="4252"/>
    </w:pPr>
  </w:style>
  <w:style w:type="character" w:customStyle="1" w:styleId="afffb">
    <w:name w:val="署名 (文字)"/>
    <w:basedOn w:val="a7"/>
    <w:link w:val="afffa"/>
    <w:rsid w:val="003208BE"/>
    <w:rPr>
      <w:rFonts w:ascii="Arial" w:eastAsia="ＭＳ 明朝" w:hAnsi="Arial" w:cs="Arial"/>
      <w:kern w:val="0"/>
      <w:sz w:val="20"/>
      <w:szCs w:val="20"/>
    </w:rPr>
  </w:style>
  <w:style w:type="paragraph" w:customStyle="1" w:styleId="Special">
    <w:name w:val="Special"/>
    <w:basedOn w:val="a1"/>
    <w:next w:val="a1"/>
    <w:rsid w:val="003208BE"/>
  </w:style>
  <w:style w:type="character" w:styleId="afffc">
    <w:name w:val="Strong"/>
    <w:qFormat/>
    <w:rsid w:val="003208BE"/>
    <w:rPr>
      <w:b/>
      <w:bCs/>
      <w:noProof w:val="0"/>
      <w:lang w:val="fr-FR"/>
    </w:rPr>
  </w:style>
  <w:style w:type="paragraph" w:styleId="afffd">
    <w:name w:val="Subtitle"/>
    <w:basedOn w:val="a1"/>
    <w:link w:val="afffe"/>
    <w:qFormat/>
    <w:rsid w:val="003208BE"/>
    <w:pPr>
      <w:spacing w:after="60"/>
      <w:jc w:val="center"/>
      <w:outlineLvl w:val="1"/>
    </w:pPr>
    <w:rPr>
      <w:sz w:val="24"/>
      <w:szCs w:val="24"/>
    </w:rPr>
  </w:style>
  <w:style w:type="character" w:customStyle="1" w:styleId="afffe">
    <w:name w:val="副題 (文字)"/>
    <w:basedOn w:val="a7"/>
    <w:link w:val="afffd"/>
    <w:rsid w:val="003208BE"/>
    <w:rPr>
      <w:rFonts w:ascii="Arial" w:eastAsia="ＭＳ 明朝" w:hAnsi="Arial" w:cs="Arial"/>
      <w:kern w:val="0"/>
      <w:sz w:val="24"/>
      <w:szCs w:val="24"/>
    </w:rPr>
  </w:style>
  <w:style w:type="paragraph" w:customStyle="1" w:styleId="Tablefootnote">
    <w:name w:val="Table footnote"/>
    <w:basedOn w:val="a1"/>
    <w:rsid w:val="003208BE"/>
    <w:pPr>
      <w:tabs>
        <w:tab w:val="left" w:pos="340"/>
      </w:tabs>
      <w:spacing w:before="60" w:after="60" w:line="190" w:lineRule="atLeast"/>
    </w:pPr>
    <w:rPr>
      <w:sz w:val="16"/>
      <w:szCs w:val="16"/>
    </w:rPr>
  </w:style>
  <w:style w:type="paragraph" w:styleId="affff">
    <w:name w:val="table of authorities"/>
    <w:basedOn w:val="a1"/>
    <w:next w:val="a1"/>
    <w:semiHidden/>
    <w:rsid w:val="003208BE"/>
    <w:pPr>
      <w:ind w:left="200" w:hanging="200"/>
    </w:pPr>
  </w:style>
  <w:style w:type="paragraph" w:styleId="affff0">
    <w:name w:val="table of figures"/>
    <w:basedOn w:val="a1"/>
    <w:next w:val="a1"/>
    <w:uiPriority w:val="99"/>
    <w:rsid w:val="003208BE"/>
    <w:pPr>
      <w:ind w:left="400" w:hanging="400"/>
    </w:pPr>
  </w:style>
  <w:style w:type="paragraph" w:customStyle="1" w:styleId="Tabletitle">
    <w:name w:val="Table title"/>
    <w:basedOn w:val="a1"/>
    <w:next w:val="a1"/>
    <w:rsid w:val="003208BE"/>
    <w:pPr>
      <w:keepNext/>
      <w:suppressAutoHyphens/>
      <w:spacing w:before="120" w:after="120" w:line="230" w:lineRule="exact"/>
      <w:jc w:val="center"/>
    </w:pPr>
    <w:rPr>
      <w:b/>
      <w:bCs/>
    </w:rPr>
  </w:style>
  <w:style w:type="character" w:customStyle="1" w:styleId="TableFootNoteXref">
    <w:name w:val="TableFootNoteXref"/>
    <w:rsid w:val="003208BE"/>
    <w:rPr>
      <w:noProof/>
      <w:position w:val="6"/>
      <w:sz w:val="14"/>
      <w:szCs w:val="14"/>
      <w:lang w:val="fr-FR"/>
    </w:rPr>
  </w:style>
  <w:style w:type="paragraph" w:customStyle="1" w:styleId="Terms">
    <w:name w:val="Term(s)"/>
    <w:basedOn w:val="a1"/>
    <w:next w:val="Definition"/>
    <w:rsid w:val="003208BE"/>
    <w:pPr>
      <w:keepNext/>
      <w:suppressAutoHyphens/>
      <w:jc w:val="left"/>
    </w:pPr>
    <w:rPr>
      <w:b/>
      <w:bCs/>
    </w:rPr>
  </w:style>
  <w:style w:type="paragraph" w:customStyle="1" w:styleId="TermNum">
    <w:name w:val="TermNum"/>
    <w:basedOn w:val="a1"/>
    <w:next w:val="Terms"/>
    <w:rsid w:val="003208BE"/>
    <w:pPr>
      <w:keepNext/>
    </w:pPr>
    <w:rPr>
      <w:b/>
      <w:bCs/>
    </w:rPr>
  </w:style>
  <w:style w:type="paragraph" w:styleId="affff1">
    <w:name w:val="Title"/>
    <w:basedOn w:val="a1"/>
    <w:link w:val="affff2"/>
    <w:qFormat/>
    <w:rsid w:val="003208BE"/>
    <w:pPr>
      <w:spacing w:before="240" w:after="60"/>
      <w:jc w:val="center"/>
      <w:outlineLvl w:val="0"/>
    </w:pPr>
    <w:rPr>
      <w:b/>
      <w:bCs/>
      <w:kern w:val="28"/>
      <w:sz w:val="32"/>
      <w:szCs w:val="32"/>
    </w:rPr>
  </w:style>
  <w:style w:type="character" w:customStyle="1" w:styleId="affff2">
    <w:name w:val="表題 (文字)"/>
    <w:basedOn w:val="a7"/>
    <w:link w:val="affff1"/>
    <w:rsid w:val="003208BE"/>
    <w:rPr>
      <w:rFonts w:ascii="Arial" w:eastAsia="ＭＳ 明朝" w:hAnsi="Arial" w:cs="Arial"/>
      <w:b/>
      <w:bCs/>
      <w:kern w:val="28"/>
      <w:sz w:val="32"/>
      <w:szCs w:val="32"/>
    </w:rPr>
  </w:style>
  <w:style w:type="paragraph" w:styleId="affff3">
    <w:name w:val="toa heading"/>
    <w:basedOn w:val="a1"/>
    <w:next w:val="a1"/>
    <w:semiHidden/>
    <w:rsid w:val="003208BE"/>
    <w:pPr>
      <w:spacing w:before="120"/>
    </w:pPr>
    <w:rPr>
      <w:b/>
      <w:bCs/>
      <w:sz w:val="24"/>
      <w:szCs w:val="24"/>
    </w:rPr>
  </w:style>
  <w:style w:type="paragraph" w:styleId="12">
    <w:name w:val="toc 1"/>
    <w:basedOn w:val="a1"/>
    <w:next w:val="a1"/>
    <w:uiPriority w:val="39"/>
    <w:rsid w:val="003208BE"/>
    <w:pPr>
      <w:tabs>
        <w:tab w:val="left" w:pos="720"/>
        <w:tab w:val="right" w:leader="dot" w:pos="9752"/>
      </w:tabs>
      <w:suppressAutoHyphens/>
      <w:spacing w:before="120"/>
      <w:ind w:left="720" w:right="500" w:hanging="720"/>
      <w:jc w:val="left"/>
    </w:pPr>
    <w:rPr>
      <w:b/>
      <w:bCs/>
    </w:rPr>
  </w:style>
  <w:style w:type="paragraph" w:styleId="2c">
    <w:name w:val="toc 2"/>
    <w:basedOn w:val="12"/>
    <w:next w:val="a1"/>
    <w:uiPriority w:val="39"/>
    <w:rsid w:val="003208BE"/>
    <w:pPr>
      <w:spacing w:before="0"/>
    </w:pPr>
  </w:style>
  <w:style w:type="paragraph" w:styleId="3a">
    <w:name w:val="toc 3"/>
    <w:basedOn w:val="2c"/>
    <w:next w:val="a1"/>
    <w:uiPriority w:val="39"/>
    <w:rsid w:val="003208BE"/>
  </w:style>
  <w:style w:type="paragraph" w:styleId="46">
    <w:name w:val="toc 4"/>
    <w:basedOn w:val="2c"/>
    <w:next w:val="a1"/>
    <w:uiPriority w:val="39"/>
    <w:rsid w:val="003208BE"/>
    <w:pPr>
      <w:tabs>
        <w:tab w:val="clear" w:pos="720"/>
        <w:tab w:val="left" w:pos="1140"/>
      </w:tabs>
      <w:ind w:left="1140" w:hanging="1140"/>
    </w:pPr>
  </w:style>
  <w:style w:type="paragraph" w:styleId="56">
    <w:name w:val="toc 5"/>
    <w:basedOn w:val="46"/>
    <w:next w:val="a1"/>
    <w:uiPriority w:val="39"/>
    <w:rsid w:val="003208BE"/>
  </w:style>
  <w:style w:type="paragraph" w:styleId="62">
    <w:name w:val="toc 6"/>
    <w:basedOn w:val="46"/>
    <w:next w:val="a1"/>
    <w:uiPriority w:val="39"/>
    <w:rsid w:val="003208BE"/>
    <w:pPr>
      <w:tabs>
        <w:tab w:val="clear" w:pos="1140"/>
        <w:tab w:val="left" w:pos="1440"/>
      </w:tabs>
      <w:ind w:left="1440" w:hanging="1440"/>
    </w:pPr>
  </w:style>
  <w:style w:type="paragraph" w:styleId="72">
    <w:name w:val="toc 7"/>
    <w:basedOn w:val="46"/>
    <w:next w:val="a1"/>
    <w:uiPriority w:val="39"/>
    <w:rsid w:val="003208BE"/>
    <w:pPr>
      <w:tabs>
        <w:tab w:val="clear" w:pos="1140"/>
        <w:tab w:val="left" w:pos="1440"/>
      </w:tabs>
      <w:ind w:left="1440" w:hanging="1440"/>
    </w:pPr>
  </w:style>
  <w:style w:type="paragraph" w:styleId="82">
    <w:name w:val="toc 8"/>
    <w:basedOn w:val="46"/>
    <w:next w:val="a1"/>
    <w:uiPriority w:val="39"/>
    <w:rsid w:val="003208BE"/>
    <w:pPr>
      <w:tabs>
        <w:tab w:val="clear" w:pos="1140"/>
        <w:tab w:val="left" w:pos="1440"/>
      </w:tabs>
      <w:ind w:left="1440" w:hanging="1440"/>
    </w:pPr>
  </w:style>
  <w:style w:type="paragraph" w:styleId="92">
    <w:name w:val="toc 9"/>
    <w:basedOn w:val="12"/>
    <w:next w:val="a1"/>
    <w:uiPriority w:val="39"/>
    <w:rsid w:val="003208BE"/>
    <w:pPr>
      <w:tabs>
        <w:tab w:val="clear" w:pos="720"/>
      </w:tabs>
      <w:ind w:left="0" w:firstLine="0"/>
    </w:pPr>
  </w:style>
  <w:style w:type="paragraph" w:customStyle="1" w:styleId="zzBiblio">
    <w:name w:val="zzBiblio"/>
    <w:basedOn w:val="a1"/>
    <w:next w:val="bibliography"/>
    <w:rsid w:val="003208BE"/>
    <w:pPr>
      <w:pageBreakBefore/>
      <w:spacing w:after="760" w:line="310" w:lineRule="exact"/>
      <w:jc w:val="center"/>
    </w:pPr>
    <w:rPr>
      <w:b/>
      <w:bCs/>
      <w:sz w:val="28"/>
      <w:szCs w:val="28"/>
    </w:rPr>
  </w:style>
  <w:style w:type="paragraph" w:customStyle="1" w:styleId="zzContents">
    <w:name w:val="zzContents"/>
    <w:basedOn w:val="Introduction"/>
    <w:next w:val="12"/>
    <w:rsid w:val="003208BE"/>
    <w:pPr>
      <w:tabs>
        <w:tab w:val="clear" w:pos="400"/>
      </w:tabs>
    </w:pPr>
  </w:style>
  <w:style w:type="paragraph" w:customStyle="1" w:styleId="zzCopyright">
    <w:name w:val="zzCopyright"/>
    <w:basedOn w:val="a1"/>
    <w:next w:val="a1"/>
    <w:rsid w:val="003208BE"/>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Foreword">
    <w:name w:val="zzForeword"/>
    <w:basedOn w:val="Introduction"/>
    <w:next w:val="a1"/>
    <w:rsid w:val="003208BE"/>
    <w:pPr>
      <w:tabs>
        <w:tab w:val="clear" w:pos="400"/>
      </w:tabs>
    </w:pPr>
    <w:rPr>
      <w:color w:val="0000FF"/>
    </w:rPr>
  </w:style>
  <w:style w:type="paragraph" w:customStyle="1" w:styleId="zzHelp">
    <w:name w:val="zzHelp"/>
    <w:basedOn w:val="a1"/>
    <w:rsid w:val="003208BE"/>
    <w:rPr>
      <w:color w:val="008000"/>
    </w:rPr>
  </w:style>
  <w:style w:type="paragraph" w:customStyle="1" w:styleId="zzIndex">
    <w:name w:val="zzIndex"/>
    <w:basedOn w:val="zzBiblio"/>
    <w:next w:val="affa"/>
    <w:rsid w:val="003208BE"/>
  </w:style>
  <w:style w:type="paragraph" w:customStyle="1" w:styleId="zzLc5">
    <w:name w:val="zzLc5"/>
    <w:basedOn w:val="a1"/>
    <w:next w:val="a1"/>
    <w:rsid w:val="003208BE"/>
    <w:pPr>
      <w:jc w:val="left"/>
    </w:pPr>
  </w:style>
  <w:style w:type="paragraph" w:customStyle="1" w:styleId="zzLc6">
    <w:name w:val="zzLc6"/>
    <w:basedOn w:val="a1"/>
    <w:next w:val="a1"/>
    <w:rsid w:val="003208BE"/>
    <w:pPr>
      <w:jc w:val="left"/>
    </w:pPr>
  </w:style>
  <w:style w:type="paragraph" w:customStyle="1" w:styleId="zzLn5">
    <w:name w:val="zzLn5"/>
    <w:basedOn w:val="a1"/>
    <w:next w:val="a1"/>
    <w:rsid w:val="003208BE"/>
    <w:pPr>
      <w:jc w:val="left"/>
    </w:pPr>
  </w:style>
  <w:style w:type="paragraph" w:customStyle="1" w:styleId="zzLn6">
    <w:name w:val="zzLn6"/>
    <w:basedOn w:val="a1"/>
    <w:next w:val="a1"/>
    <w:rsid w:val="003208BE"/>
    <w:pPr>
      <w:jc w:val="left"/>
    </w:pPr>
  </w:style>
  <w:style w:type="paragraph" w:customStyle="1" w:styleId="zzSTDTitle">
    <w:name w:val="zzSTDTitle"/>
    <w:basedOn w:val="a1"/>
    <w:next w:val="a1"/>
    <w:rsid w:val="003208BE"/>
    <w:pPr>
      <w:suppressAutoHyphens/>
      <w:spacing w:before="400" w:after="760" w:line="350" w:lineRule="exact"/>
      <w:jc w:val="left"/>
    </w:pPr>
    <w:rPr>
      <w:b/>
      <w:bCs/>
      <w:color w:val="0000FF"/>
      <w:sz w:val="32"/>
      <w:szCs w:val="32"/>
    </w:rPr>
  </w:style>
  <w:style w:type="paragraph" w:customStyle="1" w:styleId="TableLegend">
    <w:name w:val="Table_Legend"/>
    <w:basedOn w:val="a1"/>
    <w:next w:val="a1"/>
    <w:rsid w:val="003208BE"/>
    <w:pPr>
      <w:keepNext/>
      <w:tabs>
        <w:tab w:val="left" w:pos="454"/>
      </w:tabs>
      <w:overflowPunct w:val="0"/>
      <w:autoSpaceDE w:val="0"/>
      <w:autoSpaceDN w:val="0"/>
      <w:adjustRightInd w:val="0"/>
      <w:spacing w:before="86"/>
      <w:jc w:val="left"/>
      <w:textAlignment w:val="baseline"/>
    </w:pPr>
    <w:rPr>
      <w:rFonts w:ascii="Times New Roman" w:hAnsi="Times New Roman" w:cs="Times New Roman"/>
      <w:sz w:val="18"/>
      <w:lang w:eastAsia="en-US"/>
    </w:rPr>
  </w:style>
  <w:style w:type="paragraph" w:customStyle="1" w:styleId="Tabletext10">
    <w:name w:val="Table text (10)"/>
    <w:basedOn w:val="a1"/>
    <w:rsid w:val="003208BE"/>
    <w:pPr>
      <w:spacing w:before="60" w:after="60"/>
    </w:pPr>
  </w:style>
  <w:style w:type="paragraph" w:customStyle="1" w:styleId="Tabletext9">
    <w:name w:val="Table text (9)"/>
    <w:basedOn w:val="a1"/>
    <w:rsid w:val="003208BE"/>
    <w:pPr>
      <w:spacing w:before="60" w:after="60" w:line="210" w:lineRule="atLeast"/>
    </w:pPr>
    <w:rPr>
      <w:sz w:val="18"/>
      <w:szCs w:val="18"/>
    </w:rPr>
  </w:style>
  <w:style w:type="paragraph" w:customStyle="1" w:styleId="Tabletext8">
    <w:name w:val="Table text (8)"/>
    <w:basedOn w:val="a1"/>
    <w:rsid w:val="003208BE"/>
    <w:pPr>
      <w:spacing w:before="60" w:after="60" w:line="190" w:lineRule="atLeast"/>
    </w:pPr>
    <w:rPr>
      <w:sz w:val="16"/>
      <w:szCs w:val="16"/>
    </w:rPr>
  </w:style>
  <w:style w:type="paragraph" w:customStyle="1" w:styleId="Tabletext7">
    <w:name w:val="Table text (7)"/>
    <w:basedOn w:val="a1"/>
    <w:rsid w:val="003208BE"/>
    <w:pPr>
      <w:spacing w:before="60" w:after="60" w:line="170" w:lineRule="atLeast"/>
    </w:pPr>
    <w:rPr>
      <w:sz w:val="14"/>
      <w:szCs w:val="14"/>
    </w:rPr>
  </w:style>
  <w:style w:type="paragraph" w:customStyle="1" w:styleId="TableTitle0">
    <w:name w:val="Table_Title"/>
    <w:basedOn w:val="a1"/>
    <w:next w:val="Blanc"/>
    <w:rsid w:val="003208BE"/>
    <w:pPr>
      <w:keepNext/>
      <w:overflowPunct w:val="0"/>
      <w:autoSpaceDE w:val="0"/>
      <w:autoSpaceDN w:val="0"/>
      <w:adjustRightInd w:val="0"/>
      <w:spacing w:before="240" w:after="113"/>
      <w:jc w:val="center"/>
      <w:textAlignment w:val="baseline"/>
    </w:pPr>
    <w:rPr>
      <w:rFonts w:ascii="Times New Roman" w:hAnsi="Times New Roman" w:cs="Times New Roman"/>
      <w:b/>
      <w:lang w:eastAsia="en-US"/>
    </w:rPr>
  </w:style>
  <w:style w:type="paragraph" w:customStyle="1" w:styleId="Blanc">
    <w:name w:val="Blanc"/>
    <w:basedOn w:val="TableTitle0"/>
    <w:next w:val="TableText"/>
    <w:rsid w:val="003208BE"/>
    <w:pPr>
      <w:spacing w:before="0" w:after="57" w:line="12" w:lineRule="exact"/>
    </w:pPr>
    <w:rPr>
      <w:b w:val="0"/>
      <w:sz w:val="8"/>
    </w:rPr>
  </w:style>
  <w:style w:type="paragraph" w:customStyle="1" w:styleId="TableText">
    <w:name w:val="Table_Text"/>
    <w:basedOn w:val="TableLegend"/>
    <w:rsid w:val="003208BE"/>
    <w:pPr>
      <w:keepNext w:val="0"/>
      <w:keepLines/>
      <w:tabs>
        <w:tab w:val="clear" w:pos="454"/>
      </w:tabs>
      <w:spacing w:before="100" w:after="100" w:line="190" w:lineRule="exact"/>
    </w:pPr>
  </w:style>
  <w:style w:type="paragraph" w:customStyle="1" w:styleId="enumlev1">
    <w:name w:val="enumlev1"/>
    <w:basedOn w:val="a1"/>
    <w:rsid w:val="003208BE"/>
    <w:pPr>
      <w:overflowPunct w:val="0"/>
      <w:autoSpaceDE w:val="0"/>
      <w:autoSpaceDN w:val="0"/>
      <w:adjustRightInd w:val="0"/>
      <w:spacing w:before="86"/>
      <w:ind w:left="1191" w:hanging="397"/>
      <w:jc w:val="left"/>
      <w:textAlignment w:val="baseline"/>
    </w:pPr>
    <w:rPr>
      <w:rFonts w:ascii="Times New Roman" w:hAnsi="Times New Roman" w:cs="Times New Roman"/>
      <w:lang w:eastAsia="en-US"/>
    </w:rPr>
  </w:style>
  <w:style w:type="paragraph" w:customStyle="1" w:styleId="enumlev2">
    <w:name w:val="enumlev2"/>
    <w:basedOn w:val="enumlev1"/>
    <w:rsid w:val="003208BE"/>
    <w:pPr>
      <w:ind w:left="1588"/>
    </w:pPr>
  </w:style>
  <w:style w:type="paragraph" w:customStyle="1" w:styleId="enumlev3">
    <w:name w:val="enumlev3"/>
    <w:basedOn w:val="enumlev2"/>
    <w:rsid w:val="003208BE"/>
    <w:pPr>
      <w:ind w:left="1985"/>
    </w:pPr>
  </w:style>
  <w:style w:type="paragraph" w:customStyle="1" w:styleId="heading1aftertitle">
    <w:name w:val="heading 1aftertitle"/>
    <w:basedOn w:val="1"/>
    <w:next w:val="a1"/>
    <w:rsid w:val="003208BE"/>
    <w:pPr>
      <w:keepLines/>
      <w:numPr>
        <w:numId w:val="0"/>
      </w:numPr>
      <w:tabs>
        <w:tab w:val="clear" w:pos="400"/>
        <w:tab w:val="clear" w:pos="560"/>
      </w:tabs>
      <w:suppressAutoHyphens w:val="0"/>
      <w:overflowPunct w:val="0"/>
      <w:autoSpaceDE w:val="0"/>
      <w:autoSpaceDN w:val="0"/>
      <w:adjustRightInd w:val="0"/>
      <w:spacing w:before="1134" w:line="240" w:lineRule="auto"/>
      <w:ind w:left="794" w:hanging="794"/>
      <w:textAlignment w:val="baseline"/>
      <w:outlineLvl w:val="9"/>
    </w:pPr>
    <w:rPr>
      <w:rFonts w:ascii="Times New Roman" w:hAnsi="Times New Roman" w:cs="Times New Roman"/>
      <w:bCs w:val="0"/>
      <w:szCs w:val="20"/>
      <w:lang w:eastAsia="en-US"/>
    </w:rPr>
  </w:style>
  <w:style w:type="paragraph" w:customStyle="1" w:styleId="Figure">
    <w:name w:val="Figure"/>
    <w:basedOn w:val="a1"/>
    <w:next w:val="a1"/>
    <w:rsid w:val="003208BE"/>
    <w:pPr>
      <w:overflowPunct w:val="0"/>
      <w:autoSpaceDE w:val="0"/>
      <w:autoSpaceDN w:val="0"/>
      <w:adjustRightInd w:val="0"/>
      <w:spacing w:before="240" w:after="480"/>
      <w:jc w:val="center"/>
      <w:textAlignment w:val="baseline"/>
    </w:pPr>
    <w:rPr>
      <w:rFonts w:ascii="Times New Roman" w:hAnsi="Times New Roman" w:cs="Times New Roman"/>
      <w:lang w:eastAsia="en-US"/>
    </w:rPr>
  </w:style>
  <w:style w:type="paragraph" w:customStyle="1" w:styleId="FigureLegend">
    <w:name w:val="Figure_Legend"/>
    <w:basedOn w:val="TableLegend"/>
    <w:next w:val="a1"/>
    <w:rsid w:val="003208BE"/>
  </w:style>
  <w:style w:type="paragraph" w:customStyle="1" w:styleId="Figure0">
    <w:name w:val="Figure_#"/>
    <w:basedOn w:val="a1"/>
    <w:next w:val="FigureTitle0"/>
    <w:rsid w:val="003208BE"/>
    <w:pPr>
      <w:keepNext/>
      <w:overflowPunct w:val="0"/>
      <w:autoSpaceDE w:val="0"/>
      <w:autoSpaceDN w:val="0"/>
      <w:adjustRightInd w:val="0"/>
      <w:spacing w:before="567" w:after="113"/>
      <w:jc w:val="center"/>
      <w:textAlignment w:val="baseline"/>
    </w:pPr>
    <w:rPr>
      <w:rFonts w:ascii="Times New Roman" w:hAnsi="Times New Roman" w:cs="Times New Roman"/>
      <w:lang w:eastAsia="en-US"/>
    </w:rPr>
  </w:style>
  <w:style w:type="paragraph" w:customStyle="1" w:styleId="FigureTitle0">
    <w:name w:val="Figure_Title"/>
    <w:basedOn w:val="TableTitle0"/>
    <w:next w:val="a1"/>
    <w:rsid w:val="003208BE"/>
    <w:pPr>
      <w:spacing w:after="720"/>
    </w:pPr>
  </w:style>
  <w:style w:type="paragraph" w:customStyle="1" w:styleId="AnnexRef">
    <w:name w:val="Annex_Ref"/>
    <w:basedOn w:val="a1"/>
    <w:next w:val="AnnexTitle"/>
    <w:rsid w:val="003208BE"/>
    <w:pPr>
      <w:overflowPunct w:val="0"/>
      <w:autoSpaceDE w:val="0"/>
      <w:autoSpaceDN w:val="0"/>
      <w:adjustRightInd w:val="0"/>
      <w:jc w:val="center"/>
      <w:textAlignment w:val="baseline"/>
    </w:pPr>
    <w:rPr>
      <w:rFonts w:ascii="Times New Roman" w:hAnsi="Times New Roman" w:cs="Times New Roman"/>
      <w:lang w:eastAsia="en-US"/>
    </w:rPr>
  </w:style>
  <w:style w:type="paragraph" w:customStyle="1" w:styleId="AnnexTitle">
    <w:name w:val="Annex_Title"/>
    <w:basedOn w:val="a1"/>
    <w:next w:val="a1"/>
    <w:rsid w:val="003208BE"/>
    <w:pPr>
      <w:overflowPunct w:val="0"/>
      <w:autoSpaceDE w:val="0"/>
      <w:autoSpaceDN w:val="0"/>
      <w:adjustRightInd w:val="0"/>
      <w:spacing w:after="68"/>
      <w:jc w:val="center"/>
      <w:textAlignment w:val="baseline"/>
    </w:pPr>
    <w:rPr>
      <w:rFonts w:ascii="Times New Roman" w:hAnsi="Times New Roman" w:cs="Times New Roman"/>
      <w:b/>
      <w:sz w:val="24"/>
      <w:lang w:eastAsia="en-US"/>
    </w:rPr>
  </w:style>
  <w:style w:type="paragraph" w:customStyle="1" w:styleId="Fig">
    <w:name w:val="Fig"/>
    <w:basedOn w:val="Figure"/>
    <w:next w:val="Fig0"/>
    <w:rsid w:val="003208BE"/>
    <w:pPr>
      <w:spacing w:before="136" w:after="0"/>
    </w:pPr>
  </w:style>
  <w:style w:type="paragraph" w:customStyle="1" w:styleId="Fig0">
    <w:name w:val="Fig_#"/>
    <w:basedOn w:val="Fig"/>
    <w:next w:val="a1"/>
    <w:rsid w:val="003208BE"/>
    <w:pPr>
      <w:jc w:val="left"/>
    </w:pPr>
    <w:rPr>
      <w:color w:val="FF0000"/>
    </w:rPr>
  </w:style>
  <w:style w:type="paragraph" w:customStyle="1" w:styleId="SectionTitle">
    <w:name w:val="Section_Title"/>
    <w:basedOn w:val="a1"/>
    <w:rsid w:val="003208BE"/>
    <w:pPr>
      <w:overflowPunct w:val="0"/>
      <w:autoSpaceDE w:val="0"/>
      <w:autoSpaceDN w:val="0"/>
      <w:adjustRightInd w:val="0"/>
      <w:ind w:left="1418"/>
      <w:jc w:val="left"/>
      <w:textAlignment w:val="baseline"/>
    </w:pPr>
    <w:rPr>
      <w:rFonts w:cs="Times New Roman"/>
      <w:sz w:val="32"/>
      <w:lang w:eastAsia="en-US"/>
    </w:rPr>
  </w:style>
  <w:style w:type="paragraph" w:customStyle="1" w:styleId="CouvRecTitle">
    <w:name w:val="Couv Rec Title"/>
    <w:basedOn w:val="a1"/>
    <w:rsid w:val="003208BE"/>
    <w:pPr>
      <w:keepNext/>
      <w:keepLines/>
      <w:overflowPunct w:val="0"/>
      <w:autoSpaceDE w:val="0"/>
      <w:autoSpaceDN w:val="0"/>
      <w:adjustRightInd w:val="0"/>
      <w:spacing w:before="240"/>
      <w:ind w:left="1418"/>
      <w:jc w:val="left"/>
      <w:textAlignment w:val="baseline"/>
    </w:pPr>
    <w:rPr>
      <w:rFonts w:cs="Times New Roman"/>
      <w:b/>
      <w:sz w:val="36"/>
      <w:lang w:eastAsia="en-US"/>
    </w:rPr>
  </w:style>
  <w:style w:type="paragraph" w:customStyle="1" w:styleId="CouvRec">
    <w:name w:val="Couv Rec #"/>
    <w:basedOn w:val="a1"/>
    <w:rsid w:val="003208BE"/>
    <w:pPr>
      <w:overflowPunct w:val="0"/>
      <w:autoSpaceDE w:val="0"/>
      <w:autoSpaceDN w:val="0"/>
      <w:adjustRightInd w:val="0"/>
      <w:spacing w:before="6"/>
      <w:ind w:left="1418"/>
      <w:jc w:val="left"/>
      <w:textAlignment w:val="baseline"/>
    </w:pPr>
    <w:rPr>
      <w:rFonts w:cs="Times New Roman"/>
      <w:sz w:val="32"/>
      <w:lang w:eastAsia="en-US"/>
    </w:rPr>
  </w:style>
  <w:style w:type="paragraph" w:customStyle="1" w:styleId="CouvNote">
    <w:name w:val="Couv Note"/>
    <w:basedOn w:val="a1"/>
    <w:rsid w:val="003208BE"/>
    <w:pPr>
      <w:tabs>
        <w:tab w:val="left" w:pos="1134"/>
        <w:tab w:val="left" w:pos="1418"/>
      </w:tabs>
      <w:overflowPunct w:val="0"/>
      <w:autoSpaceDE w:val="0"/>
      <w:autoSpaceDN w:val="0"/>
      <w:adjustRightInd w:val="0"/>
      <w:spacing w:before="200"/>
      <w:jc w:val="left"/>
      <w:textAlignment w:val="baseline"/>
    </w:pPr>
    <w:rPr>
      <w:rFonts w:cs="Times New Roman"/>
      <w:lang w:eastAsia="en-US"/>
    </w:rPr>
  </w:style>
  <w:style w:type="paragraph" w:customStyle="1" w:styleId="Rec">
    <w:name w:val="Rec #"/>
    <w:basedOn w:val="a1"/>
    <w:next w:val="headfoot"/>
    <w:rsid w:val="003208BE"/>
    <w:pPr>
      <w:keepNext/>
      <w:keepLines/>
      <w:overflowPunct w:val="0"/>
      <w:autoSpaceDE w:val="0"/>
      <w:autoSpaceDN w:val="0"/>
      <w:adjustRightInd w:val="0"/>
      <w:spacing w:before="720"/>
      <w:jc w:val="left"/>
      <w:textAlignment w:val="baseline"/>
    </w:pPr>
    <w:rPr>
      <w:rFonts w:ascii="Times New Roman" w:hAnsi="Times New Roman" w:cs="Times New Roman"/>
      <w:b/>
      <w:lang w:eastAsia="en-US"/>
    </w:rPr>
  </w:style>
  <w:style w:type="paragraph" w:customStyle="1" w:styleId="headfoot">
    <w:name w:val="head_foot"/>
    <w:basedOn w:val="a1"/>
    <w:next w:val="Rec"/>
    <w:rsid w:val="003208BE"/>
    <w:pPr>
      <w:overflowPunct w:val="0"/>
      <w:autoSpaceDE w:val="0"/>
      <w:autoSpaceDN w:val="0"/>
      <w:adjustRightInd w:val="0"/>
      <w:jc w:val="left"/>
      <w:textAlignment w:val="baseline"/>
    </w:pPr>
    <w:rPr>
      <w:rFonts w:ascii="Times New Roman" w:hAnsi="Times New Roman" w:cs="Times New Roman"/>
      <w:color w:val="FF0000"/>
      <w:sz w:val="8"/>
      <w:lang w:eastAsia="en-US"/>
    </w:rPr>
  </w:style>
  <w:style w:type="paragraph" w:customStyle="1" w:styleId="SAP">
    <w:name w:val="SAP"/>
    <w:basedOn w:val="a1"/>
    <w:rsid w:val="003208BE"/>
    <w:pPr>
      <w:overflowPunct w:val="0"/>
      <w:autoSpaceDE w:val="0"/>
      <w:autoSpaceDN w:val="0"/>
      <w:adjustRightInd w:val="0"/>
      <w:spacing w:before="960"/>
      <w:jc w:val="right"/>
      <w:textAlignment w:val="baseline"/>
    </w:pPr>
    <w:rPr>
      <w:rFonts w:ascii="C39T36Lfz" w:hAnsi="C39T36Lfz" w:cs="Times New Roman"/>
      <w:sz w:val="104"/>
      <w:lang w:eastAsia="en-US"/>
    </w:rPr>
  </w:style>
  <w:style w:type="paragraph" w:customStyle="1" w:styleId="Equation">
    <w:name w:val="Equation"/>
    <w:basedOn w:val="a1"/>
    <w:uiPriority w:val="99"/>
    <w:rsid w:val="003208BE"/>
    <w:pPr>
      <w:tabs>
        <w:tab w:val="center" w:pos="4849"/>
        <w:tab w:val="right" w:pos="9696"/>
      </w:tabs>
      <w:overflowPunct w:val="0"/>
      <w:autoSpaceDE w:val="0"/>
      <w:autoSpaceDN w:val="0"/>
      <w:adjustRightInd w:val="0"/>
      <w:spacing w:before="193"/>
      <w:jc w:val="left"/>
      <w:textAlignment w:val="baseline"/>
    </w:pPr>
    <w:rPr>
      <w:rFonts w:ascii="Times New Roman" w:hAnsi="Times New Roman" w:cs="Times New Roman"/>
      <w:sz w:val="22"/>
      <w:lang w:eastAsia="en-US"/>
    </w:rPr>
  </w:style>
  <w:style w:type="paragraph" w:customStyle="1" w:styleId="ASN1">
    <w:name w:val="ASN.1"/>
    <w:basedOn w:val="a1"/>
    <w:next w:val="ASN1Continue"/>
    <w:rsid w:val="003208BE"/>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jc w:val="left"/>
      <w:textAlignment w:val="baseline"/>
    </w:pPr>
    <w:rPr>
      <w:rFonts w:ascii="Times New Roman" w:hAnsi="Times New Roman" w:cs="Times New Roman"/>
      <w:b/>
      <w:sz w:val="18"/>
      <w:lang w:eastAsia="en-US"/>
    </w:rPr>
  </w:style>
  <w:style w:type="paragraph" w:customStyle="1" w:styleId="ASN1Continue">
    <w:name w:val="ASN.1 Continue"/>
    <w:basedOn w:val="ASN1"/>
    <w:rsid w:val="003208BE"/>
    <w:pPr>
      <w:spacing w:before="0"/>
    </w:pPr>
  </w:style>
  <w:style w:type="paragraph" w:customStyle="1" w:styleId="ASN1Italic">
    <w:name w:val="ASN.1 Italic"/>
    <w:basedOn w:val="ASN1"/>
    <w:rsid w:val="003208BE"/>
    <w:pPr>
      <w:spacing w:before="0"/>
    </w:pPr>
    <w:rPr>
      <w:b w:val="0"/>
      <w:i/>
      <w:sz w:val="20"/>
    </w:rPr>
  </w:style>
  <w:style w:type="paragraph" w:customStyle="1" w:styleId="head">
    <w:name w:val="head"/>
    <w:basedOn w:val="headfoot"/>
    <w:next w:val="foot"/>
    <w:rsid w:val="003208BE"/>
    <w:rPr>
      <w:color w:val="FFFFFF"/>
    </w:rPr>
  </w:style>
  <w:style w:type="paragraph" w:customStyle="1" w:styleId="foot">
    <w:name w:val="foot"/>
    <w:basedOn w:val="head"/>
    <w:next w:val="1"/>
    <w:rsid w:val="003208BE"/>
  </w:style>
  <w:style w:type="paragraph" w:customStyle="1" w:styleId="RecISO">
    <w:name w:val="Rec_ISO_#"/>
    <w:basedOn w:val="Rec"/>
    <w:rsid w:val="003208BE"/>
  </w:style>
  <w:style w:type="paragraph" w:customStyle="1" w:styleId="RecCCITT">
    <w:name w:val="Rec_CCITT_#"/>
    <w:basedOn w:val="RecISO"/>
    <w:rsid w:val="003208BE"/>
    <w:pPr>
      <w:spacing w:before="0"/>
    </w:pPr>
  </w:style>
  <w:style w:type="paragraph" w:customStyle="1" w:styleId="IndexTitle">
    <w:name w:val="Index_Title"/>
    <w:basedOn w:val="AnnexTitle"/>
    <w:rsid w:val="003208BE"/>
  </w:style>
  <w:style w:type="paragraph" w:customStyle="1" w:styleId="Note1">
    <w:name w:val="Note 1"/>
    <w:basedOn w:val="Note"/>
    <w:rsid w:val="003208BE"/>
    <w:pPr>
      <w:tabs>
        <w:tab w:val="clear" w:pos="960"/>
      </w:tabs>
      <w:overflowPunct w:val="0"/>
      <w:autoSpaceDE w:val="0"/>
      <w:autoSpaceDN w:val="0"/>
      <w:adjustRightInd w:val="0"/>
      <w:spacing w:before="60" w:line="199" w:lineRule="exact"/>
      <w:ind w:left="284"/>
      <w:jc w:val="left"/>
      <w:textAlignment w:val="baseline"/>
    </w:pPr>
    <w:rPr>
      <w:rFonts w:ascii="Times New Roman" w:hAnsi="Times New Roman" w:cs="Times New Roman"/>
      <w:szCs w:val="20"/>
      <w:lang w:eastAsia="en-US"/>
    </w:rPr>
  </w:style>
  <w:style w:type="paragraph" w:customStyle="1" w:styleId="Note2">
    <w:name w:val="Note 2"/>
    <w:basedOn w:val="a1"/>
    <w:rsid w:val="003208BE"/>
    <w:pPr>
      <w:overflowPunct w:val="0"/>
      <w:autoSpaceDE w:val="0"/>
      <w:autoSpaceDN w:val="0"/>
      <w:adjustRightInd w:val="0"/>
      <w:spacing w:before="60" w:line="199" w:lineRule="exact"/>
      <w:ind w:left="1077"/>
      <w:jc w:val="left"/>
      <w:textAlignment w:val="baseline"/>
    </w:pPr>
    <w:rPr>
      <w:rFonts w:ascii="Times New Roman" w:hAnsi="Times New Roman" w:cs="Times New Roman"/>
      <w:sz w:val="18"/>
      <w:lang w:eastAsia="en-US"/>
    </w:rPr>
  </w:style>
  <w:style w:type="paragraph" w:customStyle="1" w:styleId="Note3">
    <w:name w:val="Note 3"/>
    <w:basedOn w:val="Note1"/>
    <w:rsid w:val="003208BE"/>
    <w:pPr>
      <w:ind w:left="1474"/>
    </w:pPr>
  </w:style>
  <w:style w:type="paragraph" w:customStyle="1" w:styleId="Annex1">
    <w:name w:val="Annex 1"/>
    <w:basedOn w:val="1"/>
    <w:next w:val="a1"/>
    <w:uiPriority w:val="99"/>
    <w:rsid w:val="003208BE"/>
    <w:pPr>
      <w:keepLines/>
      <w:numPr>
        <w:numId w:val="14"/>
      </w:numPr>
      <w:tabs>
        <w:tab w:val="clear" w:pos="400"/>
        <w:tab w:val="clear" w:pos="560"/>
      </w:tabs>
      <w:suppressAutoHyphens w:val="0"/>
      <w:overflowPunct w:val="0"/>
      <w:autoSpaceDE w:val="0"/>
      <w:autoSpaceDN w:val="0"/>
      <w:adjustRightInd w:val="0"/>
      <w:spacing w:before="480" w:line="240" w:lineRule="auto"/>
      <w:jc w:val="center"/>
      <w:textAlignment w:val="baseline"/>
    </w:pPr>
    <w:rPr>
      <w:rFonts w:ascii="Times New Roman" w:hAnsi="Times New Roman" w:cs="Times New Roman"/>
      <w:lang w:eastAsia="en-US"/>
    </w:rPr>
  </w:style>
  <w:style w:type="paragraph" w:customStyle="1" w:styleId="Annex2">
    <w:name w:val="Annex 2"/>
    <w:basedOn w:val="a1"/>
    <w:next w:val="a1"/>
    <w:uiPriority w:val="99"/>
    <w:rsid w:val="003208BE"/>
    <w:pPr>
      <w:keepNext/>
      <w:keepLines/>
      <w:numPr>
        <w:ilvl w:val="1"/>
        <w:numId w:val="14"/>
      </w:numPr>
      <w:tabs>
        <w:tab w:val="left" w:pos="794"/>
        <w:tab w:val="left" w:pos="1191"/>
        <w:tab w:val="left" w:pos="1588"/>
        <w:tab w:val="left" w:pos="1985"/>
      </w:tabs>
      <w:overflowPunct w:val="0"/>
      <w:autoSpaceDE w:val="0"/>
      <w:autoSpaceDN w:val="0"/>
      <w:adjustRightInd w:val="0"/>
      <w:spacing w:before="313"/>
      <w:textAlignment w:val="baseline"/>
      <w:outlineLvl w:val="1"/>
    </w:pPr>
    <w:rPr>
      <w:rFonts w:ascii="Times New Roman" w:hAnsi="Times New Roman" w:cs="Times New Roman"/>
      <w:b/>
      <w:bCs/>
      <w:sz w:val="22"/>
      <w:szCs w:val="22"/>
      <w:lang w:val="en-GB" w:eastAsia="en-US"/>
    </w:rPr>
  </w:style>
  <w:style w:type="paragraph" w:customStyle="1" w:styleId="Annex3">
    <w:name w:val="Annex 3"/>
    <w:basedOn w:val="a1"/>
    <w:next w:val="a1"/>
    <w:uiPriority w:val="99"/>
    <w:rsid w:val="003208BE"/>
    <w:pPr>
      <w:keepNext/>
      <w:numPr>
        <w:ilvl w:val="2"/>
        <w:numId w:val="14"/>
      </w:numPr>
      <w:tabs>
        <w:tab w:val="left" w:pos="794"/>
        <w:tab w:val="left" w:pos="1191"/>
        <w:tab w:val="left" w:pos="1588"/>
        <w:tab w:val="left" w:pos="1985"/>
      </w:tabs>
      <w:overflowPunct w:val="0"/>
      <w:autoSpaceDE w:val="0"/>
      <w:autoSpaceDN w:val="0"/>
      <w:adjustRightInd w:val="0"/>
      <w:spacing w:before="181"/>
      <w:textAlignment w:val="baseline"/>
      <w:outlineLvl w:val="2"/>
    </w:pPr>
    <w:rPr>
      <w:rFonts w:ascii="Times New Roman" w:hAnsi="Times New Roman" w:cs="Times New Roman"/>
      <w:b/>
      <w:bCs/>
      <w:lang w:val="en-GB" w:eastAsia="en-US"/>
    </w:rPr>
  </w:style>
  <w:style w:type="paragraph" w:customStyle="1" w:styleId="Annex4Char">
    <w:name w:val="Annex 4 Char"/>
    <w:basedOn w:val="Annex3"/>
    <w:next w:val="a1"/>
    <w:uiPriority w:val="99"/>
    <w:rsid w:val="003208BE"/>
    <w:pPr>
      <w:numPr>
        <w:ilvl w:val="3"/>
      </w:numPr>
    </w:pPr>
    <w:rPr>
      <w:lang w:val="en-US"/>
    </w:rPr>
  </w:style>
  <w:style w:type="paragraph" w:customStyle="1" w:styleId="Annex5">
    <w:name w:val="Annex 5"/>
    <w:basedOn w:val="a1"/>
    <w:next w:val="a1"/>
    <w:uiPriority w:val="99"/>
    <w:rsid w:val="003208BE"/>
    <w:pPr>
      <w:keepNext/>
      <w:keepLines/>
      <w:numPr>
        <w:ilvl w:val="4"/>
        <w:numId w:val="14"/>
      </w:numPr>
      <w:tabs>
        <w:tab w:val="left" w:pos="794"/>
        <w:tab w:val="left" w:pos="1191"/>
        <w:tab w:val="left" w:pos="1588"/>
        <w:tab w:val="left" w:pos="1985"/>
      </w:tabs>
      <w:overflowPunct w:val="0"/>
      <w:autoSpaceDE w:val="0"/>
      <w:autoSpaceDN w:val="0"/>
      <w:adjustRightInd w:val="0"/>
      <w:spacing w:before="181"/>
      <w:textAlignment w:val="baseline"/>
      <w:outlineLvl w:val="4"/>
    </w:pPr>
    <w:rPr>
      <w:rFonts w:ascii="Times New Roman" w:hAnsi="Times New Roman" w:cs="Times New Roman"/>
      <w:b/>
      <w:bCs/>
      <w:lang w:val="en-GB" w:eastAsia="en-US"/>
    </w:rPr>
  </w:style>
  <w:style w:type="paragraph" w:customStyle="1" w:styleId="Annex6">
    <w:name w:val="Annex 6"/>
    <w:basedOn w:val="Annex5"/>
    <w:next w:val="a1"/>
    <w:uiPriority w:val="99"/>
    <w:rsid w:val="003208BE"/>
    <w:pPr>
      <w:numPr>
        <w:ilvl w:val="5"/>
      </w:numPr>
      <w:outlineLvl w:val="5"/>
    </w:pPr>
  </w:style>
  <w:style w:type="paragraph" w:customStyle="1" w:styleId="Annex4">
    <w:name w:val="Annex 4"/>
    <w:basedOn w:val="a1"/>
    <w:next w:val="a1"/>
    <w:rsid w:val="003208BE"/>
    <w:pPr>
      <w:keepNext/>
      <w:keepLines/>
      <w:tabs>
        <w:tab w:val="num" w:pos="720"/>
        <w:tab w:val="left" w:pos="794"/>
        <w:tab w:val="left" w:pos="1191"/>
        <w:tab w:val="left" w:pos="1588"/>
        <w:tab w:val="left" w:pos="1985"/>
      </w:tabs>
      <w:overflowPunct w:val="0"/>
      <w:autoSpaceDE w:val="0"/>
      <w:autoSpaceDN w:val="0"/>
      <w:adjustRightInd w:val="0"/>
      <w:spacing w:before="181"/>
      <w:ind w:left="1728" w:hanging="1728"/>
      <w:textAlignment w:val="baseline"/>
      <w:outlineLvl w:val="3"/>
    </w:pPr>
    <w:rPr>
      <w:rFonts w:ascii="Times New Roman" w:eastAsia="Times New Roman" w:hAnsi="Times New Roman" w:cs="Times New Roman"/>
      <w:b/>
      <w:bCs/>
      <w:lang w:val="en-GB" w:eastAsia="en-US"/>
    </w:rPr>
  </w:style>
  <w:style w:type="paragraph" w:customStyle="1" w:styleId="FigureTitleChar">
    <w:name w:val="Figure_Title Char"/>
    <w:basedOn w:val="a1"/>
    <w:next w:val="a1"/>
    <w:rsid w:val="003208BE"/>
    <w:pPr>
      <w:keepNext/>
      <w:tabs>
        <w:tab w:val="left" w:pos="794"/>
        <w:tab w:val="left" w:pos="1191"/>
        <w:tab w:val="left" w:pos="1588"/>
        <w:tab w:val="left" w:pos="1985"/>
      </w:tabs>
      <w:overflowPunct w:val="0"/>
      <w:autoSpaceDE w:val="0"/>
      <w:autoSpaceDN w:val="0"/>
      <w:adjustRightInd w:val="0"/>
      <w:spacing w:before="240" w:after="720"/>
      <w:jc w:val="center"/>
      <w:textAlignment w:val="baseline"/>
    </w:pPr>
    <w:rPr>
      <w:rFonts w:ascii="Times New Roman" w:eastAsia="Times New Roman" w:hAnsi="Times New Roman" w:cs="Times New Roman"/>
      <w:b/>
      <w:bCs/>
      <w:lang w:val="en-GB" w:eastAsia="en-US"/>
    </w:rPr>
  </w:style>
  <w:style w:type="paragraph" w:customStyle="1" w:styleId="CharCharCharCharCharCharCharCharCharCharCharCharCharCharCharCharCharCharCharCharCharCharCharCharCharChar">
    <w:name w:val=" Char Char Char Char Char Char Char Char Char Char Char Char Char Char Char Char Char Char Char Char Char (文字) (文字) Char Char Char Char Char"/>
    <w:semiHidden/>
    <w:rsid w:val="003208BE"/>
    <w:pPr>
      <w:keepNext/>
      <w:numPr>
        <w:numId w:val="15"/>
      </w:numPr>
      <w:autoSpaceDE w:val="0"/>
      <w:autoSpaceDN w:val="0"/>
      <w:adjustRightInd w:val="0"/>
      <w:spacing w:before="60" w:after="60"/>
      <w:jc w:val="both"/>
    </w:pPr>
    <w:rPr>
      <w:rFonts w:ascii="Arial" w:eastAsia="SimSun" w:hAnsi="Arial" w:cs="Arial"/>
      <w:color w:val="0000FF"/>
      <w:sz w:val="20"/>
      <w:szCs w:val="20"/>
      <w:lang w:eastAsia="zh-CN"/>
    </w:rPr>
  </w:style>
  <w:style w:type="paragraph" w:customStyle="1" w:styleId="Annex7">
    <w:name w:val="Annex 7"/>
    <w:basedOn w:val="Annex6"/>
    <w:next w:val="a1"/>
    <w:autoRedefine/>
    <w:rsid w:val="003208BE"/>
    <w:pPr>
      <w:numPr>
        <w:ilvl w:val="0"/>
        <w:numId w:val="0"/>
      </w:numPr>
      <w:tabs>
        <w:tab w:val="clear" w:pos="794"/>
        <w:tab w:val="clear" w:pos="1191"/>
        <w:tab w:val="num" w:pos="1200"/>
      </w:tabs>
      <w:ind w:left="3240" w:hanging="3240"/>
      <w:outlineLvl w:val="6"/>
    </w:pPr>
    <w:rPr>
      <w:rFonts w:eastAsia="Times New Roman"/>
    </w:rPr>
  </w:style>
  <w:style w:type="paragraph" w:styleId="affff4">
    <w:name w:val="Balloon Text"/>
    <w:basedOn w:val="a1"/>
    <w:link w:val="affff5"/>
    <w:semiHidden/>
    <w:unhideWhenUsed/>
    <w:rsid w:val="003208BE"/>
    <w:pPr>
      <w:overflowPunct w:val="0"/>
      <w:autoSpaceDE w:val="0"/>
      <w:autoSpaceDN w:val="0"/>
      <w:adjustRightInd w:val="0"/>
      <w:jc w:val="left"/>
      <w:textAlignment w:val="baseline"/>
    </w:pPr>
    <w:rPr>
      <w:rFonts w:ascii="Tahoma" w:hAnsi="Tahoma" w:cs="Tahoma"/>
      <w:sz w:val="16"/>
      <w:szCs w:val="16"/>
      <w:lang w:eastAsia="en-US"/>
    </w:rPr>
  </w:style>
  <w:style w:type="character" w:customStyle="1" w:styleId="affff5">
    <w:name w:val="吹き出し (文字)"/>
    <w:basedOn w:val="a7"/>
    <w:link w:val="affff4"/>
    <w:semiHidden/>
    <w:rsid w:val="003208BE"/>
    <w:rPr>
      <w:rFonts w:ascii="Tahoma" w:eastAsia="ＭＳ 明朝" w:hAnsi="Tahoma" w:cs="Tahoma"/>
      <w:kern w:val="0"/>
      <w:sz w:val="16"/>
      <w:szCs w:val="16"/>
      <w:lang w:eastAsia="en-US"/>
    </w:rPr>
  </w:style>
  <w:style w:type="character" w:customStyle="1" w:styleId="BalloonTextChar">
    <w:name w:val="Balloon Text Char"/>
    <w:semiHidden/>
    <w:rsid w:val="003208BE"/>
    <w:rPr>
      <w:rFonts w:ascii="Tahoma" w:eastAsia="SimSun" w:hAnsi="Tahoma" w:cs="Tahoma"/>
      <w:color w:val="0000FF"/>
      <w:kern w:val="2"/>
      <w:sz w:val="16"/>
      <w:szCs w:val="16"/>
      <w:lang w:val="en-US" w:eastAsia="zh-CN" w:bidi="ar-SA"/>
    </w:rPr>
  </w:style>
  <w:style w:type="paragraph" w:styleId="affff6">
    <w:name w:val="annotation subject"/>
    <w:basedOn w:val="af5"/>
    <w:next w:val="af5"/>
    <w:link w:val="affff7"/>
    <w:unhideWhenUsed/>
    <w:rsid w:val="003208BE"/>
    <w:pPr>
      <w:overflowPunct w:val="0"/>
      <w:autoSpaceDE w:val="0"/>
      <w:autoSpaceDN w:val="0"/>
      <w:adjustRightInd w:val="0"/>
      <w:jc w:val="left"/>
      <w:textAlignment w:val="baseline"/>
    </w:pPr>
    <w:rPr>
      <w:rFonts w:ascii="Times New Roman" w:hAnsi="Times New Roman" w:cs="Times New Roman"/>
      <w:b/>
      <w:bCs/>
      <w:lang w:eastAsia="en-US"/>
    </w:rPr>
  </w:style>
  <w:style w:type="character" w:customStyle="1" w:styleId="affff7">
    <w:name w:val="コメント内容 (文字)"/>
    <w:basedOn w:val="af6"/>
    <w:link w:val="affff6"/>
    <w:rsid w:val="003208BE"/>
    <w:rPr>
      <w:rFonts w:ascii="Times New Roman" w:eastAsia="ＭＳ 明朝" w:hAnsi="Times New Roman" w:cs="Times New Roman"/>
      <w:b/>
      <w:bCs/>
      <w:kern w:val="0"/>
      <w:sz w:val="20"/>
      <w:szCs w:val="20"/>
      <w:lang w:eastAsia="en-US"/>
    </w:rPr>
  </w:style>
  <w:style w:type="character" w:customStyle="1" w:styleId="CommentTextChar">
    <w:name w:val="Comment Text Char"/>
    <w:uiPriority w:val="99"/>
    <w:rsid w:val="003208BE"/>
    <w:rPr>
      <w:rFonts w:ascii="Times New Roman" w:eastAsia="SimSun" w:hAnsi="Times New Roman" w:cs="Arial"/>
      <w:color w:val="0000FF"/>
      <w:kern w:val="2"/>
      <w:lang w:val="en-US" w:eastAsia="zh-CN" w:bidi="ar-SA"/>
    </w:rPr>
  </w:style>
  <w:style w:type="character" w:customStyle="1" w:styleId="CommentSubjectChar">
    <w:name w:val="Comment Subject Char"/>
    <w:basedOn w:val="CommentTextChar"/>
    <w:rsid w:val="003208BE"/>
    <w:rPr>
      <w:rFonts w:ascii="Times New Roman" w:eastAsia="SimSun" w:hAnsi="Times New Roman" w:cs="Arial"/>
      <w:color w:val="0000FF"/>
      <w:kern w:val="2"/>
      <w:lang w:val="en-US" w:eastAsia="zh-CN" w:bidi="ar-SA"/>
    </w:rPr>
  </w:style>
  <w:style w:type="paragraph" w:customStyle="1" w:styleId="TableTitleCharChar">
    <w:name w:val="Table_Title Char Char"/>
    <w:basedOn w:val="a1"/>
    <w:next w:val="BlancCharChar"/>
    <w:rsid w:val="003208BE"/>
    <w:pPr>
      <w:keepNext/>
      <w:tabs>
        <w:tab w:val="left" w:pos="794"/>
        <w:tab w:val="left" w:pos="1191"/>
        <w:tab w:val="left" w:pos="1588"/>
        <w:tab w:val="left" w:pos="1985"/>
      </w:tabs>
      <w:spacing w:before="240" w:after="113"/>
      <w:jc w:val="center"/>
    </w:pPr>
    <w:rPr>
      <w:rFonts w:ascii="Times New Roman" w:hAnsi="Times New Roman" w:cs="Times New Roman"/>
      <w:b/>
      <w:lang w:val="en-GB" w:eastAsia="en-US"/>
    </w:rPr>
  </w:style>
  <w:style w:type="paragraph" w:customStyle="1" w:styleId="BlancCharChar">
    <w:name w:val="Blanc Char Char"/>
    <w:basedOn w:val="TableTitleCharChar"/>
    <w:next w:val="TableText"/>
    <w:rsid w:val="003208BE"/>
  </w:style>
  <w:style w:type="paragraph" w:customStyle="1" w:styleId="BlancChar">
    <w:name w:val="Blanc Char"/>
    <w:basedOn w:val="a1"/>
    <w:next w:val="TableText"/>
    <w:rsid w:val="003208BE"/>
    <w:pPr>
      <w:keepNext/>
      <w:spacing w:after="57" w:line="12" w:lineRule="exact"/>
      <w:jc w:val="center"/>
    </w:pPr>
    <w:rPr>
      <w:rFonts w:ascii="Times New Roman" w:hAnsi="Times New Roman" w:cs="Times New Roman"/>
      <w:b/>
      <w:sz w:val="8"/>
      <w:lang w:eastAsia="en-US"/>
    </w:rPr>
  </w:style>
  <w:style w:type="paragraph" w:customStyle="1" w:styleId="tablecell">
    <w:name w:val="table cell"/>
    <w:basedOn w:val="a1"/>
    <w:rsid w:val="003208BE"/>
    <w:pPr>
      <w:keepNext/>
      <w:keepLines/>
      <w:spacing w:after="60"/>
    </w:pPr>
    <w:rPr>
      <w:rFonts w:ascii="Times New Roman" w:hAnsi="Times New Roman" w:cs="Times New Roman"/>
      <w:lang w:val="en-GB" w:eastAsia="en-US"/>
    </w:rPr>
  </w:style>
  <w:style w:type="paragraph" w:customStyle="1" w:styleId="tableheading">
    <w:name w:val="table heading"/>
    <w:basedOn w:val="a1"/>
    <w:rsid w:val="003208BE"/>
    <w:pPr>
      <w:keepNext/>
      <w:keepLines/>
      <w:spacing w:after="60"/>
    </w:pPr>
    <w:rPr>
      <w:rFonts w:ascii="Times New Roman" w:hAnsi="Times New Roman" w:cs="Times New Roman"/>
      <w:b/>
      <w:bCs/>
      <w:lang w:val="en-GB" w:eastAsia="en-US"/>
    </w:rPr>
  </w:style>
  <w:style w:type="paragraph" w:customStyle="1" w:styleId="tablesyntax">
    <w:name w:val="table syntax"/>
    <w:basedOn w:val="a1"/>
    <w:rsid w:val="003208BE"/>
    <w:pPr>
      <w:keepNext/>
      <w:keepLines/>
      <w:tabs>
        <w:tab w:val="left" w:pos="216"/>
        <w:tab w:val="left" w:pos="432"/>
        <w:tab w:val="left" w:pos="648"/>
        <w:tab w:val="left" w:pos="864"/>
        <w:tab w:val="left" w:pos="1080"/>
        <w:tab w:val="left" w:pos="1296"/>
        <w:tab w:val="left" w:pos="1512"/>
        <w:tab w:val="left" w:pos="1728"/>
        <w:tab w:val="left" w:pos="1944"/>
        <w:tab w:val="left" w:pos="2160"/>
      </w:tabs>
      <w:jc w:val="left"/>
    </w:pPr>
    <w:rPr>
      <w:rFonts w:ascii="Times New Roman" w:hAnsi="Times New Roman" w:cs="Times New Roman"/>
      <w:lang w:val="en-GB" w:eastAsia="en-US"/>
    </w:rPr>
  </w:style>
  <w:style w:type="character" w:customStyle="1" w:styleId="Heading4CharChar1">
    <w:name w:val="Heading 4 Char Char1"/>
    <w:aliases w:val="Heading 4 Char1 Char Char,Heading 4 Char Char Char Char"/>
    <w:rsid w:val="003208BE"/>
    <w:rPr>
      <w:rFonts w:ascii="Arial" w:eastAsia="SimSun" w:hAnsi="Arial" w:cs="Arial"/>
      <w:b/>
      <w:bCs/>
      <w:color w:val="0000FF"/>
      <w:kern w:val="2"/>
      <w:lang w:val="en-GB" w:eastAsia="en-US" w:bidi="ar-SA"/>
    </w:rPr>
  </w:style>
  <w:style w:type="character" w:customStyle="1" w:styleId="TableTitleCharCharChar1">
    <w:name w:val="Table_Title Char Char Char1"/>
    <w:rsid w:val="003208BE"/>
    <w:rPr>
      <w:rFonts w:ascii="Arial" w:eastAsia="SimSun" w:hAnsi="Arial" w:cs="Arial"/>
      <w:b/>
      <w:bCs/>
      <w:color w:val="0000FF"/>
      <w:kern w:val="2"/>
      <w:lang w:val="en-GB" w:eastAsia="en-US" w:bidi="ar-SA"/>
    </w:rPr>
  </w:style>
  <w:style w:type="character" w:customStyle="1" w:styleId="BlancCharCharChar">
    <w:name w:val="Blanc Char Char Char"/>
    <w:rsid w:val="003208BE"/>
    <w:rPr>
      <w:rFonts w:ascii="Arial" w:eastAsia="SimSun" w:hAnsi="Arial" w:cs="Arial"/>
      <w:b/>
      <w:bCs/>
      <w:color w:val="0000FF"/>
      <w:kern w:val="2"/>
      <w:sz w:val="8"/>
      <w:szCs w:val="8"/>
      <w:lang w:val="en-US" w:eastAsia="en-US" w:bidi="ar-SA"/>
    </w:rPr>
  </w:style>
  <w:style w:type="character" w:customStyle="1" w:styleId="TableTitleCharCharChar">
    <w:name w:val="Table_Title Char Char Char"/>
    <w:rsid w:val="003208BE"/>
    <w:rPr>
      <w:rFonts w:ascii="Arial" w:eastAsia="SimSun" w:hAnsi="Arial" w:cs="Arial"/>
      <w:b/>
      <w:bCs/>
      <w:color w:val="0000FF"/>
      <w:kern w:val="2"/>
      <w:lang w:val="en-GB" w:eastAsia="en-US" w:bidi="ar-SA"/>
    </w:rPr>
  </w:style>
  <w:style w:type="character" w:customStyle="1" w:styleId="Annex1Char">
    <w:name w:val="Annex 1 Char"/>
    <w:rsid w:val="003208BE"/>
    <w:rPr>
      <w:rFonts w:ascii="Arial" w:eastAsia="SimSun" w:hAnsi="Arial" w:cs="Arial"/>
      <w:b/>
      <w:bCs/>
      <w:color w:val="0000FF"/>
      <w:kern w:val="2"/>
      <w:sz w:val="24"/>
      <w:szCs w:val="24"/>
      <w:lang w:val="en-GB" w:eastAsia="en-US" w:bidi="ar-SA"/>
    </w:rPr>
  </w:style>
  <w:style w:type="character" w:customStyle="1" w:styleId="NoteChar">
    <w:name w:val="Note Char"/>
    <w:rsid w:val="003208BE"/>
    <w:rPr>
      <w:rFonts w:ascii="Arial" w:eastAsia="SimSun" w:hAnsi="Arial" w:cs="Arial"/>
      <w:color w:val="0000FF"/>
      <w:kern w:val="2"/>
      <w:sz w:val="18"/>
      <w:szCs w:val="18"/>
      <w:lang w:val="en-GB" w:eastAsia="en-US" w:bidi="ar-SA"/>
    </w:rPr>
  </w:style>
  <w:style w:type="paragraph" w:customStyle="1" w:styleId="Note1CharCharCharCharCharChar">
    <w:name w:val="Note 1 Char Char Char Char Char Char"/>
    <w:basedOn w:val="Note"/>
    <w:rsid w:val="003208BE"/>
    <w:pPr>
      <w:tabs>
        <w:tab w:val="clear" w:pos="960"/>
      </w:tabs>
      <w:spacing w:before="60" w:line="199" w:lineRule="exact"/>
      <w:ind w:left="284"/>
    </w:pPr>
    <w:rPr>
      <w:rFonts w:ascii="Times New Roman" w:hAnsi="Times New Roman" w:cs="Times New Roman"/>
      <w:lang w:val="en-GB" w:eastAsia="en-US"/>
    </w:rPr>
  </w:style>
  <w:style w:type="character" w:customStyle="1" w:styleId="Note1CharCharCharCharCharCharChar">
    <w:name w:val="Note 1 Char Char Char Char Char Char Char"/>
    <w:basedOn w:val="NoteChar"/>
    <w:rsid w:val="003208BE"/>
    <w:rPr>
      <w:rFonts w:ascii="Arial" w:eastAsia="SimSun" w:hAnsi="Arial" w:cs="Arial"/>
      <w:color w:val="0000FF"/>
      <w:kern w:val="2"/>
      <w:sz w:val="18"/>
      <w:szCs w:val="18"/>
      <w:lang w:val="en-GB" w:eastAsia="en-US" w:bidi="ar-SA"/>
    </w:rPr>
  </w:style>
  <w:style w:type="paragraph" w:customStyle="1" w:styleId="Sprechblasentext1">
    <w:name w:val="Sprechblasentext1"/>
    <w:basedOn w:val="a1"/>
    <w:semiHidden/>
    <w:rsid w:val="003208BE"/>
    <w:pPr>
      <w:tabs>
        <w:tab w:val="left" w:pos="794"/>
        <w:tab w:val="left" w:pos="1191"/>
        <w:tab w:val="left" w:pos="1588"/>
        <w:tab w:val="left" w:pos="1985"/>
      </w:tabs>
    </w:pPr>
    <w:rPr>
      <w:rFonts w:ascii="Tahoma" w:hAnsi="Tahoma" w:cs="Tahoma"/>
      <w:sz w:val="16"/>
      <w:szCs w:val="16"/>
      <w:lang w:val="en-GB" w:eastAsia="en-US"/>
    </w:rPr>
  </w:style>
  <w:style w:type="paragraph" w:customStyle="1" w:styleId="CourierText">
    <w:name w:val="Courier Text"/>
    <w:basedOn w:val="a1"/>
    <w:rsid w:val="003208BE"/>
    <w:pPr>
      <w:numPr>
        <w:ilvl w:val="12"/>
      </w:numPr>
      <w:spacing w:after="60"/>
      <w:jc w:val="left"/>
    </w:pPr>
    <w:rPr>
      <w:rFonts w:ascii="Courier" w:hAnsi="Courier" w:cs="Times New Roman"/>
      <w:sz w:val="22"/>
      <w:szCs w:val="22"/>
      <w:lang w:val="en-GB" w:eastAsia="en-US"/>
    </w:rPr>
  </w:style>
  <w:style w:type="paragraph" w:customStyle="1" w:styleId="AppendixHeading2">
    <w:name w:val="Appendix Heading 2"/>
    <w:basedOn w:val="20"/>
    <w:rsid w:val="003208BE"/>
    <w:pPr>
      <w:numPr>
        <w:ilvl w:val="0"/>
        <w:numId w:val="0"/>
      </w:numPr>
      <w:tabs>
        <w:tab w:val="clear" w:pos="540"/>
        <w:tab w:val="clear" w:pos="700"/>
        <w:tab w:val="num" w:pos="576"/>
      </w:tabs>
      <w:suppressAutoHyphens w:val="0"/>
      <w:spacing w:before="240" w:after="60" w:line="240" w:lineRule="auto"/>
      <w:ind w:left="576" w:hanging="576"/>
    </w:pPr>
    <w:rPr>
      <w:rFonts w:ascii="Times New Roman" w:eastAsia="Batang" w:hAnsi="Times New Roman" w:cs="Times New Roman"/>
      <w:lang w:eastAsia="en-US"/>
    </w:rPr>
  </w:style>
  <w:style w:type="paragraph" w:customStyle="1" w:styleId="AppendixHeadingI">
    <w:name w:val="Appendix Heading I"/>
    <w:basedOn w:val="a1"/>
    <w:rsid w:val="003208BE"/>
    <w:pPr>
      <w:keepNext/>
      <w:tabs>
        <w:tab w:val="num" w:pos="1800"/>
      </w:tabs>
      <w:spacing w:before="240" w:after="60"/>
      <w:ind w:left="284" w:hanging="284"/>
      <w:jc w:val="left"/>
      <w:outlineLvl w:val="0"/>
    </w:pPr>
    <w:rPr>
      <w:rFonts w:ascii="Times New Roman" w:eastAsia="Batang" w:hAnsi="Times New Roman" w:cs="Times New Roman"/>
      <w:b/>
      <w:bCs/>
      <w:kern w:val="28"/>
      <w:sz w:val="28"/>
      <w:szCs w:val="28"/>
      <w:lang w:val="nb-NO" w:eastAsia="en-US"/>
    </w:rPr>
  </w:style>
  <w:style w:type="paragraph" w:customStyle="1" w:styleId="AppendixHeading3">
    <w:name w:val="Appendix Heading 3"/>
    <w:basedOn w:val="30"/>
    <w:rsid w:val="003208BE"/>
    <w:pPr>
      <w:numPr>
        <w:ilvl w:val="0"/>
        <w:numId w:val="0"/>
      </w:numPr>
      <w:tabs>
        <w:tab w:val="clear" w:pos="660"/>
        <w:tab w:val="clear" w:pos="880"/>
        <w:tab w:val="left" w:pos="794"/>
      </w:tabs>
      <w:suppressAutoHyphens w:val="0"/>
      <w:spacing w:before="240" w:after="60" w:line="240" w:lineRule="auto"/>
      <w:ind w:left="720" w:hanging="720"/>
    </w:pPr>
    <w:rPr>
      <w:rFonts w:ascii="Times New Roman" w:eastAsia="Batang" w:hAnsi="Times New Roman" w:cs="Times New Roman"/>
      <w:sz w:val="22"/>
      <w:szCs w:val="22"/>
      <w:lang w:val="nb-NO" w:eastAsia="en-US"/>
    </w:rPr>
  </w:style>
  <w:style w:type="paragraph" w:customStyle="1" w:styleId="AppendixHeading4">
    <w:name w:val="Appendix Heading 4"/>
    <w:basedOn w:val="40"/>
    <w:rsid w:val="003208BE"/>
    <w:pPr>
      <w:numPr>
        <w:ilvl w:val="0"/>
        <w:numId w:val="0"/>
      </w:numPr>
      <w:tabs>
        <w:tab w:val="clear" w:pos="940"/>
        <w:tab w:val="clear" w:pos="1140"/>
        <w:tab w:val="clear" w:pos="1360"/>
        <w:tab w:val="left" w:pos="794"/>
        <w:tab w:val="num" w:pos="864"/>
      </w:tabs>
      <w:suppressAutoHyphens w:val="0"/>
      <w:spacing w:before="240" w:after="60" w:line="240" w:lineRule="auto"/>
      <w:ind w:left="864" w:hanging="864"/>
    </w:pPr>
    <w:rPr>
      <w:rFonts w:ascii="Times New Roman" w:eastAsia="Batang" w:hAnsi="Times New Roman" w:cs="Times New Roman"/>
      <w:sz w:val="22"/>
      <w:szCs w:val="22"/>
      <w:lang w:eastAsia="en-US"/>
    </w:rPr>
  </w:style>
  <w:style w:type="paragraph" w:customStyle="1" w:styleId="AppendixHeading5">
    <w:name w:val="Appendix Heading 5"/>
    <w:basedOn w:val="51"/>
    <w:rsid w:val="003208BE"/>
    <w:pPr>
      <w:keepNext w:val="0"/>
      <w:numPr>
        <w:ilvl w:val="0"/>
        <w:numId w:val="0"/>
      </w:numPr>
      <w:tabs>
        <w:tab w:val="num" w:pos="1008"/>
      </w:tabs>
      <w:suppressAutoHyphens w:val="0"/>
      <w:spacing w:before="240" w:after="60" w:line="240" w:lineRule="auto"/>
      <w:ind w:left="1008" w:hanging="1008"/>
    </w:pPr>
    <w:rPr>
      <w:rFonts w:ascii="Times New Roman" w:eastAsia="Batang" w:hAnsi="Times New Roman" w:cs="Times New Roman"/>
      <w:sz w:val="22"/>
      <w:szCs w:val="22"/>
      <w:lang w:eastAsia="en-US"/>
    </w:rPr>
  </w:style>
  <w:style w:type="paragraph" w:customStyle="1" w:styleId="TableTitleChar">
    <w:name w:val="Table_Title Char"/>
    <w:basedOn w:val="a1"/>
    <w:next w:val="a1"/>
    <w:rsid w:val="003208BE"/>
    <w:pPr>
      <w:keepNext/>
      <w:tabs>
        <w:tab w:val="left" w:pos="794"/>
        <w:tab w:val="left" w:pos="1191"/>
        <w:tab w:val="left" w:pos="1588"/>
        <w:tab w:val="left" w:pos="1985"/>
      </w:tabs>
      <w:spacing w:before="240" w:after="113"/>
      <w:jc w:val="center"/>
    </w:pPr>
    <w:rPr>
      <w:rFonts w:ascii="Times New Roman" w:hAnsi="Times New Roman" w:cs="Times New Roman"/>
      <w:b/>
      <w:bCs/>
      <w:lang w:val="en-GB" w:eastAsia="en-US"/>
    </w:rPr>
  </w:style>
  <w:style w:type="paragraph" w:customStyle="1" w:styleId="11BodyText">
    <w:name w:val="11 BodyText"/>
    <w:basedOn w:val="a1"/>
    <w:rsid w:val="003208BE"/>
    <w:pPr>
      <w:tabs>
        <w:tab w:val="left" w:pos="794"/>
        <w:tab w:val="left" w:pos="1191"/>
        <w:tab w:val="left" w:pos="1588"/>
        <w:tab w:val="left" w:pos="1985"/>
      </w:tabs>
      <w:spacing w:after="220"/>
    </w:pPr>
    <w:rPr>
      <w:rFonts w:ascii="Times New Roman" w:hAnsi="Times New Roman" w:cs="Times New Roman"/>
      <w:lang w:val="en-GB" w:eastAsia="en-US"/>
    </w:rPr>
  </w:style>
  <w:style w:type="paragraph" w:customStyle="1" w:styleId="Kommentarthema1">
    <w:name w:val="Kommentarthema1"/>
    <w:basedOn w:val="af5"/>
    <w:next w:val="af5"/>
    <w:semiHidden/>
    <w:rsid w:val="003208BE"/>
    <w:pPr>
      <w:overflowPunct w:val="0"/>
      <w:autoSpaceDE w:val="0"/>
      <w:autoSpaceDN w:val="0"/>
      <w:adjustRightInd w:val="0"/>
      <w:jc w:val="left"/>
      <w:textAlignment w:val="baseline"/>
    </w:pPr>
    <w:rPr>
      <w:rFonts w:ascii="Times New Roman" w:hAnsi="Times New Roman" w:cs="Times New Roman"/>
      <w:lang w:eastAsia="en-US"/>
    </w:rPr>
  </w:style>
  <w:style w:type="character" w:customStyle="1" w:styleId="Heading1Char">
    <w:name w:val="Heading 1 Char"/>
    <w:aliases w:val="h1 Char1,Heading U Char1,H1 Char1,H11 Char1,Œ©o‚µ 1 Char1,?co??E 1 Char1,뙥 Char1,?c Char1,?co?ƒÊ 1 Char1,? Char1,Œ Char1"/>
    <w:rsid w:val="003208BE"/>
    <w:rPr>
      <w:rFonts w:ascii="Arial" w:eastAsia="SimSun" w:hAnsi="Arial" w:cs="Arial"/>
      <w:b/>
      <w:bCs/>
      <w:color w:val="0000FF"/>
      <w:kern w:val="2"/>
      <w:sz w:val="24"/>
      <w:szCs w:val="24"/>
      <w:lang w:val="en-GB" w:eastAsia="en-US" w:bidi="ar-SA"/>
    </w:rPr>
  </w:style>
  <w:style w:type="paragraph" w:customStyle="1" w:styleId="figure1">
    <w:name w:val="figure"/>
    <w:basedOn w:val="a1"/>
    <w:rsid w:val="003208BE"/>
    <w:pPr>
      <w:keepNext/>
      <w:spacing w:after="220"/>
      <w:jc w:val="center"/>
    </w:pPr>
    <w:rPr>
      <w:rFonts w:ascii="Helvetica" w:hAnsi="Helvetica" w:cs="Times New Roman"/>
      <w:color w:val="000000"/>
      <w:lang w:val="fr-FR" w:eastAsia="en-US"/>
    </w:rPr>
  </w:style>
  <w:style w:type="character" w:customStyle="1" w:styleId="FigureChar">
    <w:name w:val="Figure_# Char"/>
    <w:rsid w:val="003208BE"/>
    <w:rPr>
      <w:rFonts w:ascii="Arial" w:eastAsia="SimSun" w:hAnsi="Arial" w:cs="Arial"/>
      <w:color w:val="0000FF"/>
      <w:kern w:val="2"/>
      <w:lang w:val="en-US" w:eastAsia="en-US" w:bidi="ar-SA"/>
    </w:rPr>
  </w:style>
  <w:style w:type="character" w:customStyle="1" w:styleId="Annex3Char">
    <w:name w:val="Annex 3 Char"/>
    <w:rsid w:val="003208BE"/>
    <w:rPr>
      <w:rFonts w:ascii="Arial" w:eastAsia="SimSun" w:hAnsi="Arial" w:cs="Arial"/>
      <w:b/>
      <w:bCs/>
      <w:color w:val="0000FF"/>
      <w:kern w:val="2"/>
      <w:lang w:val="en-GB" w:eastAsia="en-US" w:bidi="ar-SA"/>
    </w:rPr>
  </w:style>
  <w:style w:type="character" w:customStyle="1" w:styleId="Heading1Char1">
    <w:name w:val="Heading 1 Char1"/>
    <w:rsid w:val="003208BE"/>
    <w:rPr>
      <w:rFonts w:ascii="Arial" w:eastAsia="SimSun" w:hAnsi="Arial" w:cs="Arial"/>
      <w:b/>
      <w:bCs/>
      <w:color w:val="0000FF"/>
      <w:kern w:val="2"/>
      <w:sz w:val="24"/>
      <w:szCs w:val="24"/>
      <w:lang w:val="en-GB" w:eastAsia="en-US" w:bidi="ar-SA"/>
    </w:rPr>
  </w:style>
  <w:style w:type="character" w:customStyle="1" w:styleId="CourierTextChar">
    <w:name w:val="Courier Text Char"/>
    <w:rsid w:val="003208BE"/>
    <w:rPr>
      <w:rFonts w:ascii="Courier" w:eastAsia="SimSun" w:hAnsi="Courier" w:cs="Courier"/>
      <w:color w:val="0000FF"/>
      <w:kern w:val="2"/>
      <w:sz w:val="22"/>
      <w:szCs w:val="22"/>
      <w:lang w:val="en-GB" w:eastAsia="en-US" w:bidi="ar-SA"/>
    </w:rPr>
  </w:style>
  <w:style w:type="character" w:customStyle="1" w:styleId="BodyTextChar">
    <w:name w:val="Body Text Char"/>
    <w:rsid w:val="003208BE"/>
    <w:rPr>
      <w:rFonts w:ascii="Arial" w:eastAsia="Batang" w:hAnsi="Arial" w:cs="Arial"/>
      <w:color w:val="0000FF"/>
      <w:kern w:val="2"/>
      <w:sz w:val="22"/>
      <w:szCs w:val="22"/>
      <w:lang w:val="en-US" w:eastAsia="en-US" w:bidi="ar-SA"/>
    </w:rPr>
  </w:style>
  <w:style w:type="paragraph" w:customStyle="1" w:styleId="Normal1">
    <w:name w:val="Normal1"/>
    <w:basedOn w:val="TableTitle0"/>
    <w:rsid w:val="003208BE"/>
    <w:pPr>
      <w:tabs>
        <w:tab w:val="left" w:pos="794"/>
        <w:tab w:val="left" w:pos="1191"/>
        <w:tab w:val="left" w:pos="1588"/>
        <w:tab w:val="left" w:pos="1985"/>
        <w:tab w:val="center" w:pos="4864"/>
      </w:tabs>
      <w:overflowPunct/>
      <w:autoSpaceDE/>
      <w:autoSpaceDN/>
      <w:adjustRightInd/>
      <w:jc w:val="both"/>
      <w:textAlignment w:val="auto"/>
    </w:pPr>
    <w:rPr>
      <w:bCs/>
      <w:lang w:val="en-GB"/>
    </w:rPr>
  </w:style>
  <w:style w:type="paragraph" w:customStyle="1" w:styleId="BalloonText2">
    <w:name w:val="Balloon Text2"/>
    <w:basedOn w:val="a1"/>
    <w:semiHidden/>
    <w:rsid w:val="003208BE"/>
    <w:pPr>
      <w:tabs>
        <w:tab w:val="left" w:pos="794"/>
        <w:tab w:val="left" w:pos="1191"/>
        <w:tab w:val="left" w:pos="1588"/>
        <w:tab w:val="left" w:pos="1985"/>
      </w:tabs>
    </w:pPr>
    <w:rPr>
      <w:rFonts w:ascii="Tahoma" w:hAnsi="Tahoma" w:cs="Tahoma"/>
      <w:sz w:val="16"/>
      <w:szCs w:val="16"/>
      <w:lang w:val="en-GB" w:eastAsia="en-US"/>
    </w:rPr>
  </w:style>
  <w:style w:type="paragraph" w:customStyle="1" w:styleId="equation0">
    <w:name w:val="equation"/>
    <w:basedOn w:val="a1"/>
    <w:rsid w:val="003208BE"/>
    <w:pPr>
      <w:spacing w:before="100" w:beforeAutospacing="1" w:after="100" w:afterAutospacing="1"/>
      <w:jc w:val="left"/>
    </w:pPr>
    <w:rPr>
      <w:rFonts w:ascii="Arial Unicode MS" w:eastAsia="Arial Unicode MS" w:hAnsi="Arial Unicode MS" w:cs="Arial Unicode MS"/>
      <w:sz w:val="24"/>
      <w:szCs w:val="24"/>
      <w:lang w:eastAsia="en-US"/>
    </w:rPr>
  </w:style>
  <w:style w:type="table" w:styleId="affff8">
    <w:name w:val="Table Grid"/>
    <w:basedOn w:val="a8"/>
    <w:rsid w:val="003208BE"/>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
    <w:name w:val="Table_#"/>
    <w:basedOn w:val="a1"/>
    <w:next w:val="TableTitle0"/>
    <w:rsid w:val="003208BE"/>
    <w:pPr>
      <w:keepNext/>
      <w:spacing w:before="567" w:after="113"/>
      <w:jc w:val="center"/>
    </w:pPr>
    <w:rPr>
      <w:rFonts w:ascii="Tms Rmn" w:hAnsi="Tms Rmn" w:cs="Times New Roman"/>
      <w:lang w:eastAsia="en-US"/>
    </w:rPr>
  </w:style>
  <w:style w:type="paragraph" w:customStyle="1" w:styleId="RecRef">
    <w:name w:val="Rec Ref"/>
    <w:basedOn w:val="a1"/>
    <w:next w:val="1"/>
    <w:rsid w:val="003208BE"/>
    <w:pPr>
      <w:jc w:val="center"/>
    </w:pPr>
    <w:rPr>
      <w:rFonts w:ascii="Tms Rmn" w:hAnsi="Tms Rmn" w:cs="Times New Roman"/>
      <w:i/>
      <w:lang w:eastAsia="en-US"/>
    </w:rPr>
  </w:style>
  <w:style w:type="paragraph" w:customStyle="1" w:styleId="TableFin">
    <w:name w:val="Table_Fin"/>
    <w:basedOn w:val="a1"/>
    <w:next w:val="a1"/>
    <w:rsid w:val="003208BE"/>
    <w:pPr>
      <w:spacing w:before="284"/>
    </w:pPr>
    <w:rPr>
      <w:rFonts w:ascii="Tms Rmn" w:hAnsi="Tms Rmn" w:cs="Times New Roman"/>
      <w:lang w:eastAsia="en-US"/>
    </w:rPr>
  </w:style>
  <w:style w:type="paragraph" w:customStyle="1" w:styleId="Annex0">
    <w:name w:val="Annex_#"/>
    <w:basedOn w:val="a1"/>
    <w:next w:val="AnnexTitle"/>
    <w:rsid w:val="003208BE"/>
    <w:pPr>
      <w:spacing w:before="720" w:after="68"/>
      <w:jc w:val="center"/>
    </w:pPr>
    <w:rPr>
      <w:rFonts w:ascii="Tms Rmn" w:hAnsi="Tms Rmn" w:cs="Times New Roman"/>
      <w:sz w:val="18"/>
      <w:lang w:eastAsia="en-US"/>
    </w:rPr>
  </w:style>
  <w:style w:type="paragraph" w:customStyle="1" w:styleId="Normalaftertitle">
    <w:name w:val="Normal after title"/>
    <w:basedOn w:val="a1"/>
    <w:rsid w:val="003208BE"/>
    <w:pPr>
      <w:tabs>
        <w:tab w:val="left" w:pos="794"/>
        <w:tab w:val="left" w:pos="1191"/>
        <w:tab w:val="left" w:pos="1588"/>
        <w:tab w:val="left" w:pos="1985"/>
      </w:tabs>
      <w:spacing w:before="480"/>
    </w:pPr>
    <w:rPr>
      <w:rFonts w:ascii="Tms Rmn" w:hAnsi="Tms Rmn" w:cs="Times New Roman"/>
      <w:lang w:eastAsia="en-US"/>
    </w:rPr>
  </w:style>
  <w:style w:type="paragraph" w:customStyle="1" w:styleId="ASN1Cont">
    <w:name w:val="ASN.1 Cont."/>
    <w:basedOn w:val="ASN1"/>
    <w:rsid w:val="003208BE"/>
    <w:pPr>
      <w:tabs>
        <w:tab w:val="clear" w:pos="2381"/>
        <w:tab w:val="clear" w:pos="2778"/>
        <w:tab w:val="clear" w:pos="3175"/>
        <w:tab w:val="clear" w:pos="3572"/>
        <w:tab w:val="clear" w:pos="3969"/>
        <w:tab w:val="clear" w:pos="4366"/>
        <w:tab w:val="clear" w:pos="4763"/>
        <w:tab w:val="clear" w:pos="5160"/>
        <w:tab w:val="clear" w:pos="5557"/>
        <w:tab w:val="clear" w:pos="5954"/>
        <w:tab w:val="clear" w:pos="6350"/>
        <w:tab w:val="clear" w:pos="9735"/>
        <w:tab w:val="left" w:pos="794"/>
        <w:tab w:val="left" w:pos="1191"/>
        <w:tab w:val="left" w:pos="1588"/>
        <w:tab w:val="left" w:pos="1985"/>
      </w:tabs>
      <w:overflowPunct/>
      <w:autoSpaceDE/>
      <w:autoSpaceDN/>
      <w:adjustRightInd/>
      <w:spacing w:before="0"/>
      <w:textAlignment w:val="auto"/>
    </w:pPr>
    <w:rPr>
      <w:lang w:val="en-GB"/>
    </w:rPr>
  </w:style>
  <w:style w:type="paragraph" w:customStyle="1" w:styleId="ASN1ital">
    <w:name w:val="ASN.1 ital"/>
    <w:basedOn w:val="a1"/>
    <w:next w:val="ASN1Cont"/>
    <w:rsid w:val="003208BE"/>
    <w:pPr>
      <w:tabs>
        <w:tab w:val="left" w:pos="794"/>
        <w:tab w:val="left" w:pos="1191"/>
        <w:tab w:val="left" w:pos="1588"/>
        <w:tab w:val="left" w:pos="1985"/>
      </w:tabs>
    </w:pPr>
    <w:rPr>
      <w:rFonts w:ascii="Times New Roman" w:hAnsi="Times New Roman" w:cs="Times New Roman"/>
      <w:i/>
      <w:lang w:val="en-GB" w:eastAsia="en-US"/>
    </w:rPr>
  </w:style>
  <w:style w:type="paragraph" w:customStyle="1" w:styleId="AppendixRef">
    <w:name w:val="Appendix_Ref"/>
    <w:basedOn w:val="AnnexRef"/>
    <w:next w:val="Normalaftertitle"/>
    <w:rsid w:val="003208BE"/>
    <w:pPr>
      <w:overflowPunct/>
      <w:autoSpaceDE/>
      <w:autoSpaceDN/>
      <w:adjustRightInd/>
      <w:textAlignment w:val="auto"/>
    </w:pPr>
    <w:rPr>
      <w:rFonts w:ascii="Tms Rmn" w:hAnsi="Tms Rmn"/>
    </w:rPr>
  </w:style>
  <w:style w:type="paragraph" w:customStyle="1" w:styleId="RecTitle">
    <w:name w:val="Rec Title"/>
    <w:basedOn w:val="Rec"/>
    <w:next w:val="RecRef"/>
    <w:rsid w:val="003208BE"/>
    <w:pPr>
      <w:overflowPunct/>
      <w:autoSpaceDE/>
      <w:autoSpaceDN/>
      <w:adjustRightInd/>
      <w:spacing w:before="240"/>
      <w:jc w:val="center"/>
      <w:textAlignment w:val="auto"/>
    </w:pPr>
    <w:rPr>
      <w:rFonts w:ascii="Tms Rmn" w:hAnsi="Tms Rmn"/>
      <w:caps/>
      <w:sz w:val="24"/>
    </w:rPr>
  </w:style>
  <w:style w:type="paragraph" w:customStyle="1" w:styleId="call">
    <w:name w:val="call"/>
    <w:basedOn w:val="a1"/>
    <w:next w:val="a1"/>
    <w:rsid w:val="003208BE"/>
    <w:pPr>
      <w:tabs>
        <w:tab w:val="left" w:pos="794"/>
      </w:tabs>
      <w:spacing w:before="227"/>
      <w:jc w:val="left"/>
    </w:pPr>
    <w:rPr>
      <w:rFonts w:ascii="Tms Rmn" w:hAnsi="Tms Rmn" w:cs="Times New Roman"/>
      <w:i/>
      <w:lang w:eastAsia="en-US"/>
    </w:rPr>
  </w:style>
  <w:style w:type="paragraph" w:customStyle="1" w:styleId="tabletitle1">
    <w:name w:val="table title"/>
    <w:basedOn w:val="a1"/>
    <w:rsid w:val="003208BE"/>
    <w:pPr>
      <w:keepNext/>
      <w:spacing w:before="240" w:after="120"/>
      <w:jc w:val="center"/>
    </w:pPr>
    <w:rPr>
      <w:rFonts w:ascii="Tms Rmn" w:hAnsi="Tms Rmn" w:cs="Times New Roman"/>
      <w:b/>
      <w:lang w:val="en-GB" w:eastAsia="en-US"/>
    </w:rPr>
  </w:style>
  <w:style w:type="paragraph" w:customStyle="1" w:styleId="list">
    <w:name w:val="list"/>
    <w:basedOn w:val="a1"/>
    <w:rsid w:val="003208BE"/>
    <w:pPr>
      <w:keepNext/>
      <w:keepLines/>
      <w:spacing w:before="60" w:after="60"/>
      <w:ind w:left="720" w:hanging="720"/>
    </w:pPr>
    <w:rPr>
      <w:rFonts w:ascii="Tms Rmn" w:hAnsi="Tms Rmn" w:cs="Times New Roman"/>
      <w:lang w:val="en-GB" w:eastAsia="en-US"/>
    </w:rPr>
  </w:style>
  <w:style w:type="paragraph" w:customStyle="1" w:styleId="codefragment">
    <w:name w:val="code fragment"/>
    <w:basedOn w:val="a1"/>
    <w:rsid w:val="003208BE"/>
    <w:pPr>
      <w:keepNext/>
      <w:keepLines/>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pPr>
    <w:rPr>
      <w:rFonts w:ascii="Tms Rmn" w:hAnsi="Tms Rmn" w:cs="Times New Roman"/>
      <w:lang w:val="en-GB" w:eastAsia="en-US"/>
    </w:rPr>
  </w:style>
  <w:style w:type="paragraph" w:customStyle="1" w:styleId="list1">
    <w:name w:val="list1"/>
    <w:basedOn w:val="list"/>
    <w:rsid w:val="003208BE"/>
    <w:pPr>
      <w:ind w:left="1440"/>
    </w:pPr>
  </w:style>
  <w:style w:type="paragraph" w:customStyle="1" w:styleId="KeepWithNext">
    <w:name w:val="KeepWithNext"/>
    <w:basedOn w:val="a1"/>
    <w:rsid w:val="003208BE"/>
    <w:pPr>
      <w:keepNext/>
      <w:spacing w:before="60" w:after="60"/>
    </w:pPr>
    <w:rPr>
      <w:rFonts w:ascii="Tms Rmn" w:hAnsi="Tms Rmn" w:cs="Times New Roman"/>
      <w:lang w:val="en-GB" w:eastAsia="en-US"/>
    </w:rPr>
  </w:style>
  <w:style w:type="paragraph" w:customStyle="1" w:styleId="annextitle0">
    <w:name w:val="annex title"/>
    <w:basedOn w:val="1"/>
    <w:rsid w:val="003208BE"/>
    <w:pPr>
      <w:keepLines/>
      <w:numPr>
        <w:numId w:val="0"/>
      </w:numPr>
      <w:tabs>
        <w:tab w:val="clear" w:pos="400"/>
        <w:tab w:val="clear" w:pos="560"/>
        <w:tab w:val="left" w:pos="1080"/>
      </w:tabs>
      <w:suppressAutoHyphens w:val="0"/>
      <w:spacing w:before="0" w:after="120" w:line="240" w:lineRule="auto"/>
      <w:jc w:val="center"/>
    </w:pPr>
    <w:rPr>
      <w:rFonts w:ascii="Tms Rmn" w:hAnsi="Tms Rmn" w:cs="Times New Roman"/>
      <w:bCs w:val="0"/>
      <w:sz w:val="28"/>
      <w:szCs w:val="20"/>
      <w:lang w:val="en-GB" w:eastAsia="en-US"/>
    </w:rPr>
  </w:style>
  <w:style w:type="paragraph" w:customStyle="1" w:styleId="figuretitle1">
    <w:name w:val="figure title"/>
    <w:basedOn w:val="a1"/>
    <w:rsid w:val="003208BE"/>
    <w:pPr>
      <w:keepLines/>
      <w:spacing w:before="60" w:after="180"/>
      <w:jc w:val="center"/>
    </w:pPr>
    <w:rPr>
      <w:rFonts w:ascii="Tms Rmn" w:hAnsi="Tms Rmn" w:cs="Times New Roman"/>
      <w:b/>
      <w:lang w:val="en-GB" w:eastAsia="en-US"/>
    </w:rPr>
  </w:style>
  <w:style w:type="paragraph" w:customStyle="1" w:styleId="figureannotation">
    <w:name w:val="figure annotation"/>
    <w:basedOn w:val="a1"/>
    <w:rsid w:val="003208BE"/>
    <w:pPr>
      <w:keepNext/>
      <w:keepLines/>
      <w:spacing w:before="60" w:after="60"/>
    </w:pPr>
    <w:rPr>
      <w:rFonts w:ascii="Tms Rmn" w:hAnsi="Tms Rmn" w:cs="Times New Roman"/>
      <w:lang w:val="en-GB" w:eastAsia="en-US"/>
    </w:rPr>
  </w:style>
  <w:style w:type="paragraph" w:customStyle="1" w:styleId="list2">
    <w:name w:val="list2"/>
    <w:basedOn w:val="list1"/>
    <w:rsid w:val="003208BE"/>
    <w:pPr>
      <w:ind w:left="2160"/>
    </w:pPr>
  </w:style>
  <w:style w:type="paragraph" w:customStyle="1" w:styleId="NoNumHeading">
    <w:name w:val="NoNumHeading"/>
    <w:basedOn w:val="a1"/>
    <w:rsid w:val="003208BE"/>
    <w:pPr>
      <w:keepNext/>
      <w:spacing w:before="120" w:after="60"/>
    </w:pPr>
    <w:rPr>
      <w:rFonts w:ascii="Tms Rmn" w:hAnsi="Tms Rmn" w:cs="Times New Roman"/>
      <w:b/>
      <w:lang w:val="en-GB" w:eastAsia="en-US"/>
    </w:rPr>
  </w:style>
  <w:style w:type="paragraph" w:customStyle="1" w:styleId="EditorsNote">
    <w:name w:val="EditorsNote"/>
    <w:basedOn w:val="a1"/>
    <w:next w:val="a1"/>
    <w:rsid w:val="003208BE"/>
    <w:pPr>
      <w:keepNext/>
      <w:keepLines/>
      <w:spacing w:before="60" w:after="60"/>
    </w:pPr>
    <w:rPr>
      <w:rFonts w:ascii="Times New Roman" w:hAnsi="Times New Roman" w:cs="Times New Roman"/>
      <w:i/>
      <w:lang w:val="en-GB" w:eastAsia="en-US"/>
    </w:rPr>
  </w:style>
  <w:style w:type="paragraph" w:customStyle="1" w:styleId="Comment">
    <w:name w:val="Comment"/>
    <w:basedOn w:val="a1"/>
    <w:rsid w:val="003208BE"/>
    <w:pPr>
      <w:suppressLineNumbers/>
      <w:spacing w:before="60" w:after="60"/>
    </w:pPr>
    <w:rPr>
      <w:rFonts w:ascii="Times New Roman" w:hAnsi="Times New Roman" w:cs="Times New Roman"/>
      <w:sz w:val="22"/>
      <w:lang w:val="en-GB" w:eastAsia="en-US"/>
    </w:rPr>
  </w:style>
  <w:style w:type="paragraph" w:customStyle="1" w:styleId="Bullet">
    <w:name w:val="Bullet"/>
    <w:basedOn w:val="a1"/>
    <w:rsid w:val="003208BE"/>
    <w:pPr>
      <w:spacing w:before="60" w:after="60"/>
      <w:ind w:left="360" w:hanging="360"/>
      <w:jc w:val="left"/>
    </w:pPr>
    <w:rPr>
      <w:rFonts w:ascii="Times New Roman" w:hAnsi="Times New Roman" w:cs="Times New Roman"/>
      <w:lang w:val="en-GB" w:eastAsia="en-US"/>
    </w:rPr>
  </w:style>
  <w:style w:type="paragraph" w:customStyle="1" w:styleId="table0">
    <w:name w:val="table"/>
    <w:basedOn w:val="a1"/>
    <w:rsid w:val="003208BE"/>
    <w:pPr>
      <w:jc w:val="left"/>
    </w:pPr>
    <w:rPr>
      <w:rFonts w:ascii="Times New Roman" w:hAnsi="Times New Roman" w:cs="Times New Roman"/>
      <w:sz w:val="28"/>
      <w:lang w:val="en-GB" w:eastAsia="en-US"/>
    </w:rPr>
  </w:style>
  <w:style w:type="paragraph" w:customStyle="1" w:styleId="toc9">
    <w:name w:val="toc 9"/>
    <w:basedOn w:val="a1"/>
    <w:next w:val="a1"/>
    <w:rsid w:val="003208BE"/>
    <w:pPr>
      <w:tabs>
        <w:tab w:val="right" w:leader="dot" w:pos="8280"/>
      </w:tabs>
      <w:ind w:left="1400"/>
      <w:jc w:val="left"/>
    </w:pPr>
    <w:rPr>
      <w:rFonts w:ascii="Tms Rmn" w:hAnsi="Tms Rmn" w:cs="Times New Roman"/>
      <w:sz w:val="18"/>
      <w:lang w:val="en-GB" w:eastAsia="en-US"/>
    </w:rPr>
  </w:style>
  <w:style w:type="paragraph" w:customStyle="1" w:styleId="HeadingContents">
    <w:name w:val="HeadingContents"/>
    <w:basedOn w:val="1"/>
    <w:rsid w:val="003208BE"/>
    <w:pPr>
      <w:keepLines/>
      <w:numPr>
        <w:numId w:val="0"/>
      </w:numPr>
      <w:tabs>
        <w:tab w:val="clear" w:pos="400"/>
        <w:tab w:val="clear" w:pos="560"/>
        <w:tab w:val="right" w:pos="8280"/>
      </w:tabs>
      <w:suppressAutoHyphens w:val="0"/>
      <w:spacing w:before="180" w:after="120" w:line="240" w:lineRule="auto"/>
    </w:pPr>
    <w:rPr>
      <w:rFonts w:ascii="Times New Roman" w:hAnsi="Times New Roman" w:cs="Times New Roman"/>
      <w:bCs w:val="0"/>
      <w:sz w:val="28"/>
      <w:szCs w:val="20"/>
      <w:lang w:val="en-GB" w:eastAsia="en-US"/>
    </w:rPr>
  </w:style>
  <w:style w:type="paragraph" w:customStyle="1" w:styleId="RecTitle0">
    <w:name w:val="Rec_Title"/>
    <w:basedOn w:val="a1"/>
    <w:next w:val="1"/>
    <w:rsid w:val="003208BE"/>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hAnsi="Times New Roman" w:cs="Times New Roman"/>
      <w:b/>
      <w:caps/>
      <w:sz w:val="24"/>
      <w:lang w:val="en-GB" w:eastAsia="en-US"/>
    </w:rPr>
  </w:style>
  <w:style w:type="paragraph" w:customStyle="1" w:styleId="Cov">
    <w:name w:val="Cov"/>
    <w:basedOn w:val="a1"/>
    <w:rsid w:val="003208BE"/>
    <w:pPr>
      <w:overflowPunct w:val="0"/>
      <w:autoSpaceDE w:val="0"/>
      <w:autoSpaceDN w:val="0"/>
      <w:adjustRightInd w:val="0"/>
      <w:spacing w:before="80" w:after="80"/>
      <w:ind w:left="57"/>
      <w:jc w:val="left"/>
      <w:textAlignment w:val="baseline"/>
    </w:pPr>
    <w:rPr>
      <w:rFonts w:ascii="Times New Roman" w:hAnsi="Times New Roman" w:cs="Times New Roman"/>
      <w:sz w:val="22"/>
      <w:lang w:val="en-GB" w:eastAsia="en-US"/>
    </w:rPr>
  </w:style>
  <w:style w:type="paragraph" w:customStyle="1" w:styleId="TableHead">
    <w:name w:val="Table_Head"/>
    <w:basedOn w:val="TableText"/>
    <w:rsid w:val="003208BE"/>
    <w:pPr>
      <w:keepNext/>
      <w:keepLines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113" w:after="113" w:line="240" w:lineRule="auto"/>
      <w:jc w:val="center"/>
    </w:pPr>
    <w:rPr>
      <w:b/>
      <w:sz w:val="24"/>
      <w:lang w:val="en-GB"/>
    </w:rPr>
  </w:style>
  <w:style w:type="paragraph" w:customStyle="1" w:styleId="Appendix">
    <w:name w:val="Appendix_#"/>
    <w:basedOn w:val="Annex0"/>
    <w:next w:val="AppendixRef"/>
    <w:rsid w:val="003208BE"/>
    <w:pPr>
      <w:tabs>
        <w:tab w:val="left" w:pos="794"/>
        <w:tab w:val="left" w:pos="1191"/>
        <w:tab w:val="left" w:pos="1588"/>
        <w:tab w:val="left" w:pos="1985"/>
      </w:tabs>
      <w:overflowPunct w:val="0"/>
      <w:autoSpaceDE w:val="0"/>
      <w:autoSpaceDN w:val="0"/>
      <w:adjustRightInd w:val="0"/>
      <w:spacing w:after="0"/>
      <w:textAlignment w:val="baseline"/>
    </w:pPr>
    <w:rPr>
      <w:rFonts w:ascii="Times New Roman" w:hAnsi="Times New Roman"/>
      <w:caps/>
      <w:sz w:val="24"/>
      <w:lang w:val="en-GB"/>
    </w:rPr>
  </w:style>
  <w:style w:type="paragraph" w:customStyle="1" w:styleId="AppendixTitle">
    <w:name w:val="Appendix_Title"/>
    <w:basedOn w:val="AnnexTitle"/>
    <w:next w:val="a1"/>
    <w:rsid w:val="003208BE"/>
    <w:pPr>
      <w:tabs>
        <w:tab w:val="left" w:pos="794"/>
        <w:tab w:val="left" w:pos="1191"/>
        <w:tab w:val="left" w:pos="1588"/>
        <w:tab w:val="left" w:pos="1985"/>
      </w:tabs>
      <w:spacing w:before="240" w:after="284"/>
    </w:pPr>
    <w:rPr>
      <w:lang w:val="en-GB"/>
    </w:rPr>
  </w:style>
  <w:style w:type="paragraph" w:customStyle="1" w:styleId="RefTitle">
    <w:name w:val="Ref_Title"/>
    <w:basedOn w:val="a1"/>
    <w:next w:val="RefText"/>
    <w:rsid w:val="003208BE"/>
    <w:pPr>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cs="Times New Roman"/>
      <w:caps/>
      <w:sz w:val="24"/>
      <w:lang w:val="en-GB" w:eastAsia="en-US"/>
    </w:rPr>
  </w:style>
  <w:style w:type="paragraph" w:customStyle="1" w:styleId="RefText">
    <w:name w:val="Ref_Text"/>
    <w:basedOn w:val="a1"/>
    <w:rsid w:val="003208BE"/>
    <w:pPr>
      <w:tabs>
        <w:tab w:val="left" w:pos="794"/>
        <w:tab w:val="left" w:pos="1191"/>
        <w:tab w:val="left" w:pos="1588"/>
        <w:tab w:val="left" w:pos="1985"/>
      </w:tabs>
      <w:overflowPunct w:val="0"/>
      <w:autoSpaceDE w:val="0"/>
      <w:autoSpaceDN w:val="0"/>
      <w:adjustRightInd w:val="0"/>
      <w:ind w:left="794" w:hanging="794"/>
      <w:jc w:val="left"/>
      <w:textAlignment w:val="baseline"/>
    </w:pPr>
    <w:rPr>
      <w:rFonts w:ascii="Times New Roman" w:hAnsi="Times New Roman" w:cs="Times New Roman"/>
      <w:sz w:val="24"/>
      <w:lang w:val="en-GB" w:eastAsia="en-US"/>
    </w:rPr>
  </w:style>
  <w:style w:type="paragraph" w:customStyle="1" w:styleId="Head0">
    <w:name w:val="Head"/>
    <w:basedOn w:val="a1"/>
    <w:rsid w:val="003208BE"/>
    <w:pPr>
      <w:tabs>
        <w:tab w:val="left" w:pos="6663"/>
      </w:tabs>
      <w:overflowPunct w:val="0"/>
      <w:autoSpaceDE w:val="0"/>
      <w:autoSpaceDN w:val="0"/>
      <w:adjustRightInd w:val="0"/>
      <w:jc w:val="left"/>
      <w:textAlignment w:val="baseline"/>
    </w:pPr>
    <w:rPr>
      <w:rFonts w:ascii="Times New Roman" w:hAnsi="Times New Roman" w:cs="Times New Roman"/>
      <w:sz w:val="24"/>
      <w:lang w:val="en-GB" w:eastAsia="en-US"/>
    </w:rPr>
  </w:style>
  <w:style w:type="paragraph" w:customStyle="1" w:styleId="Rec0">
    <w:name w:val="Rec_#"/>
    <w:basedOn w:val="a1"/>
    <w:next w:val="RecTitle0"/>
    <w:rsid w:val="003208BE"/>
    <w:pPr>
      <w:tabs>
        <w:tab w:val="left" w:pos="794"/>
        <w:tab w:val="left" w:pos="1191"/>
        <w:tab w:val="left" w:pos="1588"/>
        <w:tab w:val="left" w:pos="1985"/>
      </w:tabs>
      <w:overflowPunct w:val="0"/>
      <w:autoSpaceDE w:val="0"/>
      <w:autoSpaceDN w:val="0"/>
      <w:adjustRightInd w:val="0"/>
      <w:spacing w:before="720"/>
      <w:jc w:val="center"/>
      <w:textAlignment w:val="baseline"/>
    </w:pPr>
    <w:rPr>
      <w:rFonts w:ascii="Times New Roman" w:hAnsi="Times New Roman" w:cs="Times New Roman"/>
      <w:caps/>
      <w:sz w:val="24"/>
      <w:lang w:val="en-GB" w:eastAsia="en-US"/>
    </w:rPr>
  </w:style>
  <w:style w:type="paragraph" w:customStyle="1" w:styleId="toc0">
    <w:name w:val="toc 0"/>
    <w:basedOn w:val="a1"/>
    <w:next w:val="12"/>
    <w:rsid w:val="003208BE"/>
    <w:pPr>
      <w:tabs>
        <w:tab w:val="right" w:pos="9781"/>
      </w:tabs>
      <w:overflowPunct w:val="0"/>
      <w:autoSpaceDE w:val="0"/>
      <w:autoSpaceDN w:val="0"/>
      <w:adjustRightInd w:val="0"/>
      <w:jc w:val="left"/>
      <w:textAlignment w:val="baseline"/>
    </w:pPr>
    <w:rPr>
      <w:rFonts w:ascii="Times New Roman" w:hAnsi="Times New Roman" w:cs="Times New Roman"/>
      <w:b/>
      <w:sz w:val="24"/>
      <w:lang w:val="en-GB" w:eastAsia="en-US"/>
    </w:rPr>
  </w:style>
  <w:style w:type="paragraph" w:customStyle="1" w:styleId="Infodoc">
    <w:name w:val="Infodoc"/>
    <w:basedOn w:val="a1"/>
    <w:rsid w:val="003208BE"/>
    <w:pPr>
      <w:tabs>
        <w:tab w:val="left" w:pos="1418"/>
      </w:tabs>
      <w:overflowPunct w:val="0"/>
      <w:autoSpaceDE w:val="0"/>
      <w:autoSpaceDN w:val="0"/>
      <w:adjustRightInd w:val="0"/>
      <w:ind w:left="1418" w:hanging="1418"/>
      <w:jc w:val="left"/>
      <w:textAlignment w:val="baseline"/>
    </w:pPr>
    <w:rPr>
      <w:rFonts w:ascii="Times New Roman" w:hAnsi="Times New Roman" w:cs="Times New Roman"/>
      <w:sz w:val="24"/>
      <w:lang w:val="en-GB" w:eastAsia="en-US"/>
    </w:rPr>
  </w:style>
  <w:style w:type="paragraph" w:customStyle="1" w:styleId="Part">
    <w:name w:val="Part"/>
    <w:basedOn w:val="a1"/>
    <w:rsid w:val="003208BE"/>
    <w:pPr>
      <w:tabs>
        <w:tab w:val="left" w:pos="1276"/>
        <w:tab w:val="left" w:pos="1701"/>
      </w:tabs>
      <w:overflowPunct w:val="0"/>
      <w:autoSpaceDE w:val="0"/>
      <w:autoSpaceDN w:val="0"/>
      <w:adjustRightInd w:val="0"/>
      <w:spacing w:before="199"/>
      <w:ind w:left="1701" w:hanging="1701"/>
      <w:jc w:val="left"/>
      <w:textAlignment w:val="baseline"/>
    </w:pPr>
    <w:rPr>
      <w:rFonts w:ascii="Times New Roman" w:hAnsi="Times New Roman" w:cs="Times New Roman"/>
      <w:caps/>
      <w:sz w:val="24"/>
      <w:lang w:val="en-GB" w:eastAsia="en-US"/>
    </w:rPr>
  </w:style>
  <w:style w:type="paragraph" w:customStyle="1" w:styleId="Address">
    <w:name w:val="Address"/>
    <w:basedOn w:val="a1"/>
    <w:rsid w:val="003208BE"/>
    <w:pPr>
      <w:tabs>
        <w:tab w:val="left" w:pos="4820"/>
        <w:tab w:val="left" w:pos="5529"/>
      </w:tabs>
      <w:overflowPunct w:val="0"/>
      <w:autoSpaceDE w:val="0"/>
      <w:autoSpaceDN w:val="0"/>
      <w:adjustRightInd w:val="0"/>
      <w:ind w:left="794"/>
      <w:jc w:val="left"/>
      <w:textAlignment w:val="baseline"/>
    </w:pPr>
    <w:rPr>
      <w:rFonts w:ascii="Times New Roman" w:hAnsi="Times New Roman" w:cs="Times New Roman"/>
      <w:sz w:val="24"/>
      <w:lang w:val="en-GB" w:eastAsia="en-US"/>
    </w:rPr>
  </w:style>
  <w:style w:type="paragraph" w:customStyle="1" w:styleId="Keywords">
    <w:name w:val="Keywords"/>
    <w:basedOn w:val="a1"/>
    <w:rsid w:val="003208BE"/>
    <w:pPr>
      <w:tabs>
        <w:tab w:val="left" w:pos="794"/>
        <w:tab w:val="left" w:pos="1985"/>
      </w:tabs>
      <w:overflowPunct w:val="0"/>
      <w:autoSpaceDE w:val="0"/>
      <w:autoSpaceDN w:val="0"/>
      <w:adjustRightInd w:val="0"/>
      <w:ind w:left="794" w:hanging="794"/>
      <w:jc w:val="left"/>
      <w:textAlignment w:val="baseline"/>
    </w:pPr>
    <w:rPr>
      <w:rFonts w:ascii="Times New Roman" w:hAnsi="Times New Roman" w:cs="Times New Roman"/>
      <w:sz w:val="24"/>
      <w:lang w:val="en-GB" w:eastAsia="en-US"/>
    </w:rPr>
  </w:style>
  <w:style w:type="paragraph" w:customStyle="1" w:styleId="EquationLegend">
    <w:name w:val="Equation_Legend"/>
    <w:basedOn w:val="a1"/>
    <w:rsid w:val="003208BE"/>
    <w:pPr>
      <w:tabs>
        <w:tab w:val="right" w:pos="1531"/>
        <w:tab w:val="left" w:pos="1701"/>
      </w:tabs>
      <w:overflowPunct w:val="0"/>
      <w:autoSpaceDE w:val="0"/>
      <w:autoSpaceDN w:val="0"/>
      <w:adjustRightInd w:val="0"/>
      <w:spacing w:before="86"/>
      <w:ind w:left="1701" w:hanging="1701"/>
      <w:jc w:val="left"/>
      <w:textAlignment w:val="baseline"/>
    </w:pPr>
    <w:rPr>
      <w:rFonts w:ascii="Times New Roman" w:hAnsi="Times New Roman" w:cs="Times New Roman"/>
      <w:sz w:val="24"/>
      <w:lang w:val="en-GB" w:eastAsia="en-US"/>
    </w:rPr>
  </w:style>
  <w:style w:type="paragraph" w:customStyle="1" w:styleId="meeting">
    <w:name w:val="meeting"/>
    <w:basedOn w:val="Head0"/>
    <w:next w:val="Head0"/>
    <w:rsid w:val="003208BE"/>
    <w:pPr>
      <w:tabs>
        <w:tab w:val="left" w:pos="7371"/>
      </w:tabs>
      <w:spacing w:after="567"/>
    </w:pPr>
  </w:style>
  <w:style w:type="paragraph" w:customStyle="1" w:styleId="item">
    <w:name w:val="item"/>
    <w:basedOn w:val="a1"/>
    <w:rsid w:val="003208BE"/>
    <w:pPr>
      <w:numPr>
        <w:numId w:val="16"/>
      </w:numPr>
      <w:spacing w:line="230" w:lineRule="auto"/>
    </w:pPr>
    <w:rPr>
      <w:rFonts w:cs="Times New Roman"/>
      <w:lang w:val="en-GB"/>
    </w:rPr>
  </w:style>
  <w:style w:type="paragraph" w:customStyle="1" w:styleId="AnnexNotitle">
    <w:name w:val="Annex_No &amp; title"/>
    <w:basedOn w:val="a1"/>
    <w:next w:val="a1"/>
    <w:rsid w:val="003208BE"/>
    <w:pPr>
      <w:jc w:val="left"/>
    </w:pPr>
    <w:rPr>
      <w:rFonts w:ascii="Times New Roman" w:hAnsi="Times New Roman" w:cs="Times New Roman"/>
      <w:lang w:eastAsia="en-US"/>
    </w:rPr>
  </w:style>
  <w:style w:type="paragraph" w:customStyle="1" w:styleId="Headingb">
    <w:name w:val="Heading_b"/>
    <w:basedOn w:val="a1"/>
    <w:next w:val="a1"/>
    <w:rsid w:val="003208BE"/>
    <w:pPr>
      <w:jc w:val="left"/>
    </w:pPr>
    <w:rPr>
      <w:rFonts w:ascii="Times New Roman" w:hAnsi="Times New Roman" w:cs="Times New Roman"/>
      <w:lang w:eastAsia="en-US"/>
    </w:rPr>
  </w:style>
  <w:style w:type="paragraph" w:customStyle="1" w:styleId="RecNo">
    <w:name w:val="Rec_No"/>
    <w:basedOn w:val="a1"/>
    <w:next w:val="AppendixRef"/>
    <w:rsid w:val="003208BE"/>
    <w:pPr>
      <w:jc w:val="left"/>
    </w:pPr>
    <w:rPr>
      <w:rFonts w:ascii="Times New Roman" w:hAnsi="Times New Roman" w:cs="Times New Roman"/>
      <w:lang w:eastAsia="en-US"/>
    </w:rPr>
  </w:style>
  <w:style w:type="paragraph" w:customStyle="1" w:styleId="Rectitle1">
    <w:name w:val="Rec_title"/>
    <w:basedOn w:val="a1"/>
    <w:next w:val="a1"/>
    <w:rsid w:val="003208BE"/>
    <w:pPr>
      <w:jc w:val="left"/>
    </w:pPr>
    <w:rPr>
      <w:rFonts w:ascii="Times New Roman" w:hAnsi="Times New Roman" w:cs="Times New Roman"/>
      <w:lang w:eastAsia="en-US"/>
    </w:rPr>
  </w:style>
  <w:style w:type="paragraph" w:customStyle="1" w:styleId="FooterQP">
    <w:name w:val="Footer_QP"/>
    <w:basedOn w:val="a1"/>
    <w:next w:val="RecTitle"/>
    <w:rsid w:val="003208BE"/>
    <w:pPr>
      <w:jc w:val="left"/>
    </w:pPr>
    <w:rPr>
      <w:rFonts w:ascii="Times New Roman" w:hAnsi="Times New Roman" w:cs="Times New Roman"/>
      <w:lang w:eastAsia="en-US"/>
    </w:rPr>
  </w:style>
  <w:style w:type="character" w:customStyle="1" w:styleId="href">
    <w:name w:val="href"/>
    <w:rsid w:val="003208BE"/>
    <w:rPr>
      <w:rFonts w:ascii="Arial" w:eastAsia="SimSun" w:hAnsi="Arial" w:cs="Arial"/>
      <w:color w:val="0000FF"/>
      <w:kern w:val="2"/>
      <w:lang w:val="en-US" w:eastAsia="zh-CN" w:bidi="ar-SA"/>
    </w:rPr>
  </w:style>
  <w:style w:type="paragraph" w:customStyle="1" w:styleId="Tablehead0">
    <w:name w:val="Table_head"/>
    <w:basedOn w:val="list1"/>
    <w:next w:val="list1"/>
    <w:rsid w:val="003208BE"/>
  </w:style>
  <w:style w:type="paragraph" w:customStyle="1" w:styleId="Tabletext0">
    <w:name w:val="Table_text"/>
    <w:basedOn w:val="a1"/>
    <w:next w:val="list1"/>
    <w:rsid w:val="003208BE"/>
    <w:pPr>
      <w:jc w:val="left"/>
    </w:pPr>
    <w:rPr>
      <w:rFonts w:ascii="Times New Roman" w:hAnsi="Times New Roman" w:cs="Times New Roman"/>
      <w:lang w:eastAsia="en-US"/>
    </w:rPr>
  </w:style>
  <w:style w:type="character" w:customStyle="1" w:styleId="tablesyntaxChar">
    <w:name w:val="table syntax Char"/>
    <w:rsid w:val="003208BE"/>
    <w:rPr>
      <w:rFonts w:ascii="Arial" w:eastAsia="SimSun" w:hAnsi="Arial" w:cs="Arial"/>
      <w:color w:val="0000FF"/>
      <w:kern w:val="2"/>
      <w:lang w:val="en-US" w:eastAsia="zh-CN" w:bidi="ar-SA"/>
    </w:rPr>
  </w:style>
  <w:style w:type="paragraph" w:customStyle="1" w:styleId="StyleHeading1TimesNewRoman12ptBefore24ptAfter0">
    <w:name w:val="Style Heading 1 + Times New Roman 12 pt Before:  24 pt After:  0..."/>
    <w:basedOn w:val="1"/>
    <w:next w:val="annextitle0"/>
    <w:rsid w:val="003208BE"/>
    <w:pPr>
      <w:numPr>
        <w:numId w:val="0"/>
      </w:numPr>
      <w:tabs>
        <w:tab w:val="clear" w:pos="400"/>
        <w:tab w:val="clear" w:pos="560"/>
        <w:tab w:val="num" w:pos="0"/>
      </w:tabs>
      <w:suppressAutoHyphens w:val="0"/>
      <w:spacing w:before="240" w:after="60" w:line="240" w:lineRule="auto"/>
    </w:pPr>
    <w:rPr>
      <w:rFonts w:ascii="Times New Roman" w:hAnsi="Times New Roman" w:cs="Times New Roman"/>
      <w:bCs w:val="0"/>
      <w:kern w:val="28"/>
      <w:sz w:val="28"/>
      <w:szCs w:val="20"/>
    </w:rPr>
  </w:style>
  <w:style w:type="paragraph" w:customStyle="1" w:styleId="StyleHeading2TimesNewRoman11ptNotItalicJustifiedBe">
    <w:name w:val="Style Heading 2 + Times New Roman 11 pt Not Italic Justified Be..."/>
    <w:basedOn w:val="20"/>
    <w:next w:val="figuretitle1"/>
    <w:rsid w:val="003208BE"/>
    <w:pPr>
      <w:numPr>
        <w:numId w:val="0"/>
      </w:numPr>
      <w:tabs>
        <w:tab w:val="clear" w:pos="540"/>
        <w:tab w:val="clear" w:pos="700"/>
        <w:tab w:val="num" w:pos="0"/>
      </w:tabs>
      <w:suppressAutoHyphens w:val="0"/>
      <w:spacing w:before="240" w:after="60" w:line="240" w:lineRule="auto"/>
    </w:pPr>
    <w:rPr>
      <w:rFonts w:ascii="Times New Roman" w:hAnsi="Times New Roman" w:cs="Times New Roman"/>
      <w:bCs w:val="0"/>
      <w:sz w:val="24"/>
      <w:szCs w:val="20"/>
    </w:rPr>
  </w:style>
  <w:style w:type="paragraph" w:customStyle="1" w:styleId="StyleHeading3TimesNewRoman10ptJustifiedBefore905">
    <w:name w:val="Style Heading 3 + Times New Roman 10 pt Justified Before:  9.05 ..."/>
    <w:basedOn w:val="30"/>
    <w:next w:val="figureannotation"/>
    <w:rsid w:val="003208BE"/>
    <w:pPr>
      <w:numPr>
        <w:numId w:val="0"/>
      </w:numPr>
      <w:tabs>
        <w:tab w:val="clear" w:pos="660"/>
        <w:tab w:val="clear" w:pos="880"/>
        <w:tab w:val="num" w:pos="0"/>
      </w:tabs>
      <w:suppressAutoHyphens w:val="0"/>
      <w:spacing w:before="240" w:after="60" w:line="240" w:lineRule="auto"/>
    </w:pPr>
    <w:rPr>
      <w:rFonts w:ascii="Times New Roman" w:hAnsi="Times New Roman" w:cs="Times New Roman"/>
      <w:bCs w:val="0"/>
      <w:sz w:val="22"/>
    </w:rPr>
  </w:style>
  <w:style w:type="character" w:customStyle="1" w:styleId="NoteChar1">
    <w:name w:val="Note Char1"/>
    <w:rsid w:val="003208BE"/>
    <w:rPr>
      <w:rFonts w:ascii="Arial" w:eastAsia="SimSun" w:hAnsi="Arial" w:cs="Arial"/>
      <w:color w:val="0000FF"/>
      <w:kern w:val="2"/>
      <w:lang w:val="en-US" w:eastAsia="zh-CN" w:bidi="ar-SA"/>
    </w:rPr>
  </w:style>
  <w:style w:type="character" w:customStyle="1" w:styleId="Note1CharCharCharCharCharCharChar1">
    <w:name w:val="Note 1 Char Char Char Char Char Char Char1"/>
    <w:rsid w:val="003208BE"/>
    <w:rPr>
      <w:rFonts w:ascii="Arial" w:eastAsia="SimSun" w:hAnsi="Arial" w:cs="Arial"/>
      <w:color w:val="0000FF"/>
      <w:kern w:val="2"/>
      <w:lang w:val="en-US" w:eastAsia="zh-CN" w:bidi="ar-SA"/>
    </w:rPr>
  </w:style>
  <w:style w:type="paragraph" w:customStyle="1" w:styleId="StyletableheadingCentered">
    <w:name w:val="Style table heading + Centered"/>
    <w:basedOn w:val="AppendixHeading2"/>
    <w:next w:val="EditorsNote"/>
    <w:rsid w:val="003208BE"/>
  </w:style>
  <w:style w:type="paragraph" w:customStyle="1" w:styleId="Styleenumlev1Left0Hanging03">
    <w:name w:val="Style enumlev1 + Left:  0&quot; Hanging:  0.3&quot;"/>
    <w:basedOn w:val="Annex5"/>
    <w:next w:val="Comment"/>
    <w:rsid w:val="003208BE"/>
    <w:pPr>
      <w:overflowPunct/>
      <w:autoSpaceDE/>
      <w:autoSpaceDN/>
      <w:adjustRightInd/>
      <w:textAlignment w:val="auto"/>
    </w:pPr>
  </w:style>
  <w:style w:type="paragraph" w:customStyle="1" w:styleId="StyleNote111ptLeft0">
    <w:name w:val="Style Note 1 + 11 pt Left:  0&quot;"/>
    <w:basedOn w:val="a1"/>
    <w:next w:val="Bullet"/>
    <w:rsid w:val="003208BE"/>
    <w:pPr>
      <w:jc w:val="left"/>
    </w:pPr>
    <w:rPr>
      <w:rFonts w:ascii="Times New Roman" w:hAnsi="Times New Roman" w:cs="Times New Roman"/>
      <w:lang w:eastAsia="en-US"/>
    </w:rPr>
  </w:style>
  <w:style w:type="character" w:customStyle="1" w:styleId="Note3Char">
    <w:name w:val="Note 3 Char"/>
    <w:rsid w:val="003208BE"/>
    <w:rPr>
      <w:rFonts w:ascii="Arial" w:eastAsia="SimSun" w:hAnsi="Arial" w:cs="Arial"/>
      <w:color w:val="0000FF"/>
      <w:kern w:val="2"/>
      <w:lang w:val="en-US" w:eastAsia="zh-CN" w:bidi="ar-SA"/>
    </w:rPr>
  </w:style>
  <w:style w:type="paragraph" w:customStyle="1" w:styleId="Annex3CharChar">
    <w:name w:val="Annex 3 Char Char"/>
    <w:basedOn w:val="a1"/>
    <w:next w:val="a1"/>
    <w:rsid w:val="003208BE"/>
    <w:pPr>
      <w:jc w:val="left"/>
    </w:pPr>
    <w:rPr>
      <w:rFonts w:ascii="Times New Roman" w:hAnsi="Times New Roman" w:cs="Times New Roman"/>
      <w:lang w:eastAsia="en-US"/>
    </w:rPr>
  </w:style>
  <w:style w:type="paragraph" w:customStyle="1" w:styleId="Annex4CharCharCharChar">
    <w:name w:val="Annex 4 Char Char Char Char"/>
    <w:basedOn w:val="toc9"/>
    <w:next w:val="a1"/>
    <w:rsid w:val="003208BE"/>
  </w:style>
  <w:style w:type="paragraph" w:customStyle="1" w:styleId="AVCEquationlevel1CharCharCharChar">
    <w:name w:val="AVC Equation level 1 Char Char Char Char"/>
    <w:basedOn w:val="a1"/>
    <w:next w:val="Cov"/>
    <w:rsid w:val="003208BE"/>
    <w:pPr>
      <w:jc w:val="left"/>
    </w:pPr>
    <w:rPr>
      <w:rFonts w:ascii="Times New Roman" w:hAnsi="Times New Roman" w:cs="Times New Roman"/>
      <w:lang w:eastAsia="en-US"/>
    </w:rPr>
  </w:style>
  <w:style w:type="character" w:customStyle="1" w:styleId="AVCEquationlevel1CharCharCharCharChar">
    <w:name w:val="AVC Equation level 1 Char Char Char Char Char"/>
    <w:rsid w:val="003208BE"/>
    <w:rPr>
      <w:rFonts w:ascii="Arial" w:eastAsia="SimSun" w:hAnsi="Arial" w:cs="Arial"/>
      <w:color w:val="0000FF"/>
      <w:kern w:val="2"/>
      <w:lang w:val="en-US" w:eastAsia="zh-CN" w:bidi="ar-SA"/>
    </w:rPr>
  </w:style>
  <w:style w:type="paragraph" w:customStyle="1" w:styleId="SVCBulletslevel1CharCharChar">
    <w:name w:val="SVC Bullets level 1 Char Char Char"/>
    <w:next w:val="Appendix"/>
    <w:rsid w:val="003208BE"/>
    <w:rPr>
      <w:rFonts w:ascii="Times New Roman" w:eastAsia="ＭＳ 明朝" w:hAnsi="Times New Roman" w:cs="Times New Roman"/>
      <w:kern w:val="0"/>
      <w:sz w:val="20"/>
      <w:szCs w:val="20"/>
    </w:rPr>
  </w:style>
  <w:style w:type="character" w:customStyle="1" w:styleId="Annex3CharCharChar">
    <w:name w:val="Annex 3 Char Char Char"/>
    <w:rsid w:val="003208BE"/>
    <w:rPr>
      <w:rFonts w:ascii="Arial" w:eastAsia="SimSun" w:hAnsi="Arial" w:cs="Arial"/>
      <w:color w:val="0000FF"/>
      <w:kern w:val="2"/>
      <w:lang w:val="en-US" w:eastAsia="zh-CN" w:bidi="ar-SA"/>
    </w:rPr>
  </w:style>
  <w:style w:type="numbering" w:customStyle="1" w:styleId="SVCBullets">
    <w:name w:val="SVC Bullets"/>
    <w:next w:val="RefTitle"/>
    <w:rsid w:val="003208BE"/>
    <w:pPr>
      <w:numPr>
        <w:numId w:val="17"/>
      </w:numPr>
    </w:pPr>
  </w:style>
  <w:style w:type="character" w:customStyle="1" w:styleId="SVCBulletslevel1CharChar">
    <w:name w:val="SVC Bullets level 1 Char Char"/>
    <w:rsid w:val="003208BE"/>
    <w:rPr>
      <w:rFonts w:ascii="Arial" w:eastAsia="SimSun" w:hAnsi="Arial" w:cs="Arial"/>
      <w:color w:val="0000FF"/>
      <w:kern w:val="2"/>
      <w:lang w:val="en-US" w:eastAsia="zh-CN" w:bidi="ar-SA"/>
    </w:rPr>
  </w:style>
  <w:style w:type="paragraph" w:customStyle="1" w:styleId="SVCBulletslevel3CharChar">
    <w:name w:val="SVC Bullets level 3 Char Char"/>
    <w:basedOn w:val="af9"/>
    <w:next w:val="Head0"/>
    <w:rsid w:val="003208BE"/>
    <w:pPr>
      <w:tabs>
        <w:tab w:val="left" w:pos="794"/>
        <w:tab w:val="left" w:pos="1191"/>
        <w:tab w:val="left" w:pos="1588"/>
        <w:tab w:val="left" w:pos="1985"/>
      </w:tabs>
    </w:pPr>
    <w:rPr>
      <w:rFonts w:ascii="Arial" w:eastAsia="ＭＳ ゴシック" w:hAnsi="Arial" w:cs="Times New Roman"/>
      <w:lang w:val="en-GB" w:eastAsia="en-US"/>
    </w:rPr>
  </w:style>
  <w:style w:type="paragraph" w:customStyle="1" w:styleId="SVCBulletslevel4Char">
    <w:name w:val="SVC Bullets level 4 Char"/>
    <w:basedOn w:val="Head0"/>
    <w:next w:val="Rec0"/>
    <w:rsid w:val="003208BE"/>
  </w:style>
  <w:style w:type="paragraph" w:customStyle="1" w:styleId="SVCBulletslevel5">
    <w:name w:val="SVC Bullets level 5"/>
    <w:basedOn w:val="Rec0"/>
    <w:next w:val="toc0"/>
    <w:rsid w:val="003208BE"/>
  </w:style>
  <w:style w:type="paragraph" w:customStyle="1" w:styleId="SVCBulletslevel6">
    <w:name w:val="SVC Bullets level 6"/>
    <w:basedOn w:val="toc0"/>
    <w:next w:val="Infodoc"/>
    <w:rsid w:val="003208BE"/>
  </w:style>
  <w:style w:type="character" w:customStyle="1" w:styleId="SVCBulletslevel1CharCharCharChar">
    <w:name w:val="SVC Bullets level 1 Char Char Char Char"/>
    <w:rsid w:val="003208BE"/>
    <w:rPr>
      <w:rFonts w:ascii="Arial" w:eastAsia="SimSun" w:hAnsi="Arial" w:cs="Arial"/>
      <w:color w:val="0000FF"/>
      <w:kern w:val="2"/>
      <w:lang w:val="en-US" w:eastAsia="zh-CN" w:bidi="ar-SA"/>
    </w:rPr>
  </w:style>
  <w:style w:type="character" w:customStyle="1" w:styleId="SVCBulletslevel3CharCharChar">
    <w:name w:val="SVC Bullets level 3 Char Char Char"/>
    <w:rsid w:val="003208BE"/>
    <w:rPr>
      <w:rFonts w:ascii="Arial" w:eastAsia="SimSun" w:hAnsi="Arial" w:cs="Arial"/>
      <w:color w:val="0000FF"/>
      <w:kern w:val="2"/>
      <w:lang w:val="en-US" w:eastAsia="zh-CN" w:bidi="ar-SA"/>
    </w:rPr>
  </w:style>
  <w:style w:type="character" w:customStyle="1" w:styleId="SVCBulletslevel4CharChar">
    <w:name w:val="SVC Bullets level 4 Char Char"/>
    <w:rsid w:val="003208BE"/>
    <w:rPr>
      <w:rFonts w:ascii="Arial" w:eastAsia="SimSun" w:hAnsi="Arial" w:cs="Arial"/>
      <w:color w:val="0000FF"/>
      <w:kern w:val="2"/>
      <w:lang w:val="en-US" w:eastAsia="zh-CN" w:bidi="ar-SA"/>
    </w:rPr>
  </w:style>
  <w:style w:type="paragraph" w:customStyle="1" w:styleId="SVCBulletslevel7">
    <w:name w:val="SVC Bullets level 7"/>
    <w:basedOn w:val="Infodoc"/>
    <w:next w:val="EquationLegend"/>
    <w:rsid w:val="003208BE"/>
  </w:style>
  <w:style w:type="paragraph" w:customStyle="1" w:styleId="SVCBulletslevel8">
    <w:name w:val="SVC Bullets level 8"/>
    <w:basedOn w:val="EquationLegend"/>
    <w:next w:val="meeting"/>
    <w:rsid w:val="003208BE"/>
  </w:style>
  <w:style w:type="paragraph" w:customStyle="1" w:styleId="SVCBulletslevel3">
    <w:name w:val="SVC Bullets level 3"/>
    <w:basedOn w:val="a1"/>
    <w:next w:val="af9"/>
    <w:rsid w:val="003208BE"/>
    <w:pPr>
      <w:jc w:val="left"/>
    </w:pPr>
    <w:rPr>
      <w:rFonts w:ascii="Times New Roman" w:hAnsi="Times New Roman" w:cs="Times New Roman"/>
      <w:lang w:eastAsia="en-US"/>
    </w:rPr>
  </w:style>
  <w:style w:type="paragraph" w:customStyle="1" w:styleId="SVCBulletslevel2CharChar">
    <w:name w:val="SVC Bullets level 2 Char Char"/>
    <w:basedOn w:val="a1"/>
    <w:next w:val="affff4"/>
    <w:rsid w:val="003208BE"/>
    <w:pPr>
      <w:jc w:val="left"/>
    </w:pPr>
    <w:rPr>
      <w:rFonts w:ascii="Times New Roman" w:hAnsi="Times New Roman" w:cs="Times New Roman"/>
      <w:lang w:eastAsia="en-US"/>
    </w:rPr>
  </w:style>
  <w:style w:type="character" w:customStyle="1" w:styleId="SVCBulletslevel2CharCharChar">
    <w:name w:val="SVC Bullets level 2 Char Char Char"/>
    <w:rsid w:val="003208BE"/>
    <w:rPr>
      <w:rFonts w:ascii="Arial" w:eastAsia="SimSun" w:hAnsi="Arial" w:cs="Arial"/>
      <w:color w:val="0000FF"/>
      <w:kern w:val="2"/>
      <w:lang w:val="en-US" w:eastAsia="zh-CN" w:bidi="ar-SA"/>
    </w:rPr>
  </w:style>
  <w:style w:type="paragraph" w:customStyle="1" w:styleId="FigureCharChar">
    <w:name w:val="Figure_# Char Char"/>
    <w:basedOn w:val="a1"/>
    <w:next w:val="FigureTitleChar"/>
    <w:rsid w:val="003208BE"/>
    <w:pPr>
      <w:jc w:val="left"/>
    </w:pPr>
    <w:rPr>
      <w:rFonts w:ascii="Times New Roman" w:hAnsi="Times New Roman" w:cs="Times New Roman"/>
      <w:lang w:eastAsia="en-US"/>
    </w:rPr>
  </w:style>
  <w:style w:type="paragraph" w:customStyle="1" w:styleId="FigureCharCharChar">
    <w:name w:val="Figure Char Char Char"/>
    <w:basedOn w:val="a1"/>
    <w:next w:val="a1"/>
    <w:rsid w:val="003208BE"/>
    <w:pPr>
      <w:jc w:val="left"/>
    </w:pPr>
    <w:rPr>
      <w:rFonts w:ascii="Times New Roman" w:hAnsi="Times New Roman" w:cs="Times New Roman"/>
      <w:lang w:eastAsia="en-US"/>
    </w:rPr>
  </w:style>
  <w:style w:type="paragraph" w:customStyle="1" w:styleId="figureCharCharChar0">
    <w:name w:val="figure Char Char Char"/>
    <w:basedOn w:val="a1"/>
    <w:next w:val="21"/>
    <w:rsid w:val="003208BE"/>
    <w:pPr>
      <w:jc w:val="left"/>
    </w:pPr>
    <w:rPr>
      <w:rFonts w:ascii="Times New Roman" w:hAnsi="Times New Roman" w:cs="Times New Roman"/>
      <w:lang w:eastAsia="en-US"/>
    </w:rPr>
  </w:style>
  <w:style w:type="character" w:customStyle="1" w:styleId="FigureChar2">
    <w:name w:val="Figure_# Char2"/>
    <w:rsid w:val="003208BE"/>
    <w:rPr>
      <w:rFonts w:ascii="Arial" w:eastAsia="SimSun" w:hAnsi="Arial" w:cs="Arial"/>
      <w:color w:val="0000FF"/>
      <w:kern w:val="2"/>
      <w:lang w:val="en-US" w:eastAsia="zh-CN" w:bidi="ar-SA"/>
    </w:rPr>
  </w:style>
  <w:style w:type="paragraph" w:customStyle="1" w:styleId="AVCIndentlevel2">
    <w:name w:val="AVC Indent level 2"/>
    <w:basedOn w:val="affff6"/>
    <w:next w:val="41"/>
    <w:rsid w:val="003208BE"/>
    <w:pPr>
      <w:overflowPunct/>
      <w:autoSpaceDE/>
      <w:autoSpaceDN/>
      <w:adjustRightInd/>
      <w:spacing w:before="0"/>
      <w:textAlignment w:val="auto"/>
    </w:pPr>
  </w:style>
  <w:style w:type="paragraph" w:customStyle="1" w:styleId="AVCIndentlevel1">
    <w:name w:val="AVC Indent level 1"/>
    <w:basedOn w:val="a1"/>
    <w:next w:val="affff6"/>
    <w:rsid w:val="003208BE"/>
    <w:pPr>
      <w:jc w:val="left"/>
    </w:pPr>
    <w:rPr>
      <w:rFonts w:ascii="Times New Roman" w:hAnsi="Times New Roman" w:cs="Times New Roman"/>
      <w:lang w:eastAsia="en-US"/>
    </w:rPr>
  </w:style>
  <w:style w:type="paragraph" w:customStyle="1" w:styleId="Style1">
    <w:name w:val="Style1"/>
    <w:basedOn w:val="a1"/>
    <w:next w:val="af"/>
    <w:rsid w:val="003208BE"/>
    <w:pPr>
      <w:jc w:val="left"/>
    </w:pPr>
    <w:rPr>
      <w:rFonts w:ascii="Times New Roman" w:hAnsi="Times New Roman" w:cs="Times New Roman"/>
      <w:lang w:eastAsia="en-US"/>
    </w:rPr>
  </w:style>
  <w:style w:type="paragraph" w:customStyle="1" w:styleId="AVCEquationlevel2">
    <w:name w:val="AVC Equation level 2"/>
    <w:basedOn w:val="Cov"/>
    <w:next w:val="affff0"/>
    <w:rsid w:val="003208BE"/>
  </w:style>
  <w:style w:type="paragraph" w:customStyle="1" w:styleId="AVCBulletlevel2CharChar">
    <w:name w:val="AVC Bullet level 2 Char Char"/>
    <w:basedOn w:val="a1"/>
    <w:next w:val="92"/>
    <w:rsid w:val="003208BE"/>
    <w:pPr>
      <w:jc w:val="left"/>
    </w:pPr>
    <w:rPr>
      <w:rFonts w:ascii="Times New Roman" w:hAnsi="Times New Roman" w:cs="Times New Roman"/>
      <w:lang w:eastAsia="en-US"/>
    </w:rPr>
  </w:style>
  <w:style w:type="paragraph" w:customStyle="1" w:styleId="AVCEquationlevel3">
    <w:name w:val="AVC Equation level 3"/>
    <w:basedOn w:val="affff0"/>
    <w:next w:val="36"/>
    <w:rsid w:val="003208BE"/>
    <w:pPr>
      <w:ind w:leftChars="200" w:left="0" w:hangingChars="200" w:hanging="200"/>
      <w:jc w:val="left"/>
    </w:pPr>
    <w:rPr>
      <w:rFonts w:ascii="Times New Roman" w:hAnsi="Times New Roman" w:cs="Times New Roman"/>
      <w:lang w:eastAsia="en-US"/>
    </w:rPr>
  </w:style>
  <w:style w:type="character" w:customStyle="1" w:styleId="AVCEquationlevel1Char1">
    <w:name w:val="AVC Equation level 1 Char1"/>
    <w:rsid w:val="003208BE"/>
    <w:rPr>
      <w:rFonts w:ascii="Arial" w:eastAsia="SimSun" w:hAnsi="Arial" w:cs="Arial"/>
      <w:color w:val="0000FF"/>
      <w:kern w:val="2"/>
      <w:lang w:val="en-US" w:eastAsia="zh-CN" w:bidi="ar-SA"/>
    </w:rPr>
  </w:style>
  <w:style w:type="character" w:customStyle="1" w:styleId="figureCharCharCharChar">
    <w:name w:val="figure Char Char Char Char"/>
    <w:rsid w:val="003208BE"/>
    <w:rPr>
      <w:rFonts w:ascii="Arial" w:eastAsia="SimSun" w:hAnsi="Arial" w:cs="Arial"/>
      <w:color w:val="0000FF"/>
      <w:kern w:val="2"/>
      <w:lang w:val="en-US" w:eastAsia="zh-CN" w:bidi="ar-SA"/>
    </w:rPr>
  </w:style>
  <w:style w:type="character" w:customStyle="1" w:styleId="FigureCharCharCharChar0">
    <w:name w:val="Figure Char Char Char Char"/>
    <w:rsid w:val="003208BE"/>
    <w:rPr>
      <w:rFonts w:ascii="Arial" w:eastAsia="SimSun" w:hAnsi="Arial" w:cs="Arial"/>
      <w:color w:val="0000FF"/>
      <w:kern w:val="2"/>
      <w:lang w:val="en-US" w:eastAsia="zh-CN" w:bidi="ar-SA"/>
    </w:rPr>
  </w:style>
  <w:style w:type="character" w:customStyle="1" w:styleId="FigureCharCharChar1">
    <w:name w:val="Figure_# Char Char Char"/>
    <w:rsid w:val="003208BE"/>
    <w:rPr>
      <w:rFonts w:ascii="Arial" w:eastAsia="SimSun" w:hAnsi="Arial" w:cs="Arial"/>
      <w:color w:val="0000FF"/>
      <w:kern w:val="2"/>
      <w:lang w:val="en-US" w:eastAsia="zh-CN" w:bidi="ar-SA"/>
    </w:rPr>
  </w:style>
  <w:style w:type="paragraph" w:customStyle="1" w:styleId="AVCBulletlevel6">
    <w:name w:val="AVC Bullet level 6"/>
    <w:basedOn w:val="a1"/>
    <w:next w:val="RecNo"/>
    <w:rsid w:val="003208BE"/>
    <w:pPr>
      <w:jc w:val="left"/>
    </w:pPr>
    <w:rPr>
      <w:rFonts w:ascii="Times New Roman" w:hAnsi="Times New Roman" w:cs="Times New Roman"/>
      <w:lang w:eastAsia="en-US"/>
    </w:rPr>
  </w:style>
  <w:style w:type="character" w:customStyle="1" w:styleId="AVCNumberinglevel2Char">
    <w:name w:val="AVC Numbering level 2 Char"/>
    <w:rsid w:val="003208BE"/>
  </w:style>
  <w:style w:type="paragraph" w:customStyle="1" w:styleId="TableTextCentred">
    <w:name w:val="Table_Text_Centred"/>
    <w:basedOn w:val="Annex3"/>
    <w:next w:val="href"/>
    <w:rsid w:val="003208BE"/>
    <w:pPr>
      <w:overflowPunct/>
      <w:autoSpaceDE/>
      <w:autoSpaceDN/>
      <w:adjustRightInd/>
      <w:textAlignment w:val="auto"/>
    </w:pPr>
  </w:style>
  <w:style w:type="paragraph" w:customStyle="1" w:styleId="AVCNumberinglevel2">
    <w:name w:val="AVC Numbering level 2"/>
    <w:basedOn w:val="Annex4CharCharCharChar"/>
    <w:next w:val="Tablehead0"/>
    <w:rsid w:val="003208BE"/>
  </w:style>
  <w:style w:type="paragraph" w:customStyle="1" w:styleId="AVCIndentlevel3">
    <w:name w:val="AVC Indent level 3"/>
    <w:basedOn w:val="41"/>
    <w:next w:val="Tabletext0"/>
    <w:rsid w:val="003208BE"/>
    <w:pPr>
      <w:numPr>
        <w:ilvl w:val="0"/>
        <w:numId w:val="0"/>
      </w:numPr>
      <w:tabs>
        <w:tab w:val="num" w:pos="360"/>
      </w:tabs>
      <w:ind w:left="360" w:hanging="360"/>
    </w:pPr>
    <w:rPr>
      <w:rFonts w:cs="Times New Roman"/>
      <w:lang w:val="en-GB" w:eastAsia="en-US"/>
    </w:rPr>
  </w:style>
  <w:style w:type="paragraph" w:customStyle="1" w:styleId="AVCBulletlevel1CharChar">
    <w:name w:val="AVC Bullet level 1 Char Char"/>
    <w:basedOn w:val="a1"/>
    <w:next w:val="tablesyntaxChar"/>
    <w:uiPriority w:val="99"/>
    <w:rsid w:val="003208BE"/>
    <w:pPr>
      <w:jc w:val="left"/>
    </w:pPr>
    <w:rPr>
      <w:rFonts w:ascii="Times New Roman" w:hAnsi="Times New Roman" w:cs="Times New Roman"/>
      <w:lang w:eastAsia="en-US"/>
    </w:rPr>
  </w:style>
  <w:style w:type="character" w:customStyle="1" w:styleId="EquationChar1">
    <w:name w:val="Equation Char1"/>
    <w:rsid w:val="003208BE"/>
    <w:rPr>
      <w:rFonts w:ascii="Arial" w:eastAsia="SimSun" w:hAnsi="Arial" w:cs="Arial"/>
      <w:color w:val="0000FF"/>
      <w:kern w:val="2"/>
      <w:lang w:val="en-US" w:eastAsia="zh-CN" w:bidi="ar-SA"/>
    </w:rPr>
  </w:style>
  <w:style w:type="character" w:customStyle="1" w:styleId="AVCEquationlevel1Char2">
    <w:name w:val="AVC Equation level 1 Char2"/>
    <w:locked/>
    <w:rsid w:val="003208BE"/>
    <w:rPr>
      <w:rFonts w:ascii="Arial" w:eastAsia="SimSun" w:hAnsi="Arial" w:cs="Arial"/>
      <w:color w:val="0000FF"/>
      <w:kern w:val="2"/>
      <w:lang w:val="en-US" w:eastAsia="zh-CN" w:bidi="ar-SA"/>
    </w:rPr>
  </w:style>
  <w:style w:type="character" w:customStyle="1" w:styleId="AVCEquationlevel2Char">
    <w:name w:val="AVC Equation level 2 Char"/>
    <w:rsid w:val="003208BE"/>
    <w:rPr>
      <w:rFonts w:ascii="Arial" w:eastAsia="SimSun" w:hAnsi="Arial" w:cs="Arial"/>
      <w:color w:val="0000FF"/>
      <w:kern w:val="2"/>
      <w:lang w:val="en-US" w:eastAsia="zh-CN" w:bidi="ar-SA"/>
    </w:rPr>
  </w:style>
  <w:style w:type="paragraph" w:customStyle="1" w:styleId="BalloonText1">
    <w:name w:val="Balloon Text1"/>
    <w:basedOn w:val="a1"/>
    <w:next w:val="NoteChar1"/>
    <w:semiHidden/>
    <w:rsid w:val="003208BE"/>
    <w:pPr>
      <w:jc w:val="left"/>
    </w:pPr>
    <w:rPr>
      <w:rFonts w:ascii="Times New Roman" w:hAnsi="Times New Roman" w:cs="Times New Roman"/>
      <w:lang w:eastAsia="en-US"/>
    </w:rPr>
  </w:style>
  <w:style w:type="paragraph" w:customStyle="1" w:styleId="CommentSubject1">
    <w:name w:val="Comment Subject1"/>
    <w:basedOn w:val="a1"/>
    <w:next w:val="aff9"/>
    <w:semiHidden/>
    <w:rsid w:val="003208BE"/>
    <w:pPr>
      <w:jc w:val="left"/>
    </w:pPr>
    <w:rPr>
      <w:rFonts w:ascii="Times New Roman" w:hAnsi="Times New Roman" w:cs="Times New Roman"/>
      <w:lang w:eastAsia="en-US"/>
    </w:rPr>
  </w:style>
  <w:style w:type="paragraph" w:customStyle="1" w:styleId="AVCBulletlevel4">
    <w:name w:val="AVC Bullet level 4"/>
    <w:basedOn w:val="a1"/>
    <w:next w:val="Styleenumlev1Left0Hanging03"/>
    <w:rsid w:val="003208BE"/>
    <w:pPr>
      <w:jc w:val="left"/>
    </w:pPr>
    <w:rPr>
      <w:rFonts w:ascii="Times New Roman" w:hAnsi="Times New Roman" w:cs="Times New Roman"/>
      <w:lang w:eastAsia="en-US"/>
    </w:rPr>
  </w:style>
  <w:style w:type="paragraph" w:customStyle="1" w:styleId="AVCBulletlevel5">
    <w:name w:val="AVC Bullet level 5"/>
    <w:basedOn w:val="a1"/>
    <w:next w:val="StyleNote111ptLeft0"/>
    <w:rsid w:val="003208BE"/>
    <w:pPr>
      <w:jc w:val="left"/>
    </w:pPr>
    <w:rPr>
      <w:rFonts w:ascii="Times New Roman" w:hAnsi="Times New Roman" w:cs="Times New Roman"/>
      <w:lang w:eastAsia="en-US"/>
    </w:rPr>
  </w:style>
  <w:style w:type="paragraph" w:customStyle="1" w:styleId="AVCBulletlevel7">
    <w:name w:val="AVC Bullet level 7"/>
    <w:basedOn w:val="a1"/>
    <w:next w:val="Note3Char"/>
    <w:rsid w:val="003208BE"/>
    <w:pPr>
      <w:jc w:val="left"/>
    </w:pPr>
    <w:rPr>
      <w:rFonts w:ascii="Times New Roman" w:hAnsi="Times New Roman" w:cs="Times New Roman"/>
      <w:lang w:eastAsia="en-US"/>
    </w:rPr>
  </w:style>
  <w:style w:type="paragraph" w:customStyle="1" w:styleId="AVCNumberinglevel3">
    <w:name w:val="AVC Numbering level 3"/>
    <w:basedOn w:val="Tablehead0"/>
    <w:next w:val="Annex3CharChar"/>
    <w:rsid w:val="003208BE"/>
  </w:style>
  <w:style w:type="paragraph" w:customStyle="1" w:styleId="AVCNumberinglevel1">
    <w:name w:val="AVC Numbering level 1"/>
    <w:basedOn w:val="a1"/>
    <w:next w:val="Annex4CharCharCharChar"/>
    <w:rsid w:val="003208BE"/>
    <w:pPr>
      <w:jc w:val="left"/>
    </w:pPr>
    <w:rPr>
      <w:rFonts w:ascii="Times New Roman" w:hAnsi="Times New Roman" w:cs="Times New Roman"/>
      <w:lang w:eastAsia="en-US"/>
    </w:rPr>
  </w:style>
  <w:style w:type="paragraph" w:customStyle="1" w:styleId="LegendeFigure">
    <w:name w:val="Legende Figure"/>
    <w:basedOn w:val="AppendixHeadingI"/>
    <w:next w:val="a1"/>
    <w:rsid w:val="003208BE"/>
  </w:style>
  <w:style w:type="numbering" w:customStyle="1" w:styleId="AVCBullet">
    <w:name w:val="AVC Bullet"/>
    <w:next w:val="AVCEquationlevel1CharCharCharChar"/>
    <w:rsid w:val="003208BE"/>
    <w:pPr>
      <w:numPr>
        <w:numId w:val="32"/>
      </w:numPr>
    </w:pPr>
  </w:style>
  <w:style w:type="character" w:customStyle="1" w:styleId="AVCBulletlevel1CharCharChar">
    <w:name w:val="AVC Bullet level 1 Char Char Char"/>
    <w:rsid w:val="003208BE"/>
    <w:rPr>
      <w:rFonts w:ascii="Arial" w:eastAsia="SimSun" w:hAnsi="Arial" w:cs="Arial"/>
      <w:color w:val="0000FF"/>
      <w:kern w:val="2"/>
      <w:lang w:val="en-US" w:eastAsia="zh-CN" w:bidi="ar-SA"/>
    </w:rPr>
  </w:style>
  <w:style w:type="character" w:customStyle="1" w:styleId="AVCBulletlevel3CharCharCharCharChar">
    <w:name w:val="AVC Bullet level 3 Char Char Char Char Char"/>
    <w:rsid w:val="003208BE"/>
    <w:rPr>
      <w:rFonts w:ascii="Arial" w:eastAsia="SimSun" w:hAnsi="Arial" w:cs="Arial"/>
      <w:color w:val="0000FF"/>
      <w:kern w:val="2"/>
      <w:lang w:val="en-US" w:eastAsia="zh-CN" w:bidi="ar-SA"/>
    </w:rPr>
  </w:style>
  <w:style w:type="paragraph" w:customStyle="1" w:styleId="AVCBulletlevel3CharCharCharChar">
    <w:name w:val="AVC Bullet level 3 Char Char Char Char"/>
    <w:basedOn w:val="a1"/>
    <w:next w:val="Annex3CharCharChar"/>
    <w:rsid w:val="003208BE"/>
    <w:pPr>
      <w:jc w:val="left"/>
    </w:pPr>
    <w:rPr>
      <w:rFonts w:ascii="Times New Roman" w:hAnsi="Times New Roman" w:cs="Times New Roman"/>
      <w:lang w:eastAsia="en-US"/>
    </w:rPr>
  </w:style>
  <w:style w:type="character" w:customStyle="1" w:styleId="FigureChar1">
    <w:name w:val="Figure_# Char1"/>
    <w:rsid w:val="003208BE"/>
    <w:rPr>
      <w:rFonts w:ascii="Arial" w:eastAsia="SimSun" w:hAnsi="Arial" w:cs="Arial"/>
      <w:color w:val="0000FF"/>
      <w:kern w:val="2"/>
      <w:lang w:val="en-US" w:eastAsia="zh-CN" w:bidi="ar-SA"/>
    </w:rPr>
  </w:style>
  <w:style w:type="character" w:customStyle="1" w:styleId="Annex4CharCharCharCharChar">
    <w:name w:val="Annex 4 Char Char Char Char Char"/>
    <w:rsid w:val="003208BE"/>
    <w:rPr>
      <w:rFonts w:ascii="Arial" w:eastAsia="SimSun" w:hAnsi="Arial" w:cs="Arial"/>
      <w:color w:val="0000FF"/>
      <w:kern w:val="2"/>
      <w:lang w:val="en-US" w:eastAsia="zh-CN" w:bidi="ar-SA"/>
    </w:rPr>
  </w:style>
  <w:style w:type="paragraph" w:customStyle="1" w:styleId="AVCBulletlevel1Char1">
    <w:name w:val="AVC Bullet level 1 Char1"/>
    <w:basedOn w:val="a1"/>
    <w:next w:val="SVCBulletslevel3CharChar"/>
    <w:rsid w:val="003208BE"/>
    <w:pPr>
      <w:jc w:val="left"/>
    </w:pPr>
    <w:rPr>
      <w:rFonts w:ascii="Times New Roman" w:hAnsi="Times New Roman" w:cs="Times New Roman"/>
      <w:lang w:eastAsia="en-US"/>
    </w:rPr>
  </w:style>
  <w:style w:type="paragraph" w:customStyle="1" w:styleId="AVCBulletlevel3">
    <w:name w:val="AVC Bullet level 3"/>
    <w:basedOn w:val="a1"/>
    <w:next w:val="SVCBulletslevel4Char"/>
    <w:rsid w:val="003208BE"/>
    <w:pPr>
      <w:jc w:val="left"/>
    </w:pPr>
    <w:rPr>
      <w:rFonts w:ascii="Times New Roman" w:hAnsi="Times New Roman" w:cs="Times New Roman"/>
      <w:lang w:eastAsia="en-US"/>
    </w:rPr>
  </w:style>
  <w:style w:type="character" w:customStyle="1" w:styleId="SVCBulletslevel2CharCharCharCharChar">
    <w:name w:val="SVC Bullets level 2 Char Char Char Char Char"/>
    <w:rsid w:val="003208BE"/>
    <w:rPr>
      <w:rFonts w:ascii="Arial" w:eastAsia="SimSun" w:hAnsi="Arial" w:cs="Arial"/>
      <w:color w:val="0000FF"/>
      <w:kern w:val="2"/>
      <w:lang w:val="en-US" w:eastAsia="zh-CN" w:bidi="ar-SA"/>
    </w:rPr>
  </w:style>
  <w:style w:type="numbering" w:customStyle="1" w:styleId="SVCNumbers">
    <w:name w:val="SVC Numbers"/>
    <w:basedOn w:val="a9"/>
    <w:next w:val="SVCBulletslevel6"/>
    <w:rsid w:val="003208BE"/>
    <w:pPr>
      <w:numPr>
        <w:numId w:val="33"/>
      </w:numPr>
    </w:pPr>
  </w:style>
  <w:style w:type="paragraph" w:customStyle="1" w:styleId="SVCNumberinglevel1">
    <w:name w:val="SVC Numbering level 1"/>
    <w:basedOn w:val="Appendix"/>
    <w:next w:val="SVCBulletslevel1CharCharCharChar"/>
    <w:rsid w:val="003208BE"/>
  </w:style>
  <w:style w:type="paragraph" w:customStyle="1" w:styleId="SVCNumberinglevel2">
    <w:name w:val="SVC Numbering level 2"/>
    <w:basedOn w:val="a1"/>
    <w:next w:val="SVCBulletslevel3CharCharChar"/>
    <w:rsid w:val="003208BE"/>
    <w:pPr>
      <w:jc w:val="left"/>
    </w:pPr>
    <w:rPr>
      <w:rFonts w:ascii="Times New Roman" w:hAnsi="Times New Roman" w:cs="Times New Roman"/>
      <w:lang w:eastAsia="en-US"/>
    </w:rPr>
  </w:style>
  <w:style w:type="paragraph" w:customStyle="1" w:styleId="SVCNumberinglevel3">
    <w:name w:val="SVC Numbering level 3"/>
    <w:basedOn w:val="a1"/>
    <w:next w:val="SVCBulletslevel4CharChar"/>
    <w:rsid w:val="003208BE"/>
    <w:pPr>
      <w:jc w:val="left"/>
    </w:pPr>
    <w:rPr>
      <w:rFonts w:ascii="Times New Roman" w:hAnsi="Times New Roman" w:cs="Times New Roman"/>
      <w:lang w:eastAsia="en-US"/>
    </w:rPr>
  </w:style>
  <w:style w:type="paragraph" w:customStyle="1" w:styleId="SVCNumberinglevel4">
    <w:name w:val="SVC Numbering level 4"/>
    <w:basedOn w:val="a1"/>
    <w:next w:val="SVCBulletslevel7"/>
    <w:rsid w:val="003208BE"/>
    <w:pPr>
      <w:jc w:val="left"/>
    </w:pPr>
    <w:rPr>
      <w:rFonts w:ascii="Times New Roman" w:hAnsi="Times New Roman" w:cs="Times New Roman"/>
      <w:lang w:eastAsia="en-US"/>
    </w:rPr>
  </w:style>
  <w:style w:type="paragraph" w:customStyle="1" w:styleId="SVCNumberinglevel5">
    <w:name w:val="SVC Numbering level 5"/>
    <w:basedOn w:val="SVCBulletslevel7"/>
    <w:next w:val="SVCBulletslevel8"/>
    <w:rsid w:val="003208BE"/>
  </w:style>
  <w:style w:type="paragraph" w:customStyle="1" w:styleId="SVCIndentlevel5">
    <w:name w:val="SVC Indent level 5"/>
    <w:basedOn w:val="FigureCharCharChar"/>
    <w:next w:val="SVCBulletslevel3"/>
    <w:rsid w:val="003208BE"/>
  </w:style>
  <w:style w:type="numbering" w:customStyle="1" w:styleId="SVCIndent">
    <w:name w:val="SVC Indent"/>
    <w:basedOn w:val="a9"/>
    <w:next w:val="SVCBulletslevel2CharChar"/>
    <w:rsid w:val="003208BE"/>
    <w:pPr>
      <w:numPr>
        <w:numId w:val="20"/>
      </w:numPr>
    </w:pPr>
  </w:style>
  <w:style w:type="paragraph" w:customStyle="1" w:styleId="SVCIndentlevel2">
    <w:name w:val="SVC Indent level 2"/>
    <w:basedOn w:val="figureCharCharChar0"/>
    <w:next w:val="SVCBulletslevel2CharCharChar"/>
    <w:rsid w:val="003208BE"/>
  </w:style>
  <w:style w:type="paragraph" w:customStyle="1" w:styleId="SVCIndentlevel3">
    <w:name w:val="SVC Indent level 3"/>
    <w:basedOn w:val="a1"/>
    <w:next w:val="FigureCharChar"/>
    <w:rsid w:val="003208BE"/>
    <w:pPr>
      <w:jc w:val="left"/>
    </w:pPr>
    <w:rPr>
      <w:rFonts w:ascii="Times New Roman" w:hAnsi="Times New Roman" w:cs="Times New Roman"/>
      <w:lang w:eastAsia="en-US"/>
    </w:rPr>
  </w:style>
  <w:style w:type="paragraph" w:customStyle="1" w:styleId="SVCIndentlevel4">
    <w:name w:val="SVC Indent level 4"/>
    <w:basedOn w:val="FigureCharChar"/>
    <w:next w:val="FigureCharCharChar"/>
    <w:rsid w:val="003208BE"/>
  </w:style>
  <w:style w:type="paragraph" w:customStyle="1" w:styleId="SVCIndentlevel1">
    <w:name w:val="SVC Indent level 1"/>
    <w:basedOn w:val="Appendix"/>
    <w:next w:val="figureCharCharChar0"/>
    <w:rsid w:val="003208BE"/>
  </w:style>
  <w:style w:type="character" w:customStyle="1" w:styleId="AVCBulletlevel1CharCharCharChar">
    <w:name w:val="AVC Bullet level 1 Char Char Char Char"/>
    <w:rsid w:val="003208BE"/>
    <w:rPr>
      <w:rFonts w:ascii="Arial" w:eastAsia="SimSun" w:hAnsi="Arial" w:cs="Arial"/>
      <w:color w:val="0000FF"/>
      <w:kern w:val="2"/>
      <w:lang w:val="en-US" w:eastAsia="zh-CN" w:bidi="ar-SA"/>
    </w:rPr>
  </w:style>
  <w:style w:type="character" w:customStyle="1" w:styleId="AVCBulletlevel2CharCharChar">
    <w:name w:val="AVC Bullet level 2 Char Char Char"/>
    <w:basedOn w:val="AVCEquationlevel1CharCharCharCharChar"/>
    <w:rsid w:val="003208BE"/>
    <w:rPr>
      <w:rFonts w:ascii="Arial" w:eastAsia="SimSun" w:hAnsi="Arial" w:cs="Arial"/>
      <w:color w:val="0000FF"/>
      <w:kern w:val="2"/>
      <w:lang w:val="en-US" w:eastAsia="zh-CN" w:bidi="ar-SA"/>
    </w:rPr>
  </w:style>
  <w:style w:type="paragraph" w:customStyle="1" w:styleId="AVCBulletlevel3Char">
    <w:name w:val="AVC Bullet level 3 Char"/>
    <w:basedOn w:val="a1"/>
    <w:next w:val="AVCIndentlevel1"/>
    <w:rsid w:val="003208BE"/>
    <w:pPr>
      <w:jc w:val="left"/>
    </w:pPr>
    <w:rPr>
      <w:rFonts w:ascii="Times New Roman" w:hAnsi="Times New Roman" w:cs="Times New Roman"/>
      <w:lang w:eastAsia="en-US"/>
    </w:rPr>
  </w:style>
  <w:style w:type="paragraph" w:customStyle="1" w:styleId="AVCBulletlevel1">
    <w:name w:val="AVC Bullet level 1"/>
    <w:basedOn w:val="a1"/>
    <w:next w:val="Style1"/>
    <w:rsid w:val="003208BE"/>
    <w:pPr>
      <w:jc w:val="left"/>
    </w:pPr>
    <w:rPr>
      <w:rFonts w:ascii="Times New Roman" w:hAnsi="Times New Roman" w:cs="Times New Roman"/>
      <w:lang w:eastAsia="en-US"/>
    </w:rPr>
  </w:style>
  <w:style w:type="paragraph" w:customStyle="1" w:styleId="AVCEquationlevel1">
    <w:name w:val="AVC Equation level 1"/>
    <w:basedOn w:val="ASN1"/>
    <w:next w:val="AVCEquationlevel2"/>
    <w:rsid w:val="003208BE"/>
    <w:pPr>
      <w:tabs>
        <w:tab w:val="left" w:pos="794"/>
        <w:tab w:val="left" w:pos="1191"/>
        <w:tab w:val="left" w:pos="1588"/>
        <w:tab w:val="left" w:pos="1985"/>
      </w:tabs>
      <w:overflowPunct/>
      <w:autoSpaceDE/>
      <w:autoSpaceDN/>
      <w:adjustRightInd/>
      <w:textAlignment w:val="auto"/>
    </w:pPr>
    <w:rPr>
      <w:bCs/>
      <w:szCs w:val="18"/>
      <w:lang w:val="en-GB"/>
    </w:rPr>
  </w:style>
  <w:style w:type="paragraph" w:customStyle="1" w:styleId="SVCBulletslevel2">
    <w:name w:val="SVC Bullets level 2"/>
    <w:basedOn w:val="a1"/>
    <w:next w:val="AVCBulletlevel2CharChar"/>
    <w:rsid w:val="003208BE"/>
    <w:pPr>
      <w:jc w:val="left"/>
    </w:pPr>
    <w:rPr>
      <w:rFonts w:ascii="Times New Roman" w:hAnsi="Times New Roman" w:cs="Times New Roman"/>
      <w:lang w:eastAsia="en-US"/>
    </w:rPr>
  </w:style>
  <w:style w:type="paragraph" w:customStyle="1" w:styleId="AVCBulletlevel3CharChar">
    <w:name w:val="AVC Bullet level 3 Char Char"/>
    <w:basedOn w:val="a1"/>
    <w:next w:val="AVCEquationlevel1Char1"/>
    <w:rsid w:val="003208BE"/>
    <w:pPr>
      <w:jc w:val="left"/>
    </w:pPr>
    <w:rPr>
      <w:rFonts w:ascii="Times New Roman" w:hAnsi="Times New Roman" w:cs="Times New Roman"/>
      <w:lang w:eastAsia="en-US"/>
    </w:rPr>
  </w:style>
  <w:style w:type="paragraph" w:customStyle="1" w:styleId="AVCBulletlevel3CharCharChar">
    <w:name w:val="AVC Bullet level 3 Char Char Char"/>
    <w:basedOn w:val="a1"/>
    <w:next w:val="figureCharCharCharChar"/>
    <w:uiPriority w:val="99"/>
    <w:rsid w:val="003208BE"/>
    <w:pPr>
      <w:jc w:val="left"/>
    </w:pPr>
    <w:rPr>
      <w:rFonts w:ascii="Times New Roman" w:hAnsi="Times New Roman" w:cs="Times New Roman"/>
      <w:lang w:eastAsia="en-US"/>
    </w:rPr>
  </w:style>
  <w:style w:type="character" w:customStyle="1" w:styleId="TableTitleChar1">
    <w:name w:val="Table_Title Char1"/>
    <w:rsid w:val="003208BE"/>
    <w:rPr>
      <w:rFonts w:ascii="Arial" w:eastAsia="SimSun" w:hAnsi="Arial" w:cs="Arial"/>
      <w:color w:val="0000FF"/>
      <w:kern w:val="2"/>
      <w:lang w:val="en-US" w:eastAsia="zh-CN" w:bidi="ar-SA"/>
    </w:rPr>
  </w:style>
  <w:style w:type="paragraph" w:customStyle="1" w:styleId="AVCBulletlevel1Char">
    <w:name w:val="AVC Bullet level 1 Char"/>
    <w:basedOn w:val="a1"/>
    <w:next w:val="FigureCharCharChar1"/>
    <w:link w:val="AVCBulletlevel1CharChar1"/>
    <w:rsid w:val="003208BE"/>
    <w:pPr>
      <w:jc w:val="left"/>
    </w:pPr>
    <w:rPr>
      <w:rFonts w:ascii="Times New Roman" w:hAnsi="Times New Roman" w:cs="Times New Roman"/>
      <w:lang w:eastAsia="en-US"/>
    </w:rPr>
  </w:style>
  <w:style w:type="paragraph" w:customStyle="1" w:styleId="AVCEquationlevel1CharChar">
    <w:name w:val="AVC Equation level 1 Char Char"/>
    <w:basedOn w:val="ASN1"/>
    <w:next w:val="AVCBulletlevel6"/>
    <w:rsid w:val="003208BE"/>
    <w:pPr>
      <w:tabs>
        <w:tab w:val="left" w:pos="794"/>
        <w:tab w:val="left" w:pos="1191"/>
        <w:tab w:val="left" w:pos="1588"/>
        <w:tab w:val="left" w:pos="1985"/>
      </w:tabs>
      <w:overflowPunct/>
      <w:autoSpaceDE/>
      <w:autoSpaceDN/>
      <w:adjustRightInd/>
      <w:textAlignment w:val="auto"/>
    </w:pPr>
    <w:rPr>
      <w:bCs/>
      <w:szCs w:val="18"/>
      <w:lang w:val="en-GB"/>
    </w:rPr>
  </w:style>
  <w:style w:type="paragraph" w:customStyle="1" w:styleId="SVCBulletslevel1">
    <w:name w:val="SVC Bullets level 1"/>
    <w:basedOn w:val="Appendix"/>
    <w:next w:val="AVCNumberinglevel2Char"/>
    <w:rsid w:val="003208BE"/>
  </w:style>
  <w:style w:type="paragraph" w:customStyle="1" w:styleId="SVCBulletslevel2Char">
    <w:name w:val="SVC Bullets level 2 Char"/>
    <w:basedOn w:val="a1"/>
    <w:next w:val="TableTextCentred"/>
    <w:uiPriority w:val="99"/>
    <w:rsid w:val="003208BE"/>
    <w:pPr>
      <w:jc w:val="left"/>
    </w:pPr>
    <w:rPr>
      <w:rFonts w:ascii="Times New Roman" w:hAnsi="Times New Roman" w:cs="Times New Roman"/>
      <w:lang w:eastAsia="en-US"/>
    </w:rPr>
  </w:style>
  <w:style w:type="paragraph" w:customStyle="1" w:styleId="SVCBulletslevel4">
    <w:name w:val="SVC Bullets level 4"/>
    <w:basedOn w:val="af9"/>
    <w:next w:val="AVCNumberinglevel2"/>
    <w:rsid w:val="003208BE"/>
    <w:pPr>
      <w:tabs>
        <w:tab w:val="left" w:pos="794"/>
        <w:tab w:val="left" w:pos="1191"/>
        <w:tab w:val="left" w:pos="1588"/>
        <w:tab w:val="left" w:pos="1985"/>
      </w:tabs>
    </w:pPr>
    <w:rPr>
      <w:rFonts w:ascii="Arial" w:eastAsia="ＭＳ ゴシック" w:hAnsi="Arial" w:cs="Times New Roman"/>
      <w:lang w:val="en-GB" w:eastAsia="en-US"/>
    </w:rPr>
  </w:style>
  <w:style w:type="paragraph" w:customStyle="1" w:styleId="SVCBulletslevel1Char">
    <w:name w:val="SVC Bullets level 1 Char"/>
    <w:next w:val="AVCIndentlevel3"/>
    <w:uiPriority w:val="99"/>
    <w:rsid w:val="003208BE"/>
    <w:rPr>
      <w:rFonts w:ascii="Times New Roman" w:eastAsia="ＭＳ 明朝" w:hAnsi="Times New Roman" w:cs="Times New Roman"/>
      <w:kern w:val="0"/>
      <w:sz w:val="20"/>
      <w:szCs w:val="20"/>
    </w:rPr>
  </w:style>
  <w:style w:type="paragraph" w:customStyle="1" w:styleId="AVCBulletslevel3">
    <w:name w:val="AVC Bullets level 3"/>
    <w:basedOn w:val="af9"/>
    <w:next w:val="AVCBulletlevel1CharChar"/>
    <w:rsid w:val="003208BE"/>
    <w:pPr>
      <w:tabs>
        <w:tab w:val="left" w:pos="794"/>
        <w:tab w:val="left" w:pos="1191"/>
        <w:tab w:val="left" w:pos="1588"/>
        <w:tab w:val="left" w:pos="1985"/>
      </w:tabs>
    </w:pPr>
    <w:rPr>
      <w:rFonts w:ascii="Arial" w:eastAsia="ＭＳ ゴシック" w:hAnsi="Arial" w:cs="Times New Roman"/>
      <w:lang w:val="en-GB" w:eastAsia="en-US"/>
    </w:rPr>
  </w:style>
  <w:style w:type="paragraph" w:customStyle="1" w:styleId="AVCEquationlevel1CharCharChar">
    <w:name w:val="AVC Equation level 1 Char Char Char"/>
    <w:basedOn w:val="ASN1"/>
    <w:next w:val="EquationChar1"/>
    <w:rsid w:val="003208BE"/>
    <w:pPr>
      <w:tabs>
        <w:tab w:val="left" w:pos="794"/>
        <w:tab w:val="left" w:pos="1191"/>
        <w:tab w:val="left" w:pos="1588"/>
        <w:tab w:val="left" w:pos="1985"/>
      </w:tabs>
      <w:overflowPunct/>
      <w:autoSpaceDE/>
      <w:autoSpaceDN/>
      <w:adjustRightInd/>
      <w:textAlignment w:val="auto"/>
    </w:pPr>
    <w:rPr>
      <w:bCs/>
      <w:szCs w:val="18"/>
      <w:lang w:val="en-GB"/>
    </w:rPr>
  </w:style>
  <w:style w:type="paragraph" w:customStyle="1" w:styleId="AVCBulletlevel2Char">
    <w:name w:val="AVC Bullet level 2 Char"/>
    <w:basedOn w:val="a1"/>
    <w:next w:val="AVCEquationlevel1Char2"/>
    <w:uiPriority w:val="99"/>
    <w:rsid w:val="003208BE"/>
    <w:pPr>
      <w:jc w:val="left"/>
    </w:pPr>
    <w:rPr>
      <w:rFonts w:ascii="Times New Roman" w:hAnsi="Times New Roman" w:cs="Times New Roman"/>
      <w:lang w:eastAsia="en-US"/>
    </w:rPr>
  </w:style>
  <w:style w:type="paragraph" w:customStyle="1" w:styleId="SVCBulletslevel3Char">
    <w:name w:val="SVC Bullets level 3 Char"/>
    <w:basedOn w:val="af9"/>
    <w:next w:val="AVCEquationlevel2Char"/>
    <w:rsid w:val="003208BE"/>
    <w:pPr>
      <w:tabs>
        <w:tab w:val="left" w:pos="794"/>
        <w:tab w:val="left" w:pos="1191"/>
        <w:tab w:val="left" w:pos="1588"/>
        <w:tab w:val="left" w:pos="1985"/>
      </w:tabs>
    </w:pPr>
    <w:rPr>
      <w:rFonts w:ascii="Arial" w:eastAsia="ＭＳ ゴシック" w:hAnsi="Arial" w:cs="Times New Roman"/>
      <w:lang w:val="en-GB" w:eastAsia="en-US"/>
    </w:rPr>
  </w:style>
  <w:style w:type="paragraph" w:customStyle="1" w:styleId="00BodyText">
    <w:name w:val="00 BodyText"/>
    <w:basedOn w:val="a1"/>
    <w:next w:val="BalloonText1"/>
    <w:link w:val="00BodyTextChar"/>
    <w:rsid w:val="003208BE"/>
    <w:pPr>
      <w:jc w:val="left"/>
    </w:pPr>
    <w:rPr>
      <w:rFonts w:ascii="Times New Roman" w:hAnsi="Times New Roman" w:cs="Times New Roman"/>
      <w:lang w:eastAsia="en-US"/>
    </w:rPr>
  </w:style>
  <w:style w:type="paragraph" w:customStyle="1" w:styleId="CharCharZchnZchnCharCharCarCar">
    <w:name w:val=" Char Char Zchn Zchn Char Char Car Car"/>
    <w:next w:val="CommentSubject1"/>
    <w:semiHidden/>
    <w:rsid w:val="003208BE"/>
    <w:rPr>
      <w:rFonts w:ascii="Times New Roman" w:eastAsia="ＭＳ 明朝" w:hAnsi="Times New Roman" w:cs="Times New Roman"/>
      <w:kern w:val="0"/>
      <w:sz w:val="20"/>
      <w:szCs w:val="20"/>
    </w:rPr>
  </w:style>
  <w:style w:type="paragraph" w:customStyle="1" w:styleId="CharCharZchnZchnCharCharCarCar0">
    <w:name w:val="Char Char Zchn Zchn Char Char Car C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NormalITU">
    <w:name w:val="Normal_ITU"/>
    <w:basedOn w:val="a1"/>
    <w:rsid w:val="003208BE"/>
    <w:pPr>
      <w:autoSpaceDE w:val="0"/>
      <w:autoSpaceDN w:val="0"/>
      <w:adjustRightInd w:val="0"/>
      <w:spacing w:before="120"/>
      <w:jc w:val="left"/>
    </w:pPr>
    <w:rPr>
      <w:rFonts w:ascii="Times New Roman" w:hAnsi="Times New Roman"/>
      <w:sz w:val="24"/>
    </w:rPr>
  </w:style>
  <w:style w:type="paragraph" w:customStyle="1" w:styleId="XTableEntry">
    <w:name w:val="XTableEntry"/>
    <w:basedOn w:val="a1"/>
    <w:rsid w:val="003208BE"/>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jc w:val="left"/>
      <w:textAlignment w:val="baseline"/>
    </w:pPr>
    <w:rPr>
      <w:rFonts w:ascii="Times New Roman" w:hAnsi="Times New Roman" w:cs="Times New Roman"/>
      <w:lang w:val="en-GB" w:eastAsia="en-US"/>
    </w:rPr>
  </w:style>
  <w:style w:type="paragraph" w:customStyle="1" w:styleId="XParagraph">
    <w:name w:val="XParagraph"/>
    <w:basedOn w:val="a1"/>
    <w:link w:val="XParagraphChar"/>
    <w:rsid w:val="003208BE"/>
    <w:pPr>
      <w:tabs>
        <w:tab w:val="left" w:pos="284"/>
        <w:tab w:val="num" w:pos="1191"/>
      </w:tabs>
      <w:overflowPunct w:val="0"/>
      <w:autoSpaceDE w:val="0"/>
      <w:autoSpaceDN w:val="0"/>
      <w:adjustRightInd w:val="0"/>
      <w:spacing w:before="120"/>
      <w:ind w:left="567"/>
      <w:textAlignment w:val="baseline"/>
    </w:pPr>
    <w:rPr>
      <w:rFonts w:ascii="Times New Roman" w:hAnsi="Times New Roman" w:cs="Times New Roman"/>
      <w:szCs w:val="22"/>
      <w:lang w:val="en-GB" w:eastAsia="en-US"/>
    </w:rPr>
  </w:style>
  <w:style w:type="paragraph" w:customStyle="1" w:styleId="XBullet1">
    <w:name w:val="XBullet1"/>
    <w:basedOn w:val="a1"/>
    <w:rsid w:val="003208BE"/>
    <w:pPr>
      <w:tabs>
        <w:tab w:val="left" w:pos="284"/>
        <w:tab w:val="num" w:pos="21972"/>
      </w:tabs>
      <w:overflowPunct w:val="0"/>
      <w:autoSpaceDE w:val="0"/>
      <w:autoSpaceDN w:val="0"/>
      <w:adjustRightInd w:val="0"/>
      <w:spacing w:before="120"/>
      <w:ind w:left="992" w:hanging="425"/>
      <w:textAlignment w:val="baseline"/>
    </w:pPr>
    <w:rPr>
      <w:rFonts w:ascii="Times New Roman" w:hAnsi="Times New Roman" w:cs="Times New Roman"/>
      <w:szCs w:val="22"/>
      <w:lang w:val="en-GB" w:eastAsia="en-US"/>
    </w:rPr>
  </w:style>
  <w:style w:type="paragraph" w:customStyle="1" w:styleId="XBullet2">
    <w:name w:val="XBullet2"/>
    <w:basedOn w:val="XBullet1"/>
    <w:rsid w:val="003208BE"/>
    <w:pPr>
      <w:ind w:left="1417"/>
    </w:pPr>
  </w:style>
  <w:style w:type="character" w:customStyle="1" w:styleId="XParagraphChar">
    <w:name w:val="XParagraph Char"/>
    <w:link w:val="XParagraph"/>
    <w:rsid w:val="003208BE"/>
    <w:rPr>
      <w:rFonts w:ascii="Times New Roman" w:eastAsia="ＭＳ 明朝" w:hAnsi="Times New Roman" w:cs="Times New Roman"/>
      <w:kern w:val="0"/>
      <w:sz w:val="20"/>
      <w:lang w:val="en-GB" w:eastAsia="en-US"/>
    </w:rPr>
  </w:style>
  <w:style w:type="paragraph" w:customStyle="1" w:styleId="XEquation2">
    <w:name w:val="XEquation2"/>
    <w:basedOn w:val="a1"/>
    <w:rsid w:val="003208BE"/>
    <w:pPr>
      <w:tabs>
        <w:tab w:val="left" w:pos="794"/>
        <w:tab w:val="left" w:pos="1588"/>
        <w:tab w:val="right" w:pos="9356"/>
        <w:tab w:val="right" w:pos="9696"/>
      </w:tabs>
      <w:overflowPunct w:val="0"/>
      <w:autoSpaceDE w:val="0"/>
      <w:autoSpaceDN w:val="0"/>
      <w:adjustRightInd w:val="0"/>
      <w:spacing w:before="120" w:after="120"/>
      <w:ind w:left="1701"/>
      <w:jc w:val="left"/>
      <w:textAlignment w:val="baseline"/>
    </w:pPr>
    <w:rPr>
      <w:rFonts w:ascii="Times New Roman" w:hAnsi="Times New Roman" w:cs="Times New Roman"/>
      <w:szCs w:val="22"/>
      <w:lang w:val="en-GB" w:eastAsia="en-US"/>
    </w:rPr>
  </w:style>
  <w:style w:type="paragraph" w:customStyle="1" w:styleId="note10">
    <w:name w:val="note1"/>
    <w:basedOn w:val="a1"/>
    <w:rsid w:val="003208BE"/>
    <w:pPr>
      <w:overflowPunct w:val="0"/>
      <w:autoSpaceDE w:val="0"/>
      <w:autoSpaceDN w:val="0"/>
      <w:spacing w:before="60" w:line="199" w:lineRule="atLeast"/>
      <w:ind w:left="284"/>
    </w:pPr>
    <w:rPr>
      <w:rFonts w:ascii="Times New Roman" w:hAnsi="Times New Roman" w:cs="Times New Roman"/>
      <w:sz w:val="18"/>
      <w:szCs w:val="18"/>
      <w:lang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References">
    <w:name w:val="References"/>
    <w:basedOn w:val="a1"/>
    <w:rsid w:val="003208BE"/>
    <w:pPr>
      <w:numPr>
        <w:numId w:val="21"/>
      </w:numPr>
    </w:pPr>
    <w:rPr>
      <w:rFonts w:ascii="Times New Roman" w:hAnsi="Times New Roman" w:cs="Times New Roman"/>
      <w:sz w:val="16"/>
      <w:lang w:eastAsia="en-US"/>
    </w:rPr>
  </w:style>
  <w:style w:type="character" w:customStyle="1" w:styleId="Annex4CharChar">
    <w:name w:val="Annex 4 Char Char"/>
    <w:rsid w:val="003208BE"/>
    <w:rPr>
      <w:rFonts w:ascii="Arial" w:eastAsia="SimSun" w:hAnsi="Arial" w:cs="Arial"/>
      <w:b/>
      <w:bCs/>
      <w:color w:val="0000FF"/>
      <w:kern w:val="2"/>
      <w:lang w:val="en-US" w:eastAsia="en-US" w:bidi="ar-SA"/>
    </w:rPr>
  </w:style>
  <w:style w:type="character" w:customStyle="1" w:styleId="AVCBulletlevel1CharChar1">
    <w:name w:val="AVC Bullet level 1 Char Char1"/>
    <w:link w:val="AVCBulletlevel1Char"/>
    <w:rsid w:val="003208BE"/>
    <w:rPr>
      <w:rFonts w:ascii="Times New Roman" w:eastAsia="ＭＳ 明朝" w:hAnsi="Times New Roman" w:cs="Times New Roman"/>
      <w:kern w:val="0"/>
      <w:sz w:val="20"/>
      <w:szCs w:val="20"/>
      <w:lang w:eastAsia="en-US"/>
    </w:rPr>
  </w:style>
  <w:style w:type="character" w:customStyle="1" w:styleId="Annex3Char1">
    <w:name w:val="Annex 3 Char1"/>
    <w:rsid w:val="003208BE"/>
    <w:rPr>
      <w:rFonts w:ascii="Arial" w:eastAsia="SimSun" w:hAnsi="Arial" w:cs="Arial"/>
      <w:b/>
      <w:bCs/>
      <w:color w:val="0000FF"/>
      <w:kern w:val="2"/>
      <w:lang w:val="en-GB" w:eastAsia="en-US" w:bidi="ar-SA"/>
    </w:rPr>
  </w:style>
  <w:style w:type="paragraph" w:customStyle="1" w:styleId="AVCBulletlevel2">
    <w:name w:val="AVC Bullet level 2"/>
    <w:basedOn w:val="AVCBulletlevel1Char"/>
    <w:rsid w:val="003208BE"/>
    <w:pPr>
      <w:tabs>
        <w:tab w:val="num" w:pos="794"/>
        <w:tab w:val="left" w:pos="1195"/>
        <w:tab w:val="left" w:pos="1588"/>
        <w:tab w:val="left" w:pos="1985"/>
        <w:tab w:val="left" w:pos="2376"/>
        <w:tab w:val="left" w:pos="2779"/>
      </w:tabs>
      <w:overflowPunct w:val="0"/>
      <w:autoSpaceDE w:val="0"/>
      <w:autoSpaceDN w:val="0"/>
      <w:adjustRightInd w:val="0"/>
      <w:ind w:left="794" w:hanging="391"/>
      <w:jc w:val="both"/>
      <w:textAlignment w:val="baseline"/>
    </w:pPr>
    <w:rPr>
      <w:lang w:val="en-GB"/>
    </w:rPr>
  </w:style>
  <w:style w:type="character" w:customStyle="1" w:styleId="00BodyTextChar">
    <w:name w:val="00 BodyText Char"/>
    <w:link w:val="00BodyText"/>
    <w:rsid w:val="003208BE"/>
    <w:rPr>
      <w:rFonts w:ascii="Times New Roman" w:eastAsia="ＭＳ 明朝" w:hAnsi="Times New Roman" w:cs="Times New Roman"/>
      <w:kern w:val="0"/>
      <w:sz w:val="20"/>
      <w:szCs w:val="20"/>
      <w:lang w:eastAsia="en-US"/>
    </w:rPr>
  </w:style>
  <w:style w:type="paragraph" w:customStyle="1" w:styleId="CharCharCharCharCharCharChar">
    <w:name w:val="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annex4char0">
    <w:name w:val="annex4char"/>
    <w:basedOn w:val="a1"/>
    <w:rsid w:val="003208BE"/>
    <w:pPr>
      <w:spacing w:before="100" w:beforeAutospacing="1" w:after="100" w:afterAutospacing="1"/>
      <w:jc w:val="left"/>
    </w:pPr>
    <w:rPr>
      <w:rFonts w:ascii="Times New Roman" w:hAnsi="Times New Roman" w:cs="Times New Roman"/>
      <w:sz w:val="24"/>
      <w:szCs w:val="24"/>
    </w:rPr>
  </w:style>
  <w:style w:type="paragraph" w:customStyle="1" w:styleId="Bulletedo2">
    <w:name w:val="Bulleted o 2"/>
    <w:basedOn w:val="a1"/>
    <w:rsid w:val="003208BE"/>
    <w:pPr>
      <w:spacing w:after="220"/>
      <w:ind w:left="2954" w:hanging="357"/>
      <w:jc w:val="left"/>
    </w:pPr>
    <w:rPr>
      <w:rFonts w:cs="Times New Roman"/>
      <w:sz w:val="22"/>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styleId="HTML">
    <w:name w:val="HTML Preformatted"/>
    <w:basedOn w:val="a1"/>
    <w:link w:val="HTML0"/>
    <w:rsid w:val="0032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rPr>
  </w:style>
  <w:style w:type="character" w:customStyle="1" w:styleId="HTML0">
    <w:name w:val="HTML 書式付き (文字)"/>
    <w:basedOn w:val="a7"/>
    <w:link w:val="HTML"/>
    <w:rsid w:val="003208BE"/>
    <w:rPr>
      <w:rFonts w:ascii="Courier New" w:eastAsia="ＭＳ 明朝" w:hAnsi="Courier New" w:cs="Courier New"/>
      <w:kern w:val="0"/>
      <w:sz w:val="20"/>
      <w:szCs w:val="20"/>
    </w:rPr>
  </w:style>
  <w:style w:type="paragraph" w:customStyle="1" w:styleId="Chaptitle">
    <w:name w:val="Chap_title"/>
    <w:basedOn w:val="a1"/>
    <w:next w:val="Normalaftertitle0"/>
    <w:rsid w:val="003208BE"/>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hAnsi="Times New Roman" w:cs="Times New Roman"/>
      <w:b/>
      <w:sz w:val="28"/>
      <w:lang w:val="en-GB" w:eastAsia="en-US"/>
    </w:rPr>
  </w:style>
  <w:style w:type="paragraph" w:customStyle="1" w:styleId="Normalaftertitle0">
    <w:name w:val="Normal_after_title"/>
    <w:basedOn w:val="a1"/>
    <w:rsid w:val="003208BE"/>
    <w:pPr>
      <w:tabs>
        <w:tab w:val="left" w:pos="794"/>
        <w:tab w:val="left" w:pos="1191"/>
        <w:tab w:val="left" w:pos="1588"/>
        <w:tab w:val="left" w:pos="1985"/>
      </w:tabs>
      <w:overflowPunct w:val="0"/>
      <w:autoSpaceDE w:val="0"/>
      <w:autoSpaceDN w:val="0"/>
      <w:adjustRightInd w:val="0"/>
      <w:spacing w:before="480"/>
      <w:textAlignment w:val="baseline"/>
    </w:pPr>
    <w:rPr>
      <w:rFonts w:ascii="Times New Roman" w:hAnsi="Times New Roman" w:cs="Times New Roman"/>
      <w:lang w:val="en-GB" w:eastAsia="en-US"/>
    </w:rPr>
  </w:style>
  <w:style w:type="paragraph" w:customStyle="1" w:styleId="AnnexNoTitle0">
    <w:name w:val="Annex_NoTitle"/>
    <w:basedOn w:val="a1"/>
    <w:next w:val="Normalaftertitle0"/>
    <w:rsid w:val="003208BE"/>
    <w:pPr>
      <w:keepNext/>
      <w:keepLines/>
      <w:tabs>
        <w:tab w:val="left" w:pos="794"/>
        <w:tab w:val="left" w:pos="1191"/>
        <w:tab w:val="left" w:pos="1588"/>
        <w:tab w:val="left" w:pos="1985"/>
      </w:tabs>
      <w:overflowPunct w:val="0"/>
      <w:autoSpaceDE w:val="0"/>
      <w:autoSpaceDN w:val="0"/>
      <w:adjustRightInd w:val="0"/>
      <w:spacing w:before="720"/>
      <w:jc w:val="center"/>
      <w:textAlignment w:val="baseline"/>
    </w:pPr>
    <w:rPr>
      <w:rFonts w:ascii="Times New Roman" w:hAnsi="Times New Roman" w:cs="Times New Roman"/>
      <w:b/>
      <w:sz w:val="24"/>
      <w:lang w:val="en-GB" w:eastAsia="en-US"/>
    </w:rPr>
  </w:style>
  <w:style w:type="character" w:customStyle="1" w:styleId="Appdef">
    <w:name w:val="App_def"/>
    <w:rsid w:val="003208BE"/>
    <w:rPr>
      <w:rFonts w:ascii="Times New Roman" w:eastAsia="SimSun" w:hAnsi="Times New Roman" w:cs="Arial"/>
      <w:b/>
      <w:color w:val="0000FF"/>
      <w:kern w:val="2"/>
      <w:lang w:val="en-US" w:eastAsia="zh-CN" w:bidi="ar-SA"/>
    </w:rPr>
  </w:style>
  <w:style w:type="character" w:customStyle="1" w:styleId="Appref">
    <w:name w:val="App_ref"/>
    <w:rsid w:val="003208BE"/>
    <w:rPr>
      <w:rFonts w:ascii="Arial" w:eastAsia="SimSun" w:hAnsi="Arial" w:cs="Arial"/>
      <w:color w:val="0000FF"/>
      <w:kern w:val="2"/>
      <w:lang w:val="en-US" w:eastAsia="zh-CN" w:bidi="ar-SA"/>
    </w:rPr>
  </w:style>
  <w:style w:type="paragraph" w:customStyle="1" w:styleId="AppendixNoTitle">
    <w:name w:val="Appendix_NoTitle"/>
    <w:basedOn w:val="AnnexNoTitle0"/>
    <w:next w:val="Normalaftertitle0"/>
    <w:rsid w:val="003208BE"/>
  </w:style>
  <w:style w:type="character" w:customStyle="1" w:styleId="Artdef">
    <w:name w:val="Art_def"/>
    <w:rsid w:val="003208BE"/>
    <w:rPr>
      <w:rFonts w:ascii="Times New Roman" w:eastAsia="SimSun" w:hAnsi="Times New Roman" w:cs="Arial"/>
      <w:b/>
      <w:color w:val="0000FF"/>
      <w:kern w:val="2"/>
      <w:lang w:val="en-US" w:eastAsia="zh-CN" w:bidi="ar-SA"/>
    </w:rPr>
  </w:style>
  <w:style w:type="paragraph" w:customStyle="1" w:styleId="Reftitle0">
    <w:name w:val="Ref_title"/>
    <w:basedOn w:val="1"/>
    <w:next w:val="Reftext0"/>
    <w:rsid w:val="003208BE"/>
    <w:pPr>
      <w:keepLines/>
      <w:numPr>
        <w:numId w:val="0"/>
      </w:numPr>
      <w:tabs>
        <w:tab w:val="clear" w:pos="400"/>
        <w:tab w:val="clear" w:pos="560"/>
        <w:tab w:val="left" w:pos="794"/>
        <w:tab w:val="left" w:pos="1191"/>
        <w:tab w:val="left" w:pos="1588"/>
        <w:tab w:val="left" w:pos="1985"/>
      </w:tabs>
      <w:suppressAutoHyphens w:val="0"/>
      <w:overflowPunct w:val="0"/>
      <w:autoSpaceDE w:val="0"/>
      <w:autoSpaceDN w:val="0"/>
      <w:adjustRightInd w:val="0"/>
      <w:spacing w:before="480" w:line="240" w:lineRule="auto"/>
      <w:textAlignment w:val="baseline"/>
      <w:outlineLvl w:val="9"/>
    </w:pPr>
    <w:rPr>
      <w:rFonts w:ascii="Times New Roman" w:hAnsi="Times New Roman" w:cs="Times New Roman"/>
      <w:bCs w:val="0"/>
      <w:szCs w:val="20"/>
      <w:lang w:val="en-GB" w:eastAsia="en-US"/>
    </w:rPr>
  </w:style>
  <w:style w:type="paragraph" w:customStyle="1" w:styleId="Reftext0">
    <w:name w:val="Ref_text"/>
    <w:basedOn w:val="a1"/>
    <w:rsid w:val="003208BE"/>
    <w:pPr>
      <w:tabs>
        <w:tab w:val="left" w:pos="794"/>
        <w:tab w:val="left" w:pos="1191"/>
        <w:tab w:val="left" w:pos="1588"/>
        <w:tab w:val="left" w:pos="1985"/>
      </w:tabs>
      <w:overflowPunct w:val="0"/>
      <w:autoSpaceDE w:val="0"/>
      <w:autoSpaceDN w:val="0"/>
      <w:adjustRightInd w:val="0"/>
      <w:ind w:left="794" w:hanging="794"/>
      <w:textAlignment w:val="baseline"/>
    </w:pPr>
    <w:rPr>
      <w:rFonts w:ascii="Times New Roman" w:hAnsi="Times New Roman" w:cs="Times New Roman"/>
      <w:lang w:val="en-GB" w:eastAsia="en-US"/>
    </w:rPr>
  </w:style>
  <w:style w:type="paragraph" w:customStyle="1" w:styleId="ArtNo">
    <w:name w:val="Art_No"/>
    <w:basedOn w:val="a1"/>
    <w:next w:val="Arttitle"/>
    <w:rsid w:val="003208BE"/>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cs="Times New Roman"/>
      <w:caps/>
      <w:sz w:val="28"/>
      <w:lang w:val="en-GB" w:eastAsia="en-US"/>
    </w:rPr>
  </w:style>
  <w:style w:type="paragraph" w:customStyle="1" w:styleId="Arttitle">
    <w:name w:val="Art_title"/>
    <w:basedOn w:val="a1"/>
    <w:next w:val="Normalaftertitle0"/>
    <w:rsid w:val="003208BE"/>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hAnsi="Times New Roman" w:cs="Times New Roman"/>
      <w:b/>
      <w:sz w:val="28"/>
      <w:lang w:val="en-GB" w:eastAsia="en-US"/>
    </w:rPr>
  </w:style>
  <w:style w:type="character" w:customStyle="1" w:styleId="Artref">
    <w:name w:val="Art_ref"/>
    <w:rsid w:val="003208BE"/>
    <w:rPr>
      <w:rFonts w:ascii="Arial" w:eastAsia="SimSun" w:hAnsi="Arial" w:cs="Arial"/>
      <w:color w:val="0000FF"/>
      <w:kern w:val="2"/>
      <w:lang w:val="en-US" w:eastAsia="zh-CN" w:bidi="ar-SA"/>
    </w:rPr>
  </w:style>
  <w:style w:type="paragraph" w:customStyle="1" w:styleId="Call0">
    <w:name w:val="Call"/>
    <w:basedOn w:val="a1"/>
    <w:next w:val="a1"/>
    <w:rsid w:val="003208BE"/>
    <w:pPr>
      <w:tabs>
        <w:tab w:val="left" w:pos="794"/>
      </w:tabs>
      <w:overflowPunct w:val="0"/>
      <w:autoSpaceDE w:val="0"/>
      <w:autoSpaceDN w:val="0"/>
      <w:adjustRightInd w:val="0"/>
      <w:spacing w:before="227"/>
      <w:ind w:left="794"/>
      <w:jc w:val="left"/>
      <w:textAlignment w:val="baseline"/>
    </w:pPr>
    <w:rPr>
      <w:rFonts w:ascii="Times New Roman" w:hAnsi="Times New Roman" w:cs="Times New Roman"/>
      <w:i/>
      <w:lang w:val="en-GB" w:eastAsia="en-US"/>
    </w:rPr>
  </w:style>
  <w:style w:type="paragraph" w:customStyle="1" w:styleId="ChapNo">
    <w:name w:val="Chap_No"/>
    <w:basedOn w:val="a1"/>
    <w:next w:val="Chaptitle"/>
    <w:rsid w:val="003208BE"/>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cs="Times New Roman"/>
      <w:b/>
      <w:caps/>
      <w:sz w:val="28"/>
      <w:lang w:val="en-GB" w:eastAsia="en-US"/>
    </w:rPr>
  </w:style>
  <w:style w:type="paragraph" w:customStyle="1" w:styleId="Equationlegend0">
    <w:name w:val="Equation_legend"/>
    <w:basedOn w:val="a1"/>
    <w:rsid w:val="003208BE"/>
    <w:pPr>
      <w:tabs>
        <w:tab w:val="right" w:pos="1814"/>
        <w:tab w:val="left" w:pos="1985"/>
      </w:tabs>
      <w:overflowPunct w:val="0"/>
      <w:autoSpaceDE w:val="0"/>
      <w:autoSpaceDN w:val="0"/>
      <w:adjustRightInd w:val="0"/>
      <w:spacing w:before="80"/>
      <w:ind w:left="1985" w:hanging="1985"/>
      <w:textAlignment w:val="baseline"/>
    </w:pPr>
    <w:rPr>
      <w:rFonts w:ascii="Times New Roman" w:hAnsi="Times New Roman" w:cs="Times New Roman"/>
      <w:lang w:val="en-GB" w:eastAsia="en-US"/>
    </w:rPr>
  </w:style>
  <w:style w:type="paragraph" w:customStyle="1" w:styleId="Figurelegend0">
    <w:name w:val="Figure_legend"/>
    <w:basedOn w:val="Tablelegend0"/>
    <w:next w:val="a1"/>
    <w:rsid w:val="003208BE"/>
  </w:style>
  <w:style w:type="paragraph" w:customStyle="1" w:styleId="Tablelegend0">
    <w:name w:val="Table_legend"/>
    <w:basedOn w:val="a1"/>
    <w:next w:val="a1"/>
    <w:rsid w:val="003208BE"/>
    <w:pPr>
      <w:keepNext/>
      <w:tabs>
        <w:tab w:val="left" w:pos="454"/>
      </w:tabs>
      <w:overflowPunct w:val="0"/>
      <w:autoSpaceDE w:val="0"/>
      <w:autoSpaceDN w:val="0"/>
      <w:adjustRightInd w:val="0"/>
      <w:spacing w:before="86"/>
      <w:textAlignment w:val="baseline"/>
    </w:pPr>
    <w:rPr>
      <w:rFonts w:ascii="Times New Roman" w:hAnsi="Times New Roman" w:cs="Times New Roman"/>
      <w:sz w:val="18"/>
      <w:lang w:val="en-GB" w:eastAsia="en-US"/>
    </w:rPr>
  </w:style>
  <w:style w:type="paragraph" w:customStyle="1" w:styleId="FigureNoTitle">
    <w:name w:val="Figure_NoTitle"/>
    <w:basedOn w:val="a1"/>
    <w:next w:val="Normalaftertitle0"/>
    <w:rsid w:val="003208BE"/>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ascii="Times New Roman" w:hAnsi="Times New Roman" w:cs="Times New Roman"/>
      <w:b/>
      <w:lang w:val="en-GB" w:eastAsia="en-US"/>
    </w:rPr>
  </w:style>
  <w:style w:type="paragraph" w:customStyle="1" w:styleId="Figurewithouttitle">
    <w:name w:val="Figure_without_title"/>
    <w:basedOn w:val="a1"/>
    <w:next w:val="Normalaftertitle0"/>
    <w:rsid w:val="003208BE"/>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ascii="Times New Roman" w:hAnsi="Times New Roman" w:cs="Times New Roman"/>
      <w:lang w:val="en-GB" w:eastAsia="en-US"/>
    </w:rPr>
  </w:style>
  <w:style w:type="paragraph" w:customStyle="1" w:styleId="FirstFooter">
    <w:name w:val="FirstFooter"/>
    <w:basedOn w:val="aff2"/>
    <w:rsid w:val="003208BE"/>
    <w:pPr>
      <w:tabs>
        <w:tab w:val="left" w:pos="907"/>
        <w:tab w:val="right" w:pos="8789"/>
        <w:tab w:val="right" w:pos="9725"/>
      </w:tabs>
      <w:spacing w:before="40" w:line="240" w:lineRule="auto"/>
      <w:jc w:val="left"/>
    </w:pPr>
    <w:rPr>
      <w:rFonts w:ascii="Times New Roman" w:hAnsi="Times New Roman" w:cs="Times New Roman"/>
      <w:b/>
      <w:caps/>
      <w:lang w:val="en-GB" w:eastAsia="en-US"/>
    </w:rPr>
  </w:style>
  <w:style w:type="paragraph" w:customStyle="1" w:styleId="Formal">
    <w:name w:val="Formal"/>
    <w:basedOn w:val="a1"/>
    <w:rsid w:val="003208BE"/>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jc w:val="left"/>
      <w:textAlignment w:val="baseline"/>
    </w:pPr>
    <w:rPr>
      <w:rFonts w:ascii="Courier New" w:hAnsi="Courier New" w:cs="Courier New"/>
      <w:noProof/>
      <w:sz w:val="18"/>
      <w:szCs w:val="18"/>
      <w:lang w:val="en-GB" w:eastAsia="en-US"/>
    </w:rPr>
  </w:style>
  <w:style w:type="paragraph" w:customStyle="1" w:styleId="Headingi">
    <w:name w:val="Heading_i"/>
    <w:basedOn w:val="30"/>
    <w:next w:val="a1"/>
    <w:rsid w:val="003208BE"/>
    <w:pPr>
      <w:keepLines/>
      <w:numPr>
        <w:ilvl w:val="0"/>
        <w:numId w:val="0"/>
      </w:numPr>
      <w:tabs>
        <w:tab w:val="clear" w:pos="660"/>
        <w:tab w:val="clear" w:pos="880"/>
        <w:tab w:val="left" w:pos="794"/>
        <w:tab w:val="left" w:pos="1191"/>
        <w:tab w:val="left" w:pos="1588"/>
        <w:tab w:val="left" w:pos="1985"/>
      </w:tabs>
      <w:suppressAutoHyphens w:val="0"/>
      <w:overflowPunct w:val="0"/>
      <w:autoSpaceDE w:val="0"/>
      <w:autoSpaceDN w:val="0"/>
      <w:adjustRightInd w:val="0"/>
      <w:spacing w:before="181" w:line="240" w:lineRule="auto"/>
      <w:ind w:left="794" w:hanging="794"/>
      <w:jc w:val="both"/>
      <w:textAlignment w:val="baseline"/>
    </w:pPr>
    <w:rPr>
      <w:rFonts w:ascii="Times New Roman" w:hAnsi="Times New Roman" w:cs="Times New Roman"/>
      <w:b w:val="0"/>
      <w:bCs w:val="0"/>
      <w:i/>
      <w:lang w:val="en-GB" w:eastAsia="en-US"/>
    </w:rPr>
  </w:style>
  <w:style w:type="paragraph" w:customStyle="1" w:styleId="PartNo">
    <w:name w:val="Part_No"/>
    <w:basedOn w:val="a1"/>
    <w:next w:val="Partref"/>
    <w:rsid w:val="003208BE"/>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ascii="Times New Roman" w:hAnsi="Times New Roman" w:cs="Times New Roman"/>
      <w:caps/>
      <w:sz w:val="28"/>
      <w:lang w:val="en-GB" w:eastAsia="en-US"/>
    </w:rPr>
  </w:style>
  <w:style w:type="paragraph" w:customStyle="1" w:styleId="Partref">
    <w:name w:val="Part_ref"/>
    <w:basedOn w:val="a1"/>
    <w:next w:val="Parttitle"/>
    <w:rsid w:val="003208BE"/>
    <w:pPr>
      <w:keepNext/>
      <w:keepLines/>
      <w:tabs>
        <w:tab w:val="left" w:pos="794"/>
        <w:tab w:val="left" w:pos="1191"/>
        <w:tab w:val="left" w:pos="1588"/>
        <w:tab w:val="left" w:pos="1985"/>
      </w:tabs>
      <w:overflowPunct w:val="0"/>
      <w:autoSpaceDE w:val="0"/>
      <w:autoSpaceDN w:val="0"/>
      <w:adjustRightInd w:val="0"/>
      <w:spacing w:before="280"/>
      <w:jc w:val="center"/>
      <w:textAlignment w:val="baseline"/>
    </w:pPr>
    <w:rPr>
      <w:rFonts w:ascii="Times New Roman" w:hAnsi="Times New Roman" w:cs="Times New Roman"/>
      <w:lang w:val="en-GB" w:eastAsia="en-US"/>
    </w:rPr>
  </w:style>
  <w:style w:type="paragraph" w:customStyle="1" w:styleId="Parttitle">
    <w:name w:val="Part_title"/>
    <w:basedOn w:val="a1"/>
    <w:next w:val="Normalaftertitle0"/>
    <w:rsid w:val="003208BE"/>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pPr>
    <w:rPr>
      <w:rFonts w:ascii="Times New Roman" w:hAnsi="Times New Roman" w:cs="Times New Roman"/>
      <w:b/>
      <w:sz w:val="28"/>
      <w:lang w:val="en-GB" w:eastAsia="en-US"/>
    </w:rPr>
  </w:style>
  <w:style w:type="paragraph" w:customStyle="1" w:styleId="Recdate">
    <w:name w:val="Rec_date"/>
    <w:basedOn w:val="a1"/>
    <w:next w:val="Normalaftertitle0"/>
    <w:rsid w:val="003208BE"/>
    <w:pPr>
      <w:keepNext/>
      <w:keepLines/>
      <w:overflowPunct w:val="0"/>
      <w:autoSpaceDE w:val="0"/>
      <w:autoSpaceDN w:val="0"/>
      <w:adjustRightInd w:val="0"/>
      <w:jc w:val="right"/>
      <w:textAlignment w:val="baseline"/>
    </w:pPr>
    <w:rPr>
      <w:rFonts w:ascii="Times New Roman" w:hAnsi="Times New Roman" w:cs="Times New Roman"/>
      <w:i/>
      <w:sz w:val="22"/>
      <w:lang w:val="en-GB" w:eastAsia="en-US"/>
    </w:rPr>
  </w:style>
  <w:style w:type="paragraph" w:customStyle="1" w:styleId="Questiondate">
    <w:name w:val="Question_date"/>
    <w:basedOn w:val="Recdate"/>
    <w:next w:val="Normalaftertitle0"/>
    <w:rsid w:val="003208BE"/>
  </w:style>
  <w:style w:type="paragraph" w:customStyle="1" w:styleId="QuestionNo">
    <w:name w:val="Question_No"/>
    <w:basedOn w:val="RecNo"/>
    <w:next w:val="Questiontitle"/>
    <w:rsid w:val="003208BE"/>
    <w:pPr>
      <w:keepNext/>
      <w:keepLines/>
      <w:tabs>
        <w:tab w:val="left" w:pos="794"/>
        <w:tab w:val="left" w:pos="1191"/>
        <w:tab w:val="left" w:pos="1588"/>
        <w:tab w:val="left" w:pos="1985"/>
      </w:tabs>
      <w:overflowPunct w:val="0"/>
      <w:autoSpaceDE w:val="0"/>
      <w:autoSpaceDN w:val="0"/>
      <w:adjustRightInd w:val="0"/>
      <w:textAlignment w:val="baseline"/>
    </w:pPr>
    <w:rPr>
      <w:rFonts w:ascii="Times New Roman Bold" w:hAnsi="Times New Roman Bold"/>
      <w:b/>
      <w:lang w:val="en-GB"/>
    </w:rPr>
  </w:style>
  <w:style w:type="paragraph" w:customStyle="1" w:styleId="Questiontitle">
    <w:name w:val="Question_title"/>
    <w:basedOn w:val="Rectitle1"/>
    <w:next w:val="Questionref"/>
    <w:rsid w:val="003208BE"/>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Bold" w:hAnsi="Times New Roman Bold"/>
      <w:b/>
      <w:sz w:val="24"/>
      <w:lang w:val="en-GB"/>
    </w:rPr>
  </w:style>
  <w:style w:type="paragraph" w:customStyle="1" w:styleId="Recref0">
    <w:name w:val="Rec_ref"/>
    <w:basedOn w:val="a1"/>
    <w:next w:val="1"/>
    <w:rsid w:val="003208BE"/>
    <w:pPr>
      <w:overflowPunct w:val="0"/>
      <w:autoSpaceDE w:val="0"/>
      <w:autoSpaceDN w:val="0"/>
      <w:adjustRightInd w:val="0"/>
      <w:jc w:val="center"/>
      <w:textAlignment w:val="baseline"/>
    </w:pPr>
    <w:rPr>
      <w:rFonts w:ascii="Times New Roman" w:hAnsi="Times New Roman" w:cs="Times New Roman"/>
      <w:i/>
      <w:lang w:val="en-GB" w:eastAsia="en-US"/>
    </w:rPr>
  </w:style>
  <w:style w:type="paragraph" w:customStyle="1" w:styleId="Questionref">
    <w:name w:val="Question_ref"/>
    <w:basedOn w:val="Recref0"/>
    <w:next w:val="Questiondate"/>
    <w:rsid w:val="003208BE"/>
  </w:style>
  <w:style w:type="paragraph" w:customStyle="1" w:styleId="Repdate">
    <w:name w:val="Rep_date"/>
    <w:basedOn w:val="Recdate"/>
    <w:next w:val="Normalaftertitle0"/>
    <w:rsid w:val="003208BE"/>
  </w:style>
  <w:style w:type="paragraph" w:customStyle="1" w:styleId="RepNo">
    <w:name w:val="Rep_No"/>
    <w:basedOn w:val="RecNo"/>
    <w:next w:val="Reptitle"/>
    <w:rsid w:val="003208BE"/>
    <w:pPr>
      <w:keepNext/>
      <w:keepLines/>
      <w:tabs>
        <w:tab w:val="left" w:pos="794"/>
        <w:tab w:val="left" w:pos="1191"/>
        <w:tab w:val="left" w:pos="1588"/>
        <w:tab w:val="left" w:pos="1985"/>
      </w:tabs>
      <w:overflowPunct w:val="0"/>
      <w:autoSpaceDE w:val="0"/>
      <w:autoSpaceDN w:val="0"/>
      <w:adjustRightInd w:val="0"/>
      <w:textAlignment w:val="baseline"/>
    </w:pPr>
    <w:rPr>
      <w:rFonts w:ascii="Times New Roman Bold" w:hAnsi="Times New Roman Bold"/>
      <w:b/>
      <w:lang w:val="en-GB"/>
    </w:rPr>
  </w:style>
  <w:style w:type="paragraph" w:customStyle="1" w:styleId="Reptitle">
    <w:name w:val="Rep_title"/>
    <w:basedOn w:val="Rectitle1"/>
    <w:next w:val="Repref"/>
    <w:rsid w:val="003208BE"/>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Bold" w:hAnsi="Times New Roman Bold"/>
      <w:b/>
      <w:sz w:val="24"/>
      <w:lang w:val="en-GB"/>
    </w:rPr>
  </w:style>
  <w:style w:type="paragraph" w:customStyle="1" w:styleId="Repref">
    <w:name w:val="Rep_ref"/>
    <w:basedOn w:val="Recref0"/>
    <w:next w:val="Repdate"/>
    <w:rsid w:val="003208BE"/>
  </w:style>
  <w:style w:type="paragraph" w:customStyle="1" w:styleId="Resdate">
    <w:name w:val="Res_date"/>
    <w:basedOn w:val="Recdate"/>
    <w:next w:val="Normalaftertitle0"/>
    <w:rsid w:val="003208BE"/>
  </w:style>
  <w:style w:type="character" w:customStyle="1" w:styleId="Resdef">
    <w:name w:val="Res_def"/>
    <w:rsid w:val="003208BE"/>
    <w:rPr>
      <w:rFonts w:ascii="Times New Roman" w:eastAsia="SimSun" w:hAnsi="Times New Roman" w:cs="Arial"/>
      <w:b/>
      <w:color w:val="0000FF"/>
      <w:kern w:val="2"/>
      <w:lang w:val="en-US" w:eastAsia="zh-CN" w:bidi="ar-SA"/>
    </w:rPr>
  </w:style>
  <w:style w:type="paragraph" w:customStyle="1" w:styleId="ResNo">
    <w:name w:val="Res_No"/>
    <w:basedOn w:val="RecNo"/>
    <w:next w:val="Restitle"/>
    <w:rsid w:val="003208BE"/>
    <w:pPr>
      <w:keepNext/>
      <w:keepLines/>
      <w:tabs>
        <w:tab w:val="left" w:pos="794"/>
        <w:tab w:val="left" w:pos="1191"/>
        <w:tab w:val="left" w:pos="1588"/>
        <w:tab w:val="left" w:pos="1985"/>
      </w:tabs>
      <w:overflowPunct w:val="0"/>
      <w:autoSpaceDE w:val="0"/>
      <w:autoSpaceDN w:val="0"/>
      <w:adjustRightInd w:val="0"/>
      <w:textAlignment w:val="baseline"/>
    </w:pPr>
    <w:rPr>
      <w:rFonts w:ascii="Times New Roman Bold" w:hAnsi="Times New Roman Bold"/>
      <w:b/>
      <w:lang w:val="en-GB"/>
    </w:rPr>
  </w:style>
  <w:style w:type="paragraph" w:customStyle="1" w:styleId="Restitle">
    <w:name w:val="Res_title"/>
    <w:basedOn w:val="Rectitle1"/>
    <w:next w:val="Resref"/>
    <w:rsid w:val="003208BE"/>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Bold" w:hAnsi="Times New Roman Bold"/>
      <w:b/>
      <w:sz w:val="24"/>
      <w:lang w:val="en-GB"/>
    </w:rPr>
  </w:style>
  <w:style w:type="paragraph" w:customStyle="1" w:styleId="Resref">
    <w:name w:val="Res_ref"/>
    <w:basedOn w:val="Recref0"/>
    <w:next w:val="Resdate"/>
    <w:rsid w:val="003208BE"/>
  </w:style>
  <w:style w:type="paragraph" w:customStyle="1" w:styleId="Section1">
    <w:name w:val="Section_1"/>
    <w:basedOn w:val="a1"/>
    <w:next w:val="a1"/>
    <w:rsid w:val="003208BE"/>
    <w:pPr>
      <w:overflowPunct w:val="0"/>
      <w:autoSpaceDE w:val="0"/>
      <w:autoSpaceDN w:val="0"/>
      <w:adjustRightInd w:val="0"/>
      <w:spacing w:before="624"/>
      <w:jc w:val="center"/>
      <w:textAlignment w:val="baseline"/>
    </w:pPr>
    <w:rPr>
      <w:rFonts w:ascii="Times New Roman" w:hAnsi="Times New Roman" w:cs="Times New Roman"/>
      <w:b/>
      <w:lang w:val="en-GB" w:eastAsia="en-US"/>
    </w:rPr>
  </w:style>
  <w:style w:type="paragraph" w:customStyle="1" w:styleId="Section2">
    <w:name w:val="Section_2"/>
    <w:basedOn w:val="a1"/>
    <w:next w:val="a1"/>
    <w:rsid w:val="003208BE"/>
    <w:pPr>
      <w:overflowPunct w:val="0"/>
      <w:autoSpaceDE w:val="0"/>
      <w:autoSpaceDN w:val="0"/>
      <w:adjustRightInd w:val="0"/>
      <w:spacing w:before="240"/>
      <w:jc w:val="center"/>
      <w:textAlignment w:val="baseline"/>
    </w:pPr>
    <w:rPr>
      <w:rFonts w:ascii="Times New Roman" w:hAnsi="Times New Roman" w:cs="Times New Roman"/>
      <w:i/>
      <w:lang w:val="en-GB" w:eastAsia="en-US"/>
    </w:rPr>
  </w:style>
  <w:style w:type="paragraph" w:customStyle="1" w:styleId="SectionNo">
    <w:name w:val="Section_No"/>
    <w:basedOn w:val="a1"/>
    <w:next w:val="Sectiontitle0"/>
    <w:rsid w:val="003208BE"/>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ascii="Times New Roman" w:hAnsi="Times New Roman" w:cs="Times New Roman"/>
      <w:caps/>
      <w:sz w:val="24"/>
      <w:lang w:val="en-GB" w:eastAsia="en-US"/>
    </w:rPr>
  </w:style>
  <w:style w:type="paragraph" w:customStyle="1" w:styleId="Sectiontitle0">
    <w:name w:val="Section_title"/>
    <w:basedOn w:val="a1"/>
    <w:rsid w:val="003208BE"/>
    <w:pPr>
      <w:overflowPunct w:val="0"/>
      <w:autoSpaceDE w:val="0"/>
      <w:autoSpaceDN w:val="0"/>
      <w:adjustRightInd w:val="0"/>
      <w:ind w:left="1418"/>
      <w:jc w:val="left"/>
      <w:textAlignment w:val="baseline"/>
    </w:pPr>
    <w:rPr>
      <w:rFonts w:cs="Times New Roman"/>
      <w:sz w:val="32"/>
      <w:lang w:eastAsia="en-US"/>
    </w:rPr>
  </w:style>
  <w:style w:type="paragraph" w:customStyle="1" w:styleId="Source">
    <w:name w:val="Source"/>
    <w:basedOn w:val="a1"/>
    <w:next w:val="Normalaftertitle0"/>
    <w:rsid w:val="003208BE"/>
    <w:pPr>
      <w:tabs>
        <w:tab w:val="left" w:pos="794"/>
        <w:tab w:val="left" w:pos="1191"/>
        <w:tab w:val="left" w:pos="1588"/>
        <w:tab w:val="left" w:pos="1985"/>
      </w:tabs>
      <w:overflowPunct w:val="0"/>
      <w:autoSpaceDE w:val="0"/>
      <w:autoSpaceDN w:val="0"/>
      <w:adjustRightInd w:val="0"/>
      <w:spacing w:before="840" w:after="200"/>
      <w:jc w:val="center"/>
      <w:textAlignment w:val="baseline"/>
    </w:pPr>
    <w:rPr>
      <w:rFonts w:ascii="Times New Roman" w:hAnsi="Times New Roman" w:cs="Times New Roman"/>
      <w:b/>
      <w:sz w:val="28"/>
      <w:lang w:val="en-GB" w:eastAsia="en-US"/>
    </w:rPr>
  </w:style>
  <w:style w:type="paragraph" w:customStyle="1" w:styleId="SpecialFooter">
    <w:name w:val="Special Footer"/>
    <w:basedOn w:val="aff2"/>
    <w:rsid w:val="003208BE"/>
    <w:pPr>
      <w:tabs>
        <w:tab w:val="left" w:pos="567"/>
        <w:tab w:val="left" w:pos="907"/>
        <w:tab w:val="left" w:pos="1134"/>
        <w:tab w:val="left" w:pos="1701"/>
        <w:tab w:val="left" w:pos="2268"/>
        <w:tab w:val="left" w:pos="2835"/>
        <w:tab w:val="right" w:pos="8789"/>
        <w:tab w:val="right" w:pos="9725"/>
      </w:tabs>
      <w:overflowPunct w:val="0"/>
      <w:autoSpaceDE w:val="0"/>
      <w:autoSpaceDN w:val="0"/>
      <w:adjustRightInd w:val="0"/>
      <w:spacing w:line="240" w:lineRule="auto"/>
      <w:jc w:val="left"/>
      <w:textAlignment w:val="baseline"/>
    </w:pPr>
    <w:rPr>
      <w:rFonts w:ascii="Times New Roman" w:hAnsi="Times New Roman" w:cs="Times New Roman"/>
      <w:b/>
      <w:caps/>
      <w:lang w:val="en-GB" w:eastAsia="en-US"/>
    </w:rPr>
  </w:style>
  <w:style w:type="character" w:customStyle="1" w:styleId="Tablefreq">
    <w:name w:val="Table_freq"/>
    <w:rsid w:val="003208BE"/>
    <w:rPr>
      <w:rFonts w:ascii="Arial" w:eastAsia="SimSun" w:hAnsi="Arial" w:cs="Arial"/>
      <w:b/>
      <w:color w:val="auto"/>
      <w:kern w:val="2"/>
      <w:lang w:val="en-US" w:eastAsia="zh-CN" w:bidi="ar-SA"/>
    </w:rPr>
  </w:style>
  <w:style w:type="paragraph" w:customStyle="1" w:styleId="TableNoTitle">
    <w:name w:val="Table_NoTitle"/>
    <w:basedOn w:val="a1"/>
    <w:next w:val="Tablehead0"/>
    <w:rsid w:val="003208BE"/>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rFonts w:ascii="Times New Roman" w:hAnsi="Times New Roman" w:cs="Times New Roman"/>
      <w:b/>
      <w:lang w:val="en-GB" w:eastAsia="en-US"/>
    </w:rPr>
  </w:style>
  <w:style w:type="paragraph" w:customStyle="1" w:styleId="Title1">
    <w:name w:val="Title 1"/>
    <w:basedOn w:val="Source"/>
    <w:next w:val="Title2"/>
    <w:rsid w:val="003208BE"/>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3208BE"/>
  </w:style>
  <w:style w:type="paragraph" w:customStyle="1" w:styleId="Title3">
    <w:name w:val="Title 3"/>
    <w:basedOn w:val="Title2"/>
    <w:next w:val="Title4"/>
    <w:rsid w:val="003208BE"/>
    <w:rPr>
      <w:caps w:val="0"/>
    </w:rPr>
  </w:style>
  <w:style w:type="paragraph" w:customStyle="1" w:styleId="Title4">
    <w:name w:val="Title 4"/>
    <w:basedOn w:val="Title3"/>
    <w:next w:val="1"/>
    <w:rsid w:val="003208BE"/>
    <w:rPr>
      <w:b/>
    </w:rPr>
  </w:style>
  <w:style w:type="paragraph" w:customStyle="1" w:styleId="Artheading">
    <w:name w:val="Art_heading"/>
    <w:basedOn w:val="a1"/>
    <w:next w:val="Normalaftertitle0"/>
    <w:rsid w:val="003208BE"/>
    <w:pPr>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cs="Times New Roman"/>
      <w:b/>
      <w:sz w:val="28"/>
      <w:lang w:val="en-GB" w:eastAsia="en-US"/>
    </w:rPr>
  </w:style>
  <w:style w:type="paragraph" w:customStyle="1" w:styleId="Annexref0">
    <w:name w:val="Annex_ref"/>
    <w:basedOn w:val="a1"/>
    <w:next w:val="a1"/>
    <w:rsid w:val="003208BE"/>
    <w:pPr>
      <w:tabs>
        <w:tab w:val="left" w:pos="794"/>
        <w:tab w:val="left" w:pos="1191"/>
        <w:tab w:val="left" w:pos="1588"/>
        <w:tab w:val="left" w:pos="1985"/>
      </w:tabs>
      <w:overflowPunct w:val="0"/>
      <w:autoSpaceDE w:val="0"/>
      <w:autoSpaceDN w:val="0"/>
      <w:adjustRightInd w:val="0"/>
      <w:jc w:val="center"/>
      <w:textAlignment w:val="baseline"/>
    </w:pPr>
    <w:rPr>
      <w:rFonts w:ascii="Times New Roman" w:hAnsi="Times New Roman" w:cs="Times New Roman"/>
      <w:lang w:val="en-GB" w:eastAsia="en-US"/>
    </w:rPr>
  </w:style>
  <w:style w:type="paragraph" w:customStyle="1" w:styleId="Appendixref0">
    <w:name w:val="Appendix_ref"/>
    <w:basedOn w:val="Annexref0"/>
    <w:next w:val="Normalaftertitle0"/>
    <w:rsid w:val="003208BE"/>
  </w:style>
  <w:style w:type="paragraph" w:customStyle="1" w:styleId="ASN1continue0">
    <w:name w:val="ASN.1_continue"/>
    <w:basedOn w:val="ASN1"/>
    <w:rsid w:val="003208BE"/>
    <w:pPr>
      <w:tabs>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Cs/>
      <w:noProof/>
      <w:szCs w:val="18"/>
      <w:lang w:val="en-GB"/>
    </w:rPr>
  </w:style>
  <w:style w:type="paragraph" w:customStyle="1" w:styleId="ASN1italic0">
    <w:name w:val="ASN.1_italic"/>
    <w:basedOn w:val="ASN1"/>
    <w:rsid w:val="003208BE"/>
    <w:pPr>
      <w:tabs>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bCs/>
      <w:i/>
      <w:noProof/>
      <w:szCs w:val="18"/>
      <w:lang w:val="en-GB"/>
    </w:rPr>
  </w:style>
  <w:style w:type="paragraph" w:customStyle="1" w:styleId="Couvnote0">
    <w:name w:val="Couv_note"/>
    <w:basedOn w:val="a1"/>
    <w:rsid w:val="003208BE"/>
    <w:pPr>
      <w:tabs>
        <w:tab w:val="left" w:pos="1134"/>
        <w:tab w:val="left" w:pos="1418"/>
      </w:tabs>
      <w:overflowPunct w:val="0"/>
      <w:autoSpaceDE w:val="0"/>
      <w:autoSpaceDN w:val="0"/>
      <w:adjustRightInd w:val="0"/>
      <w:spacing w:before="200"/>
      <w:textAlignment w:val="baseline"/>
    </w:pPr>
    <w:rPr>
      <w:rFonts w:cs="Times New Roman"/>
      <w:lang w:val="en-GB" w:eastAsia="en-US"/>
    </w:rPr>
  </w:style>
  <w:style w:type="paragraph" w:customStyle="1" w:styleId="CouvrecNo">
    <w:name w:val="Couv_rec_No"/>
    <w:basedOn w:val="a1"/>
    <w:rsid w:val="003208BE"/>
    <w:pPr>
      <w:overflowPunct w:val="0"/>
      <w:autoSpaceDE w:val="0"/>
      <w:autoSpaceDN w:val="0"/>
      <w:adjustRightInd w:val="0"/>
      <w:spacing w:before="6"/>
      <w:ind w:left="1418"/>
      <w:textAlignment w:val="baseline"/>
    </w:pPr>
    <w:rPr>
      <w:rFonts w:cs="Times New Roman"/>
      <w:sz w:val="32"/>
      <w:lang w:val="en-GB" w:eastAsia="en-US"/>
    </w:rPr>
  </w:style>
  <w:style w:type="paragraph" w:customStyle="1" w:styleId="Couvrectitle0">
    <w:name w:val="Couv_rec_title"/>
    <w:basedOn w:val="a1"/>
    <w:rsid w:val="003208BE"/>
    <w:pPr>
      <w:keepNext/>
      <w:keepLines/>
      <w:overflowPunct w:val="0"/>
      <w:autoSpaceDE w:val="0"/>
      <w:autoSpaceDN w:val="0"/>
      <w:adjustRightInd w:val="0"/>
      <w:spacing w:before="240"/>
      <w:ind w:left="1418"/>
      <w:jc w:val="left"/>
      <w:textAlignment w:val="baseline"/>
    </w:pPr>
    <w:rPr>
      <w:rFonts w:cs="Times New Roman"/>
      <w:b/>
      <w:sz w:val="36"/>
      <w:lang w:val="en-GB" w:eastAsia="en-US"/>
    </w:rPr>
  </w:style>
  <w:style w:type="paragraph" w:customStyle="1" w:styleId="Indextitle0">
    <w:name w:val="Index_title"/>
    <w:basedOn w:val="a1"/>
    <w:rsid w:val="003208BE"/>
    <w:pPr>
      <w:tabs>
        <w:tab w:val="left" w:pos="794"/>
        <w:tab w:val="left" w:pos="1191"/>
        <w:tab w:val="left" w:pos="1588"/>
        <w:tab w:val="left" w:pos="1985"/>
      </w:tabs>
      <w:overflowPunct w:val="0"/>
      <w:autoSpaceDE w:val="0"/>
      <w:autoSpaceDN w:val="0"/>
      <w:adjustRightInd w:val="0"/>
      <w:spacing w:after="68"/>
      <w:jc w:val="center"/>
      <w:textAlignment w:val="baseline"/>
    </w:pPr>
    <w:rPr>
      <w:rFonts w:ascii="Times New Roman" w:hAnsi="Times New Roman" w:cs="Times New Roman"/>
      <w:b/>
      <w:sz w:val="24"/>
      <w:lang w:val="en-GB" w:eastAsia="en-US"/>
    </w:rPr>
  </w:style>
  <w:style w:type="paragraph" w:customStyle="1" w:styleId="Tablefin0">
    <w:name w:val="Table_fin"/>
    <w:basedOn w:val="a1"/>
    <w:next w:val="a1"/>
    <w:rsid w:val="003208BE"/>
    <w:pPr>
      <w:overflowPunct w:val="0"/>
      <w:autoSpaceDE w:val="0"/>
      <w:autoSpaceDN w:val="0"/>
      <w:adjustRightInd w:val="0"/>
      <w:textAlignment w:val="baseline"/>
    </w:pPr>
    <w:rPr>
      <w:rFonts w:ascii="Times New Roman" w:hAnsi="Times New Roman" w:cs="Times New Roman"/>
      <w:sz w:val="12"/>
      <w:lang w:val="en-GB" w:eastAsia="en-US"/>
    </w:rPr>
  </w:style>
  <w:style w:type="paragraph" w:customStyle="1" w:styleId="CharCharCharCharCharCharCharCharCharCharCharCharCharCharCharCharCharCharCharCharCharCharCharCharCharCharCharCharCharChar0">
    <w:name w:val=" Char Char Char Char Char Char Char Char Char Char Char Char Char Char Char Char Char Char Char Char Char (文字) (文字) Char Char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CharCharCharCharCharCharChar0">
    <w:name w:val="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CharCharCharCharCharCharCharCharCharCharCharCharCharCharCharCharCharCharCharCharCharCharCharCharCharCharCharCharCharCharCharCharChar0">
    <w:name w:val=" Char Char Char Char Char Char Char Char Char Char Char Char Char Char Char Char Char Char Char Char Char (文字) (文字) Char Char Char Char Char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CharCharCharCharCharCharCharCharCharCharCharCharCharCharCharCharCharCharCharCharCharCharCharCharCharCharCharCharCharCharCharCharCharChar0">
    <w:name w:val=" Char Char Char Char Char Char Char Char Char Char Char Char Char Char Char Char Char Char Char Char Char (文字) (文字) Char Char Char Char Char Char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CharCharCharCharCharCharCharCharCharCharCharCharCharCharCharCharCharCharCharCharCharCharCharCharCharCharCharCharCharCharCharChar0">
    <w:name w:val=" Char Char Char Char Char Char Char Char Char Char Char Char Char Char Char Char Char Char Char Char Char (文字) (文字) Char Char Char Char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NormalBold">
    <w:name w:val="Normal + Bold"/>
    <w:basedOn w:val="a1"/>
    <w:rsid w:val="003208BE"/>
    <w:pPr>
      <w:suppressAutoHyphens/>
      <w:jc w:val="left"/>
    </w:pPr>
    <w:rPr>
      <w:rFonts w:ascii="Times New Roman" w:eastAsia="PMingLiU" w:hAnsi="Times New Roman" w:cs="Times New Roman"/>
      <w:b/>
      <w:sz w:val="24"/>
      <w:lang w:eastAsia="ar-SA"/>
    </w:rPr>
  </w:style>
  <w:style w:type="paragraph" w:customStyle="1" w:styleId="Revision1">
    <w:name w:val="Revision1"/>
    <w:hidden/>
    <w:uiPriority w:val="99"/>
    <w:semiHidden/>
    <w:rsid w:val="003208BE"/>
    <w:rPr>
      <w:rFonts w:ascii="Times New Roman" w:eastAsia="ＭＳ 明朝" w:hAnsi="Times New Roman" w:cs="Times New Roman"/>
      <w:kern w:val="0"/>
      <w:sz w:val="20"/>
      <w:szCs w:val="20"/>
      <w:lang w:eastAsia="en-US"/>
    </w:rPr>
  </w:style>
  <w:style w:type="paragraph" w:customStyle="1" w:styleId="13">
    <w:name w:val="リスト段落1"/>
    <w:basedOn w:val="a1"/>
    <w:uiPriority w:val="34"/>
    <w:qFormat/>
    <w:rsid w:val="003208BE"/>
    <w:pPr>
      <w:overflowPunct w:val="0"/>
      <w:autoSpaceDE w:val="0"/>
      <w:autoSpaceDN w:val="0"/>
      <w:adjustRightInd w:val="0"/>
      <w:ind w:leftChars="400" w:left="840"/>
      <w:jc w:val="left"/>
      <w:textAlignment w:val="baseline"/>
    </w:pPr>
    <w:rPr>
      <w:rFonts w:ascii="Times New Roman" w:hAnsi="Times New Roman" w:cs="Times New Roman"/>
      <w:lang w:eastAsia="en-US"/>
    </w:rPr>
  </w:style>
  <w:style w:type="character" w:customStyle="1" w:styleId="410">
    <w:name w:val="見出し 4 (文字)1"/>
    <w:aliases w:val="Heading 4 Char1 (文字),Heading 4 Char Char (文字)"/>
    <w:semiHidden/>
    <w:rsid w:val="003208BE"/>
    <w:rPr>
      <w:rFonts w:ascii="Times New Roman" w:eastAsia="SimSun" w:hAnsi="Times New Roman" w:cs="Arial"/>
      <w:b/>
      <w:bCs/>
      <w:color w:val="0000FF"/>
      <w:kern w:val="2"/>
      <w:lang w:val="en-GB" w:eastAsia="en-US" w:bidi="ar-SA"/>
    </w:rPr>
  </w:style>
  <w:style w:type="character" w:customStyle="1" w:styleId="14">
    <w:name w:val="ヘッダー (文字)1"/>
    <w:aliases w:val="h (文字),Header/Footer (文字)"/>
    <w:semiHidden/>
    <w:rsid w:val="003208BE"/>
    <w:rPr>
      <w:rFonts w:ascii="Arial" w:eastAsia="SimSun" w:hAnsi="Arial" w:cs="Arial"/>
      <w:color w:val="0000FF"/>
      <w:kern w:val="2"/>
      <w:lang w:val="en-GB" w:eastAsia="en-US" w:bidi="ar-SA"/>
    </w:rPr>
  </w:style>
  <w:style w:type="paragraph" w:customStyle="1" w:styleId="15">
    <w:name w:val="変更箇所1"/>
    <w:uiPriority w:val="99"/>
    <w:semiHidden/>
    <w:rsid w:val="003208BE"/>
    <w:rPr>
      <w:rFonts w:ascii="Times New Roman" w:eastAsia="ＭＳ 明朝" w:hAnsi="Times New Roman" w:cs="Times New Roman"/>
      <w:kern w:val="0"/>
      <w:sz w:val="20"/>
      <w:szCs w:val="20"/>
      <w:lang w:val="en-GB" w:eastAsia="en-US"/>
    </w:rPr>
  </w:style>
  <w:style w:type="paragraph" w:customStyle="1" w:styleId="Bibliography1">
    <w:name w:val="Bibliography1"/>
    <w:basedOn w:val="a1"/>
    <w:rsid w:val="003208BE"/>
    <w:pPr>
      <w:tabs>
        <w:tab w:val="left" w:pos="660"/>
      </w:tabs>
      <w:ind w:left="660" w:hanging="660"/>
    </w:pPr>
    <w:rPr>
      <w:rFonts w:cs="Times New Roman"/>
      <w:lang w:eastAsia="en-US"/>
    </w:rPr>
  </w:style>
  <w:style w:type="paragraph" w:styleId="affff9">
    <w:name w:val="List Paragraph"/>
    <w:basedOn w:val="a1"/>
    <w:uiPriority w:val="34"/>
    <w:qFormat/>
    <w:rsid w:val="003208BE"/>
    <w:pPr>
      <w:ind w:leftChars="400" w:left="840"/>
    </w:pPr>
  </w:style>
  <w:style w:type="numbering" w:customStyle="1" w:styleId="16">
    <w:name w:val="リストなし1"/>
    <w:next w:val="a9"/>
    <w:uiPriority w:val="99"/>
    <w:semiHidden/>
    <w:rsid w:val="003208BE"/>
  </w:style>
  <w:style w:type="paragraph" w:customStyle="1" w:styleId="StyleHeading1Justified">
    <w:name w:val="Style Heading 1 + Justified"/>
    <w:basedOn w:val="1"/>
    <w:rsid w:val="003208BE"/>
    <w:pPr>
      <w:tabs>
        <w:tab w:val="clear" w:pos="400"/>
        <w:tab w:val="clear" w:pos="560"/>
        <w:tab w:val="left" w:pos="360"/>
        <w:tab w:val="left" w:pos="720"/>
        <w:tab w:val="left" w:pos="1080"/>
        <w:tab w:val="left" w:pos="1440"/>
      </w:tabs>
      <w:suppressAutoHyphens w:val="0"/>
      <w:overflowPunct w:val="0"/>
      <w:autoSpaceDE w:val="0"/>
      <w:autoSpaceDN w:val="0"/>
      <w:adjustRightInd w:val="0"/>
      <w:spacing w:before="240" w:after="60" w:line="240" w:lineRule="auto"/>
      <w:ind w:left="360" w:hanging="360"/>
      <w:jc w:val="both"/>
      <w:textAlignment w:val="baseline"/>
    </w:pPr>
    <w:rPr>
      <w:rFonts w:ascii="Times New Roman Bold" w:hAnsi="Times New Roman Bold" w:cs="Times New Roman"/>
      <w:kern w:val="32"/>
      <w:sz w:val="32"/>
      <w:szCs w:val="20"/>
      <w:lang w:eastAsia="en-US"/>
    </w:rPr>
  </w:style>
  <w:style w:type="table" w:customStyle="1" w:styleId="17">
    <w:name w:val="表 (格子)1"/>
    <w:basedOn w:val="a8"/>
    <w:next w:val="affff8"/>
    <w:uiPriority w:val="99"/>
    <w:rsid w:val="003208BE"/>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eastAsia="ＭＳ 明朝" w:hAnsi="CG Times"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a">
    <w:name w:val="Revision"/>
    <w:hidden/>
    <w:uiPriority w:val="99"/>
    <w:semiHidden/>
    <w:rsid w:val="003208BE"/>
    <w:rPr>
      <w:rFonts w:ascii="Times New Roman" w:eastAsia="ＭＳ 明朝" w:hAnsi="Times New Roman" w:cs="Times New Roman"/>
      <w:kern w:val="0"/>
      <w:sz w:val="20"/>
      <w:szCs w:val="20"/>
      <w:lang w:val="en-GB" w:eastAsia="en-US"/>
    </w:rPr>
  </w:style>
  <w:style w:type="numbering" w:customStyle="1" w:styleId="SVCNumbers1">
    <w:name w:val="SVC Numbers1"/>
    <w:rsid w:val="003208BE"/>
    <w:pPr>
      <w:numPr>
        <w:numId w:val="20"/>
      </w:numPr>
    </w:pPr>
  </w:style>
  <w:style w:type="numbering" w:customStyle="1" w:styleId="AVCBullet1">
    <w:name w:val="AVC Bullet1"/>
    <w:rsid w:val="003208BE"/>
    <w:pPr>
      <w:numPr>
        <w:numId w:val="5"/>
      </w:numPr>
    </w:pPr>
  </w:style>
  <w:style w:type="numbering" w:customStyle="1" w:styleId="SVCBullets1">
    <w:name w:val="SVC Bullets1"/>
    <w:rsid w:val="003208BE"/>
    <w:pPr>
      <w:numPr>
        <w:numId w:val="3"/>
      </w:numPr>
    </w:pPr>
  </w:style>
  <w:style w:type="numbering" w:customStyle="1" w:styleId="SVCIndent1">
    <w:name w:val="SVC Indent1"/>
    <w:rsid w:val="003208BE"/>
    <w:pPr>
      <w:numPr>
        <w:numId w:val="21"/>
      </w:numPr>
    </w:pPr>
  </w:style>
  <w:style w:type="paragraph" w:customStyle="1" w:styleId="Revision2">
    <w:name w:val="Revision2"/>
    <w:hidden/>
    <w:uiPriority w:val="99"/>
    <w:semiHidden/>
    <w:rsid w:val="003208BE"/>
    <w:rPr>
      <w:rFonts w:ascii="Arial" w:eastAsia="ＭＳ 明朝" w:hAnsi="Arial" w:cs="Arial"/>
      <w:kern w:val="0"/>
      <w:sz w:val="20"/>
      <w:szCs w:val="20"/>
    </w:rPr>
  </w:style>
  <w:style w:type="paragraph" w:styleId="Web">
    <w:name w:val="Normal (Web)"/>
    <w:basedOn w:val="a1"/>
    <w:uiPriority w:val="99"/>
    <w:unhideWhenUsed/>
    <w:rsid w:val="003208BE"/>
    <w:pPr>
      <w:spacing w:before="100" w:beforeAutospacing="1" w:after="100" w:afterAutospacing="1"/>
      <w:jc w:val="left"/>
    </w:pPr>
    <w:rPr>
      <w:rFonts w:ascii="Times New Roman" w:hAnsi="Times New Roman" w:cs="Times New Roman"/>
      <w:sz w:val="24"/>
      <w:szCs w:val="24"/>
      <w:lang w:eastAsia="zh-CN"/>
    </w:rPr>
  </w:style>
  <w:style w:type="numbering" w:customStyle="1" w:styleId="NoList1">
    <w:name w:val="No List1"/>
    <w:next w:val="a9"/>
    <w:uiPriority w:val="99"/>
    <w:semiHidden/>
    <w:unhideWhenUsed/>
    <w:rsid w:val="003208BE"/>
  </w:style>
  <w:style w:type="table" w:customStyle="1" w:styleId="TableGrid1">
    <w:name w:val="Table Grid1"/>
    <w:basedOn w:val="a8"/>
    <w:next w:val="affff8"/>
    <w:rsid w:val="003208BE"/>
    <w:pPr>
      <w:overflowPunct w:val="0"/>
      <w:autoSpaceDE w:val="0"/>
      <w:autoSpaceDN w:val="0"/>
      <w:adjustRightInd w:val="0"/>
      <w:textAlignment w:val="baseline"/>
    </w:pPr>
    <w:rPr>
      <w:rFonts w:ascii="Times New Roman" w:eastAsia="SimSu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VCBullets2">
    <w:name w:val="SVC Bullets2"/>
    <w:rsid w:val="003208BE"/>
    <w:pPr>
      <w:numPr>
        <w:numId w:val="22"/>
      </w:numPr>
    </w:pPr>
  </w:style>
  <w:style w:type="numbering" w:customStyle="1" w:styleId="SVCIndent2">
    <w:name w:val="SVC Indent2"/>
    <w:basedOn w:val="SVCBullets"/>
    <w:rsid w:val="003208BE"/>
    <w:pPr>
      <w:numPr>
        <w:numId w:val="9"/>
      </w:numPr>
    </w:pPr>
  </w:style>
  <w:style w:type="numbering" w:customStyle="1" w:styleId="SVCNumbers2">
    <w:name w:val="SVC Numbers2"/>
    <w:rsid w:val="003208BE"/>
    <w:pPr>
      <w:numPr>
        <w:numId w:val="18"/>
      </w:numPr>
    </w:pPr>
  </w:style>
  <w:style w:type="numbering" w:customStyle="1" w:styleId="AVCBullet2">
    <w:name w:val="AVC Bullet2"/>
    <w:rsid w:val="003208BE"/>
    <w:pPr>
      <w:numPr>
        <w:numId w:val="1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able of figures" w:uiPriority="99"/>
    <w:lsdException w:name="line number"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208BE"/>
    <w:pPr>
      <w:spacing w:before="136"/>
      <w:jc w:val="both"/>
    </w:pPr>
    <w:rPr>
      <w:rFonts w:ascii="Arial" w:eastAsia="ＭＳ 明朝" w:hAnsi="Arial" w:cs="Arial"/>
      <w:kern w:val="0"/>
      <w:sz w:val="20"/>
      <w:szCs w:val="20"/>
    </w:rPr>
  </w:style>
  <w:style w:type="paragraph" w:styleId="1">
    <w:name w:val="heading 1"/>
    <w:aliases w:val="Heading U,h1,H1,H11,Œ©o‚µ 1,?co??E 1,뙥,?c,?co?ƒÊ 1,?,Œ"/>
    <w:basedOn w:val="a1"/>
    <w:next w:val="a1"/>
    <w:link w:val="10"/>
    <w:qFormat/>
    <w:rsid w:val="003208BE"/>
    <w:pPr>
      <w:keepNext/>
      <w:numPr>
        <w:numId w:val="1"/>
      </w:numPr>
      <w:tabs>
        <w:tab w:val="clear" w:pos="432"/>
        <w:tab w:val="left" w:pos="400"/>
        <w:tab w:val="left" w:pos="560"/>
      </w:tabs>
      <w:suppressAutoHyphens/>
      <w:spacing w:before="270" w:line="270" w:lineRule="exact"/>
      <w:ind w:left="0" w:firstLine="0"/>
      <w:jc w:val="left"/>
      <w:outlineLvl w:val="0"/>
    </w:pPr>
    <w:rPr>
      <w:b/>
      <w:bCs/>
      <w:sz w:val="24"/>
      <w:szCs w:val="24"/>
    </w:rPr>
  </w:style>
  <w:style w:type="paragraph" w:styleId="20">
    <w:name w:val="heading 2"/>
    <w:basedOn w:val="1"/>
    <w:next w:val="a1"/>
    <w:link w:val="23"/>
    <w:qFormat/>
    <w:rsid w:val="003208BE"/>
    <w:pPr>
      <w:numPr>
        <w:ilvl w:val="1"/>
      </w:numPr>
      <w:tabs>
        <w:tab w:val="clear" w:pos="360"/>
        <w:tab w:val="clear" w:pos="400"/>
        <w:tab w:val="clear" w:pos="560"/>
        <w:tab w:val="left" w:pos="540"/>
        <w:tab w:val="left" w:pos="700"/>
      </w:tabs>
      <w:spacing w:before="60" w:line="250" w:lineRule="exact"/>
      <w:outlineLvl w:val="1"/>
    </w:pPr>
    <w:rPr>
      <w:sz w:val="22"/>
      <w:szCs w:val="22"/>
    </w:rPr>
  </w:style>
  <w:style w:type="paragraph" w:styleId="30">
    <w:name w:val="heading 3"/>
    <w:aliases w:val="Heading 3 Char"/>
    <w:basedOn w:val="1"/>
    <w:next w:val="a1"/>
    <w:link w:val="33"/>
    <w:qFormat/>
    <w:rsid w:val="003208BE"/>
    <w:pPr>
      <w:numPr>
        <w:ilvl w:val="2"/>
      </w:numPr>
      <w:tabs>
        <w:tab w:val="clear" w:pos="400"/>
        <w:tab w:val="clear" w:pos="560"/>
        <w:tab w:val="clear" w:pos="720"/>
        <w:tab w:val="left" w:pos="660"/>
        <w:tab w:val="left" w:pos="880"/>
      </w:tabs>
      <w:spacing w:before="60" w:line="230" w:lineRule="exact"/>
      <w:outlineLvl w:val="2"/>
    </w:pPr>
    <w:rPr>
      <w:sz w:val="20"/>
      <w:szCs w:val="20"/>
    </w:rPr>
  </w:style>
  <w:style w:type="paragraph" w:styleId="40">
    <w:name w:val="heading 4"/>
    <w:aliases w:val="Heading 4 Char,Heading 4 Char1 Char,Heading 4 Char Char Char,Heading 4 Char1,Heading 4 Char Char"/>
    <w:basedOn w:val="30"/>
    <w:next w:val="a1"/>
    <w:link w:val="43"/>
    <w:qFormat/>
    <w:rsid w:val="003208BE"/>
    <w:pPr>
      <w:numPr>
        <w:ilvl w:val="3"/>
      </w:numPr>
      <w:tabs>
        <w:tab w:val="clear" w:pos="660"/>
        <w:tab w:val="clear" w:pos="880"/>
        <w:tab w:val="clear" w:pos="1080"/>
        <w:tab w:val="left" w:pos="940"/>
        <w:tab w:val="left" w:pos="1140"/>
        <w:tab w:val="left" w:pos="1360"/>
      </w:tabs>
      <w:outlineLvl w:val="3"/>
    </w:pPr>
  </w:style>
  <w:style w:type="paragraph" w:styleId="51">
    <w:name w:val="heading 5"/>
    <w:basedOn w:val="40"/>
    <w:next w:val="a1"/>
    <w:link w:val="52"/>
    <w:qFormat/>
    <w:rsid w:val="003208BE"/>
    <w:pPr>
      <w:numPr>
        <w:ilvl w:val="4"/>
      </w:numPr>
      <w:tabs>
        <w:tab w:val="clear" w:pos="940"/>
        <w:tab w:val="clear" w:pos="1140"/>
        <w:tab w:val="clear" w:pos="1360"/>
      </w:tabs>
      <w:outlineLvl w:val="4"/>
    </w:pPr>
  </w:style>
  <w:style w:type="paragraph" w:styleId="6">
    <w:name w:val="heading 6"/>
    <w:basedOn w:val="51"/>
    <w:next w:val="a1"/>
    <w:link w:val="60"/>
    <w:qFormat/>
    <w:rsid w:val="003208BE"/>
    <w:pPr>
      <w:numPr>
        <w:ilvl w:val="5"/>
      </w:numPr>
      <w:outlineLvl w:val="5"/>
    </w:pPr>
  </w:style>
  <w:style w:type="paragraph" w:styleId="7">
    <w:name w:val="heading 7"/>
    <w:basedOn w:val="6"/>
    <w:next w:val="a1"/>
    <w:link w:val="70"/>
    <w:qFormat/>
    <w:rsid w:val="003208BE"/>
    <w:pPr>
      <w:numPr>
        <w:ilvl w:val="6"/>
      </w:numPr>
      <w:outlineLvl w:val="6"/>
    </w:pPr>
  </w:style>
  <w:style w:type="paragraph" w:styleId="8">
    <w:name w:val="heading 8"/>
    <w:basedOn w:val="6"/>
    <w:next w:val="a1"/>
    <w:link w:val="80"/>
    <w:qFormat/>
    <w:rsid w:val="003208BE"/>
    <w:pPr>
      <w:numPr>
        <w:ilvl w:val="7"/>
      </w:numPr>
      <w:outlineLvl w:val="7"/>
    </w:pPr>
  </w:style>
  <w:style w:type="paragraph" w:styleId="9">
    <w:name w:val="heading 9"/>
    <w:basedOn w:val="6"/>
    <w:next w:val="a1"/>
    <w:link w:val="90"/>
    <w:uiPriority w:val="99"/>
    <w:qFormat/>
    <w:rsid w:val="003208BE"/>
    <w:pPr>
      <w:numPr>
        <w:ilvl w:val="8"/>
      </w:numPr>
      <w:outlineLvl w:val="8"/>
    </w:p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見出し 1 (文字)"/>
    <w:aliases w:val="Heading U (文字),h1 (文字),H1 (文字),H11 (文字),Œ©o‚µ 1 (文字),?co??E 1 (文字),뙥 (文字),?c (文字),?co?ƒÊ 1 (文字),? (文字),Œ (文字)"/>
    <w:basedOn w:val="a7"/>
    <w:link w:val="1"/>
    <w:rsid w:val="003208BE"/>
    <w:rPr>
      <w:rFonts w:ascii="Arial" w:eastAsia="ＭＳ 明朝" w:hAnsi="Arial" w:cs="Arial"/>
      <w:b/>
      <w:bCs/>
      <w:kern w:val="0"/>
      <w:sz w:val="24"/>
      <w:szCs w:val="24"/>
    </w:rPr>
  </w:style>
  <w:style w:type="character" w:customStyle="1" w:styleId="23">
    <w:name w:val="見出し 2 (文字)"/>
    <w:basedOn w:val="a7"/>
    <w:link w:val="20"/>
    <w:rsid w:val="003208BE"/>
    <w:rPr>
      <w:rFonts w:ascii="Arial" w:eastAsia="ＭＳ 明朝" w:hAnsi="Arial" w:cs="Arial"/>
      <w:b/>
      <w:bCs/>
      <w:kern w:val="0"/>
      <w:sz w:val="22"/>
    </w:rPr>
  </w:style>
  <w:style w:type="character" w:customStyle="1" w:styleId="33">
    <w:name w:val="見出し 3 (文字)"/>
    <w:aliases w:val="Heading 3 Char (文字)"/>
    <w:basedOn w:val="a7"/>
    <w:link w:val="30"/>
    <w:rsid w:val="003208BE"/>
    <w:rPr>
      <w:rFonts w:ascii="Arial" w:eastAsia="ＭＳ 明朝" w:hAnsi="Arial" w:cs="Arial"/>
      <w:b/>
      <w:bCs/>
      <w:kern w:val="0"/>
      <w:sz w:val="20"/>
      <w:szCs w:val="20"/>
    </w:rPr>
  </w:style>
  <w:style w:type="character" w:customStyle="1" w:styleId="43">
    <w:name w:val="見出し 4 (文字)"/>
    <w:aliases w:val="Heading 4 Char (文字),Heading 4 Char1 Char (文字),Heading 4 Char Char Char (文字),Heading 4 Char1 (文字)1,Heading 4 Char Char (文字)1"/>
    <w:basedOn w:val="a7"/>
    <w:link w:val="40"/>
    <w:rsid w:val="003208BE"/>
    <w:rPr>
      <w:rFonts w:ascii="Arial" w:eastAsia="ＭＳ 明朝" w:hAnsi="Arial" w:cs="Arial"/>
      <w:b/>
      <w:bCs/>
      <w:kern w:val="0"/>
      <w:sz w:val="20"/>
      <w:szCs w:val="20"/>
    </w:rPr>
  </w:style>
  <w:style w:type="character" w:customStyle="1" w:styleId="52">
    <w:name w:val="見出し 5 (文字)"/>
    <w:basedOn w:val="a7"/>
    <w:link w:val="51"/>
    <w:rsid w:val="003208BE"/>
    <w:rPr>
      <w:rFonts w:ascii="Arial" w:eastAsia="ＭＳ 明朝" w:hAnsi="Arial" w:cs="Arial"/>
      <w:b/>
      <w:bCs/>
      <w:kern w:val="0"/>
      <w:sz w:val="20"/>
      <w:szCs w:val="20"/>
    </w:rPr>
  </w:style>
  <w:style w:type="character" w:customStyle="1" w:styleId="60">
    <w:name w:val="見出し 6 (文字)"/>
    <w:basedOn w:val="a7"/>
    <w:link w:val="6"/>
    <w:rsid w:val="003208BE"/>
    <w:rPr>
      <w:rFonts w:ascii="Arial" w:eastAsia="ＭＳ 明朝" w:hAnsi="Arial" w:cs="Arial"/>
      <w:b/>
      <w:bCs/>
      <w:kern w:val="0"/>
      <w:sz w:val="20"/>
      <w:szCs w:val="20"/>
    </w:rPr>
  </w:style>
  <w:style w:type="character" w:customStyle="1" w:styleId="70">
    <w:name w:val="見出し 7 (文字)"/>
    <w:basedOn w:val="a7"/>
    <w:link w:val="7"/>
    <w:rsid w:val="003208BE"/>
    <w:rPr>
      <w:rFonts w:ascii="Arial" w:eastAsia="ＭＳ 明朝" w:hAnsi="Arial" w:cs="Arial"/>
      <w:b/>
      <w:bCs/>
      <w:kern w:val="0"/>
      <w:sz w:val="20"/>
      <w:szCs w:val="20"/>
    </w:rPr>
  </w:style>
  <w:style w:type="character" w:customStyle="1" w:styleId="80">
    <w:name w:val="見出し 8 (文字)"/>
    <w:basedOn w:val="a7"/>
    <w:link w:val="8"/>
    <w:rsid w:val="003208BE"/>
    <w:rPr>
      <w:rFonts w:ascii="Arial" w:eastAsia="ＭＳ 明朝" w:hAnsi="Arial" w:cs="Arial"/>
      <w:b/>
      <w:bCs/>
      <w:kern w:val="0"/>
      <w:sz w:val="20"/>
      <w:szCs w:val="20"/>
    </w:rPr>
  </w:style>
  <w:style w:type="character" w:customStyle="1" w:styleId="90">
    <w:name w:val="見出し 9 (文字)"/>
    <w:basedOn w:val="a7"/>
    <w:link w:val="9"/>
    <w:uiPriority w:val="99"/>
    <w:rsid w:val="003208BE"/>
    <w:rPr>
      <w:rFonts w:ascii="Arial" w:eastAsia="ＭＳ 明朝" w:hAnsi="Arial" w:cs="Arial"/>
      <w:b/>
      <w:bCs/>
      <w:kern w:val="0"/>
      <w:sz w:val="20"/>
      <w:szCs w:val="20"/>
    </w:rPr>
  </w:style>
  <w:style w:type="paragraph" w:customStyle="1" w:styleId="zzCover">
    <w:name w:val="zzCover"/>
    <w:basedOn w:val="a1"/>
    <w:rsid w:val="003208BE"/>
    <w:pPr>
      <w:spacing w:after="220"/>
      <w:jc w:val="right"/>
    </w:pPr>
    <w:rPr>
      <w:b/>
      <w:bCs/>
      <w:color w:val="000000"/>
      <w:sz w:val="24"/>
      <w:szCs w:val="24"/>
    </w:rPr>
  </w:style>
  <w:style w:type="paragraph" w:customStyle="1" w:styleId="a2">
    <w:name w:val="a2"/>
    <w:basedOn w:val="20"/>
    <w:next w:val="a1"/>
    <w:rsid w:val="003208BE"/>
    <w:pPr>
      <w:numPr>
        <w:numId w:val="11"/>
      </w:numPr>
      <w:tabs>
        <w:tab w:val="clear" w:pos="540"/>
        <w:tab w:val="clear" w:pos="700"/>
        <w:tab w:val="left" w:pos="500"/>
        <w:tab w:val="left" w:pos="720"/>
      </w:tabs>
      <w:spacing w:before="270" w:line="270" w:lineRule="exact"/>
    </w:pPr>
    <w:rPr>
      <w:sz w:val="24"/>
      <w:szCs w:val="24"/>
    </w:rPr>
  </w:style>
  <w:style w:type="paragraph" w:customStyle="1" w:styleId="a3">
    <w:name w:val="a3"/>
    <w:basedOn w:val="30"/>
    <w:next w:val="a1"/>
    <w:rsid w:val="003208BE"/>
    <w:pPr>
      <w:numPr>
        <w:numId w:val="11"/>
      </w:numPr>
      <w:tabs>
        <w:tab w:val="clear" w:pos="660"/>
        <w:tab w:val="left" w:pos="640"/>
      </w:tabs>
      <w:spacing w:line="250" w:lineRule="exact"/>
    </w:pPr>
    <w:rPr>
      <w:sz w:val="22"/>
      <w:szCs w:val="22"/>
    </w:rPr>
  </w:style>
  <w:style w:type="paragraph" w:customStyle="1" w:styleId="a4">
    <w:name w:val="a4"/>
    <w:basedOn w:val="40"/>
    <w:next w:val="a1"/>
    <w:rsid w:val="003208BE"/>
    <w:pPr>
      <w:numPr>
        <w:numId w:val="11"/>
      </w:numPr>
      <w:tabs>
        <w:tab w:val="clear" w:pos="940"/>
        <w:tab w:val="clear" w:pos="1140"/>
        <w:tab w:val="clear" w:pos="1360"/>
        <w:tab w:val="left" w:pos="880"/>
      </w:tabs>
    </w:pPr>
  </w:style>
  <w:style w:type="paragraph" w:customStyle="1" w:styleId="a5">
    <w:name w:val="a5"/>
    <w:basedOn w:val="51"/>
    <w:next w:val="a1"/>
    <w:rsid w:val="003208BE"/>
    <w:pPr>
      <w:numPr>
        <w:numId w:val="11"/>
      </w:numPr>
      <w:tabs>
        <w:tab w:val="left" w:pos="1140"/>
        <w:tab w:val="left" w:pos="1360"/>
      </w:tabs>
    </w:pPr>
  </w:style>
  <w:style w:type="paragraph" w:customStyle="1" w:styleId="a6">
    <w:name w:val="a6"/>
    <w:basedOn w:val="6"/>
    <w:next w:val="a1"/>
    <w:rsid w:val="003208BE"/>
    <w:pPr>
      <w:numPr>
        <w:numId w:val="11"/>
      </w:numPr>
      <w:tabs>
        <w:tab w:val="left" w:pos="1140"/>
        <w:tab w:val="left" w:pos="1360"/>
      </w:tabs>
    </w:pPr>
  </w:style>
  <w:style w:type="paragraph" w:customStyle="1" w:styleId="ANNEX">
    <w:name w:val="ANNEX"/>
    <w:basedOn w:val="a1"/>
    <w:next w:val="a1"/>
    <w:rsid w:val="003208BE"/>
    <w:pPr>
      <w:keepNext/>
      <w:pageBreakBefore/>
      <w:numPr>
        <w:numId w:val="11"/>
      </w:numPr>
      <w:spacing w:after="760" w:line="310" w:lineRule="exact"/>
      <w:jc w:val="center"/>
      <w:outlineLvl w:val="0"/>
    </w:pPr>
    <w:rPr>
      <w:b/>
      <w:bCs/>
      <w:sz w:val="28"/>
      <w:szCs w:val="28"/>
    </w:rPr>
  </w:style>
  <w:style w:type="paragraph" w:customStyle="1" w:styleId="ANNEXN">
    <w:name w:val="ANNEXN"/>
    <w:basedOn w:val="ANNEX"/>
    <w:next w:val="a1"/>
    <w:rsid w:val="003208BE"/>
    <w:pPr>
      <w:numPr>
        <w:numId w:val="13"/>
      </w:numPr>
    </w:pPr>
  </w:style>
  <w:style w:type="paragraph" w:customStyle="1" w:styleId="ANNEXZ">
    <w:name w:val="ANNEXZ"/>
    <w:basedOn w:val="ANNEX"/>
    <w:next w:val="a1"/>
    <w:rsid w:val="003208BE"/>
    <w:pPr>
      <w:numPr>
        <w:numId w:val="12"/>
      </w:numPr>
    </w:pPr>
  </w:style>
  <w:style w:type="paragraph" w:customStyle="1" w:styleId="bibliography">
    <w:name w:val="bibliography"/>
    <w:basedOn w:val="a1"/>
    <w:rsid w:val="003208BE"/>
    <w:pPr>
      <w:numPr>
        <w:numId w:val="2"/>
      </w:numPr>
      <w:tabs>
        <w:tab w:val="clear" w:pos="360"/>
        <w:tab w:val="left" w:pos="660"/>
      </w:tabs>
      <w:ind w:left="660" w:hanging="660"/>
    </w:pPr>
  </w:style>
  <w:style w:type="paragraph" w:styleId="aa">
    <w:name w:val="Block Text"/>
    <w:basedOn w:val="a1"/>
    <w:rsid w:val="003208BE"/>
    <w:pPr>
      <w:spacing w:after="120" w:line="230" w:lineRule="atLeast"/>
      <w:ind w:left="1440" w:right="1440"/>
    </w:pPr>
  </w:style>
  <w:style w:type="paragraph" w:styleId="ab">
    <w:name w:val="Body Text"/>
    <w:basedOn w:val="a1"/>
    <w:link w:val="ac"/>
    <w:rsid w:val="003208BE"/>
    <w:pPr>
      <w:spacing w:before="60" w:after="60" w:line="210" w:lineRule="atLeast"/>
    </w:pPr>
    <w:rPr>
      <w:sz w:val="18"/>
      <w:szCs w:val="18"/>
    </w:rPr>
  </w:style>
  <w:style w:type="character" w:customStyle="1" w:styleId="ac">
    <w:name w:val="本文 (文字)"/>
    <w:basedOn w:val="a7"/>
    <w:link w:val="ab"/>
    <w:rsid w:val="003208BE"/>
    <w:rPr>
      <w:rFonts w:ascii="Arial" w:eastAsia="ＭＳ 明朝" w:hAnsi="Arial" w:cs="Arial"/>
      <w:kern w:val="0"/>
      <w:sz w:val="18"/>
      <w:szCs w:val="18"/>
    </w:rPr>
  </w:style>
  <w:style w:type="paragraph" w:styleId="24">
    <w:name w:val="Body Text 2"/>
    <w:basedOn w:val="a1"/>
    <w:link w:val="25"/>
    <w:rsid w:val="003208BE"/>
    <w:pPr>
      <w:spacing w:before="60" w:after="60" w:line="190" w:lineRule="atLeast"/>
    </w:pPr>
    <w:rPr>
      <w:sz w:val="16"/>
      <w:szCs w:val="16"/>
    </w:rPr>
  </w:style>
  <w:style w:type="character" w:customStyle="1" w:styleId="25">
    <w:name w:val="本文 2 (文字)"/>
    <w:basedOn w:val="a7"/>
    <w:link w:val="24"/>
    <w:rsid w:val="003208BE"/>
    <w:rPr>
      <w:rFonts w:ascii="Arial" w:eastAsia="ＭＳ 明朝" w:hAnsi="Arial" w:cs="Arial"/>
      <w:kern w:val="0"/>
      <w:sz w:val="16"/>
      <w:szCs w:val="16"/>
    </w:rPr>
  </w:style>
  <w:style w:type="paragraph" w:styleId="34">
    <w:name w:val="Body Text 3"/>
    <w:basedOn w:val="a1"/>
    <w:link w:val="35"/>
    <w:rsid w:val="003208BE"/>
    <w:pPr>
      <w:spacing w:before="60" w:after="60" w:line="170" w:lineRule="atLeast"/>
    </w:pPr>
    <w:rPr>
      <w:sz w:val="14"/>
      <w:szCs w:val="14"/>
    </w:rPr>
  </w:style>
  <w:style w:type="character" w:customStyle="1" w:styleId="35">
    <w:name w:val="本文 3 (文字)"/>
    <w:basedOn w:val="a7"/>
    <w:link w:val="34"/>
    <w:rsid w:val="003208BE"/>
    <w:rPr>
      <w:rFonts w:ascii="Arial" w:eastAsia="ＭＳ 明朝" w:hAnsi="Arial" w:cs="Arial"/>
      <w:kern w:val="0"/>
      <w:sz w:val="14"/>
      <w:szCs w:val="14"/>
    </w:rPr>
  </w:style>
  <w:style w:type="paragraph" w:styleId="ad">
    <w:name w:val="Body Text First Indent"/>
    <w:basedOn w:val="ab"/>
    <w:link w:val="ae"/>
    <w:rsid w:val="003208BE"/>
    <w:pPr>
      <w:spacing w:before="0" w:after="120"/>
      <w:ind w:firstLine="210"/>
    </w:pPr>
  </w:style>
  <w:style w:type="character" w:customStyle="1" w:styleId="ae">
    <w:name w:val="本文字下げ (文字)"/>
    <w:basedOn w:val="ac"/>
    <w:link w:val="ad"/>
    <w:rsid w:val="003208BE"/>
    <w:rPr>
      <w:rFonts w:ascii="Arial" w:eastAsia="ＭＳ 明朝" w:hAnsi="Arial" w:cs="Arial"/>
      <w:kern w:val="0"/>
      <w:sz w:val="18"/>
      <w:szCs w:val="18"/>
    </w:rPr>
  </w:style>
  <w:style w:type="paragraph" w:styleId="af">
    <w:name w:val="Body Text Indent"/>
    <w:basedOn w:val="a1"/>
    <w:link w:val="af0"/>
    <w:rsid w:val="003208BE"/>
    <w:pPr>
      <w:spacing w:after="120"/>
      <w:ind w:left="283"/>
    </w:pPr>
  </w:style>
  <w:style w:type="character" w:customStyle="1" w:styleId="af0">
    <w:name w:val="本文インデント (文字)"/>
    <w:basedOn w:val="a7"/>
    <w:link w:val="af"/>
    <w:rsid w:val="003208BE"/>
    <w:rPr>
      <w:rFonts w:ascii="Arial" w:eastAsia="ＭＳ 明朝" w:hAnsi="Arial" w:cs="Arial"/>
      <w:kern w:val="0"/>
      <w:sz w:val="20"/>
      <w:szCs w:val="20"/>
    </w:rPr>
  </w:style>
  <w:style w:type="paragraph" w:styleId="26">
    <w:name w:val="Body Text First Indent 2"/>
    <w:basedOn w:val="a1"/>
    <w:link w:val="27"/>
    <w:rsid w:val="003208BE"/>
    <w:pPr>
      <w:spacing w:after="240" w:line="230" w:lineRule="atLeast"/>
      <w:ind w:firstLine="210"/>
    </w:pPr>
  </w:style>
  <w:style w:type="character" w:customStyle="1" w:styleId="27">
    <w:name w:val="本文字下げ 2 (文字)"/>
    <w:basedOn w:val="af0"/>
    <w:link w:val="26"/>
    <w:rsid w:val="003208BE"/>
    <w:rPr>
      <w:rFonts w:ascii="Arial" w:eastAsia="ＭＳ 明朝" w:hAnsi="Arial" w:cs="Arial"/>
      <w:kern w:val="0"/>
      <w:sz w:val="20"/>
      <w:szCs w:val="20"/>
    </w:rPr>
  </w:style>
  <w:style w:type="paragraph" w:styleId="28">
    <w:name w:val="Body Text Indent 2"/>
    <w:basedOn w:val="a1"/>
    <w:link w:val="29"/>
    <w:rsid w:val="003208BE"/>
    <w:pPr>
      <w:spacing w:after="120" w:line="480" w:lineRule="auto"/>
      <w:ind w:left="283"/>
    </w:pPr>
  </w:style>
  <w:style w:type="character" w:customStyle="1" w:styleId="29">
    <w:name w:val="本文インデント 2 (文字)"/>
    <w:basedOn w:val="a7"/>
    <w:link w:val="28"/>
    <w:rsid w:val="003208BE"/>
    <w:rPr>
      <w:rFonts w:ascii="Arial" w:eastAsia="ＭＳ 明朝" w:hAnsi="Arial" w:cs="Arial"/>
      <w:kern w:val="0"/>
      <w:sz w:val="20"/>
      <w:szCs w:val="20"/>
    </w:rPr>
  </w:style>
  <w:style w:type="paragraph" w:styleId="36">
    <w:name w:val="Body Text Indent 3"/>
    <w:basedOn w:val="a1"/>
    <w:link w:val="37"/>
    <w:rsid w:val="003208BE"/>
    <w:pPr>
      <w:spacing w:after="120"/>
      <w:ind w:left="283"/>
    </w:pPr>
    <w:rPr>
      <w:sz w:val="16"/>
      <w:szCs w:val="16"/>
    </w:rPr>
  </w:style>
  <w:style w:type="character" w:customStyle="1" w:styleId="37">
    <w:name w:val="本文インデント 3 (文字)"/>
    <w:basedOn w:val="a7"/>
    <w:link w:val="36"/>
    <w:rsid w:val="003208BE"/>
    <w:rPr>
      <w:rFonts w:ascii="Arial" w:eastAsia="ＭＳ 明朝" w:hAnsi="Arial" w:cs="Arial"/>
      <w:kern w:val="0"/>
      <w:sz w:val="16"/>
      <w:szCs w:val="16"/>
    </w:rPr>
  </w:style>
  <w:style w:type="paragraph" w:styleId="af1">
    <w:name w:val="caption"/>
    <w:basedOn w:val="a1"/>
    <w:next w:val="a1"/>
    <w:qFormat/>
    <w:rsid w:val="003208BE"/>
    <w:pPr>
      <w:spacing w:before="120" w:after="120"/>
    </w:pPr>
    <w:rPr>
      <w:b/>
      <w:bCs/>
    </w:rPr>
  </w:style>
  <w:style w:type="paragraph" w:styleId="af2">
    <w:name w:val="Closing"/>
    <w:basedOn w:val="a1"/>
    <w:link w:val="af3"/>
    <w:rsid w:val="003208BE"/>
    <w:pPr>
      <w:ind w:left="4252"/>
    </w:pPr>
  </w:style>
  <w:style w:type="character" w:customStyle="1" w:styleId="af3">
    <w:name w:val="結語 (文字)"/>
    <w:basedOn w:val="a7"/>
    <w:link w:val="af2"/>
    <w:rsid w:val="003208BE"/>
    <w:rPr>
      <w:rFonts w:ascii="Arial" w:eastAsia="ＭＳ 明朝" w:hAnsi="Arial" w:cs="Arial"/>
      <w:kern w:val="0"/>
      <w:sz w:val="20"/>
      <w:szCs w:val="20"/>
    </w:rPr>
  </w:style>
  <w:style w:type="character" w:styleId="af4">
    <w:name w:val="annotation reference"/>
    <w:rsid w:val="003208BE"/>
    <w:rPr>
      <w:noProof w:val="0"/>
      <w:sz w:val="16"/>
      <w:szCs w:val="16"/>
      <w:lang w:val="fr-FR"/>
    </w:rPr>
  </w:style>
  <w:style w:type="paragraph" w:styleId="af5">
    <w:name w:val="annotation text"/>
    <w:basedOn w:val="a1"/>
    <w:link w:val="af6"/>
    <w:uiPriority w:val="99"/>
    <w:rsid w:val="003208BE"/>
  </w:style>
  <w:style w:type="character" w:customStyle="1" w:styleId="af6">
    <w:name w:val="コメント文字列 (文字)"/>
    <w:basedOn w:val="a7"/>
    <w:link w:val="af5"/>
    <w:uiPriority w:val="99"/>
    <w:rsid w:val="003208BE"/>
    <w:rPr>
      <w:rFonts w:ascii="Arial" w:eastAsia="ＭＳ 明朝" w:hAnsi="Arial" w:cs="Arial"/>
      <w:kern w:val="0"/>
      <w:sz w:val="20"/>
      <w:szCs w:val="20"/>
    </w:rPr>
  </w:style>
  <w:style w:type="paragraph" w:styleId="af7">
    <w:name w:val="Date"/>
    <w:basedOn w:val="a1"/>
    <w:next w:val="a1"/>
    <w:link w:val="af8"/>
    <w:rsid w:val="003208BE"/>
  </w:style>
  <w:style w:type="character" w:customStyle="1" w:styleId="af8">
    <w:name w:val="日付 (文字)"/>
    <w:basedOn w:val="a7"/>
    <w:link w:val="af7"/>
    <w:rsid w:val="003208BE"/>
    <w:rPr>
      <w:rFonts w:ascii="Arial" w:eastAsia="ＭＳ 明朝" w:hAnsi="Arial" w:cs="Arial"/>
      <w:kern w:val="0"/>
      <w:sz w:val="20"/>
      <w:szCs w:val="20"/>
    </w:rPr>
  </w:style>
  <w:style w:type="paragraph" w:customStyle="1" w:styleId="Definition">
    <w:name w:val="Definition"/>
    <w:basedOn w:val="a1"/>
    <w:next w:val="a1"/>
    <w:rsid w:val="003208BE"/>
  </w:style>
  <w:style w:type="character" w:customStyle="1" w:styleId="Defterms">
    <w:name w:val="Defterms"/>
    <w:rsid w:val="003208BE"/>
    <w:rPr>
      <w:noProof w:val="0"/>
      <w:color w:val="auto"/>
      <w:lang w:val="fr-FR"/>
    </w:rPr>
  </w:style>
  <w:style w:type="paragraph" w:customStyle="1" w:styleId="dl">
    <w:name w:val="dl"/>
    <w:basedOn w:val="a1"/>
    <w:rsid w:val="003208BE"/>
    <w:pPr>
      <w:spacing w:after="240" w:line="230" w:lineRule="atLeast"/>
      <w:ind w:left="800" w:hanging="400"/>
    </w:pPr>
  </w:style>
  <w:style w:type="paragraph" w:styleId="af9">
    <w:name w:val="Document Map"/>
    <w:basedOn w:val="a1"/>
    <w:link w:val="afa"/>
    <w:rsid w:val="003208BE"/>
    <w:pPr>
      <w:shd w:val="clear" w:color="auto" w:fill="000080"/>
    </w:pPr>
    <w:rPr>
      <w:rFonts w:ascii="Tahoma" w:hAnsi="Tahoma" w:cs="Tahoma"/>
    </w:rPr>
  </w:style>
  <w:style w:type="character" w:customStyle="1" w:styleId="afa">
    <w:name w:val="見出しマップ (文字)"/>
    <w:basedOn w:val="a7"/>
    <w:link w:val="af9"/>
    <w:rsid w:val="003208BE"/>
    <w:rPr>
      <w:rFonts w:ascii="Tahoma" w:eastAsia="ＭＳ 明朝" w:hAnsi="Tahoma" w:cs="Tahoma"/>
      <w:kern w:val="0"/>
      <w:sz w:val="20"/>
      <w:szCs w:val="20"/>
      <w:shd w:val="clear" w:color="auto" w:fill="000080"/>
    </w:rPr>
  </w:style>
  <w:style w:type="character" w:styleId="afb">
    <w:name w:val="Emphasis"/>
    <w:qFormat/>
    <w:rsid w:val="003208BE"/>
    <w:rPr>
      <w:i/>
      <w:iCs/>
      <w:noProof w:val="0"/>
      <w:lang w:val="fr-FR"/>
    </w:rPr>
  </w:style>
  <w:style w:type="character" w:styleId="afc">
    <w:name w:val="endnote reference"/>
    <w:semiHidden/>
    <w:rsid w:val="003208BE"/>
    <w:rPr>
      <w:noProof w:val="0"/>
      <w:vertAlign w:val="superscript"/>
      <w:lang w:val="fr-FR"/>
    </w:rPr>
  </w:style>
  <w:style w:type="paragraph" w:styleId="afd">
    <w:name w:val="endnote text"/>
    <w:basedOn w:val="a1"/>
    <w:link w:val="afe"/>
    <w:rsid w:val="003208BE"/>
  </w:style>
  <w:style w:type="character" w:customStyle="1" w:styleId="afe">
    <w:name w:val="文末脚注文字列 (文字)"/>
    <w:basedOn w:val="a7"/>
    <w:link w:val="afd"/>
    <w:rsid w:val="003208BE"/>
    <w:rPr>
      <w:rFonts w:ascii="Arial" w:eastAsia="ＭＳ 明朝" w:hAnsi="Arial" w:cs="Arial"/>
      <w:kern w:val="0"/>
      <w:sz w:val="20"/>
      <w:szCs w:val="20"/>
    </w:rPr>
  </w:style>
  <w:style w:type="paragraph" w:styleId="aff">
    <w:name w:val="envelope address"/>
    <w:basedOn w:val="a1"/>
    <w:rsid w:val="003208BE"/>
    <w:pPr>
      <w:framePr w:w="7938" w:h="1985" w:hRule="exact" w:hSpace="141" w:wrap="auto" w:hAnchor="page" w:xAlign="center" w:yAlign="bottom"/>
      <w:spacing w:after="240" w:line="230" w:lineRule="atLeast"/>
      <w:ind w:left="2835"/>
    </w:pPr>
    <w:rPr>
      <w:sz w:val="24"/>
      <w:szCs w:val="24"/>
    </w:rPr>
  </w:style>
  <w:style w:type="paragraph" w:styleId="aff0">
    <w:name w:val="envelope return"/>
    <w:basedOn w:val="a1"/>
    <w:rsid w:val="003208BE"/>
    <w:pPr>
      <w:spacing w:after="240" w:line="230" w:lineRule="atLeast"/>
    </w:pPr>
  </w:style>
  <w:style w:type="paragraph" w:customStyle="1" w:styleId="Example">
    <w:name w:val="Example"/>
    <w:basedOn w:val="a1"/>
    <w:next w:val="a1"/>
    <w:rsid w:val="003208BE"/>
    <w:pPr>
      <w:tabs>
        <w:tab w:val="left" w:pos="1360"/>
      </w:tabs>
      <w:spacing w:after="240" w:line="210" w:lineRule="atLeast"/>
    </w:pPr>
    <w:rPr>
      <w:sz w:val="18"/>
      <w:szCs w:val="18"/>
    </w:rPr>
  </w:style>
  <w:style w:type="character" w:customStyle="1" w:styleId="ExtXref">
    <w:name w:val="ExtXref"/>
    <w:rsid w:val="003208BE"/>
    <w:rPr>
      <w:noProof w:val="0"/>
      <w:color w:val="auto"/>
      <w:lang w:val="fr-FR"/>
    </w:rPr>
  </w:style>
  <w:style w:type="paragraph" w:customStyle="1" w:styleId="Figurefootnote">
    <w:name w:val="Figure footnote"/>
    <w:basedOn w:val="a1"/>
    <w:rsid w:val="003208BE"/>
    <w:pPr>
      <w:keepNext/>
      <w:tabs>
        <w:tab w:val="left" w:pos="340"/>
      </w:tabs>
      <w:spacing w:after="60" w:line="210" w:lineRule="atLeast"/>
    </w:pPr>
    <w:rPr>
      <w:sz w:val="18"/>
      <w:szCs w:val="18"/>
    </w:rPr>
  </w:style>
  <w:style w:type="paragraph" w:customStyle="1" w:styleId="Figuretitle">
    <w:name w:val="Figure title"/>
    <w:basedOn w:val="a1"/>
    <w:next w:val="a1"/>
    <w:rsid w:val="003208BE"/>
    <w:pPr>
      <w:suppressAutoHyphens/>
      <w:spacing w:before="220" w:after="220" w:line="230" w:lineRule="atLeast"/>
      <w:jc w:val="center"/>
    </w:pPr>
    <w:rPr>
      <w:b/>
      <w:bCs/>
    </w:rPr>
  </w:style>
  <w:style w:type="character" w:styleId="aff1">
    <w:name w:val="FollowedHyperlink"/>
    <w:rsid w:val="003208BE"/>
    <w:rPr>
      <w:noProof w:val="0"/>
      <w:color w:val="800080"/>
      <w:u w:val="single"/>
      <w:lang w:val="fr-FR"/>
    </w:rPr>
  </w:style>
  <w:style w:type="paragraph" w:styleId="aff2">
    <w:name w:val="footer"/>
    <w:basedOn w:val="a1"/>
    <w:link w:val="aff3"/>
    <w:rsid w:val="003208BE"/>
    <w:pPr>
      <w:spacing w:line="220" w:lineRule="exact"/>
    </w:pPr>
  </w:style>
  <w:style w:type="character" w:customStyle="1" w:styleId="aff3">
    <w:name w:val="フッター (文字)"/>
    <w:basedOn w:val="a7"/>
    <w:link w:val="aff2"/>
    <w:rsid w:val="003208BE"/>
    <w:rPr>
      <w:rFonts w:ascii="Arial" w:eastAsia="ＭＳ 明朝" w:hAnsi="Arial" w:cs="Arial"/>
      <w:kern w:val="0"/>
      <w:sz w:val="20"/>
      <w:szCs w:val="20"/>
    </w:rPr>
  </w:style>
  <w:style w:type="character" w:styleId="aff4">
    <w:name w:val="footnote reference"/>
    <w:rsid w:val="003208BE"/>
    <w:rPr>
      <w:noProof/>
      <w:position w:val="6"/>
      <w:sz w:val="16"/>
      <w:szCs w:val="16"/>
      <w:vertAlign w:val="baseline"/>
      <w:lang w:val="fr-FR"/>
    </w:rPr>
  </w:style>
  <w:style w:type="paragraph" w:styleId="aff5">
    <w:name w:val="footnote text"/>
    <w:basedOn w:val="a1"/>
    <w:link w:val="aff6"/>
    <w:rsid w:val="003208BE"/>
    <w:pPr>
      <w:tabs>
        <w:tab w:val="left" w:pos="340"/>
      </w:tabs>
      <w:spacing w:after="120" w:line="210" w:lineRule="atLeast"/>
    </w:pPr>
    <w:rPr>
      <w:sz w:val="18"/>
      <w:szCs w:val="18"/>
    </w:rPr>
  </w:style>
  <w:style w:type="character" w:customStyle="1" w:styleId="aff6">
    <w:name w:val="脚注文字列 (文字)"/>
    <w:basedOn w:val="a7"/>
    <w:link w:val="aff5"/>
    <w:rsid w:val="003208BE"/>
    <w:rPr>
      <w:rFonts w:ascii="Arial" w:eastAsia="ＭＳ 明朝" w:hAnsi="Arial" w:cs="Arial"/>
      <w:kern w:val="0"/>
      <w:sz w:val="18"/>
      <w:szCs w:val="18"/>
    </w:rPr>
  </w:style>
  <w:style w:type="paragraph" w:customStyle="1" w:styleId="Foreword">
    <w:name w:val="Foreword"/>
    <w:basedOn w:val="a1"/>
    <w:next w:val="a1"/>
    <w:rsid w:val="003208BE"/>
    <w:pPr>
      <w:spacing w:after="240" w:line="230" w:lineRule="atLeast"/>
    </w:pPr>
    <w:rPr>
      <w:color w:val="0000FF"/>
    </w:rPr>
  </w:style>
  <w:style w:type="paragraph" w:customStyle="1" w:styleId="Formula">
    <w:name w:val="Formula"/>
    <w:basedOn w:val="a1"/>
    <w:next w:val="a1"/>
    <w:rsid w:val="003208BE"/>
    <w:pPr>
      <w:tabs>
        <w:tab w:val="right" w:pos="9752"/>
      </w:tabs>
      <w:spacing w:after="220"/>
      <w:ind w:left="403"/>
      <w:jc w:val="left"/>
    </w:pPr>
  </w:style>
  <w:style w:type="paragraph" w:styleId="aff7">
    <w:name w:val="header"/>
    <w:aliases w:val="h,Header/Footer"/>
    <w:basedOn w:val="a1"/>
    <w:link w:val="aff8"/>
    <w:rsid w:val="003208BE"/>
    <w:pPr>
      <w:spacing w:after="740" w:line="220" w:lineRule="exact"/>
    </w:pPr>
    <w:rPr>
      <w:b/>
      <w:bCs/>
      <w:sz w:val="22"/>
      <w:szCs w:val="22"/>
    </w:rPr>
  </w:style>
  <w:style w:type="character" w:customStyle="1" w:styleId="aff8">
    <w:name w:val="ヘッダー (文字)"/>
    <w:aliases w:val="h (文字)1,Header/Footer (文字)1"/>
    <w:basedOn w:val="a7"/>
    <w:link w:val="aff7"/>
    <w:rsid w:val="003208BE"/>
    <w:rPr>
      <w:rFonts w:ascii="Arial" w:eastAsia="ＭＳ 明朝" w:hAnsi="Arial" w:cs="Arial"/>
      <w:b/>
      <w:bCs/>
      <w:kern w:val="0"/>
      <w:sz w:val="22"/>
    </w:rPr>
  </w:style>
  <w:style w:type="character" w:styleId="aff9">
    <w:name w:val="Hyperlink"/>
    <w:rsid w:val="003208BE"/>
    <w:rPr>
      <w:noProof w:val="0"/>
      <w:color w:val="0000FF"/>
      <w:u w:val="single"/>
      <w:lang w:val="fr-FR"/>
    </w:rPr>
  </w:style>
  <w:style w:type="paragraph" w:styleId="11">
    <w:name w:val="index 1"/>
    <w:basedOn w:val="a1"/>
    <w:rsid w:val="003208BE"/>
    <w:pPr>
      <w:spacing w:line="210" w:lineRule="atLeast"/>
      <w:ind w:left="142" w:hanging="142"/>
      <w:jc w:val="left"/>
    </w:pPr>
    <w:rPr>
      <w:b/>
      <w:bCs/>
      <w:sz w:val="18"/>
      <w:szCs w:val="18"/>
    </w:rPr>
  </w:style>
  <w:style w:type="paragraph" w:styleId="2a">
    <w:name w:val="index 2"/>
    <w:basedOn w:val="a1"/>
    <w:next w:val="a1"/>
    <w:autoRedefine/>
    <w:rsid w:val="003208BE"/>
    <w:pPr>
      <w:spacing w:line="210" w:lineRule="atLeast"/>
      <w:ind w:left="600" w:hanging="200"/>
    </w:pPr>
    <w:rPr>
      <w:b/>
      <w:bCs/>
      <w:sz w:val="18"/>
      <w:szCs w:val="18"/>
    </w:rPr>
  </w:style>
  <w:style w:type="paragraph" w:styleId="38">
    <w:name w:val="index 3"/>
    <w:basedOn w:val="a1"/>
    <w:next w:val="a1"/>
    <w:autoRedefine/>
    <w:rsid w:val="003208BE"/>
    <w:pPr>
      <w:spacing w:line="220" w:lineRule="atLeast"/>
      <w:ind w:left="600" w:hanging="200"/>
    </w:pPr>
    <w:rPr>
      <w:b/>
      <w:bCs/>
    </w:rPr>
  </w:style>
  <w:style w:type="paragraph" w:styleId="44">
    <w:name w:val="index 4"/>
    <w:basedOn w:val="a1"/>
    <w:next w:val="a1"/>
    <w:autoRedefine/>
    <w:rsid w:val="003208BE"/>
    <w:pPr>
      <w:spacing w:line="220" w:lineRule="atLeast"/>
      <w:ind w:left="800" w:hanging="200"/>
    </w:pPr>
    <w:rPr>
      <w:b/>
      <w:bCs/>
    </w:rPr>
  </w:style>
  <w:style w:type="paragraph" w:styleId="53">
    <w:name w:val="index 5"/>
    <w:basedOn w:val="a1"/>
    <w:next w:val="a1"/>
    <w:autoRedefine/>
    <w:rsid w:val="003208BE"/>
    <w:pPr>
      <w:spacing w:line="220" w:lineRule="atLeast"/>
      <w:ind w:left="1000" w:hanging="200"/>
    </w:pPr>
    <w:rPr>
      <w:b/>
      <w:bCs/>
    </w:rPr>
  </w:style>
  <w:style w:type="paragraph" w:styleId="61">
    <w:name w:val="index 6"/>
    <w:basedOn w:val="a1"/>
    <w:next w:val="a1"/>
    <w:autoRedefine/>
    <w:rsid w:val="003208BE"/>
    <w:pPr>
      <w:spacing w:line="220" w:lineRule="atLeast"/>
      <w:ind w:left="1200" w:hanging="200"/>
    </w:pPr>
    <w:rPr>
      <w:b/>
      <w:bCs/>
    </w:rPr>
  </w:style>
  <w:style w:type="paragraph" w:styleId="71">
    <w:name w:val="index 7"/>
    <w:basedOn w:val="a1"/>
    <w:next w:val="a1"/>
    <w:autoRedefine/>
    <w:rsid w:val="003208BE"/>
    <w:pPr>
      <w:spacing w:line="220" w:lineRule="atLeast"/>
      <w:ind w:left="1400" w:hanging="200"/>
    </w:pPr>
    <w:rPr>
      <w:b/>
      <w:bCs/>
    </w:rPr>
  </w:style>
  <w:style w:type="paragraph" w:styleId="81">
    <w:name w:val="index 8"/>
    <w:basedOn w:val="a1"/>
    <w:next w:val="a1"/>
    <w:autoRedefine/>
    <w:semiHidden/>
    <w:rsid w:val="003208BE"/>
    <w:pPr>
      <w:spacing w:after="240" w:line="220" w:lineRule="atLeast"/>
      <w:ind w:left="1600" w:hanging="200"/>
    </w:pPr>
    <w:rPr>
      <w:b/>
      <w:bCs/>
    </w:rPr>
  </w:style>
  <w:style w:type="paragraph" w:styleId="91">
    <w:name w:val="index 9"/>
    <w:basedOn w:val="a1"/>
    <w:next w:val="a1"/>
    <w:autoRedefine/>
    <w:semiHidden/>
    <w:rsid w:val="003208BE"/>
    <w:pPr>
      <w:spacing w:after="240" w:line="220" w:lineRule="atLeast"/>
      <w:ind w:left="1800" w:hanging="200"/>
    </w:pPr>
    <w:rPr>
      <w:b/>
      <w:bCs/>
    </w:rPr>
  </w:style>
  <w:style w:type="paragraph" w:styleId="affa">
    <w:name w:val="index heading"/>
    <w:basedOn w:val="a1"/>
    <w:next w:val="11"/>
    <w:rsid w:val="003208BE"/>
    <w:pPr>
      <w:keepNext/>
      <w:spacing w:before="400" w:after="210"/>
      <w:jc w:val="center"/>
    </w:pPr>
  </w:style>
  <w:style w:type="paragraph" w:customStyle="1" w:styleId="Introduction">
    <w:name w:val="Introduction"/>
    <w:basedOn w:val="a1"/>
    <w:next w:val="a1"/>
    <w:rsid w:val="003208BE"/>
    <w:pPr>
      <w:keepNext/>
      <w:pageBreakBefore/>
      <w:tabs>
        <w:tab w:val="left" w:pos="400"/>
      </w:tabs>
      <w:suppressAutoHyphens/>
      <w:spacing w:before="960" w:after="310" w:line="310" w:lineRule="exact"/>
      <w:jc w:val="left"/>
    </w:pPr>
    <w:rPr>
      <w:b/>
      <w:bCs/>
      <w:sz w:val="28"/>
      <w:szCs w:val="28"/>
    </w:rPr>
  </w:style>
  <w:style w:type="character" w:styleId="affb">
    <w:name w:val="line number"/>
    <w:uiPriority w:val="99"/>
    <w:rsid w:val="003208BE"/>
    <w:rPr>
      <w:noProof w:val="0"/>
      <w:lang w:val="fr-FR"/>
    </w:rPr>
  </w:style>
  <w:style w:type="paragraph" w:styleId="affc">
    <w:name w:val="List"/>
    <w:basedOn w:val="a1"/>
    <w:rsid w:val="003208BE"/>
    <w:pPr>
      <w:spacing w:after="240" w:line="230" w:lineRule="atLeast"/>
      <w:ind w:left="283" w:hanging="283"/>
    </w:pPr>
  </w:style>
  <w:style w:type="paragraph" w:styleId="2b">
    <w:name w:val="List 2"/>
    <w:basedOn w:val="a1"/>
    <w:rsid w:val="003208BE"/>
    <w:pPr>
      <w:spacing w:after="240" w:line="230" w:lineRule="atLeast"/>
      <w:ind w:left="566" w:hanging="283"/>
    </w:pPr>
  </w:style>
  <w:style w:type="paragraph" w:styleId="39">
    <w:name w:val="List 3"/>
    <w:basedOn w:val="a1"/>
    <w:rsid w:val="003208BE"/>
    <w:pPr>
      <w:spacing w:after="240" w:line="230" w:lineRule="atLeast"/>
      <w:ind w:left="849" w:hanging="283"/>
    </w:pPr>
  </w:style>
  <w:style w:type="paragraph" w:styleId="45">
    <w:name w:val="List 4"/>
    <w:basedOn w:val="a1"/>
    <w:rsid w:val="003208BE"/>
    <w:pPr>
      <w:spacing w:after="240" w:line="230" w:lineRule="atLeast"/>
      <w:ind w:left="1132" w:hanging="283"/>
    </w:pPr>
  </w:style>
  <w:style w:type="paragraph" w:styleId="54">
    <w:name w:val="List 5"/>
    <w:basedOn w:val="a1"/>
    <w:rsid w:val="003208BE"/>
    <w:pPr>
      <w:spacing w:after="240" w:line="230" w:lineRule="atLeast"/>
      <w:ind w:left="1415" w:hanging="283"/>
    </w:pPr>
  </w:style>
  <w:style w:type="paragraph" w:styleId="affd">
    <w:name w:val="List Bullet"/>
    <w:basedOn w:val="a1"/>
    <w:autoRedefine/>
    <w:rsid w:val="003208BE"/>
    <w:pPr>
      <w:tabs>
        <w:tab w:val="num" w:pos="360"/>
      </w:tabs>
      <w:ind w:left="360" w:hanging="360"/>
    </w:pPr>
  </w:style>
  <w:style w:type="paragraph" w:styleId="2">
    <w:name w:val="List Bullet 2"/>
    <w:basedOn w:val="a1"/>
    <w:autoRedefine/>
    <w:rsid w:val="003208BE"/>
    <w:pPr>
      <w:numPr>
        <w:numId w:val="4"/>
      </w:numPr>
    </w:pPr>
  </w:style>
  <w:style w:type="paragraph" w:styleId="3">
    <w:name w:val="List Bullet 3"/>
    <w:basedOn w:val="a1"/>
    <w:autoRedefine/>
    <w:rsid w:val="003208BE"/>
    <w:pPr>
      <w:numPr>
        <w:numId w:val="5"/>
      </w:numPr>
    </w:pPr>
  </w:style>
  <w:style w:type="paragraph" w:styleId="4">
    <w:name w:val="List Bullet 4"/>
    <w:basedOn w:val="a1"/>
    <w:autoRedefine/>
    <w:rsid w:val="003208BE"/>
    <w:pPr>
      <w:numPr>
        <w:numId w:val="6"/>
      </w:numPr>
    </w:pPr>
  </w:style>
  <w:style w:type="paragraph" w:styleId="50">
    <w:name w:val="List Bullet 5"/>
    <w:basedOn w:val="a1"/>
    <w:autoRedefine/>
    <w:rsid w:val="003208BE"/>
    <w:pPr>
      <w:numPr>
        <w:numId w:val="7"/>
      </w:numPr>
    </w:pPr>
  </w:style>
  <w:style w:type="paragraph" w:styleId="a">
    <w:name w:val="List Continue"/>
    <w:aliases w:val="list-1,list 1"/>
    <w:basedOn w:val="a1"/>
    <w:rsid w:val="003208BE"/>
    <w:pPr>
      <w:numPr>
        <w:numId w:val="8"/>
      </w:numPr>
      <w:tabs>
        <w:tab w:val="left" w:pos="400"/>
      </w:tabs>
    </w:pPr>
  </w:style>
  <w:style w:type="paragraph" w:styleId="21">
    <w:name w:val="List Continue 2"/>
    <w:aliases w:val="list-2"/>
    <w:basedOn w:val="a"/>
    <w:rsid w:val="003208BE"/>
    <w:pPr>
      <w:numPr>
        <w:ilvl w:val="1"/>
      </w:numPr>
      <w:tabs>
        <w:tab w:val="clear" w:pos="400"/>
        <w:tab w:val="left" w:pos="800"/>
      </w:tabs>
    </w:pPr>
  </w:style>
  <w:style w:type="paragraph" w:styleId="31">
    <w:name w:val="List Continue 3"/>
    <w:aliases w:val="list-3"/>
    <w:basedOn w:val="a"/>
    <w:rsid w:val="003208BE"/>
    <w:pPr>
      <w:numPr>
        <w:ilvl w:val="2"/>
      </w:numPr>
      <w:tabs>
        <w:tab w:val="clear" w:pos="400"/>
        <w:tab w:val="left" w:pos="1200"/>
      </w:tabs>
    </w:pPr>
  </w:style>
  <w:style w:type="paragraph" w:styleId="41">
    <w:name w:val="List Continue 4"/>
    <w:aliases w:val="list-4"/>
    <w:basedOn w:val="a"/>
    <w:rsid w:val="003208BE"/>
    <w:pPr>
      <w:numPr>
        <w:ilvl w:val="3"/>
      </w:numPr>
      <w:tabs>
        <w:tab w:val="clear" w:pos="400"/>
        <w:tab w:val="left" w:pos="1600"/>
      </w:tabs>
    </w:pPr>
  </w:style>
  <w:style w:type="paragraph" w:styleId="55">
    <w:name w:val="List Continue 5"/>
    <w:basedOn w:val="a1"/>
    <w:rsid w:val="003208BE"/>
    <w:pPr>
      <w:spacing w:after="120" w:line="230" w:lineRule="atLeast"/>
      <w:ind w:left="1415"/>
    </w:pPr>
  </w:style>
  <w:style w:type="paragraph" w:styleId="a0">
    <w:name w:val="List Number"/>
    <w:aliases w:val="OL"/>
    <w:basedOn w:val="a1"/>
    <w:rsid w:val="003208BE"/>
    <w:pPr>
      <w:numPr>
        <w:numId w:val="9"/>
      </w:numPr>
      <w:tabs>
        <w:tab w:val="clear" w:pos="360"/>
        <w:tab w:val="left" w:pos="400"/>
      </w:tabs>
    </w:pPr>
  </w:style>
  <w:style w:type="paragraph" w:styleId="22">
    <w:name w:val="List Number 2"/>
    <w:basedOn w:val="a1"/>
    <w:rsid w:val="003208BE"/>
    <w:pPr>
      <w:numPr>
        <w:ilvl w:val="1"/>
        <w:numId w:val="9"/>
      </w:numPr>
      <w:tabs>
        <w:tab w:val="clear" w:pos="1080"/>
        <w:tab w:val="left" w:pos="800"/>
      </w:tabs>
    </w:pPr>
  </w:style>
  <w:style w:type="paragraph" w:styleId="32">
    <w:name w:val="List Number 3"/>
    <w:basedOn w:val="a1"/>
    <w:rsid w:val="003208BE"/>
    <w:pPr>
      <w:numPr>
        <w:ilvl w:val="2"/>
        <w:numId w:val="9"/>
      </w:numPr>
      <w:tabs>
        <w:tab w:val="clear" w:pos="1800"/>
        <w:tab w:val="left" w:pos="1200"/>
      </w:tabs>
    </w:pPr>
  </w:style>
  <w:style w:type="paragraph" w:styleId="42">
    <w:name w:val="List Number 4"/>
    <w:basedOn w:val="a1"/>
    <w:rsid w:val="003208BE"/>
    <w:pPr>
      <w:numPr>
        <w:ilvl w:val="3"/>
        <w:numId w:val="9"/>
      </w:numPr>
      <w:tabs>
        <w:tab w:val="clear" w:pos="2520"/>
        <w:tab w:val="left" w:pos="1600"/>
      </w:tabs>
    </w:pPr>
  </w:style>
  <w:style w:type="paragraph" w:styleId="5">
    <w:name w:val="List Number 5"/>
    <w:basedOn w:val="a1"/>
    <w:rsid w:val="003208BE"/>
    <w:pPr>
      <w:numPr>
        <w:numId w:val="10"/>
      </w:numPr>
    </w:pPr>
  </w:style>
  <w:style w:type="paragraph" w:styleId="affe">
    <w:name w:val="macro"/>
    <w:link w:val="afff"/>
    <w:semiHidden/>
    <w:rsid w:val="003208BE"/>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ＭＳ 明朝" w:hAnsi="Courier New" w:cs="Courier New"/>
      <w:kern w:val="0"/>
      <w:sz w:val="20"/>
      <w:szCs w:val="20"/>
      <w:lang w:val="en-GB"/>
    </w:rPr>
  </w:style>
  <w:style w:type="character" w:customStyle="1" w:styleId="afff">
    <w:name w:val="マクロ文字列 (文字)"/>
    <w:basedOn w:val="a7"/>
    <w:link w:val="affe"/>
    <w:semiHidden/>
    <w:rsid w:val="003208BE"/>
    <w:rPr>
      <w:rFonts w:ascii="Courier New" w:eastAsia="ＭＳ 明朝" w:hAnsi="Courier New" w:cs="Courier New"/>
      <w:kern w:val="0"/>
      <w:sz w:val="20"/>
      <w:szCs w:val="20"/>
      <w:lang w:val="en-GB"/>
    </w:rPr>
  </w:style>
  <w:style w:type="paragraph" w:styleId="afff0">
    <w:name w:val="Message Header"/>
    <w:basedOn w:val="a1"/>
    <w:link w:val="afff1"/>
    <w:rsid w:val="003208BE"/>
    <w:pPr>
      <w:pBdr>
        <w:top w:val="single" w:sz="6" w:space="1" w:color="auto"/>
        <w:left w:val="single" w:sz="6" w:space="1" w:color="auto"/>
        <w:bottom w:val="single" w:sz="6" w:space="1" w:color="auto"/>
        <w:right w:val="single" w:sz="6" w:space="1" w:color="auto"/>
      </w:pBdr>
      <w:shd w:val="pct20" w:color="auto" w:fill="auto"/>
      <w:spacing w:after="240" w:line="230" w:lineRule="atLeast"/>
      <w:ind w:left="1134" w:hanging="1134"/>
    </w:pPr>
    <w:rPr>
      <w:sz w:val="24"/>
      <w:szCs w:val="24"/>
    </w:rPr>
  </w:style>
  <w:style w:type="character" w:customStyle="1" w:styleId="afff1">
    <w:name w:val="メッセージ見出し (文字)"/>
    <w:basedOn w:val="a7"/>
    <w:link w:val="afff0"/>
    <w:rsid w:val="003208BE"/>
    <w:rPr>
      <w:rFonts w:ascii="Arial" w:eastAsia="ＭＳ 明朝" w:hAnsi="Arial" w:cs="Arial"/>
      <w:kern w:val="0"/>
      <w:sz w:val="24"/>
      <w:szCs w:val="24"/>
      <w:shd w:val="pct20" w:color="auto" w:fill="auto"/>
    </w:rPr>
  </w:style>
  <w:style w:type="paragraph" w:customStyle="1" w:styleId="MSDNFR">
    <w:name w:val="MSDNFR"/>
    <w:basedOn w:val="a1"/>
    <w:next w:val="a1"/>
    <w:rsid w:val="003208BE"/>
    <w:pPr>
      <w:spacing w:after="240" w:line="220" w:lineRule="atLeast"/>
    </w:pPr>
    <w:rPr>
      <w:color w:val="0000FF"/>
    </w:rPr>
  </w:style>
  <w:style w:type="paragraph" w:customStyle="1" w:styleId="na2">
    <w:name w:val="na2"/>
    <w:basedOn w:val="a2"/>
    <w:next w:val="a1"/>
    <w:rsid w:val="003208BE"/>
    <w:pPr>
      <w:numPr>
        <w:numId w:val="13"/>
      </w:numPr>
    </w:pPr>
  </w:style>
  <w:style w:type="paragraph" w:customStyle="1" w:styleId="na3">
    <w:name w:val="na3"/>
    <w:basedOn w:val="a3"/>
    <w:next w:val="a1"/>
    <w:rsid w:val="003208BE"/>
    <w:pPr>
      <w:numPr>
        <w:numId w:val="13"/>
      </w:numPr>
    </w:pPr>
  </w:style>
  <w:style w:type="paragraph" w:customStyle="1" w:styleId="na4">
    <w:name w:val="na4"/>
    <w:basedOn w:val="a4"/>
    <w:next w:val="a1"/>
    <w:rsid w:val="003208BE"/>
    <w:pPr>
      <w:numPr>
        <w:numId w:val="13"/>
      </w:numPr>
      <w:tabs>
        <w:tab w:val="left" w:pos="1060"/>
      </w:tabs>
    </w:pPr>
  </w:style>
  <w:style w:type="paragraph" w:customStyle="1" w:styleId="na5">
    <w:name w:val="na5"/>
    <w:basedOn w:val="a5"/>
    <w:next w:val="a1"/>
    <w:rsid w:val="003208BE"/>
    <w:pPr>
      <w:numPr>
        <w:numId w:val="13"/>
      </w:numPr>
    </w:pPr>
  </w:style>
  <w:style w:type="paragraph" w:customStyle="1" w:styleId="na6">
    <w:name w:val="na6"/>
    <w:basedOn w:val="a6"/>
    <w:next w:val="a1"/>
    <w:rsid w:val="003208BE"/>
    <w:pPr>
      <w:numPr>
        <w:numId w:val="13"/>
      </w:numPr>
    </w:pPr>
  </w:style>
  <w:style w:type="paragraph" w:styleId="afff2">
    <w:name w:val="Normal Indent"/>
    <w:basedOn w:val="a1"/>
    <w:rsid w:val="003208BE"/>
    <w:pPr>
      <w:ind w:left="708"/>
    </w:pPr>
  </w:style>
  <w:style w:type="paragraph" w:customStyle="1" w:styleId="Note">
    <w:name w:val="Note"/>
    <w:basedOn w:val="a1"/>
    <w:next w:val="a1"/>
    <w:rsid w:val="003208BE"/>
    <w:pPr>
      <w:tabs>
        <w:tab w:val="left" w:pos="960"/>
      </w:tabs>
      <w:spacing w:line="210" w:lineRule="atLeast"/>
    </w:pPr>
    <w:rPr>
      <w:sz w:val="18"/>
      <w:szCs w:val="18"/>
    </w:rPr>
  </w:style>
  <w:style w:type="paragraph" w:styleId="afff3">
    <w:name w:val="Note Heading"/>
    <w:basedOn w:val="a1"/>
    <w:next w:val="a1"/>
    <w:link w:val="afff4"/>
    <w:rsid w:val="003208BE"/>
  </w:style>
  <w:style w:type="character" w:customStyle="1" w:styleId="afff4">
    <w:name w:val="記 (文字)"/>
    <w:basedOn w:val="a7"/>
    <w:link w:val="afff3"/>
    <w:rsid w:val="003208BE"/>
    <w:rPr>
      <w:rFonts w:ascii="Arial" w:eastAsia="ＭＳ 明朝" w:hAnsi="Arial" w:cs="Arial"/>
      <w:kern w:val="0"/>
      <w:sz w:val="20"/>
      <w:szCs w:val="20"/>
    </w:rPr>
  </w:style>
  <w:style w:type="paragraph" w:customStyle="1" w:styleId="p2">
    <w:name w:val="p2"/>
    <w:basedOn w:val="a1"/>
    <w:next w:val="a1"/>
    <w:rsid w:val="003208BE"/>
    <w:pPr>
      <w:tabs>
        <w:tab w:val="left" w:pos="560"/>
      </w:tabs>
    </w:pPr>
  </w:style>
  <w:style w:type="paragraph" w:customStyle="1" w:styleId="p3">
    <w:name w:val="p3"/>
    <w:basedOn w:val="a1"/>
    <w:next w:val="a1"/>
    <w:rsid w:val="003208BE"/>
    <w:pPr>
      <w:tabs>
        <w:tab w:val="left" w:pos="720"/>
      </w:tabs>
    </w:pPr>
  </w:style>
  <w:style w:type="paragraph" w:customStyle="1" w:styleId="p4">
    <w:name w:val="p4"/>
    <w:basedOn w:val="a1"/>
    <w:next w:val="a1"/>
    <w:rsid w:val="003208BE"/>
    <w:pPr>
      <w:tabs>
        <w:tab w:val="left" w:pos="1100"/>
      </w:tabs>
    </w:pPr>
  </w:style>
  <w:style w:type="paragraph" w:customStyle="1" w:styleId="p5">
    <w:name w:val="p5"/>
    <w:basedOn w:val="a1"/>
    <w:next w:val="a1"/>
    <w:rsid w:val="003208BE"/>
    <w:pPr>
      <w:tabs>
        <w:tab w:val="left" w:pos="1100"/>
      </w:tabs>
    </w:pPr>
  </w:style>
  <w:style w:type="paragraph" w:customStyle="1" w:styleId="p6">
    <w:name w:val="p6"/>
    <w:basedOn w:val="a1"/>
    <w:next w:val="a1"/>
    <w:rsid w:val="003208BE"/>
    <w:pPr>
      <w:tabs>
        <w:tab w:val="left" w:pos="1440"/>
      </w:tabs>
    </w:pPr>
  </w:style>
  <w:style w:type="character" w:styleId="afff5">
    <w:name w:val="page number"/>
    <w:rsid w:val="003208BE"/>
    <w:rPr>
      <w:noProof w:val="0"/>
      <w:lang w:val="fr-FR"/>
    </w:rPr>
  </w:style>
  <w:style w:type="paragraph" w:styleId="afff6">
    <w:name w:val="Plain Text"/>
    <w:basedOn w:val="a1"/>
    <w:link w:val="afff7"/>
    <w:rsid w:val="003208BE"/>
    <w:rPr>
      <w:rFonts w:ascii="Courier New" w:hAnsi="Courier New" w:cs="Courier New"/>
    </w:rPr>
  </w:style>
  <w:style w:type="character" w:customStyle="1" w:styleId="afff7">
    <w:name w:val="書式なし (文字)"/>
    <w:basedOn w:val="a7"/>
    <w:link w:val="afff6"/>
    <w:rsid w:val="003208BE"/>
    <w:rPr>
      <w:rFonts w:ascii="Courier New" w:eastAsia="ＭＳ 明朝" w:hAnsi="Courier New" w:cs="Courier New"/>
      <w:kern w:val="0"/>
      <w:sz w:val="20"/>
      <w:szCs w:val="20"/>
    </w:rPr>
  </w:style>
  <w:style w:type="paragraph" w:customStyle="1" w:styleId="RefNorm">
    <w:name w:val="RefNorm"/>
    <w:basedOn w:val="a1"/>
    <w:next w:val="a1"/>
    <w:rsid w:val="003208BE"/>
  </w:style>
  <w:style w:type="paragraph" w:styleId="afff8">
    <w:name w:val="Salutation"/>
    <w:basedOn w:val="a1"/>
    <w:next w:val="a1"/>
    <w:link w:val="afff9"/>
    <w:rsid w:val="003208BE"/>
  </w:style>
  <w:style w:type="character" w:customStyle="1" w:styleId="afff9">
    <w:name w:val="挨拶文 (文字)"/>
    <w:basedOn w:val="a7"/>
    <w:link w:val="afff8"/>
    <w:rsid w:val="003208BE"/>
    <w:rPr>
      <w:rFonts w:ascii="Arial" w:eastAsia="ＭＳ 明朝" w:hAnsi="Arial" w:cs="Arial"/>
      <w:kern w:val="0"/>
      <w:sz w:val="20"/>
      <w:szCs w:val="20"/>
    </w:rPr>
  </w:style>
  <w:style w:type="paragraph" w:styleId="afffa">
    <w:name w:val="Signature"/>
    <w:basedOn w:val="a1"/>
    <w:link w:val="afffb"/>
    <w:rsid w:val="003208BE"/>
    <w:pPr>
      <w:ind w:left="4252"/>
    </w:pPr>
  </w:style>
  <w:style w:type="character" w:customStyle="1" w:styleId="afffb">
    <w:name w:val="署名 (文字)"/>
    <w:basedOn w:val="a7"/>
    <w:link w:val="afffa"/>
    <w:rsid w:val="003208BE"/>
    <w:rPr>
      <w:rFonts w:ascii="Arial" w:eastAsia="ＭＳ 明朝" w:hAnsi="Arial" w:cs="Arial"/>
      <w:kern w:val="0"/>
      <w:sz w:val="20"/>
      <w:szCs w:val="20"/>
    </w:rPr>
  </w:style>
  <w:style w:type="paragraph" w:customStyle="1" w:styleId="Special">
    <w:name w:val="Special"/>
    <w:basedOn w:val="a1"/>
    <w:next w:val="a1"/>
    <w:rsid w:val="003208BE"/>
  </w:style>
  <w:style w:type="character" w:styleId="afffc">
    <w:name w:val="Strong"/>
    <w:qFormat/>
    <w:rsid w:val="003208BE"/>
    <w:rPr>
      <w:b/>
      <w:bCs/>
      <w:noProof w:val="0"/>
      <w:lang w:val="fr-FR"/>
    </w:rPr>
  </w:style>
  <w:style w:type="paragraph" w:styleId="afffd">
    <w:name w:val="Subtitle"/>
    <w:basedOn w:val="a1"/>
    <w:link w:val="afffe"/>
    <w:qFormat/>
    <w:rsid w:val="003208BE"/>
    <w:pPr>
      <w:spacing w:after="60"/>
      <w:jc w:val="center"/>
      <w:outlineLvl w:val="1"/>
    </w:pPr>
    <w:rPr>
      <w:sz w:val="24"/>
      <w:szCs w:val="24"/>
    </w:rPr>
  </w:style>
  <w:style w:type="character" w:customStyle="1" w:styleId="afffe">
    <w:name w:val="副題 (文字)"/>
    <w:basedOn w:val="a7"/>
    <w:link w:val="afffd"/>
    <w:rsid w:val="003208BE"/>
    <w:rPr>
      <w:rFonts w:ascii="Arial" w:eastAsia="ＭＳ 明朝" w:hAnsi="Arial" w:cs="Arial"/>
      <w:kern w:val="0"/>
      <w:sz w:val="24"/>
      <w:szCs w:val="24"/>
    </w:rPr>
  </w:style>
  <w:style w:type="paragraph" w:customStyle="1" w:styleId="Tablefootnote">
    <w:name w:val="Table footnote"/>
    <w:basedOn w:val="a1"/>
    <w:rsid w:val="003208BE"/>
    <w:pPr>
      <w:tabs>
        <w:tab w:val="left" w:pos="340"/>
      </w:tabs>
      <w:spacing w:before="60" w:after="60" w:line="190" w:lineRule="atLeast"/>
    </w:pPr>
    <w:rPr>
      <w:sz w:val="16"/>
      <w:szCs w:val="16"/>
    </w:rPr>
  </w:style>
  <w:style w:type="paragraph" w:styleId="affff">
    <w:name w:val="table of authorities"/>
    <w:basedOn w:val="a1"/>
    <w:next w:val="a1"/>
    <w:semiHidden/>
    <w:rsid w:val="003208BE"/>
    <w:pPr>
      <w:ind w:left="200" w:hanging="200"/>
    </w:pPr>
  </w:style>
  <w:style w:type="paragraph" w:styleId="affff0">
    <w:name w:val="table of figures"/>
    <w:basedOn w:val="a1"/>
    <w:next w:val="a1"/>
    <w:uiPriority w:val="99"/>
    <w:rsid w:val="003208BE"/>
    <w:pPr>
      <w:ind w:left="400" w:hanging="400"/>
    </w:pPr>
  </w:style>
  <w:style w:type="paragraph" w:customStyle="1" w:styleId="Tabletitle">
    <w:name w:val="Table title"/>
    <w:basedOn w:val="a1"/>
    <w:next w:val="a1"/>
    <w:rsid w:val="003208BE"/>
    <w:pPr>
      <w:keepNext/>
      <w:suppressAutoHyphens/>
      <w:spacing w:before="120" w:after="120" w:line="230" w:lineRule="exact"/>
      <w:jc w:val="center"/>
    </w:pPr>
    <w:rPr>
      <w:b/>
      <w:bCs/>
    </w:rPr>
  </w:style>
  <w:style w:type="character" w:customStyle="1" w:styleId="TableFootNoteXref">
    <w:name w:val="TableFootNoteXref"/>
    <w:rsid w:val="003208BE"/>
    <w:rPr>
      <w:noProof/>
      <w:position w:val="6"/>
      <w:sz w:val="14"/>
      <w:szCs w:val="14"/>
      <w:lang w:val="fr-FR"/>
    </w:rPr>
  </w:style>
  <w:style w:type="paragraph" w:customStyle="1" w:styleId="Terms">
    <w:name w:val="Term(s)"/>
    <w:basedOn w:val="a1"/>
    <w:next w:val="Definition"/>
    <w:rsid w:val="003208BE"/>
    <w:pPr>
      <w:keepNext/>
      <w:suppressAutoHyphens/>
      <w:jc w:val="left"/>
    </w:pPr>
    <w:rPr>
      <w:b/>
      <w:bCs/>
    </w:rPr>
  </w:style>
  <w:style w:type="paragraph" w:customStyle="1" w:styleId="TermNum">
    <w:name w:val="TermNum"/>
    <w:basedOn w:val="a1"/>
    <w:next w:val="Terms"/>
    <w:rsid w:val="003208BE"/>
    <w:pPr>
      <w:keepNext/>
    </w:pPr>
    <w:rPr>
      <w:b/>
      <w:bCs/>
    </w:rPr>
  </w:style>
  <w:style w:type="paragraph" w:styleId="affff1">
    <w:name w:val="Title"/>
    <w:basedOn w:val="a1"/>
    <w:link w:val="affff2"/>
    <w:qFormat/>
    <w:rsid w:val="003208BE"/>
    <w:pPr>
      <w:spacing w:before="240" w:after="60"/>
      <w:jc w:val="center"/>
      <w:outlineLvl w:val="0"/>
    </w:pPr>
    <w:rPr>
      <w:b/>
      <w:bCs/>
      <w:kern w:val="28"/>
      <w:sz w:val="32"/>
      <w:szCs w:val="32"/>
    </w:rPr>
  </w:style>
  <w:style w:type="character" w:customStyle="1" w:styleId="affff2">
    <w:name w:val="表題 (文字)"/>
    <w:basedOn w:val="a7"/>
    <w:link w:val="affff1"/>
    <w:rsid w:val="003208BE"/>
    <w:rPr>
      <w:rFonts w:ascii="Arial" w:eastAsia="ＭＳ 明朝" w:hAnsi="Arial" w:cs="Arial"/>
      <w:b/>
      <w:bCs/>
      <w:kern w:val="28"/>
      <w:sz w:val="32"/>
      <w:szCs w:val="32"/>
    </w:rPr>
  </w:style>
  <w:style w:type="paragraph" w:styleId="affff3">
    <w:name w:val="toa heading"/>
    <w:basedOn w:val="a1"/>
    <w:next w:val="a1"/>
    <w:semiHidden/>
    <w:rsid w:val="003208BE"/>
    <w:pPr>
      <w:spacing w:before="120"/>
    </w:pPr>
    <w:rPr>
      <w:b/>
      <w:bCs/>
      <w:sz w:val="24"/>
      <w:szCs w:val="24"/>
    </w:rPr>
  </w:style>
  <w:style w:type="paragraph" w:styleId="12">
    <w:name w:val="toc 1"/>
    <w:basedOn w:val="a1"/>
    <w:next w:val="a1"/>
    <w:uiPriority w:val="39"/>
    <w:rsid w:val="003208BE"/>
    <w:pPr>
      <w:tabs>
        <w:tab w:val="left" w:pos="720"/>
        <w:tab w:val="right" w:leader="dot" w:pos="9752"/>
      </w:tabs>
      <w:suppressAutoHyphens/>
      <w:spacing w:before="120"/>
      <w:ind w:left="720" w:right="500" w:hanging="720"/>
      <w:jc w:val="left"/>
    </w:pPr>
    <w:rPr>
      <w:b/>
      <w:bCs/>
    </w:rPr>
  </w:style>
  <w:style w:type="paragraph" w:styleId="2c">
    <w:name w:val="toc 2"/>
    <w:basedOn w:val="12"/>
    <w:next w:val="a1"/>
    <w:uiPriority w:val="39"/>
    <w:rsid w:val="003208BE"/>
    <w:pPr>
      <w:spacing w:before="0"/>
    </w:pPr>
  </w:style>
  <w:style w:type="paragraph" w:styleId="3a">
    <w:name w:val="toc 3"/>
    <w:basedOn w:val="2c"/>
    <w:next w:val="a1"/>
    <w:uiPriority w:val="39"/>
    <w:rsid w:val="003208BE"/>
  </w:style>
  <w:style w:type="paragraph" w:styleId="46">
    <w:name w:val="toc 4"/>
    <w:basedOn w:val="2c"/>
    <w:next w:val="a1"/>
    <w:uiPriority w:val="39"/>
    <w:rsid w:val="003208BE"/>
    <w:pPr>
      <w:tabs>
        <w:tab w:val="clear" w:pos="720"/>
        <w:tab w:val="left" w:pos="1140"/>
      </w:tabs>
      <w:ind w:left="1140" w:hanging="1140"/>
    </w:pPr>
  </w:style>
  <w:style w:type="paragraph" w:styleId="56">
    <w:name w:val="toc 5"/>
    <w:basedOn w:val="46"/>
    <w:next w:val="a1"/>
    <w:uiPriority w:val="39"/>
    <w:rsid w:val="003208BE"/>
  </w:style>
  <w:style w:type="paragraph" w:styleId="62">
    <w:name w:val="toc 6"/>
    <w:basedOn w:val="46"/>
    <w:next w:val="a1"/>
    <w:uiPriority w:val="39"/>
    <w:rsid w:val="003208BE"/>
    <w:pPr>
      <w:tabs>
        <w:tab w:val="clear" w:pos="1140"/>
        <w:tab w:val="left" w:pos="1440"/>
      </w:tabs>
      <w:ind w:left="1440" w:hanging="1440"/>
    </w:pPr>
  </w:style>
  <w:style w:type="paragraph" w:styleId="72">
    <w:name w:val="toc 7"/>
    <w:basedOn w:val="46"/>
    <w:next w:val="a1"/>
    <w:uiPriority w:val="39"/>
    <w:rsid w:val="003208BE"/>
    <w:pPr>
      <w:tabs>
        <w:tab w:val="clear" w:pos="1140"/>
        <w:tab w:val="left" w:pos="1440"/>
      </w:tabs>
      <w:ind w:left="1440" w:hanging="1440"/>
    </w:pPr>
  </w:style>
  <w:style w:type="paragraph" w:styleId="82">
    <w:name w:val="toc 8"/>
    <w:basedOn w:val="46"/>
    <w:next w:val="a1"/>
    <w:uiPriority w:val="39"/>
    <w:rsid w:val="003208BE"/>
    <w:pPr>
      <w:tabs>
        <w:tab w:val="clear" w:pos="1140"/>
        <w:tab w:val="left" w:pos="1440"/>
      </w:tabs>
      <w:ind w:left="1440" w:hanging="1440"/>
    </w:pPr>
  </w:style>
  <w:style w:type="paragraph" w:styleId="92">
    <w:name w:val="toc 9"/>
    <w:basedOn w:val="12"/>
    <w:next w:val="a1"/>
    <w:uiPriority w:val="39"/>
    <w:rsid w:val="003208BE"/>
    <w:pPr>
      <w:tabs>
        <w:tab w:val="clear" w:pos="720"/>
      </w:tabs>
      <w:ind w:left="0" w:firstLine="0"/>
    </w:pPr>
  </w:style>
  <w:style w:type="paragraph" w:customStyle="1" w:styleId="zzBiblio">
    <w:name w:val="zzBiblio"/>
    <w:basedOn w:val="a1"/>
    <w:next w:val="bibliography"/>
    <w:rsid w:val="003208BE"/>
    <w:pPr>
      <w:pageBreakBefore/>
      <w:spacing w:after="760" w:line="310" w:lineRule="exact"/>
      <w:jc w:val="center"/>
    </w:pPr>
    <w:rPr>
      <w:b/>
      <w:bCs/>
      <w:sz w:val="28"/>
      <w:szCs w:val="28"/>
    </w:rPr>
  </w:style>
  <w:style w:type="paragraph" w:customStyle="1" w:styleId="zzContents">
    <w:name w:val="zzContents"/>
    <w:basedOn w:val="Introduction"/>
    <w:next w:val="12"/>
    <w:rsid w:val="003208BE"/>
    <w:pPr>
      <w:tabs>
        <w:tab w:val="clear" w:pos="400"/>
      </w:tabs>
    </w:pPr>
  </w:style>
  <w:style w:type="paragraph" w:customStyle="1" w:styleId="zzCopyright">
    <w:name w:val="zzCopyright"/>
    <w:basedOn w:val="a1"/>
    <w:next w:val="a1"/>
    <w:rsid w:val="003208BE"/>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Foreword">
    <w:name w:val="zzForeword"/>
    <w:basedOn w:val="Introduction"/>
    <w:next w:val="a1"/>
    <w:rsid w:val="003208BE"/>
    <w:pPr>
      <w:tabs>
        <w:tab w:val="clear" w:pos="400"/>
      </w:tabs>
    </w:pPr>
    <w:rPr>
      <w:color w:val="0000FF"/>
    </w:rPr>
  </w:style>
  <w:style w:type="paragraph" w:customStyle="1" w:styleId="zzHelp">
    <w:name w:val="zzHelp"/>
    <w:basedOn w:val="a1"/>
    <w:rsid w:val="003208BE"/>
    <w:rPr>
      <w:color w:val="008000"/>
    </w:rPr>
  </w:style>
  <w:style w:type="paragraph" w:customStyle="1" w:styleId="zzIndex">
    <w:name w:val="zzIndex"/>
    <w:basedOn w:val="zzBiblio"/>
    <w:next w:val="affa"/>
    <w:rsid w:val="003208BE"/>
  </w:style>
  <w:style w:type="paragraph" w:customStyle="1" w:styleId="zzLc5">
    <w:name w:val="zzLc5"/>
    <w:basedOn w:val="a1"/>
    <w:next w:val="a1"/>
    <w:rsid w:val="003208BE"/>
    <w:pPr>
      <w:jc w:val="left"/>
    </w:pPr>
  </w:style>
  <w:style w:type="paragraph" w:customStyle="1" w:styleId="zzLc6">
    <w:name w:val="zzLc6"/>
    <w:basedOn w:val="a1"/>
    <w:next w:val="a1"/>
    <w:rsid w:val="003208BE"/>
    <w:pPr>
      <w:jc w:val="left"/>
    </w:pPr>
  </w:style>
  <w:style w:type="paragraph" w:customStyle="1" w:styleId="zzLn5">
    <w:name w:val="zzLn5"/>
    <w:basedOn w:val="a1"/>
    <w:next w:val="a1"/>
    <w:rsid w:val="003208BE"/>
    <w:pPr>
      <w:jc w:val="left"/>
    </w:pPr>
  </w:style>
  <w:style w:type="paragraph" w:customStyle="1" w:styleId="zzLn6">
    <w:name w:val="zzLn6"/>
    <w:basedOn w:val="a1"/>
    <w:next w:val="a1"/>
    <w:rsid w:val="003208BE"/>
    <w:pPr>
      <w:jc w:val="left"/>
    </w:pPr>
  </w:style>
  <w:style w:type="paragraph" w:customStyle="1" w:styleId="zzSTDTitle">
    <w:name w:val="zzSTDTitle"/>
    <w:basedOn w:val="a1"/>
    <w:next w:val="a1"/>
    <w:rsid w:val="003208BE"/>
    <w:pPr>
      <w:suppressAutoHyphens/>
      <w:spacing w:before="400" w:after="760" w:line="350" w:lineRule="exact"/>
      <w:jc w:val="left"/>
    </w:pPr>
    <w:rPr>
      <w:b/>
      <w:bCs/>
      <w:color w:val="0000FF"/>
      <w:sz w:val="32"/>
      <w:szCs w:val="32"/>
    </w:rPr>
  </w:style>
  <w:style w:type="paragraph" w:customStyle="1" w:styleId="TableLegend">
    <w:name w:val="Table_Legend"/>
    <w:basedOn w:val="a1"/>
    <w:next w:val="a1"/>
    <w:rsid w:val="003208BE"/>
    <w:pPr>
      <w:keepNext/>
      <w:tabs>
        <w:tab w:val="left" w:pos="454"/>
      </w:tabs>
      <w:overflowPunct w:val="0"/>
      <w:autoSpaceDE w:val="0"/>
      <w:autoSpaceDN w:val="0"/>
      <w:adjustRightInd w:val="0"/>
      <w:spacing w:before="86"/>
      <w:jc w:val="left"/>
      <w:textAlignment w:val="baseline"/>
    </w:pPr>
    <w:rPr>
      <w:rFonts w:ascii="Times New Roman" w:hAnsi="Times New Roman" w:cs="Times New Roman"/>
      <w:sz w:val="18"/>
      <w:lang w:eastAsia="en-US"/>
    </w:rPr>
  </w:style>
  <w:style w:type="paragraph" w:customStyle="1" w:styleId="Tabletext10">
    <w:name w:val="Table text (10)"/>
    <w:basedOn w:val="a1"/>
    <w:rsid w:val="003208BE"/>
    <w:pPr>
      <w:spacing w:before="60" w:after="60"/>
    </w:pPr>
  </w:style>
  <w:style w:type="paragraph" w:customStyle="1" w:styleId="Tabletext9">
    <w:name w:val="Table text (9)"/>
    <w:basedOn w:val="a1"/>
    <w:rsid w:val="003208BE"/>
    <w:pPr>
      <w:spacing w:before="60" w:after="60" w:line="210" w:lineRule="atLeast"/>
    </w:pPr>
    <w:rPr>
      <w:sz w:val="18"/>
      <w:szCs w:val="18"/>
    </w:rPr>
  </w:style>
  <w:style w:type="paragraph" w:customStyle="1" w:styleId="Tabletext8">
    <w:name w:val="Table text (8)"/>
    <w:basedOn w:val="a1"/>
    <w:rsid w:val="003208BE"/>
    <w:pPr>
      <w:spacing w:before="60" w:after="60" w:line="190" w:lineRule="atLeast"/>
    </w:pPr>
    <w:rPr>
      <w:sz w:val="16"/>
      <w:szCs w:val="16"/>
    </w:rPr>
  </w:style>
  <w:style w:type="paragraph" w:customStyle="1" w:styleId="Tabletext7">
    <w:name w:val="Table text (7)"/>
    <w:basedOn w:val="a1"/>
    <w:rsid w:val="003208BE"/>
    <w:pPr>
      <w:spacing w:before="60" w:after="60" w:line="170" w:lineRule="atLeast"/>
    </w:pPr>
    <w:rPr>
      <w:sz w:val="14"/>
      <w:szCs w:val="14"/>
    </w:rPr>
  </w:style>
  <w:style w:type="paragraph" w:customStyle="1" w:styleId="TableTitle0">
    <w:name w:val="Table_Title"/>
    <w:basedOn w:val="a1"/>
    <w:next w:val="Blanc"/>
    <w:rsid w:val="003208BE"/>
    <w:pPr>
      <w:keepNext/>
      <w:overflowPunct w:val="0"/>
      <w:autoSpaceDE w:val="0"/>
      <w:autoSpaceDN w:val="0"/>
      <w:adjustRightInd w:val="0"/>
      <w:spacing w:before="240" w:after="113"/>
      <w:jc w:val="center"/>
      <w:textAlignment w:val="baseline"/>
    </w:pPr>
    <w:rPr>
      <w:rFonts w:ascii="Times New Roman" w:hAnsi="Times New Roman" w:cs="Times New Roman"/>
      <w:b/>
      <w:lang w:eastAsia="en-US"/>
    </w:rPr>
  </w:style>
  <w:style w:type="paragraph" w:customStyle="1" w:styleId="Blanc">
    <w:name w:val="Blanc"/>
    <w:basedOn w:val="TableTitle0"/>
    <w:next w:val="TableText"/>
    <w:rsid w:val="003208BE"/>
    <w:pPr>
      <w:spacing w:before="0" w:after="57" w:line="12" w:lineRule="exact"/>
    </w:pPr>
    <w:rPr>
      <w:b w:val="0"/>
      <w:sz w:val="8"/>
    </w:rPr>
  </w:style>
  <w:style w:type="paragraph" w:customStyle="1" w:styleId="TableText">
    <w:name w:val="Table_Text"/>
    <w:basedOn w:val="TableLegend"/>
    <w:rsid w:val="003208BE"/>
    <w:pPr>
      <w:keepNext w:val="0"/>
      <w:keepLines/>
      <w:tabs>
        <w:tab w:val="clear" w:pos="454"/>
      </w:tabs>
      <w:spacing w:before="100" w:after="100" w:line="190" w:lineRule="exact"/>
    </w:pPr>
  </w:style>
  <w:style w:type="paragraph" w:customStyle="1" w:styleId="enumlev1">
    <w:name w:val="enumlev1"/>
    <w:basedOn w:val="a1"/>
    <w:rsid w:val="003208BE"/>
    <w:pPr>
      <w:overflowPunct w:val="0"/>
      <w:autoSpaceDE w:val="0"/>
      <w:autoSpaceDN w:val="0"/>
      <w:adjustRightInd w:val="0"/>
      <w:spacing w:before="86"/>
      <w:ind w:left="1191" w:hanging="397"/>
      <w:jc w:val="left"/>
      <w:textAlignment w:val="baseline"/>
    </w:pPr>
    <w:rPr>
      <w:rFonts w:ascii="Times New Roman" w:hAnsi="Times New Roman" w:cs="Times New Roman"/>
      <w:lang w:eastAsia="en-US"/>
    </w:rPr>
  </w:style>
  <w:style w:type="paragraph" w:customStyle="1" w:styleId="enumlev2">
    <w:name w:val="enumlev2"/>
    <w:basedOn w:val="enumlev1"/>
    <w:rsid w:val="003208BE"/>
    <w:pPr>
      <w:ind w:left="1588"/>
    </w:pPr>
  </w:style>
  <w:style w:type="paragraph" w:customStyle="1" w:styleId="enumlev3">
    <w:name w:val="enumlev3"/>
    <w:basedOn w:val="enumlev2"/>
    <w:rsid w:val="003208BE"/>
    <w:pPr>
      <w:ind w:left="1985"/>
    </w:pPr>
  </w:style>
  <w:style w:type="paragraph" w:customStyle="1" w:styleId="heading1aftertitle">
    <w:name w:val="heading 1aftertitle"/>
    <w:basedOn w:val="1"/>
    <w:next w:val="a1"/>
    <w:rsid w:val="003208BE"/>
    <w:pPr>
      <w:keepLines/>
      <w:numPr>
        <w:numId w:val="0"/>
      </w:numPr>
      <w:tabs>
        <w:tab w:val="clear" w:pos="400"/>
        <w:tab w:val="clear" w:pos="560"/>
      </w:tabs>
      <w:suppressAutoHyphens w:val="0"/>
      <w:overflowPunct w:val="0"/>
      <w:autoSpaceDE w:val="0"/>
      <w:autoSpaceDN w:val="0"/>
      <w:adjustRightInd w:val="0"/>
      <w:spacing w:before="1134" w:line="240" w:lineRule="auto"/>
      <w:ind w:left="794" w:hanging="794"/>
      <w:textAlignment w:val="baseline"/>
      <w:outlineLvl w:val="9"/>
    </w:pPr>
    <w:rPr>
      <w:rFonts w:ascii="Times New Roman" w:hAnsi="Times New Roman" w:cs="Times New Roman"/>
      <w:bCs w:val="0"/>
      <w:szCs w:val="20"/>
      <w:lang w:eastAsia="en-US"/>
    </w:rPr>
  </w:style>
  <w:style w:type="paragraph" w:customStyle="1" w:styleId="Figure">
    <w:name w:val="Figure"/>
    <w:basedOn w:val="a1"/>
    <w:next w:val="a1"/>
    <w:rsid w:val="003208BE"/>
    <w:pPr>
      <w:overflowPunct w:val="0"/>
      <w:autoSpaceDE w:val="0"/>
      <w:autoSpaceDN w:val="0"/>
      <w:adjustRightInd w:val="0"/>
      <w:spacing w:before="240" w:after="480"/>
      <w:jc w:val="center"/>
      <w:textAlignment w:val="baseline"/>
    </w:pPr>
    <w:rPr>
      <w:rFonts w:ascii="Times New Roman" w:hAnsi="Times New Roman" w:cs="Times New Roman"/>
      <w:lang w:eastAsia="en-US"/>
    </w:rPr>
  </w:style>
  <w:style w:type="paragraph" w:customStyle="1" w:styleId="FigureLegend">
    <w:name w:val="Figure_Legend"/>
    <w:basedOn w:val="TableLegend"/>
    <w:next w:val="a1"/>
    <w:rsid w:val="003208BE"/>
  </w:style>
  <w:style w:type="paragraph" w:customStyle="1" w:styleId="Figure0">
    <w:name w:val="Figure_#"/>
    <w:basedOn w:val="a1"/>
    <w:next w:val="FigureTitle0"/>
    <w:rsid w:val="003208BE"/>
    <w:pPr>
      <w:keepNext/>
      <w:overflowPunct w:val="0"/>
      <w:autoSpaceDE w:val="0"/>
      <w:autoSpaceDN w:val="0"/>
      <w:adjustRightInd w:val="0"/>
      <w:spacing w:before="567" w:after="113"/>
      <w:jc w:val="center"/>
      <w:textAlignment w:val="baseline"/>
    </w:pPr>
    <w:rPr>
      <w:rFonts w:ascii="Times New Roman" w:hAnsi="Times New Roman" w:cs="Times New Roman"/>
      <w:lang w:eastAsia="en-US"/>
    </w:rPr>
  </w:style>
  <w:style w:type="paragraph" w:customStyle="1" w:styleId="FigureTitle0">
    <w:name w:val="Figure_Title"/>
    <w:basedOn w:val="TableTitle0"/>
    <w:next w:val="a1"/>
    <w:rsid w:val="003208BE"/>
    <w:pPr>
      <w:spacing w:after="720"/>
    </w:pPr>
  </w:style>
  <w:style w:type="paragraph" w:customStyle="1" w:styleId="AnnexRef">
    <w:name w:val="Annex_Ref"/>
    <w:basedOn w:val="a1"/>
    <w:next w:val="AnnexTitle"/>
    <w:rsid w:val="003208BE"/>
    <w:pPr>
      <w:overflowPunct w:val="0"/>
      <w:autoSpaceDE w:val="0"/>
      <w:autoSpaceDN w:val="0"/>
      <w:adjustRightInd w:val="0"/>
      <w:jc w:val="center"/>
      <w:textAlignment w:val="baseline"/>
    </w:pPr>
    <w:rPr>
      <w:rFonts w:ascii="Times New Roman" w:hAnsi="Times New Roman" w:cs="Times New Roman"/>
      <w:lang w:eastAsia="en-US"/>
    </w:rPr>
  </w:style>
  <w:style w:type="paragraph" w:customStyle="1" w:styleId="AnnexTitle">
    <w:name w:val="Annex_Title"/>
    <w:basedOn w:val="a1"/>
    <w:next w:val="a1"/>
    <w:rsid w:val="003208BE"/>
    <w:pPr>
      <w:overflowPunct w:val="0"/>
      <w:autoSpaceDE w:val="0"/>
      <w:autoSpaceDN w:val="0"/>
      <w:adjustRightInd w:val="0"/>
      <w:spacing w:after="68"/>
      <w:jc w:val="center"/>
      <w:textAlignment w:val="baseline"/>
    </w:pPr>
    <w:rPr>
      <w:rFonts w:ascii="Times New Roman" w:hAnsi="Times New Roman" w:cs="Times New Roman"/>
      <w:b/>
      <w:sz w:val="24"/>
      <w:lang w:eastAsia="en-US"/>
    </w:rPr>
  </w:style>
  <w:style w:type="paragraph" w:customStyle="1" w:styleId="Fig">
    <w:name w:val="Fig"/>
    <w:basedOn w:val="Figure"/>
    <w:next w:val="Fig0"/>
    <w:rsid w:val="003208BE"/>
    <w:pPr>
      <w:spacing w:before="136" w:after="0"/>
    </w:pPr>
  </w:style>
  <w:style w:type="paragraph" w:customStyle="1" w:styleId="Fig0">
    <w:name w:val="Fig_#"/>
    <w:basedOn w:val="Fig"/>
    <w:next w:val="a1"/>
    <w:rsid w:val="003208BE"/>
    <w:pPr>
      <w:jc w:val="left"/>
    </w:pPr>
    <w:rPr>
      <w:color w:val="FF0000"/>
    </w:rPr>
  </w:style>
  <w:style w:type="paragraph" w:customStyle="1" w:styleId="SectionTitle">
    <w:name w:val="Section_Title"/>
    <w:basedOn w:val="a1"/>
    <w:rsid w:val="003208BE"/>
    <w:pPr>
      <w:overflowPunct w:val="0"/>
      <w:autoSpaceDE w:val="0"/>
      <w:autoSpaceDN w:val="0"/>
      <w:adjustRightInd w:val="0"/>
      <w:ind w:left="1418"/>
      <w:jc w:val="left"/>
      <w:textAlignment w:val="baseline"/>
    </w:pPr>
    <w:rPr>
      <w:rFonts w:cs="Times New Roman"/>
      <w:sz w:val="32"/>
      <w:lang w:eastAsia="en-US"/>
    </w:rPr>
  </w:style>
  <w:style w:type="paragraph" w:customStyle="1" w:styleId="CouvRecTitle">
    <w:name w:val="Couv Rec Title"/>
    <w:basedOn w:val="a1"/>
    <w:rsid w:val="003208BE"/>
    <w:pPr>
      <w:keepNext/>
      <w:keepLines/>
      <w:overflowPunct w:val="0"/>
      <w:autoSpaceDE w:val="0"/>
      <w:autoSpaceDN w:val="0"/>
      <w:adjustRightInd w:val="0"/>
      <w:spacing w:before="240"/>
      <w:ind w:left="1418"/>
      <w:jc w:val="left"/>
      <w:textAlignment w:val="baseline"/>
    </w:pPr>
    <w:rPr>
      <w:rFonts w:cs="Times New Roman"/>
      <w:b/>
      <w:sz w:val="36"/>
      <w:lang w:eastAsia="en-US"/>
    </w:rPr>
  </w:style>
  <w:style w:type="paragraph" w:customStyle="1" w:styleId="CouvRec">
    <w:name w:val="Couv Rec #"/>
    <w:basedOn w:val="a1"/>
    <w:rsid w:val="003208BE"/>
    <w:pPr>
      <w:overflowPunct w:val="0"/>
      <w:autoSpaceDE w:val="0"/>
      <w:autoSpaceDN w:val="0"/>
      <w:adjustRightInd w:val="0"/>
      <w:spacing w:before="6"/>
      <w:ind w:left="1418"/>
      <w:jc w:val="left"/>
      <w:textAlignment w:val="baseline"/>
    </w:pPr>
    <w:rPr>
      <w:rFonts w:cs="Times New Roman"/>
      <w:sz w:val="32"/>
      <w:lang w:eastAsia="en-US"/>
    </w:rPr>
  </w:style>
  <w:style w:type="paragraph" w:customStyle="1" w:styleId="CouvNote">
    <w:name w:val="Couv Note"/>
    <w:basedOn w:val="a1"/>
    <w:rsid w:val="003208BE"/>
    <w:pPr>
      <w:tabs>
        <w:tab w:val="left" w:pos="1134"/>
        <w:tab w:val="left" w:pos="1418"/>
      </w:tabs>
      <w:overflowPunct w:val="0"/>
      <w:autoSpaceDE w:val="0"/>
      <w:autoSpaceDN w:val="0"/>
      <w:adjustRightInd w:val="0"/>
      <w:spacing w:before="200"/>
      <w:jc w:val="left"/>
      <w:textAlignment w:val="baseline"/>
    </w:pPr>
    <w:rPr>
      <w:rFonts w:cs="Times New Roman"/>
      <w:lang w:eastAsia="en-US"/>
    </w:rPr>
  </w:style>
  <w:style w:type="paragraph" w:customStyle="1" w:styleId="Rec">
    <w:name w:val="Rec #"/>
    <w:basedOn w:val="a1"/>
    <w:next w:val="headfoot"/>
    <w:rsid w:val="003208BE"/>
    <w:pPr>
      <w:keepNext/>
      <w:keepLines/>
      <w:overflowPunct w:val="0"/>
      <w:autoSpaceDE w:val="0"/>
      <w:autoSpaceDN w:val="0"/>
      <w:adjustRightInd w:val="0"/>
      <w:spacing w:before="720"/>
      <w:jc w:val="left"/>
      <w:textAlignment w:val="baseline"/>
    </w:pPr>
    <w:rPr>
      <w:rFonts w:ascii="Times New Roman" w:hAnsi="Times New Roman" w:cs="Times New Roman"/>
      <w:b/>
      <w:lang w:eastAsia="en-US"/>
    </w:rPr>
  </w:style>
  <w:style w:type="paragraph" w:customStyle="1" w:styleId="headfoot">
    <w:name w:val="head_foot"/>
    <w:basedOn w:val="a1"/>
    <w:next w:val="Rec"/>
    <w:rsid w:val="003208BE"/>
    <w:pPr>
      <w:overflowPunct w:val="0"/>
      <w:autoSpaceDE w:val="0"/>
      <w:autoSpaceDN w:val="0"/>
      <w:adjustRightInd w:val="0"/>
      <w:jc w:val="left"/>
      <w:textAlignment w:val="baseline"/>
    </w:pPr>
    <w:rPr>
      <w:rFonts w:ascii="Times New Roman" w:hAnsi="Times New Roman" w:cs="Times New Roman"/>
      <w:color w:val="FF0000"/>
      <w:sz w:val="8"/>
      <w:lang w:eastAsia="en-US"/>
    </w:rPr>
  </w:style>
  <w:style w:type="paragraph" w:customStyle="1" w:styleId="SAP">
    <w:name w:val="SAP"/>
    <w:basedOn w:val="a1"/>
    <w:rsid w:val="003208BE"/>
    <w:pPr>
      <w:overflowPunct w:val="0"/>
      <w:autoSpaceDE w:val="0"/>
      <w:autoSpaceDN w:val="0"/>
      <w:adjustRightInd w:val="0"/>
      <w:spacing w:before="960"/>
      <w:jc w:val="right"/>
      <w:textAlignment w:val="baseline"/>
    </w:pPr>
    <w:rPr>
      <w:rFonts w:ascii="C39T36Lfz" w:hAnsi="C39T36Lfz" w:cs="Times New Roman"/>
      <w:sz w:val="104"/>
      <w:lang w:eastAsia="en-US"/>
    </w:rPr>
  </w:style>
  <w:style w:type="paragraph" w:customStyle="1" w:styleId="Equation">
    <w:name w:val="Equation"/>
    <w:basedOn w:val="a1"/>
    <w:uiPriority w:val="99"/>
    <w:rsid w:val="003208BE"/>
    <w:pPr>
      <w:tabs>
        <w:tab w:val="center" w:pos="4849"/>
        <w:tab w:val="right" w:pos="9696"/>
      </w:tabs>
      <w:overflowPunct w:val="0"/>
      <w:autoSpaceDE w:val="0"/>
      <w:autoSpaceDN w:val="0"/>
      <w:adjustRightInd w:val="0"/>
      <w:spacing w:before="193"/>
      <w:jc w:val="left"/>
      <w:textAlignment w:val="baseline"/>
    </w:pPr>
    <w:rPr>
      <w:rFonts w:ascii="Times New Roman" w:hAnsi="Times New Roman" w:cs="Times New Roman"/>
      <w:sz w:val="22"/>
      <w:lang w:eastAsia="en-US"/>
    </w:rPr>
  </w:style>
  <w:style w:type="paragraph" w:customStyle="1" w:styleId="ASN1">
    <w:name w:val="ASN.1"/>
    <w:basedOn w:val="a1"/>
    <w:next w:val="ASN1Continue"/>
    <w:rsid w:val="003208BE"/>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jc w:val="left"/>
      <w:textAlignment w:val="baseline"/>
    </w:pPr>
    <w:rPr>
      <w:rFonts w:ascii="Times New Roman" w:hAnsi="Times New Roman" w:cs="Times New Roman"/>
      <w:b/>
      <w:sz w:val="18"/>
      <w:lang w:eastAsia="en-US"/>
    </w:rPr>
  </w:style>
  <w:style w:type="paragraph" w:customStyle="1" w:styleId="ASN1Continue">
    <w:name w:val="ASN.1 Continue"/>
    <w:basedOn w:val="ASN1"/>
    <w:rsid w:val="003208BE"/>
    <w:pPr>
      <w:spacing w:before="0"/>
    </w:pPr>
  </w:style>
  <w:style w:type="paragraph" w:customStyle="1" w:styleId="ASN1Italic">
    <w:name w:val="ASN.1 Italic"/>
    <w:basedOn w:val="ASN1"/>
    <w:rsid w:val="003208BE"/>
    <w:pPr>
      <w:spacing w:before="0"/>
    </w:pPr>
    <w:rPr>
      <w:b w:val="0"/>
      <w:i/>
      <w:sz w:val="20"/>
    </w:rPr>
  </w:style>
  <w:style w:type="paragraph" w:customStyle="1" w:styleId="head">
    <w:name w:val="head"/>
    <w:basedOn w:val="headfoot"/>
    <w:next w:val="foot"/>
    <w:rsid w:val="003208BE"/>
    <w:rPr>
      <w:color w:val="FFFFFF"/>
    </w:rPr>
  </w:style>
  <w:style w:type="paragraph" w:customStyle="1" w:styleId="foot">
    <w:name w:val="foot"/>
    <w:basedOn w:val="head"/>
    <w:next w:val="1"/>
    <w:rsid w:val="003208BE"/>
  </w:style>
  <w:style w:type="paragraph" w:customStyle="1" w:styleId="RecISO">
    <w:name w:val="Rec_ISO_#"/>
    <w:basedOn w:val="Rec"/>
    <w:rsid w:val="003208BE"/>
  </w:style>
  <w:style w:type="paragraph" w:customStyle="1" w:styleId="RecCCITT">
    <w:name w:val="Rec_CCITT_#"/>
    <w:basedOn w:val="RecISO"/>
    <w:rsid w:val="003208BE"/>
    <w:pPr>
      <w:spacing w:before="0"/>
    </w:pPr>
  </w:style>
  <w:style w:type="paragraph" w:customStyle="1" w:styleId="IndexTitle">
    <w:name w:val="Index_Title"/>
    <w:basedOn w:val="AnnexTitle"/>
    <w:rsid w:val="003208BE"/>
  </w:style>
  <w:style w:type="paragraph" w:customStyle="1" w:styleId="Note1">
    <w:name w:val="Note 1"/>
    <w:basedOn w:val="Note"/>
    <w:rsid w:val="003208BE"/>
    <w:pPr>
      <w:tabs>
        <w:tab w:val="clear" w:pos="960"/>
      </w:tabs>
      <w:overflowPunct w:val="0"/>
      <w:autoSpaceDE w:val="0"/>
      <w:autoSpaceDN w:val="0"/>
      <w:adjustRightInd w:val="0"/>
      <w:spacing w:before="60" w:line="199" w:lineRule="exact"/>
      <w:ind w:left="284"/>
      <w:jc w:val="left"/>
      <w:textAlignment w:val="baseline"/>
    </w:pPr>
    <w:rPr>
      <w:rFonts w:ascii="Times New Roman" w:hAnsi="Times New Roman" w:cs="Times New Roman"/>
      <w:szCs w:val="20"/>
      <w:lang w:eastAsia="en-US"/>
    </w:rPr>
  </w:style>
  <w:style w:type="paragraph" w:customStyle="1" w:styleId="Note2">
    <w:name w:val="Note 2"/>
    <w:basedOn w:val="a1"/>
    <w:rsid w:val="003208BE"/>
    <w:pPr>
      <w:overflowPunct w:val="0"/>
      <w:autoSpaceDE w:val="0"/>
      <w:autoSpaceDN w:val="0"/>
      <w:adjustRightInd w:val="0"/>
      <w:spacing w:before="60" w:line="199" w:lineRule="exact"/>
      <w:ind w:left="1077"/>
      <w:jc w:val="left"/>
      <w:textAlignment w:val="baseline"/>
    </w:pPr>
    <w:rPr>
      <w:rFonts w:ascii="Times New Roman" w:hAnsi="Times New Roman" w:cs="Times New Roman"/>
      <w:sz w:val="18"/>
      <w:lang w:eastAsia="en-US"/>
    </w:rPr>
  </w:style>
  <w:style w:type="paragraph" w:customStyle="1" w:styleId="Note3">
    <w:name w:val="Note 3"/>
    <w:basedOn w:val="Note1"/>
    <w:rsid w:val="003208BE"/>
    <w:pPr>
      <w:ind w:left="1474"/>
    </w:pPr>
  </w:style>
  <w:style w:type="paragraph" w:customStyle="1" w:styleId="Annex1">
    <w:name w:val="Annex 1"/>
    <w:basedOn w:val="1"/>
    <w:next w:val="a1"/>
    <w:uiPriority w:val="99"/>
    <w:rsid w:val="003208BE"/>
    <w:pPr>
      <w:keepLines/>
      <w:numPr>
        <w:numId w:val="14"/>
      </w:numPr>
      <w:tabs>
        <w:tab w:val="clear" w:pos="400"/>
        <w:tab w:val="clear" w:pos="560"/>
      </w:tabs>
      <w:suppressAutoHyphens w:val="0"/>
      <w:overflowPunct w:val="0"/>
      <w:autoSpaceDE w:val="0"/>
      <w:autoSpaceDN w:val="0"/>
      <w:adjustRightInd w:val="0"/>
      <w:spacing w:before="480" w:line="240" w:lineRule="auto"/>
      <w:jc w:val="center"/>
      <w:textAlignment w:val="baseline"/>
    </w:pPr>
    <w:rPr>
      <w:rFonts w:ascii="Times New Roman" w:hAnsi="Times New Roman" w:cs="Times New Roman"/>
      <w:lang w:eastAsia="en-US"/>
    </w:rPr>
  </w:style>
  <w:style w:type="paragraph" w:customStyle="1" w:styleId="Annex2">
    <w:name w:val="Annex 2"/>
    <w:basedOn w:val="a1"/>
    <w:next w:val="a1"/>
    <w:uiPriority w:val="99"/>
    <w:rsid w:val="003208BE"/>
    <w:pPr>
      <w:keepNext/>
      <w:keepLines/>
      <w:numPr>
        <w:ilvl w:val="1"/>
        <w:numId w:val="14"/>
      </w:numPr>
      <w:tabs>
        <w:tab w:val="left" w:pos="794"/>
        <w:tab w:val="left" w:pos="1191"/>
        <w:tab w:val="left" w:pos="1588"/>
        <w:tab w:val="left" w:pos="1985"/>
      </w:tabs>
      <w:overflowPunct w:val="0"/>
      <w:autoSpaceDE w:val="0"/>
      <w:autoSpaceDN w:val="0"/>
      <w:adjustRightInd w:val="0"/>
      <w:spacing w:before="313"/>
      <w:textAlignment w:val="baseline"/>
      <w:outlineLvl w:val="1"/>
    </w:pPr>
    <w:rPr>
      <w:rFonts w:ascii="Times New Roman" w:hAnsi="Times New Roman" w:cs="Times New Roman"/>
      <w:b/>
      <w:bCs/>
      <w:sz w:val="22"/>
      <w:szCs w:val="22"/>
      <w:lang w:val="en-GB" w:eastAsia="en-US"/>
    </w:rPr>
  </w:style>
  <w:style w:type="paragraph" w:customStyle="1" w:styleId="Annex3">
    <w:name w:val="Annex 3"/>
    <w:basedOn w:val="a1"/>
    <w:next w:val="a1"/>
    <w:uiPriority w:val="99"/>
    <w:rsid w:val="003208BE"/>
    <w:pPr>
      <w:keepNext/>
      <w:numPr>
        <w:ilvl w:val="2"/>
        <w:numId w:val="14"/>
      </w:numPr>
      <w:tabs>
        <w:tab w:val="left" w:pos="794"/>
        <w:tab w:val="left" w:pos="1191"/>
        <w:tab w:val="left" w:pos="1588"/>
        <w:tab w:val="left" w:pos="1985"/>
      </w:tabs>
      <w:overflowPunct w:val="0"/>
      <w:autoSpaceDE w:val="0"/>
      <w:autoSpaceDN w:val="0"/>
      <w:adjustRightInd w:val="0"/>
      <w:spacing w:before="181"/>
      <w:textAlignment w:val="baseline"/>
      <w:outlineLvl w:val="2"/>
    </w:pPr>
    <w:rPr>
      <w:rFonts w:ascii="Times New Roman" w:hAnsi="Times New Roman" w:cs="Times New Roman"/>
      <w:b/>
      <w:bCs/>
      <w:lang w:val="en-GB" w:eastAsia="en-US"/>
    </w:rPr>
  </w:style>
  <w:style w:type="paragraph" w:customStyle="1" w:styleId="Annex4Char">
    <w:name w:val="Annex 4 Char"/>
    <w:basedOn w:val="Annex3"/>
    <w:next w:val="a1"/>
    <w:uiPriority w:val="99"/>
    <w:rsid w:val="003208BE"/>
    <w:pPr>
      <w:numPr>
        <w:ilvl w:val="3"/>
      </w:numPr>
    </w:pPr>
    <w:rPr>
      <w:lang w:val="en-US"/>
    </w:rPr>
  </w:style>
  <w:style w:type="paragraph" w:customStyle="1" w:styleId="Annex5">
    <w:name w:val="Annex 5"/>
    <w:basedOn w:val="a1"/>
    <w:next w:val="a1"/>
    <w:uiPriority w:val="99"/>
    <w:rsid w:val="003208BE"/>
    <w:pPr>
      <w:keepNext/>
      <w:keepLines/>
      <w:numPr>
        <w:ilvl w:val="4"/>
        <w:numId w:val="14"/>
      </w:numPr>
      <w:tabs>
        <w:tab w:val="left" w:pos="794"/>
        <w:tab w:val="left" w:pos="1191"/>
        <w:tab w:val="left" w:pos="1588"/>
        <w:tab w:val="left" w:pos="1985"/>
      </w:tabs>
      <w:overflowPunct w:val="0"/>
      <w:autoSpaceDE w:val="0"/>
      <w:autoSpaceDN w:val="0"/>
      <w:adjustRightInd w:val="0"/>
      <w:spacing w:before="181"/>
      <w:textAlignment w:val="baseline"/>
      <w:outlineLvl w:val="4"/>
    </w:pPr>
    <w:rPr>
      <w:rFonts w:ascii="Times New Roman" w:hAnsi="Times New Roman" w:cs="Times New Roman"/>
      <w:b/>
      <w:bCs/>
      <w:lang w:val="en-GB" w:eastAsia="en-US"/>
    </w:rPr>
  </w:style>
  <w:style w:type="paragraph" w:customStyle="1" w:styleId="Annex6">
    <w:name w:val="Annex 6"/>
    <w:basedOn w:val="Annex5"/>
    <w:next w:val="a1"/>
    <w:uiPriority w:val="99"/>
    <w:rsid w:val="003208BE"/>
    <w:pPr>
      <w:numPr>
        <w:ilvl w:val="5"/>
      </w:numPr>
      <w:outlineLvl w:val="5"/>
    </w:pPr>
  </w:style>
  <w:style w:type="paragraph" w:customStyle="1" w:styleId="Annex4">
    <w:name w:val="Annex 4"/>
    <w:basedOn w:val="a1"/>
    <w:next w:val="a1"/>
    <w:rsid w:val="003208BE"/>
    <w:pPr>
      <w:keepNext/>
      <w:keepLines/>
      <w:tabs>
        <w:tab w:val="num" w:pos="720"/>
        <w:tab w:val="left" w:pos="794"/>
        <w:tab w:val="left" w:pos="1191"/>
        <w:tab w:val="left" w:pos="1588"/>
        <w:tab w:val="left" w:pos="1985"/>
      </w:tabs>
      <w:overflowPunct w:val="0"/>
      <w:autoSpaceDE w:val="0"/>
      <w:autoSpaceDN w:val="0"/>
      <w:adjustRightInd w:val="0"/>
      <w:spacing w:before="181"/>
      <w:ind w:left="1728" w:hanging="1728"/>
      <w:textAlignment w:val="baseline"/>
      <w:outlineLvl w:val="3"/>
    </w:pPr>
    <w:rPr>
      <w:rFonts w:ascii="Times New Roman" w:eastAsia="Times New Roman" w:hAnsi="Times New Roman" w:cs="Times New Roman"/>
      <w:b/>
      <w:bCs/>
      <w:lang w:val="en-GB" w:eastAsia="en-US"/>
    </w:rPr>
  </w:style>
  <w:style w:type="paragraph" w:customStyle="1" w:styleId="FigureTitleChar">
    <w:name w:val="Figure_Title Char"/>
    <w:basedOn w:val="a1"/>
    <w:next w:val="a1"/>
    <w:rsid w:val="003208BE"/>
    <w:pPr>
      <w:keepNext/>
      <w:tabs>
        <w:tab w:val="left" w:pos="794"/>
        <w:tab w:val="left" w:pos="1191"/>
        <w:tab w:val="left" w:pos="1588"/>
        <w:tab w:val="left" w:pos="1985"/>
      </w:tabs>
      <w:overflowPunct w:val="0"/>
      <w:autoSpaceDE w:val="0"/>
      <w:autoSpaceDN w:val="0"/>
      <w:adjustRightInd w:val="0"/>
      <w:spacing w:before="240" w:after="720"/>
      <w:jc w:val="center"/>
      <w:textAlignment w:val="baseline"/>
    </w:pPr>
    <w:rPr>
      <w:rFonts w:ascii="Times New Roman" w:eastAsia="Times New Roman" w:hAnsi="Times New Roman" w:cs="Times New Roman"/>
      <w:b/>
      <w:bCs/>
      <w:lang w:val="en-GB" w:eastAsia="en-US"/>
    </w:rPr>
  </w:style>
  <w:style w:type="paragraph" w:customStyle="1" w:styleId="CharCharCharCharCharCharCharCharCharCharCharCharCharCharCharCharCharCharCharCharCharCharCharCharCharChar">
    <w:name w:val=" Char Char Char Char Char Char Char Char Char Char Char Char Char Char Char Char Char Char Char Char Char (文字) (文字) Char Char Char Char Char"/>
    <w:semiHidden/>
    <w:rsid w:val="003208BE"/>
    <w:pPr>
      <w:keepNext/>
      <w:numPr>
        <w:numId w:val="15"/>
      </w:numPr>
      <w:autoSpaceDE w:val="0"/>
      <w:autoSpaceDN w:val="0"/>
      <w:adjustRightInd w:val="0"/>
      <w:spacing w:before="60" w:after="60"/>
      <w:jc w:val="both"/>
    </w:pPr>
    <w:rPr>
      <w:rFonts w:ascii="Arial" w:eastAsia="SimSun" w:hAnsi="Arial" w:cs="Arial"/>
      <w:color w:val="0000FF"/>
      <w:sz w:val="20"/>
      <w:szCs w:val="20"/>
      <w:lang w:eastAsia="zh-CN"/>
    </w:rPr>
  </w:style>
  <w:style w:type="paragraph" w:customStyle="1" w:styleId="Annex7">
    <w:name w:val="Annex 7"/>
    <w:basedOn w:val="Annex6"/>
    <w:next w:val="a1"/>
    <w:autoRedefine/>
    <w:rsid w:val="003208BE"/>
    <w:pPr>
      <w:numPr>
        <w:ilvl w:val="0"/>
        <w:numId w:val="0"/>
      </w:numPr>
      <w:tabs>
        <w:tab w:val="clear" w:pos="794"/>
        <w:tab w:val="clear" w:pos="1191"/>
        <w:tab w:val="num" w:pos="1200"/>
      </w:tabs>
      <w:ind w:left="3240" w:hanging="3240"/>
      <w:outlineLvl w:val="6"/>
    </w:pPr>
    <w:rPr>
      <w:rFonts w:eastAsia="Times New Roman"/>
    </w:rPr>
  </w:style>
  <w:style w:type="paragraph" w:styleId="affff4">
    <w:name w:val="Balloon Text"/>
    <w:basedOn w:val="a1"/>
    <w:link w:val="affff5"/>
    <w:semiHidden/>
    <w:unhideWhenUsed/>
    <w:rsid w:val="003208BE"/>
    <w:pPr>
      <w:overflowPunct w:val="0"/>
      <w:autoSpaceDE w:val="0"/>
      <w:autoSpaceDN w:val="0"/>
      <w:adjustRightInd w:val="0"/>
      <w:jc w:val="left"/>
      <w:textAlignment w:val="baseline"/>
    </w:pPr>
    <w:rPr>
      <w:rFonts w:ascii="Tahoma" w:hAnsi="Tahoma" w:cs="Tahoma"/>
      <w:sz w:val="16"/>
      <w:szCs w:val="16"/>
      <w:lang w:eastAsia="en-US"/>
    </w:rPr>
  </w:style>
  <w:style w:type="character" w:customStyle="1" w:styleId="affff5">
    <w:name w:val="吹き出し (文字)"/>
    <w:basedOn w:val="a7"/>
    <w:link w:val="affff4"/>
    <w:semiHidden/>
    <w:rsid w:val="003208BE"/>
    <w:rPr>
      <w:rFonts w:ascii="Tahoma" w:eastAsia="ＭＳ 明朝" w:hAnsi="Tahoma" w:cs="Tahoma"/>
      <w:kern w:val="0"/>
      <w:sz w:val="16"/>
      <w:szCs w:val="16"/>
      <w:lang w:eastAsia="en-US"/>
    </w:rPr>
  </w:style>
  <w:style w:type="character" w:customStyle="1" w:styleId="BalloonTextChar">
    <w:name w:val="Balloon Text Char"/>
    <w:semiHidden/>
    <w:rsid w:val="003208BE"/>
    <w:rPr>
      <w:rFonts w:ascii="Tahoma" w:eastAsia="SimSun" w:hAnsi="Tahoma" w:cs="Tahoma"/>
      <w:color w:val="0000FF"/>
      <w:kern w:val="2"/>
      <w:sz w:val="16"/>
      <w:szCs w:val="16"/>
      <w:lang w:val="en-US" w:eastAsia="zh-CN" w:bidi="ar-SA"/>
    </w:rPr>
  </w:style>
  <w:style w:type="paragraph" w:styleId="affff6">
    <w:name w:val="annotation subject"/>
    <w:basedOn w:val="af5"/>
    <w:next w:val="af5"/>
    <w:link w:val="affff7"/>
    <w:unhideWhenUsed/>
    <w:rsid w:val="003208BE"/>
    <w:pPr>
      <w:overflowPunct w:val="0"/>
      <w:autoSpaceDE w:val="0"/>
      <w:autoSpaceDN w:val="0"/>
      <w:adjustRightInd w:val="0"/>
      <w:jc w:val="left"/>
      <w:textAlignment w:val="baseline"/>
    </w:pPr>
    <w:rPr>
      <w:rFonts w:ascii="Times New Roman" w:hAnsi="Times New Roman" w:cs="Times New Roman"/>
      <w:b/>
      <w:bCs/>
      <w:lang w:eastAsia="en-US"/>
    </w:rPr>
  </w:style>
  <w:style w:type="character" w:customStyle="1" w:styleId="affff7">
    <w:name w:val="コメント内容 (文字)"/>
    <w:basedOn w:val="af6"/>
    <w:link w:val="affff6"/>
    <w:rsid w:val="003208BE"/>
    <w:rPr>
      <w:rFonts w:ascii="Times New Roman" w:eastAsia="ＭＳ 明朝" w:hAnsi="Times New Roman" w:cs="Times New Roman"/>
      <w:b/>
      <w:bCs/>
      <w:kern w:val="0"/>
      <w:sz w:val="20"/>
      <w:szCs w:val="20"/>
      <w:lang w:eastAsia="en-US"/>
    </w:rPr>
  </w:style>
  <w:style w:type="character" w:customStyle="1" w:styleId="CommentTextChar">
    <w:name w:val="Comment Text Char"/>
    <w:uiPriority w:val="99"/>
    <w:rsid w:val="003208BE"/>
    <w:rPr>
      <w:rFonts w:ascii="Times New Roman" w:eastAsia="SimSun" w:hAnsi="Times New Roman" w:cs="Arial"/>
      <w:color w:val="0000FF"/>
      <w:kern w:val="2"/>
      <w:lang w:val="en-US" w:eastAsia="zh-CN" w:bidi="ar-SA"/>
    </w:rPr>
  </w:style>
  <w:style w:type="character" w:customStyle="1" w:styleId="CommentSubjectChar">
    <w:name w:val="Comment Subject Char"/>
    <w:basedOn w:val="CommentTextChar"/>
    <w:rsid w:val="003208BE"/>
    <w:rPr>
      <w:rFonts w:ascii="Times New Roman" w:eastAsia="SimSun" w:hAnsi="Times New Roman" w:cs="Arial"/>
      <w:color w:val="0000FF"/>
      <w:kern w:val="2"/>
      <w:lang w:val="en-US" w:eastAsia="zh-CN" w:bidi="ar-SA"/>
    </w:rPr>
  </w:style>
  <w:style w:type="paragraph" w:customStyle="1" w:styleId="TableTitleCharChar">
    <w:name w:val="Table_Title Char Char"/>
    <w:basedOn w:val="a1"/>
    <w:next w:val="BlancCharChar"/>
    <w:rsid w:val="003208BE"/>
    <w:pPr>
      <w:keepNext/>
      <w:tabs>
        <w:tab w:val="left" w:pos="794"/>
        <w:tab w:val="left" w:pos="1191"/>
        <w:tab w:val="left" w:pos="1588"/>
        <w:tab w:val="left" w:pos="1985"/>
      </w:tabs>
      <w:spacing w:before="240" w:after="113"/>
      <w:jc w:val="center"/>
    </w:pPr>
    <w:rPr>
      <w:rFonts w:ascii="Times New Roman" w:hAnsi="Times New Roman" w:cs="Times New Roman"/>
      <w:b/>
      <w:lang w:val="en-GB" w:eastAsia="en-US"/>
    </w:rPr>
  </w:style>
  <w:style w:type="paragraph" w:customStyle="1" w:styleId="BlancCharChar">
    <w:name w:val="Blanc Char Char"/>
    <w:basedOn w:val="TableTitleCharChar"/>
    <w:next w:val="TableText"/>
    <w:rsid w:val="003208BE"/>
  </w:style>
  <w:style w:type="paragraph" w:customStyle="1" w:styleId="BlancChar">
    <w:name w:val="Blanc Char"/>
    <w:basedOn w:val="a1"/>
    <w:next w:val="TableText"/>
    <w:rsid w:val="003208BE"/>
    <w:pPr>
      <w:keepNext/>
      <w:spacing w:after="57" w:line="12" w:lineRule="exact"/>
      <w:jc w:val="center"/>
    </w:pPr>
    <w:rPr>
      <w:rFonts w:ascii="Times New Roman" w:hAnsi="Times New Roman" w:cs="Times New Roman"/>
      <w:b/>
      <w:sz w:val="8"/>
      <w:lang w:eastAsia="en-US"/>
    </w:rPr>
  </w:style>
  <w:style w:type="paragraph" w:customStyle="1" w:styleId="tablecell">
    <w:name w:val="table cell"/>
    <w:basedOn w:val="a1"/>
    <w:rsid w:val="003208BE"/>
    <w:pPr>
      <w:keepNext/>
      <w:keepLines/>
      <w:spacing w:after="60"/>
    </w:pPr>
    <w:rPr>
      <w:rFonts w:ascii="Times New Roman" w:hAnsi="Times New Roman" w:cs="Times New Roman"/>
      <w:lang w:val="en-GB" w:eastAsia="en-US"/>
    </w:rPr>
  </w:style>
  <w:style w:type="paragraph" w:customStyle="1" w:styleId="tableheading">
    <w:name w:val="table heading"/>
    <w:basedOn w:val="a1"/>
    <w:rsid w:val="003208BE"/>
    <w:pPr>
      <w:keepNext/>
      <w:keepLines/>
      <w:spacing w:after="60"/>
    </w:pPr>
    <w:rPr>
      <w:rFonts w:ascii="Times New Roman" w:hAnsi="Times New Roman" w:cs="Times New Roman"/>
      <w:b/>
      <w:bCs/>
      <w:lang w:val="en-GB" w:eastAsia="en-US"/>
    </w:rPr>
  </w:style>
  <w:style w:type="paragraph" w:customStyle="1" w:styleId="tablesyntax">
    <w:name w:val="table syntax"/>
    <w:basedOn w:val="a1"/>
    <w:rsid w:val="003208BE"/>
    <w:pPr>
      <w:keepNext/>
      <w:keepLines/>
      <w:tabs>
        <w:tab w:val="left" w:pos="216"/>
        <w:tab w:val="left" w:pos="432"/>
        <w:tab w:val="left" w:pos="648"/>
        <w:tab w:val="left" w:pos="864"/>
        <w:tab w:val="left" w:pos="1080"/>
        <w:tab w:val="left" w:pos="1296"/>
        <w:tab w:val="left" w:pos="1512"/>
        <w:tab w:val="left" w:pos="1728"/>
        <w:tab w:val="left" w:pos="1944"/>
        <w:tab w:val="left" w:pos="2160"/>
      </w:tabs>
      <w:jc w:val="left"/>
    </w:pPr>
    <w:rPr>
      <w:rFonts w:ascii="Times New Roman" w:hAnsi="Times New Roman" w:cs="Times New Roman"/>
      <w:lang w:val="en-GB" w:eastAsia="en-US"/>
    </w:rPr>
  </w:style>
  <w:style w:type="character" w:customStyle="1" w:styleId="Heading4CharChar1">
    <w:name w:val="Heading 4 Char Char1"/>
    <w:aliases w:val="Heading 4 Char1 Char Char,Heading 4 Char Char Char Char"/>
    <w:rsid w:val="003208BE"/>
    <w:rPr>
      <w:rFonts w:ascii="Arial" w:eastAsia="SimSun" w:hAnsi="Arial" w:cs="Arial"/>
      <w:b/>
      <w:bCs/>
      <w:color w:val="0000FF"/>
      <w:kern w:val="2"/>
      <w:lang w:val="en-GB" w:eastAsia="en-US" w:bidi="ar-SA"/>
    </w:rPr>
  </w:style>
  <w:style w:type="character" w:customStyle="1" w:styleId="TableTitleCharCharChar1">
    <w:name w:val="Table_Title Char Char Char1"/>
    <w:rsid w:val="003208BE"/>
    <w:rPr>
      <w:rFonts w:ascii="Arial" w:eastAsia="SimSun" w:hAnsi="Arial" w:cs="Arial"/>
      <w:b/>
      <w:bCs/>
      <w:color w:val="0000FF"/>
      <w:kern w:val="2"/>
      <w:lang w:val="en-GB" w:eastAsia="en-US" w:bidi="ar-SA"/>
    </w:rPr>
  </w:style>
  <w:style w:type="character" w:customStyle="1" w:styleId="BlancCharCharChar">
    <w:name w:val="Blanc Char Char Char"/>
    <w:rsid w:val="003208BE"/>
    <w:rPr>
      <w:rFonts w:ascii="Arial" w:eastAsia="SimSun" w:hAnsi="Arial" w:cs="Arial"/>
      <w:b/>
      <w:bCs/>
      <w:color w:val="0000FF"/>
      <w:kern w:val="2"/>
      <w:sz w:val="8"/>
      <w:szCs w:val="8"/>
      <w:lang w:val="en-US" w:eastAsia="en-US" w:bidi="ar-SA"/>
    </w:rPr>
  </w:style>
  <w:style w:type="character" w:customStyle="1" w:styleId="TableTitleCharCharChar">
    <w:name w:val="Table_Title Char Char Char"/>
    <w:rsid w:val="003208BE"/>
    <w:rPr>
      <w:rFonts w:ascii="Arial" w:eastAsia="SimSun" w:hAnsi="Arial" w:cs="Arial"/>
      <w:b/>
      <w:bCs/>
      <w:color w:val="0000FF"/>
      <w:kern w:val="2"/>
      <w:lang w:val="en-GB" w:eastAsia="en-US" w:bidi="ar-SA"/>
    </w:rPr>
  </w:style>
  <w:style w:type="character" w:customStyle="1" w:styleId="Annex1Char">
    <w:name w:val="Annex 1 Char"/>
    <w:rsid w:val="003208BE"/>
    <w:rPr>
      <w:rFonts w:ascii="Arial" w:eastAsia="SimSun" w:hAnsi="Arial" w:cs="Arial"/>
      <w:b/>
      <w:bCs/>
      <w:color w:val="0000FF"/>
      <w:kern w:val="2"/>
      <w:sz w:val="24"/>
      <w:szCs w:val="24"/>
      <w:lang w:val="en-GB" w:eastAsia="en-US" w:bidi="ar-SA"/>
    </w:rPr>
  </w:style>
  <w:style w:type="character" w:customStyle="1" w:styleId="NoteChar">
    <w:name w:val="Note Char"/>
    <w:rsid w:val="003208BE"/>
    <w:rPr>
      <w:rFonts w:ascii="Arial" w:eastAsia="SimSun" w:hAnsi="Arial" w:cs="Arial"/>
      <w:color w:val="0000FF"/>
      <w:kern w:val="2"/>
      <w:sz w:val="18"/>
      <w:szCs w:val="18"/>
      <w:lang w:val="en-GB" w:eastAsia="en-US" w:bidi="ar-SA"/>
    </w:rPr>
  </w:style>
  <w:style w:type="paragraph" w:customStyle="1" w:styleId="Note1CharCharCharCharCharChar">
    <w:name w:val="Note 1 Char Char Char Char Char Char"/>
    <w:basedOn w:val="Note"/>
    <w:rsid w:val="003208BE"/>
    <w:pPr>
      <w:tabs>
        <w:tab w:val="clear" w:pos="960"/>
      </w:tabs>
      <w:spacing w:before="60" w:line="199" w:lineRule="exact"/>
      <w:ind w:left="284"/>
    </w:pPr>
    <w:rPr>
      <w:rFonts w:ascii="Times New Roman" w:hAnsi="Times New Roman" w:cs="Times New Roman"/>
      <w:lang w:val="en-GB" w:eastAsia="en-US"/>
    </w:rPr>
  </w:style>
  <w:style w:type="character" w:customStyle="1" w:styleId="Note1CharCharCharCharCharCharChar">
    <w:name w:val="Note 1 Char Char Char Char Char Char Char"/>
    <w:basedOn w:val="NoteChar"/>
    <w:rsid w:val="003208BE"/>
    <w:rPr>
      <w:rFonts w:ascii="Arial" w:eastAsia="SimSun" w:hAnsi="Arial" w:cs="Arial"/>
      <w:color w:val="0000FF"/>
      <w:kern w:val="2"/>
      <w:sz w:val="18"/>
      <w:szCs w:val="18"/>
      <w:lang w:val="en-GB" w:eastAsia="en-US" w:bidi="ar-SA"/>
    </w:rPr>
  </w:style>
  <w:style w:type="paragraph" w:customStyle="1" w:styleId="Sprechblasentext1">
    <w:name w:val="Sprechblasentext1"/>
    <w:basedOn w:val="a1"/>
    <w:semiHidden/>
    <w:rsid w:val="003208BE"/>
    <w:pPr>
      <w:tabs>
        <w:tab w:val="left" w:pos="794"/>
        <w:tab w:val="left" w:pos="1191"/>
        <w:tab w:val="left" w:pos="1588"/>
        <w:tab w:val="left" w:pos="1985"/>
      </w:tabs>
    </w:pPr>
    <w:rPr>
      <w:rFonts w:ascii="Tahoma" w:hAnsi="Tahoma" w:cs="Tahoma"/>
      <w:sz w:val="16"/>
      <w:szCs w:val="16"/>
      <w:lang w:val="en-GB" w:eastAsia="en-US"/>
    </w:rPr>
  </w:style>
  <w:style w:type="paragraph" w:customStyle="1" w:styleId="CourierText">
    <w:name w:val="Courier Text"/>
    <w:basedOn w:val="a1"/>
    <w:rsid w:val="003208BE"/>
    <w:pPr>
      <w:numPr>
        <w:ilvl w:val="12"/>
      </w:numPr>
      <w:spacing w:after="60"/>
      <w:jc w:val="left"/>
    </w:pPr>
    <w:rPr>
      <w:rFonts w:ascii="Courier" w:hAnsi="Courier" w:cs="Times New Roman"/>
      <w:sz w:val="22"/>
      <w:szCs w:val="22"/>
      <w:lang w:val="en-GB" w:eastAsia="en-US"/>
    </w:rPr>
  </w:style>
  <w:style w:type="paragraph" w:customStyle="1" w:styleId="AppendixHeading2">
    <w:name w:val="Appendix Heading 2"/>
    <w:basedOn w:val="20"/>
    <w:rsid w:val="003208BE"/>
    <w:pPr>
      <w:numPr>
        <w:ilvl w:val="0"/>
        <w:numId w:val="0"/>
      </w:numPr>
      <w:tabs>
        <w:tab w:val="clear" w:pos="540"/>
        <w:tab w:val="clear" w:pos="700"/>
        <w:tab w:val="num" w:pos="576"/>
      </w:tabs>
      <w:suppressAutoHyphens w:val="0"/>
      <w:spacing w:before="240" w:after="60" w:line="240" w:lineRule="auto"/>
      <w:ind w:left="576" w:hanging="576"/>
    </w:pPr>
    <w:rPr>
      <w:rFonts w:ascii="Times New Roman" w:eastAsia="Batang" w:hAnsi="Times New Roman" w:cs="Times New Roman"/>
      <w:lang w:eastAsia="en-US"/>
    </w:rPr>
  </w:style>
  <w:style w:type="paragraph" w:customStyle="1" w:styleId="AppendixHeadingI">
    <w:name w:val="Appendix Heading I"/>
    <w:basedOn w:val="a1"/>
    <w:rsid w:val="003208BE"/>
    <w:pPr>
      <w:keepNext/>
      <w:tabs>
        <w:tab w:val="num" w:pos="1800"/>
      </w:tabs>
      <w:spacing w:before="240" w:after="60"/>
      <w:ind w:left="284" w:hanging="284"/>
      <w:jc w:val="left"/>
      <w:outlineLvl w:val="0"/>
    </w:pPr>
    <w:rPr>
      <w:rFonts w:ascii="Times New Roman" w:eastAsia="Batang" w:hAnsi="Times New Roman" w:cs="Times New Roman"/>
      <w:b/>
      <w:bCs/>
      <w:kern w:val="28"/>
      <w:sz w:val="28"/>
      <w:szCs w:val="28"/>
      <w:lang w:val="nb-NO" w:eastAsia="en-US"/>
    </w:rPr>
  </w:style>
  <w:style w:type="paragraph" w:customStyle="1" w:styleId="AppendixHeading3">
    <w:name w:val="Appendix Heading 3"/>
    <w:basedOn w:val="30"/>
    <w:rsid w:val="003208BE"/>
    <w:pPr>
      <w:numPr>
        <w:ilvl w:val="0"/>
        <w:numId w:val="0"/>
      </w:numPr>
      <w:tabs>
        <w:tab w:val="clear" w:pos="660"/>
        <w:tab w:val="clear" w:pos="880"/>
        <w:tab w:val="left" w:pos="794"/>
      </w:tabs>
      <w:suppressAutoHyphens w:val="0"/>
      <w:spacing w:before="240" w:after="60" w:line="240" w:lineRule="auto"/>
      <w:ind w:left="720" w:hanging="720"/>
    </w:pPr>
    <w:rPr>
      <w:rFonts w:ascii="Times New Roman" w:eastAsia="Batang" w:hAnsi="Times New Roman" w:cs="Times New Roman"/>
      <w:sz w:val="22"/>
      <w:szCs w:val="22"/>
      <w:lang w:val="nb-NO" w:eastAsia="en-US"/>
    </w:rPr>
  </w:style>
  <w:style w:type="paragraph" w:customStyle="1" w:styleId="AppendixHeading4">
    <w:name w:val="Appendix Heading 4"/>
    <w:basedOn w:val="40"/>
    <w:rsid w:val="003208BE"/>
    <w:pPr>
      <w:numPr>
        <w:ilvl w:val="0"/>
        <w:numId w:val="0"/>
      </w:numPr>
      <w:tabs>
        <w:tab w:val="clear" w:pos="940"/>
        <w:tab w:val="clear" w:pos="1140"/>
        <w:tab w:val="clear" w:pos="1360"/>
        <w:tab w:val="left" w:pos="794"/>
        <w:tab w:val="num" w:pos="864"/>
      </w:tabs>
      <w:suppressAutoHyphens w:val="0"/>
      <w:spacing w:before="240" w:after="60" w:line="240" w:lineRule="auto"/>
      <w:ind w:left="864" w:hanging="864"/>
    </w:pPr>
    <w:rPr>
      <w:rFonts w:ascii="Times New Roman" w:eastAsia="Batang" w:hAnsi="Times New Roman" w:cs="Times New Roman"/>
      <w:sz w:val="22"/>
      <w:szCs w:val="22"/>
      <w:lang w:eastAsia="en-US"/>
    </w:rPr>
  </w:style>
  <w:style w:type="paragraph" w:customStyle="1" w:styleId="AppendixHeading5">
    <w:name w:val="Appendix Heading 5"/>
    <w:basedOn w:val="51"/>
    <w:rsid w:val="003208BE"/>
    <w:pPr>
      <w:keepNext w:val="0"/>
      <w:numPr>
        <w:ilvl w:val="0"/>
        <w:numId w:val="0"/>
      </w:numPr>
      <w:tabs>
        <w:tab w:val="num" w:pos="1008"/>
      </w:tabs>
      <w:suppressAutoHyphens w:val="0"/>
      <w:spacing w:before="240" w:after="60" w:line="240" w:lineRule="auto"/>
      <w:ind w:left="1008" w:hanging="1008"/>
    </w:pPr>
    <w:rPr>
      <w:rFonts w:ascii="Times New Roman" w:eastAsia="Batang" w:hAnsi="Times New Roman" w:cs="Times New Roman"/>
      <w:sz w:val="22"/>
      <w:szCs w:val="22"/>
      <w:lang w:eastAsia="en-US"/>
    </w:rPr>
  </w:style>
  <w:style w:type="paragraph" w:customStyle="1" w:styleId="TableTitleChar">
    <w:name w:val="Table_Title Char"/>
    <w:basedOn w:val="a1"/>
    <w:next w:val="a1"/>
    <w:rsid w:val="003208BE"/>
    <w:pPr>
      <w:keepNext/>
      <w:tabs>
        <w:tab w:val="left" w:pos="794"/>
        <w:tab w:val="left" w:pos="1191"/>
        <w:tab w:val="left" w:pos="1588"/>
        <w:tab w:val="left" w:pos="1985"/>
      </w:tabs>
      <w:spacing w:before="240" w:after="113"/>
      <w:jc w:val="center"/>
    </w:pPr>
    <w:rPr>
      <w:rFonts w:ascii="Times New Roman" w:hAnsi="Times New Roman" w:cs="Times New Roman"/>
      <w:b/>
      <w:bCs/>
      <w:lang w:val="en-GB" w:eastAsia="en-US"/>
    </w:rPr>
  </w:style>
  <w:style w:type="paragraph" w:customStyle="1" w:styleId="11BodyText">
    <w:name w:val="11 BodyText"/>
    <w:basedOn w:val="a1"/>
    <w:rsid w:val="003208BE"/>
    <w:pPr>
      <w:tabs>
        <w:tab w:val="left" w:pos="794"/>
        <w:tab w:val="left" w:pos="1191"/>
        <w:tab w:val="left" w:pos="1588"/>
        <w:tab w:val="left" w:pos="1985"/>
      </w:tabs>
      <w:spacing w:after="220"/>
    </w:pPr>
    <w:rPr>
      <w:rFonts w:ascii="Times New Roman" w:hAnsi="Times New Roman" w:cs="Times New Roman"/>
      <w:lang w:val="en-GB" w:eastAsia="en-US"/>
    </w:rPr>
  </w:style>
  <w:style w:type="paragraph" w:customStyle="1" w:styleId="Kommentarthema1">
    <w:name w:val="Kommentarthema1"/>
    <w:basedOn w:val="af5"/>
    <w:next w:val="af5"/>
    <w:semiHidden/>
    <w:rsid w:val="003208BE"/>
    <w:pPr>
      <w:overflowPunct w:val="0"/>
      <w:autoSpaceDE w:val="0"/>
      <w:autoSpaceDN w:val="0"/>
      <w:adjustRightInd w:val="0"/>
      <w:jc w:val="left"/>
      <w:textAlignment w:val="baseline"/>
    </w:pPr>
    <w:rPr>
      <w:rFonts w:ascii="Times New Roman" w:hAnsi="Times New Roman" w:cs="Times New Roman"/>
      <w:lang w:eastAsia="en-US"/>
    </w:rPr>
  </w:style>
  <w:style w:type="character" w:customStyle="1" w:styleId="Heading1Char">
    <w:name w:val="Heading 1 Char"/>
    <w:aliases w:val="h1 Char1,Heading U Char1,H1 Char1,H11 Char1,Œ©o‚µ 1 Char1,?co??E 1 Char1,뙥 Char1,?c Char1,?co?ƒÊ 1 Char1,? Char1,Œ Char1"/>
    <w:rsid w:val="003208BE"/>
    <w:rPr>
      <w:rFonts w:ascii="Arial" w:eastAsia="SimSun" w:hAnsi="Arial" w:cs="Arial"/>
      <w:b/>
      <w:bCs/>
      <w:color w:val="0000FF"/>
      <w:kern w:val="2"/>
      <w:sz w:val="24"/>
      <w:szCs w:val="24"/>
      <w:lang w:val="en-GB" w:eastAsia="en-US" w:bidi="ar-SA"/>
    </w:rPr>
  </w:style>
  <w:style w:type="paragraph" w:customStyle="1" w:styleId="figure1">
    <w:name w:val="figure"/>
    <w:basedOn w:val="a1"/>
    <w:rsid w:val="003208BE"/>
    <w:pPr>
      <w:keepNext/>
      <w:spacing w:after="220"/>
      <w:jc w:val="center"/>
    </w:pPr>
    <w:rPr>
      <w:rFonts w:ascii="Helvetica" w:hAnsi="Helvetica" w:cs="Times New Roman"/>
      <w:color w:val="000000"/>
      <w:lang w:val="fr-FR" w:eastAsia="en-US"/>
    </w:rPr>
  </w:style>
  <w:style w:type="character" w:customStyle="1" w:styleId="FigureChar">
    <w:name w:val="Figure_# Char"/>
    <w:rsid w:val="003208BE"/>
    <w:rPr>
      <w:rFonts w:ascii="Arial" w:eastAsia="SimSun" w:hAnsi="Arial" w:cs="Arial"/>
      <w:color w:val="0000FF"/>
      <w:kern w:val="2"/>
      <w:lang w:val="en-US" w:eastAsia="en-US" w:bidi="ar-SA"/>
    </w:rPr>
  </w:style>
  <w:style w:type="character" w:customStyle="1" w:styleId="Annex3Char">
    <w:name w:val="Annex 3 Char"/>
    <w:rsid w:val="003208BE"/>
    <w:rPr>
      <w:rFonts w:ascii="Arial" w:eastAsia="SimSun" w:hAnsi="Arial" w:cs="Arial"/>
      <w:b/>
      <w:bCs/>
      <w:color w:val="0000FF"/>
      <w:kern w:val="2"/>
      <w:lang w:val="en-GB" w:eastAsia="en-US" w:bidi="ar-SA"/>
    </w:rPr>
  </w:style>
  <w:style w:type="character" w:customStyle="1" w:styleId="Heading1Char1">
    <w:name w:val="Heading 1 Char1"/>
    <w:rsid w:val="003208BE"/>
    <w:rPr>
      <w:rFonts w:ascii="Arial" w:eastAsia="SimSun" w:hAnsi="Arial" w:cs="Arial"/>
      <w:b/>
      <w:bCs/>
      <w:color w:val="0000FF"/>
      <w:kern w:val="2"/>
      <w:sz w:val="24"/>
      <w:szCs w:val="24"/>
      <w:lang w:val="en-GB" w:eastAsia="en-US" w:bidi="ar-SA"/>
    </w:rPr>
  </w:style>
  <w:style w:type="character" w:customStyle="1" w:styleId="CourierTextChar">
    <w:name w:val="Courier Text Char"/>
    <w:rsid w:val="003208BE"/>
    <w:rPr>
      <w:rFonts w:ascii="Courier" w:eastAsia="SimSun" w:hAnsi="Courier" w:cs="Courier"/>
      <w:color w:val="0000FF"/>
      <w:kern w:val="2"/>
      <w:sz w:val="22"/>
      <w:szCs w:val="22"/>
      <w:lang w:val="en-GB" w:eastAsia="en-US" w:bidi="ar-SA"/>
    </w:rPr>
  </w:style>
  <w:style w:type="character" w:customStyle="1" w:styleId="BodyTextChar">
    <w:name w:val="Body Text Char"/>
    <w:rsid w:val="003208BE"/>
    <w:rPr>
      <w:rFonts w:ascii="Arial" w:eastAsia="Batang" w:hAnsi="Arial" w:cs="Arial"/>
      <w:color w:val="0000FF"/>
      <w:kern w:val="2"/>
      <w:sz w:val="22"/>
      <w:szCs w:val="22"/>
      <w:lang w:val="en-US" w:eastAsia="en-US" w:bidi="ar-SA"/>
    </w:rPr>
  </w:style>
  <w:style w:type="paragraph" w:customStyle="1" w:styleId="Normal1">
    <w:name w:val="Normal1"/>
    <w:basedOn w:val="TableTitle0"/>
    <w:rsid w:val="003208BE"/>
    <w:pPr>
      <w:tabs>
        <w:tab w:val="left" w:pos="794"/>
        <w:tab w:val="left" w:pos="1191"/>
        <w:tab w:val="left" w:pos="1588"/>
        <w:tab w:val="left" w:pos="1985"/>
        <w:tab w:val="center" w:pos="4864"/>
      </w:tabs>
      <w:overflowPunct/>
      <w:autoSpaceDE/>
      <w:autoSpaceDN/>
      <w:adjustRightInd/>
      <w:jc w:val="both"/>
      <w:textAlignment w:val="auto"/>
    </w:pPr>
    <w:rPr>
      <w:bCs/>
      <w:lang w:val="en-GB"/>
    </w:rPr>
  </w:style>
  <w:style w:type="paragraph" w:customStyle="1" w:styleId="BalloonText2">
    <w:name w:val="Balloon Text2"/>
    <w:basedOn w:val="a1"/>
    <w:semiHidden/>
    <w:rsid w:val="003208BE"/>
    <w:pPr>
      <w:tabs>
        <w:tab w:val="left" w:pos="794"/>
        <w:tab w:val="left" w:pos="1191"/>
        <w:tab w:val="left" w:pos="1588"/>
        <w:tab w:val="left" w:pos="1985"/>
      </w:tabs>
    </w:pPr>
    <w:rPr>
      <w:rFonts w:ascii="Tahoma" w:hAnsi="Tahoma" w:cs="Tahoma"/>
      <w:sz w:val="16"/>
      <w:szCs w:val="16"/>
      <w:lang w:val="en-GB" w:eastAsia="en-US"/>
    </w:rPr>
  </w:style>
  <w:style w:type="paragraph" w:customStyle="1" w:styleId="equation0">
    <w:name w:val="equation"/>
    <w:basedOn w:val="a1"/>
    <w:rsid w:val="003208BE"/>
    <w:pPr>
      <w:spacing w:before="100" w:beforeAutospacing="1" w:after="100" w:afterAutospacing="1"/>
      <w:jc w:val="left"/>
    </w:pPr>
    <w:rPr>
      <w:rFonts w:ascii="Arial Unicode MS" w:eastAsia="Arial Unicode MS" w:hAnsi="Arial Unicode MS" w:cs="Arial Unicode MS"/>
      <w:sz w:val="24"/>
      <w:szCs w:val="24"/>
      <w:lang w:eastAsia="en-US"/>
    </w:rPr>
  </w:style>
  <w:style w:type="table" w:styleId="affff8">
    <w:name w:val="Table Grid"/>
    <w:basedOn w:val="a8"/>
    <w:rsid w:val="003208BE"/>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
    <w:name w:val="Table_#"/>
    <w:basedOn w:val="a1"/>
    <w:next w:val="TableTitle0"/>
    <w:rsid w:val="003208BE"/>
    <w:pPr>
      <w:keepNext/>
      <w:spacing w:before="567" w:after="113"/>
      <w:jc w:val="center"/>
    </w:pPr>
    <w:rPr>
      <w:rFonts w:ascii="Tms Rmn" w:hAnsi="Tms Rmn" w:cs="Times New Roman"/>
      <w:lang w:eastAsia="en-US"/>
    </w:rPr>
  </w:style>
  <w:style w:type="paragraph" w:customStyle="1" w:styleId="RecRef">
    <w:name w:val="Rec Ref"/>
    <w:basedOn w:val="a1"/>
    <w:next w:val="1"/>
    <w:rsid w:val="003208BE"/>
    <w:pPr>
      <w:jc w:val="center"/>
    </w:pPr>
    <w:rPr>
      <w:rFonts w:ascii="Tms Rmn" w:hAnsi="Tms Rmn" w:cs="Times New Roman"/>
      <w:i/>
      <w:lang w:eastAsia="en-US"/>
    </w:rPr>
  </w:style>
  <w:style w:type="paragraph" w:customStyle="1" w:styleId="TableFin">
    <w:name w:val="Table_Fin"/>
    <w:basedOn w:val="a1"/>
    <w:next w:val="a1"/>
    <w:rsid w:val="003208BE"/>
    <w:pPr>
      <w:spacing w:before="284"/>
    </w:pPr>
    <w:rPr>
      <w:rFonts w:ascii="Tms Rmn" w:hAnsi="Tms Rmn" w:cs="Times New Roman"/>
      <w:lang w:eastAsia="en-US"/>
    </w:rPr>
  </w:style>
  <w:style w:type="paragraph" w:customStyle="1" w:styleId="Annex0">
    <w:name w:val="Annex_#"/>
    <w:basedOn w:val="a1"/>
    <w:next w:val="AnnexTitle"/>
    <w:rsid w:val="003208BE"/>
    <w:pPr>
      <w:spacing w:before="720" w:after="68"/>
      <w:jc w:val="center"/>
    </w:pPr>
    <w:rPr>
      <w:rFonts w:ascii="Tms Rmn" w:hAnsi="Tms Rmn" w:cs="Times New Roman"/>
      <w:sz w:val="18"/>
      <w:lang w:eastAsia="en-US"/>
    </w:rPr>
  </w:style>
  <w:style w:type="paragraph" w:customStyle="1" w:styleId="Normalaftertitle">
    <w:name w:val="Normal after title"/>
    <w:basedOn w:val="a1"/>
    <w:rsid w:val="003208BE"/>
    <w:pPr>
      <w:tabs>
        <w:tab w:val="left" w:pos="794"/>
        <w:tab w:val="left" w:pos="1191"/>
        <w:tab w:val="left" w:pos="1588"/>
        <w:tab w:val="left" w:pos="1985"/>
      </w:tabs>
      <w:spacing w:before="480"/>
    </w:pPr>
    <w:rPr>
      <w:rFonts w:ascii="Tms Rmn" w:hAnsi="Tms Rmn" w:cs="Times New Roman"/>
      <w:lang w:eastAsia="en-US"/>
    </w:rPr>
  </w:style>
  <w:style w:type="paragraph" w:customStyle="1" w:styleId="ASN1Cont">
    <w:name w:val="ASN.1 Cont."/>
    <w:basedOn w:val="ASN1"/>
    <w:rsid w:val="003208BE"/>
    <w:pPr>
      <w:tabs>
        <w:tab w:val="clear" w:pos="2381"/>
        <w:tab w:val="clear" w:pos="2778"/>
        <w:tab w:val="clear" w:pos="3175"/>
        <w:tab w:val="clear" w:pos="3572"/>
        <w:tab w:val="clear" w:pos="3969"/>
        <w:tab w:val="clear" w:pos="4366"/>
        <w:tab w:val="clear" w:pos="4763"/>
        <w:tab w:val="clear" w:pos="5160"/>
        <w:tab w:val="clear" w:pos="5557"/>
        <w:tab w:val="clear" w:pos="5954"/>
        <w:tab w:val="clear" w:pos="6350"/>
        <w:tab w:val="clear" w:pos="9735"/>
        <w:tab w:val="left" w:pos="794"/>
        <w:tab w:val="left" w:pos="1191"/>
        <w:tab w:val="left" w:pos="1588"/>
        <w:tab w:val="left" w:pos="1985"/>
      </w:tabs>
      <w:overflowPunct/>
      <w:autoSpaceDE/>
      <w:autoSpaceDN/>
      <w:adjustRightInd/>
      <w:spacing w:before="0"/>
      <w:textAlignment w:val="auto"/>
    </w:pPr>
    <w:rPr>
      <w:lang w:val="en-GB"/>
    </w:rPr>
  </w:style>
  <w:style w:type="paragraph" w:customStyle="1" w:styleId="ASN1ital">
    <w:name w:val="ASN.1 ital"/>
    <w:basedOn w:val="a1"/>
    <w:next w:val="ASN1Cont"/>
    <w:rsid w:val="003208BE"/>
    <w:pPr>
      <w:tabs>
        <w:tab w:val="left" w:pos="794"/>
        <w:tab w:val="left" w:pos="1191"/>
        <w:tab w:val="left" w:pos="1588"/>
        <w:tab w:val="left" w:pos="1985"/>
      </w:tabs>
    </w:pPr>
    <w:rPr>
      <w:rFonts w:ascii="Times New Roman" w:hAnsi="Times New Roman" w:cs="Times New Roman"/>
      <w:i/>
      <w:lang w:val="en-GB" w:eastAsia="en-US"/>
    </w:rPr>
  </w:style>
  <w:style w:type="paragraph" w:customStyle="1" w:styleId="AppendixRef">
    <w:name w:val="Appendix_Ref"/>
    <w:basedOn w:val="AnnexRef"/>
    <w:next w:val="Normalaftertitle"/>
    <w:rsid w:val="003208BE"/>
    <w:pPr>
      <w:overflowPunct/>
      <w:autoSpaceDE/>
      <w:autoSpaceDN/>
      <w:adjustRightInd/>
      <w:textAlignment w:val="auto"/>
    </w:pPr>
    <w:rPr>
      <w:rFonts w:ascii="Tms Rmn" w:hAnsi="Tms Rmn"/>
    </w:rPr>
  </w:style>
  <w:style w:type="paragraph" w:customStyle="1" w:styleId="RecTitle">
    <w:name w:val="Rec Title"/>
    <w:basedOn w:val="Rec"/>
    <w:next w:val="RecRef"/>
    <w:rsid w:val="003208BE"/>
    <w:pPr>
      <w:overflowPunct/>
      <w:autoSpaceDE/>
      <w:autoSpaceDN/>
      <w:adjustRightInd/>
      <w:spacing w:before="240"/>
      <w:jc w:val="center"/>
      <w:textAlignment w:val="auto"/>
    </w:pPr>
    <w:rPr>
      <w:rFonts w:ascii="Tms Rmn" w:hAnsi="Tms Rmn"/>
      <w:caps/>
      <w:sz w:val="24"/>
    </w:rPr>
  </w:style>
  <w:style w:type="paragraph" w:customStyle="1" w:styleId="call">
    <w:name w:val="call"/>
    <w:basedOn w:val="a1"/>
    <w:next w:val="a1"/>
    <w:rsid w:val="003208BE"/>
    <w:pPr>
      <w:tabs>
        <w:tab w:val="left" w:pos="794"/>
      </w:tabs>
      <w:spacing w:before="227"/>
      <w:jc w:val="left"/>
    </w:pPr>
    <w:rPr>
      <w:rFonts w:ascii="Tms Rmn" w:hAnsi="Tms Rmn" w:cs="Times New Roman"/>
      <w:i/>
      <w:lang w:eastAsia="en-US"/>
    </w:rPr>
  </w:style>
  <w:style w:type="paragraph" w:customStyle="1" w:styleId="tabletitle1">
    <w:name w:val="table title"/>
    <w:basedOn w:val="a1"/>
    <w:rsid w:val="003208BE"/>
    <w:pPr>
      <w:keepNext/>
      <w:spacing w:before="240" w:after="120"/>
      <w:jc w:val="center"/>
    </w:pPr>
    <w:rPr>
      <w:rFonts w:ascii="Tms Rmn" w:hAnsi="Tms Rmn" w:cs="Times New Roman"/>
      <w:b/>
      <w:lang w:val="en-GB" w:eastAsia="en-US"/>
    </w:rPr>
  </w:style>
  <w:style w:type="paragraph" w:customStyle="1" w:styleId="list">
    <w:name w:val="list"/>
    <w:basedOn w:val="a1"/>
    <w:rsid w:val="003208BE"/>
    <w:pPr>
      <w:keepNext/>
      <w:keepLines/>
      <w:spacing w:before="60" w:after="60"/>
      <w:ind w:left="720" w:hanging="720"/>
    </w:pPr>
    <w:rPr>
      <w:rFonts w:ascii="Tms Rmn" w:hAnsi="Tms Rmn" w:cs="Times New Roman"/>
      <w:lang w:val="en-GB" w:eastAsia="en-US"/>
    </w:rPr>
  </w:style>
  <w:style w:type="paragraph" w:customStyle="1" w:styleId="codefragment">
    <w:name w:val="code fragment"/>
    <w:basedOn w:val="a1"/>
    <w:rsid w:val="003208BE"/>
    <w:pPr>
      <w:keepNext/>
      <w:keepLines/>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pPr>
    <w:rPr>
      <w:rFonts w:ascii="Tms Rmn" w:hAnsi="Tms Rmn" w:cs="Times New Roman"/>
      <w:lang w:val="en-GB" w:eastAsia="en-US"/>
    </w:rPr>
  </w:style>
  <w:style w:type="paragraph" w:customStyle="1" w:styleId="list1">
    <w:name w:val="list1"/>
    <w:basedOn w:val="list"/>
    <w:rsid w:val="003208BE"/>
    <w:pPr>
      <w:ind w:left="1440"/>
    </w:pPr>
  </w:style>
  <w:style w:type="paragraph" w:customStyle="1" w:styleId="KeepWithNext">
    <w:name w:val="KeepWithNext"/>
    <w:basedOn w:val="a1"/>
    <w:rsid w:val="003208BE"/>
    <w:pPr>
      <w:keepNext/>
      <w:spacing w:before="60" w:after="60"/>
    </w:pPr>
    <w:rPr>
      <w:rFonts w:ascii="Tms Rmn" w:hAnsi="Tms Rmn" w:cs="Times New Roman"/>
      <w:lang w:val="en-GB" w:eastAsia="en-US"/>
    </w:rPr>
  </w:style>
  <w:style w:type="paragraph" w:customStyle="1" w:styleId="annextitle0">
    <w:name w:val="annex title"/>
    <w:basedOn w:val="1"/>
    <w:rsid w:val="003208BE"/>
    <w:pPr>
      <w:keepLines/>
      <w:numPr>
        <w:numId w:val="0"/>
      </w:numPr>
      <w:tabs>
        <w:tab w:val="clear" w:pos="400"/>
        <w:tab w:val="clear" w:pos="560"/>
        <w:tab w:val="left" w:pos="1080"/>
      </w:tabs>
      <w:suppressAutoHyphens w:val="0"/>
      <w:spacing w:before="0" w:after="120" w:line="240" w:lineRule="auto"/>
      <w:jc w:val="center"/>
    </w:pPr>
    <w:rPr>
      <w:rFonts w:ascii="Tms Rmn" w:hAnsi="Tms Rmn" w:cs="Times New Roman"/>
      <w:bCs w:val="0"/>
      <w:sz w:val="28"/>
      <w:szCs w:val="20"/>
      <w:lang w:val="en-GB" w:eastAsia="en-US"/>
    </w:rPr>
  </w:style>
  <w:style w:type="paragraph" w:customStyle="1" w:styleId="figuretitle1">
    <w:name w:val="figure title"/>
    <w:basedOn w:val="a1"/>
    <w:rsid w:val="003208BE"/>
    <w:pPr>
      <w:keepLines/>
      <w:spacing w:before="60" w:after="180"/>
      <w:jc w:val="center"/>
    </w:pPr>
    <w:rPr>
      <w:rFonts w:ascii="Tms Rmn" w:hAnsi="Tms Rmn" w:cs="Times New Roman"/>
      <w:b/>
      <w:lang w:val="en-GB" w:eastAsia="en-US"/>
    </w:rPr>
  </w:style>
  <w:style w:type="paragraph" w:customStyle="1" w:styleId="figureannotation">
    <w:name w:val="figure annotation"/>
    <w:basedOn w:val="a1"/>
    <w:rsid w:val="003208BE"/>
    <w:pPr>
      <w:keepNext/>
      <w:keepLines/>
      <w:spacing w:before="60" w:after="60"/>
    </w:pPr>
    <w:rPr>
      <w:rFonts w:ascii="Tms Rmn" w:hAnsi="Tms Rmn" w:cs="Times New Roman"/>
      <w:lang w:val="en-GB" w:eastAsia="en-US"/>
    </w:rPr>
  </w:style>
  <w:style w:type="paragraph" w:customStyle="1" w:styleId="list2">
    <w:name w:val="list2"/>
    <w:basedOn w:val="list1"/>
    <w:rsid w:val="003208BE"/>
    <w:pPr>
      <w:ind w:left="2160"/>
    </w:pPr>
  </w:style>
  <w:style w:type="paragraph" w:customStyle="1" w:styleId="NoNumHeading">
    <w:name w:val="NoNumHeading"/>
    <w:basedOn w:val="a1"/>
    <w:rsid w:val="003208BE"/>
    <w:pPr>
      <w:keepNext/>
      <w:spacing w:before="120" w:after="60"/>
    </w:pPr>
    <w:rPr>
      <w:rFonts w:ascii="Tms Rmn" w:hAnsi="Tms Rmn" w:cs="Times New Roman"/>
      <w:b/>
      <w:lang w:val="en-GB" w:eastAsia="en-US"/>
    </w:rPr>
  </w:style>
  <w:style w:type="paragraph" w:customStyle="1" w:styleId="EditorsNote">
    <w:name w:val="EditorsNote"/>
    <w:basedOn w:val="a1"/>
    <w:next w:val="a1"/>
    <w:rsid w:val="003208BE"/>
    <w:pPr>
      <w:keepNext/>
      <w:keepLines/>
      <w:spacing w:before="60" w:after="60"/>
    </w:pPr>
    <w:rPr>
      <w:rFonts w:ascii="Times New Roman" w:hAnsi="Times New Roman" w:cs="Times New Roman"/>
      <w:i/>
      <w:lang w:val="en-GB" w:eastAsia="en-US"/>
    </w:rPr>
  </w:style>
  <w:style w:type="paragraph" w:customStyle="1" w:styleId="Comment">
    <w:name w:val="Comment"/>
    <w:basedOn w:val="a1"/>
    <w:rsid w:val="003208BE"/>
    <w:pPr>
      <w:suppressLineNumbers/>
      <w:spacing w:before="60" w:after="60"/>
    </w:pPr>
    <w:rPr>
      <w:rFonts w:ascii="Times New Roman" w:hAnsi="Times New Roman" w:cs="Times New Roman"/>
      <w:sz w:val="22"/>
      <w:lang w:val="en-GB" w:eastAsia="en-US"/>
    </w:rPr>
  </w:style>
  <w:style w:type="paragraph" w:customStyle="1" w:styleId="Bullet">
    <w:name w:val="Bullet"/>
    <w:basedOn w:val="a1"/>
    <w:rsid w:val="003208BE"/>
    <w:pPr>
      <w:spacing w:before="60" w:after="60"/>
      <w:ind w:left="360" w:hanging="360"/>
      <w:jc w:val="left"/>
    </w:pPr>
    <w:rPr>
      <w:rFonts w:ascii="Times New Roman" w:hAnsi="Times New Roman" w:cs="Times New Roman"/>
      <w:lang w:val="en-GB" w:eastAsia="en-US"/>
    </w:rPr>
  </w:style>
  <w:style w:type="paragraph" w:customStyle="1" w:styleId="table0">
    <w:name w:val="table"/>
    <w:basedOn w:val="a1"/>
    <w:rsid w:val="003208BE"/>
    <w:pPr>
      <w:jc w:val="left"/>
    </w:pPr>
    <w:rPr>
      <w:rFonts w:ascii="Times New Roman" w:hAnsi="Times New Roman" w:cs="Times New Roman"/>
      <w:sz w:val="28"/>
      <w:lang w:val="en-GB" w:eastAsia="en-US"/>
    </w:rPr>
  </w:style>
  <w:style w:type="paragraph" w:customStyle="1" w:styleId="toc9">
    <w:name w:val="toc 9"/>
    <w:basedOn w:val="a1"/>
    <w:next w:val="a1"/>
    <w:rsid w:val="003208BE"/>
    <w:pPr>
      <w:tabs>
        <w:tab w:val="right" w:leader="dot" w:pos="8280"/>
      </w:tabs>
      <w:ind w:left="1400"/>
      <w:jc w:val="left"/>
    </w:pPr>
    <w:rPr>
      <w:rFonts w:ascii="Tms Rmn" w:hAnsi="Tms Rmn" w:cs="Times New Roman"/>
      <w:sz w:val="18"/>
      <w:lang w:val="en-GB" w:eastAsia="en-US"/>
    </w:rPr>
  </w:style>
  <w:style w:type="paragraph" w:customStyle="1" w:styleId="HeadingContents">
    <w:name w:val="HeadingContents"/>
    <w:basedOn w:val="1"/>
    <w:rsid w:val="003208BE"/>
    <w:pPr>
      <w:keepLines/>
      <w:numPr>
        <w:numId w:val="0"/>
      </w:numPr>
      <w:tabs>
        <w:tab w:val="clear" w:pos="400"/>
        <w:tab w:val="clear" w:pos="560"/>
        <w:tab w:val="right" w:pos="8280"/>
      </w:tabs>
      <w:suppressAutoHyphens w:val="0"/>
      <w:spacing w:before="180" w:after="120" w:line="240" w:lineRule="auto"/>
    </w:pPr>
    <w:rPr>
      <w:rFonts w:ascii="Times New Roman" w:hAnsi="Times New Roman" w:cs="Times New Roman"/>
      <w:bCs w:val="0"/>
      <w:sz w:val="28"/>
      <w:szCs w:val="20"/>
      <w:lang w:val="en-GB" w:eastAsia="en-US"/>
    </w:rPr>
  </w:style>
  <w:style w:type="paragraph" w:customStyle="1" w:styleId="RecTitle0">
    <w:name w:val="Rec_Title"/>
    <w:basedOn w:val="a1"/>
    <w:next w:val="1"/>
    <w:rsid w:val="003208BE"/>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hAnsi="Times New Roman" w:cs="Times New Roman"/>
      <w:b/>
      <w:caps/>
      <w:sz w:val="24"/>
      <w:lang w:val="en-GB" w:eastAsia="en-US"/>
    </w:rPr>
  </w:style>
  <w:style w:type="paragraph" w:customStyle="1" w:styleId="Cov">
    <w:name w:val="Cov"/>
    <w:basedOn w:val="a1"/>
    <w:rsid w:val="003208BE"/>
    <w:pPr>
      <w:overflowPunct w:val="0"/>
      <w:autoSpaceDE w:val="0"/>
      <w:autoSpaceDN w:val="0"/>
      <w:adjustRightInd w:val="0"/>
      <w:spacing w:before="80" w:after="80"/>
      <w:ind w:left="57"/>
      <w:jc w:val="left"/>
      <w:textAlignment w:val="baseline"/>
    </w:pPr>
    <w:rPr>
      <w:rFonts w:ascii="Times New Roman" w:hAnsi="Times New Roman" w:cs="Times New Roman"/>
      <w:sz w:val="22"/>
      <w:lang w:val="en-GB" w:eastAsia="en-US"/>
    </w:rPr>
  </w:style>
  <w:style w:type="paragraph" w:customStyle="1" w:styleId="TableHead">
    <w:name w:val="Table_Head"/>
    <w:basedOn w:val="TableText"/>
    <w:rsid w:val="003208BE"/>
    <w:pPr>
      <w:keepNext/>
      <w:keepLines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113" w:after="113" w:line="240" w:lineRule="auto"/>
      <w:jc w:val="center"/>
    </w:pPr>
    <w:rPr>
      <w:b/>
      <w:sz w:val="24"/>
      <w:lang w:val="en-GB"/>
    </w:rPr>
  </w:style>
  <w:style w:type="paragraph" w:customStyle="1" w:styleId="Appendix">
    <w:name w:val="Appendix_#"/>
    <w:basedOn w:val="Annex0"/>
    <w:next w:val="AppendixRef"/>
    <w:rsid w:val="003208BE"/>
    <w:pPr>
      <w:tabs>
        <w:tab w:val="left" w:pos="794"/>
        <w:tab w:val="left" w:pos="1191"/>
        <w:tab w:val="left" w:pos="1588"/>
        <w:tab w:val="left" w:pos="1985"/>
      </w:tabs>
      <w:overflowPunct w:val="0"/>
      <w:autoSpaceDE w:val="0"/>
      <w:autoSpaceDN w:val="0"/>
      <w:adjustRightInd w:val="0"/>
      <w:spacing w:after="0"/>
      <w:textAlignment w:val="baseline"/>
    </w:pPr>
    <w:rPr>
      <w:rFonts w:ascii="Times New Roman" w:hAnsi="Times New Roman"/>
      <w:caps/>
      <w:sz w:val="24"/>
      <w:lang w:val="en-GB"/>
    </w:rPr>
  </w:style>
  <w:style w:type="paragraph" w:customStyle="1" w:styleId="AppendixTitle">
    <w:name w:val="Appendix_Title"/>
    <w:basedOn w:val="AnnexTitle"/>
    <w:next w:val="a1"/>
    <w:rsid w:val="003208BE"/>
    <w:pPr>
      <w:tabs>
        <w:tab w:val="left" w:pos="794"/>
        <w:tab w:val="left" w:pos="1191"/>
        <w:tab w:val="left" w:pos="1588"/>
        <w:tab w:val="left" w:pos="1985"/>
      </w:tabs>
      <w:spacing w:before="240" w:after="284"/>
    </w:pPr>
    <w:rPr>
      <w:lang w:val="en-GB"/>
    </w:rPr>
  </w:style>
  <w:style w:type="paragraph" w:customStyle="1" w:styleId="RefTitle">
    <w:name w:val="Ref_Title"/>
    <w:basedOn w:val="a1"/>
    <w:next w:val="RefText"/>
    <w:rsid w:val="003208BE"/>
    <w:pPr>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cs="Times New Roman"/>
      <w:caps/>
      <w:sz w:val="24"/>
      <w:lang w:val="en-GB" w:eastAsia="en-US"/>
    </w:rPr>
  </w:style>
  <w:style w:type="paragraph" w:customStyle="1" w:styleId="RefText">
    <w:name w:val="Ref_Text"/>
    <w:basedOn w:val="a1"/>
    <w:rsid w:val="003208BE"/>
    <w:pPr>
      <w:tabs>
        <w:tab w:val="left" w:pos="794"/>
        <w:tab w:val="left" w:pos="1191"/>
        <w:tab w:val="left" w:pos="1588"/>
        <w:tab w:val="left" w:pos="1985"/>
      </w:tabs>
      <w:overflowPunct w:val="0"/>
      <w:autoSpaceDE w:val="0"/>
      <w:autoSpaceDN w:val="0"/>
      <w:adjustRightInd w:val="0"/>
      <w:ind w:left="794" w:hanging="794"/>
      <w:jc w:val="left"/>
      <w:textAlignment w:val="baseline"/>
    </w:pPr>
    <w:rPr>
      <w:rFonts w:ascii="Times New Roman" w:hAnsi="Times New Roman" w:cs="Times New Roman"/>
      <w:sz w:val="24"/>
      <w:lang w:val="en-GB" w:eastAsia="en-US"/>
    </w:rPr>
  </w:style>
  <w:style w:type="paragraph" w:customStyle="1" w:styleId="Head0">
    <w:name w:val="Head"/>
    <w:basedOn w:val="a1"/>
    <w:rsid w:val="003208BE"/>
    <w:pPr>
      <w:tabs>
        <w:tab w:val="left" w:pos="6663"/>
      </w:tabs>
      <w:overflowPunct w:val="0"/>
      <w:autoSpaceDE w:val="0"/>
      <w:autoSpaceDN w:val="0"/>
      <w:adjustRightInd w:val="0"/>
      <w:jc w:val="left"/>
      <w:textAlignment w:val="baseline"/>
    </w:pPr>
    <w:rPr>
      <w:rFonts w:ascii="Times New Roman" w:hAnsi="Times New Roman" w:cs="Times New Roman"/>
      <w:sz w:val="24"/>
      <w:lang w:val="en-GB" w:eastAsia="en-US"/>
    </w:rPr>
  </w:style>
  <w:style w:type="paragraph" w:customStyle="1" w:styleId="Rec0">
    <w:name w:val="Rec_#"/>
    <w:basedOn w:val="a1"/>
    <w:next w:val="RecTitle0"/>
    <w:rsid w:val="003208BE"/>
    <w:pPr>
      <w:tabs>
        <w:tab w:val="left" w:pos="794"/>
        <w:tab w:val="left" w:pos="1191"/>
        <w:tab w:val="left" w:pos="1588"/>
        <w:tab w:val="left" w:pos="1985"/>
      </w:tabs>
      <w:overflowPunct w:val="0"/>
      <w:autoSpaceDE w:val="0"/>
      <w:autoSpaceDN w:val="0"/>
      <w:adjustRightInd w:val="0"/>
      <w:spacing w:before="720"/>
      <w:jc w:val="center"/>
      <w:textAlignment w:val="baseline"/>
    </w:pPr>
    <w:rPr>
      <w:rFonts w:ascii="Times New Roman" w:hAnsi="Times New Roman" w:cs="Times New Roman"/>
      <w:caps/>
      <w:sz w:val="24"/>
      <w:lang w:val="en-GB" w:eastAsia="en-US"/>
    </w:rPr>
  </w:style>
  <w:style w:type="paragraph" w:customStyle="1" w:styleId="toc0">
    <w:name w:val="toc 0"/>
    <w:basedOn w:val="a1"/>
    <w:next w:val="12"/>
    <w:rsid w:val="003208BE"/>
    <w:pPr>
      <w:tabs>
        <w:tab w:val="right" w:pos="9781"/>
      </w:tabs>
      <w:overflowPunct w:val="0"/>
      <w:autoSpaceDE w:val="0"/>
      <w:autoSpaceDN w:val="0"/>
      <w:adjustRightInd w:val="0"/>
      <w:jc w:val="left"/>
      <w:textAlignment w:val="baseline"/>
    </w:pPr>
    <w:rPr>
      <w:rFonts w:ascii="Times New Roman" w:hAnsi="Times New Roman" w:cs="Times New Roman"/>
      <w:b/>
      <w:sz w:val="24"/>
      <w:lang w:val="en-GB" w:eastAsia="en-US"/>
    </w:rPr>
  </w:style>
  <w:style w:type="paragraph" w:customStyle="1" w:styleId="Infodoc">
    <w:name w:val="Infodoc"/>
    <w:basedOn w:val="a1"/>
    <w:rsid w:val="003208BE"/>
    <w:pPr>
      <w:tabs>
        <w:tab w:val="left" w:pos="1418"/>
      </w:tabs>
      <w:overflowPunct w:val="0"/>
      <w:autoSpaceDE w:val="0"/>
      <w:autoSpaceDN w:val="0"/>
      <w:adjustRightInd w:val="0"/>
      <w:ind w:left="1418" w:hanging="1418"/>
      <w:jc w:val="left"/>
      <w:textAlignment w:val="baseline"/>
    </w:pPr>
    <w:rPr>
      <w:rFonts w:ascii="Times New Roman" w:hAnsi="Times New Roman" w:cs="Times New Roman"/>
      <w:sz w:val="24"/>
      <w:lang w:val="en-GB" w:eastAsia="en-US"/>
    </w:rPr>
  </w:style>
  <w:style w:type="paragraph" w:customStyle="1" w:styleId="Part">
    <w:name w:val="Part"/>
    <w:basedOn w:val="a1"/>
    <w:rsid w:val="003208BE"/>
    <w:pPr>
      <w:tabs>
        <w:tab w:val="left" w:pos="1276"/>
        <w:tab w:val="left" w:pos="1701"/>
      </w:tabs>
      <w:overflowPunct w:val="0"/>
      <w:autoSpaceDE w:val="0"/>
      <w:autoSpaceDN w:val="0"/>
      <w:adjustRightInd w:val="0"/>
      <w:spacing w:before="199"/>
      <w:ind w:left="1701" w:hanging="1701"/>
      <w:jc w:val="left"/>
      <w:textAlignment w:val="baseline"/>
    </w:pPr>
    <w:rPr>
      <w:rFonts w:ascii="Times New Roman" w:hAnsi="Times New Roman" w:cs="Times New Roman"/>
      <w:caps/>
      <w:sz w:val="24"/>
      <w:lang w:val="en-GB" w:eastAsia="en-US"/>
    </w:rPr>
  </w:style>
  <w:style w:type="paragraph" w:customStyle="1" w:styleId="Address">
    <w:name w:val="Address"/>
    <w:basedOn w:val="a1"/>
    <w:rsid w:val="003208BE"/>
    <w:pPr>
      <w:tabs>
        <w:tab w:val="left" w:pos="4820"/>
        <w:tab w:val="left" w:pos="5529"/>
      </w:tabs>
      <w:overflowPunct w:val="0"/>
      <w:autoSpaceDE w:val="0"/>
      <w:autoSpaceDN w:val="0"/>
      <w:adjustRightInd w:val="0"/>
      <w:ind w:left="794"/>
      <w:jc w:val="left"/>
      <w:textAlignment w:val="baseline"/>
    </w:pPr>
    <w:rPr>
      <w:rFonts w:ascii="Times New Roman" w:hAnsi="Times New Roman" w:cs="Times New Roman"/>
      <w:sz w:val="24"/>
      <w:lang w:val="en-GB" w:eastAsia="en-US"/>
    </w:rPr>
  </w:style>
  <w:style w:type="paragraph" w:customStyle="1" w:styleId="Keywords">
    <w:name w:val="Keywords"/>
    <w:basedOn w:val="a1"/>
    <w:rsid w:val="003208BE"/>
    <w:pPr>
      <w:tabs>
        <w:tab w:val="left" w:pos="794"/>
        <w:tab w:val="left" w:pos="1985"/>
      </w:tabs>
      <w:overflowPunct w:val="0"/>
      <w:autoSpaceDE w:val="0"/>
      <w:autoSpaceDN w:val="0"/>
      <w:adjustRightInd w:val="0"/>
      <w:ind w:left="794" w:hanging="794"/>
      <w:jc w:val="left"/>
      <w:textAlignment w:val="baseline"/>
    </w:pPr>
    <w:rPr>
      <w:rFonts w:ascii="Times New Roman" w:hAnsi="Times New Roman" w:cs="Times New Roman"/>
      <w:sz w:val="24"/>
      <w:lang w:val="en-GB" w:eastAsia="en-US"/>
    </w:rPr>
  </w:style>
  <w:style w:type="paragraph" w:customStyle="1" w:styleId="EquationLegend">
    <w:name w:val="Equation_Legend"/>
    <w:basedOn w:val="a1"/>
    <w:rsid w:val="003208BE"/>
    <w:pPr>
      <w:tabs>
        <w:tab w:val="right" w:pos="1531"/>
        <w:tab w:val="left" w:pos="1701"/>
      </w:tabs>
      <w:overflowPunct w:val="0"/>
      <w:autoSpaceDE w:val="0"/>
      <w:autoSpaceDN w:val="0"/>
      <w:adjustRightInd w:val="0"/>
      <w:spacing w:before="86"/>
      <w:ind w:left="1701" w:hanging="1701"/>
      <w:jc w:val="left"/>
      <w:textAlignment w:val="baseline"/>
    </w:pPr>
    <w:rPr>
      <w:rFonts w:ascii="Times New Roman" w:hAnsi="Times New Roman" w:cs="Times New Roman"/>
      <w:sz w:val="24"/>
      <w:lang w:val="en-GB" w:eastAsia="en-US"/>
    </w:rPr>
  </w:style>
  <w:style w:type="paragraph" w:customStyle="1" w:styleId="meeting">
    <w:name w:val="meeting"/>
    <w:basedOn w:val="Head0"/>
    <w:next w:val="Head0"/>
    <w:rsid w:val="003208BE"/>
    <w:pPr>
      <w:tabs>
        <w:tab w:val="left" w:pos="7371"/>
      </w:tabs>
      <w:spacing w:after="567"/>
    </w:pPr>
  </w:style>
  <w:style w:type="paragraph" w:customStyle="1" w:styleId="item">
    <w:name w:val="item"/>
    <w:basedOn w:val="a1"/>
    <w:rsid w:val="003208BE"/>
    <w:pPr>
      <w:numPr>
        <w:numId w:val="16"/>
      </w:numPr>
      <w:spacing w:line="230" w:lineRule="auto"/>
    </w:pPr>
    <w:rPr>
      <w:rFonts w:cs="Times New Roman"/>
      <w:lang w:val="en-GB"/>
    </w:rPr>
  </w:style>
  <w:style w:type="paragraph" w:customStyle="1" w:styleId="AnnexNotitle">
    <w:name w:val="Annex_No &amp; title"/>
    <w:basedOn w:val="a1"/>
    <w:next w:val="a1"/>
    <w:rsid w:val="003208BE"/>
    <w:pPr>
      <w:jc w:val="left"/>
    </w:pPr>
    <w:rPr>
      <w:rFonts w:ascii="Times New Roman" w:hAnsi="Times New Roman" w:cs="Times New Roman"/>
      <w:lang w:eastAsia="en-US"/>
    </w:rPr>
  </w:style>
  <w:style w:type="paragraph" w:customStyle="1" w:styleId="Headingb">
    <w:name w:val="Heading_b"/>
    <w:basedOn w:val="a1"/>
    <w:next w:val="a1"/>
    <w:rsid w:val="003208BE"/>
    <w:pPr>
      <w:jc w:val="left"/>
    </w:pPr>
    <w:rPr>
      <w:rFonts w:ascii="Times New Roman" w:hAnsi="Times New Roman" w:cs="Times New Roman"/>
      <w:lang w:eastAsia="en-US"/>
    </w:rPr>
  </w:style>
  <w:style w:type="paragraph" w:customStyle="1" w:styleId="RecNo">
    <w:name w:val="Rec_No"/>
    <w:basedOn w:val="a1"/>
    <w:next w:val="AppendixRef"/>
    <w:rsid w:val="003208BE"/>
    <w:pPr>
      <w:jc w:val="left"/>
    </w:pPr>
    <w:rPr>
      <w:rFonts w:ascii="Times New Roman" w:hAnsi="Times New Roman" w:cs="Times New Roman"/>
      <w:lang w:eastAsia="en-US"/>
    </w:rPr>
  </w:style>
  <w:style w:type="paragraph" w:customStyle="1" w:styleId="Rectitle1">
    <w:name w:val="Rec_title"/>
    <w:basedOn w:val="a1"/>
    <w:next w:val="a1"/>
    <w:rsid w:val="003208BE"/>
    <w:pPr>
      <w:jc w:val="left"/>
    </w:pPr>
    <w:rPr>
      <w:rFonts w:ascii="Times New Roman" w:hAnsi="Times New Roman" w:cs="Times New Roman"/>
      <w:lang w:eastAsia="en-US"/>
    </w:rPr>
  </w:style>
  <w:style w:type="paragraph" w:customStyle="1" w:styleId="FooterQP">
    <w:name w:val="Footer_QP"/>
    <w:basedOn w:val="a1"/>
    <w:next w:val="RecTitle"/>
    <w:rsid w:val="003208BE"/>
    <w:pPr>
      <w:jc w:val="left"/>
    </w:pPr>
    <w:rPr>
      <w:rFonts w:ascii="Times New Roman" w:hAnsi="Times New Roman" w:cs="Times New Roman"/>
      <w:lang w:eastAsia="en-US"/>
    </w:rPr>
  </w:style>
  <w:style w:type="character" w:customStyle="1" w:styleId="href">
    <w:name w:val="href"/>
    <w:rsid w:val="003208BE"/>
    <w:rPr>
      <w:rFonts w:ascii="Arial" w:eastAsia="SimSun" w:hAnsi="Arial" w:cs="Arial"/>
      <w:color w:val="0000FF"/>
      <w:kern w:val="2"/>
      <w:lang w:val="en-US" w:eastAsia="zh-CN" w:bidi="ar-SA"/>
    </w:rPr>
  </w:style>
  <w:style w:type="paragraph" w:customStyle="1" w:styleId="Tablehead0">
    <w:name w:val="Table_head"/>
    <w:basedOn w:val="list1"/>
    <w:next w:val="list1"/>
    <w:rsid w:val="003208BE"/>
  </w:style>
  <w:style w:type="paragraph" w:customStyle="1" w:styleId="Tabletext0">
    <w:name w:val="Table_text"/>
    <w:basedOn w:val="a1"/>
    <w:next w:val="list1"/>
    <w:rsid w:val="003208BE"/>
    <w:pPr>
      <w:jc w:val="left"/>
    </w:pPr>
    <w:rPr>
      <w:rFonts w:ascii="Times New Roman" w:hAnsi="Times New Roman" w:cs="Times New Roman"/>
      <w:lang w:eastAsia="en-US"/>
    </w:rPr>
  </w:style>
  <w:style w:type="character" w:customStyle="1" w:styleId="tablesyntaxChar">
    <w:name w:val="table syntax Char"/>
    <w:rsid w:val="003208BE"/>
    <w:rPr>
      <w:rFonts w:ascii="Arial" w:eastAsia="SimSun" w:hAnsi="Arial" w:cs="Arial"/>
      <w:color w:val="0000FF"/>
      <w:kern w:val="2"/>
      <w:lang w:val="en-US" w:eastAsia="zh-CN" w:bidi="ar-SA"/>
    </w:rPr>
  </w:style>
  <w:style w:type="paragraph" w:customStyle="1" w:styleId="StyleHeading1TimesNewRoman12ptBefore24ptAfter0">
    <w:name w:val="Style Heading 1 + Times New Roman 12 pt Before:  24 pt After:  0..."/>
    <w:basedOn w:val="1"/>
    <w:next w:val="annextitle0"/>
    <w:rsid w:val="003208BE"/>
    <w:pPr>
      <w:numPr>
        <w:numId w:val="0"/>
      </w:numPr>
      <w:tabs>
        <w:tab w:val="clear" w:pos="400"/>
        <w:tab w:val="clear" w:pos="560"/>
        <w:tab w:val="num" w:pos="0"/>
      </w:tabs>
      <w:suppressAutoHyphens w:val="0"/>
      <w:spacing w:before="240" w:after="60" w:line="240" w:lineRule="auto"/>
    </w:pPr>
    <w:rPr>
      <w:rFonts w:ascii="Times New Roman" w:hAnsi="Times New Roman" w:cs="Times New Roman"/>
      <w:bCs w:val="0"/>
      <w:kern w:val="28"/>
      <w:sz w:val="28"/>
      <w:szCs w:val="20"/>
    </w:rPr>
  </w:style>
  <w:style w:type="paragraph" w:customStyle="1" w:styleId="StyleHeading2TimesNewRoman11ptNotItalicJustifiedBe">
    <w:name w:val="Style Heading 2 + Times New Roman 11 pt Not Italic Justified Be..."/>
    <w:basedOn w:val="20"/>
    <w:next w:val="figuretitle1"/>
    <w:rsid w:val="003208BE"/>
    <w:pPr>
      <w:numPr>
        <w:numId w:val="0"/>
      </w:numPr>
      <w:tabs>
        <w:tab w:val="clear" w:pos="540"/>
        <w:tab w:val="clear" w:pos="700"/>
        <w:tab w:val="num" w:pos="0"/>
      </w:tabs>
      <w:suppressAutoHyphens w:val="0"/>
      <w:spacing w:before="240" w:after="60" w:line="240" w:lineRule="auto"/>
    </w:pPr>
    <w:rPr>
      <w:rFonts w:ascii="Times New Roman" w:hAnsi="Times New Roman" w:cs="Times New Roman"/>
      <w:bCs w:val="0"/>
      <w:sz w:val="24"/>
      <w:szCs w:val="20"/>
    </w:rPr>
  </w:style>
  <w:style w:type="paragraph" w:customStyle="1" w:styleId="StyleHeading3TimesNewRoman10ptJustifiedBefore905">
    <w:name w:val="Style Heading 3 + Times New Roman 10 pt Justified Before:  9.05 ..."/>
    <w:basedOn w:val="30"/>
    <w:next w:val="figureannotation"/>
    <w:rsid w:val="003208BE"/>
    <w:pPr>
      <w:numPr>
        <w:numId w:val="0"/>
      </w:numPr>
      <w:tabs>
        <w:tab w:val="clear" w:pos="660"/>
        <w:tab w:val="clear" w:pos="880"/>
        <w:tab w:val="num" w:pos="0"/>
      </w:tabs>
      <w:suppressAutoHyphens w:val="0"/>
      <w:spacing w:before="240" w:after="60" w:line="240" w:lineRule="auto"/>
    </w:pPr>
    <w:rPr>
      <w:rFonts w:ascii="Times New Roman" w:hAnsi="Times New Roman" w:cs="Times New Roman"/>
      <w:bCs w:val="0"/>
      <w:sz w:val="22"/>
    </w:rPr>
  </w:style>
  <w:style w:type="character" w:customStyle="1" w:styleId="NoteChar1">
    <w:name w:val="Note Char1"/>
    <w:rsid w:val="003208BE"/>
    <w:rPr>
      <w:rFonts w:ascii="Arial" w:eastAsia="SimSun" w:hAnsi="Arial" w:cs="Arial"/>
      <w:color w:val="0000FF"/>
      <w:kern w:val="2"/>
      <w:lang w:val="en-US" w:eastAsia="zh-CN" w:bidi="ar-SA"/>
    </w:rPr>
  </w:style>
  <w:style w:type="character" w:customStyle="1" w:styleId="Note1CharCharCharCharCharCharChar1">
    <w:name w:val="Note 1 Char Char Char Char Char Char Char1"/>
    <w:rsid w:val="003208BE"/>
    <w:rPr>
      <w:rFonts w:ascii="Arial" w:eastAsia="SimSun" w:hAnsi="Arial" w:cs="Arial"/>
      <w:color w:val="0000FF"/>
      <w:kern w:val="2"/>
      <w:lang w:val="en-US" w:eastAsia="zh-CN" w:bidi="ar-SA"/>
    </w:rPr>
  </w:style>
  <w:style w:type="paragraph" w:customStyle="1" w:styleId="StyletableheadingCentered">
    <w:name w:val="Style table heading + Centered"/>
    <w:basedOn w:val="AppendixHeading2"/>
    <w:next w:val="EditorsNote"/>
    <w:rsid w:val="003208BE"/>
  </w:style>
  <w:style w:type="paragraph" w:customStyle="1" w:styleId="Styleenumlev1Left0Hanging03">
    <w:name w:val="Style enumlev1 + Left:  0&quot; Hanging:  0.3&quot;"/>
    <w:basedOn w:val="Annex5"/>
    <w:next w:val="Comment"/>
    <w:rsid w:val="003208BE"/>
    <w:pPr>
      <w:overflowPunct/>
      <w:autoSpaceDE/>
      <w:autoSpaceDN/>
      <w:adjustRightInd/>
      <w:textAlignment w:val="auto"/>
    </w:pPr>
  </w:style>
  <w:style w:type="paragraph" w:customStyle="1" w:styleId="StyleNote111ptLeft0">
    <w:name w:val="Style Note 1 + 11 pt Left:  0&quot;"/>
    <w:basedOn w:val="a1"/>
    <w:next w:val="Bullet"/>
    <w:rsid w:val="003208BE"/>
    <w:pPr>
      <w:jc w:val="left"/>
    </w:pPr>
    <w:rPr>
      <w:rFonts w:ascii="Times New Roman" w:hAnsi="Times New Roman" w:cs="Times New Roman"/>
      <w:lang w:eastAsia="en-US"/>
    </w:rPr>
  </w:style>
  <w:style w:type="character" w:customStyle="1" w:styleId="Note3Char">
    <w:name w:val="Note 3 Char"/>
    <w:rsid w:val="003208BE"/>
    <w:rPr>
      <w:rFonts w:ascii="Arial" w:eastAsia="SimSun" w:hAnsi="Arial" w:cs="Arial"/>
      <w:color w:val="0000FF"/>
      <w:kern w:val="2"/>
      <w:lang w:val="en-US" w:eastAsia="zh-CN" w:bidi="ar-SA"/>
    </w:rPr>
  </w:style>
  <w:style w:type="paragraph" w:customStyle="1" w:styleId="Annex3CharChar">
    <w:name w:val="Annex 3 Char Char"/>
    <w:basedOn w:val="a1"/>
    <w:next w:val="a1"/>
    <w:rsid w:val="003208BE"/>
    <w:pPr>
      <w:jc w:val="left"/>
    </w:pPr>
    <w:rPr>
      <w:rFonts w:ascii="Times New Roman" w:hAnsi="Times New Roman" w:cs="Times New Roman"/>
      <w:lang w:eastAsia="en-US"/>
    </w:rPr>
  </w:style>
  <w:style w:type="paragraph" w:customStyle="1" w:styleId="Annex4CharCharCharChar">
    <w:name w:val="Annex 4 Char Char Char Char"/>
    <w:basedOn w:val="toc9"/>
    <w:next w:val="a1"/>
    <w:rsid w:val="003208BE"/>
  </w:style>
  <w:style w:type="paragraph" w:customStyle="1" w:styleId="AVCEquationlevel1CharCharCharChar">
    <w:name w:val="AVC Equation level 1 Char Char Char Char"/>
    <w:basedOn w:val="a1"/>
    <w:next w:val="Cov"/>
    <w:rsid w:val="003208BE"/>
    <w:pPr>
      <w:jc w:val="left"/>
    </w:pPr>
    <w:rPr>
      <w:rFonts w:ascii="Times New Roman" w:hAnsi="Times New Roman" w:cs="Times New Roman"/>
      <w:lang w:eastAsia="en-US"/>
    </w:rPr>
  </w:style>
  <w:style w:type="character" w:customStyle="1" w:styleId="AVCEquationlevel1CharCharCharCharChar">
    <w:name w:val="AVC Equation level 1 Char Char Char Char Char"/>
    <w:rsid w:val="003208BE"/>
    <w:rPr>
      <w:rFonts w:ascii="Arial" w:eastAsia="SimSun" w:hAnsi="Arial" w:cs="Arial"/>
      <w:color w:val="0000FF"/>
      <w:kern w:val="2"/>
      <w:lang w:val="en-US" w:eastAsia="zh-CN" w:bidi="ar-SA"/>
    </w:rPr>
  </w:style>
  <w:style w:type="paragraph" w:customStyle="1" w:styleId="SVCBulletslevel1CharCharChar">
    <w:name w:val="SVC Bullets level 1 Char Char Char"/>
    <w:next w:val="Appendix"/>
    <w:rsid w:val="003208BE"/>
    <w:rPr>
      <w:rFonts w:ascii="Times New Roman" w:eastAsia="ＭＳ 明朝" w:hAnsi="Times New Roman" w:cs="Times New Roman"/>
      <w:kern w:val="0"/>
      <w:sz w:val="20"/>
      <w:szCs w:val="20"/>
    </w:rPr>
  </w:style>
  <w:style w:type="character" w:customStyle="1" w:styleId="Annex3CharCharChar">
    <w:name w:val="Annex 3 Char Char Char"/>
    <w:rsid w:val="003208BE"/>
    <w:rPr>
      <w:rFonts w:ascii="Arial" w:eastAsia="SimSun" w:hAnsi="Arial" w:cs="Arial"/>
      <w:color w:val="0000FF"/>
      <w:kern w:val="2"/>
      <w:lang w:val="en-US" w:eastAsia="zh-CN" w:bidi="ar-SA"/>
    </w:rPr>
  </w:style>
  <w:style w:type="numbering" w:customStyle="1" w:styleId="SVCBullets">
    <w:name w:val="SVC Bullets"/>
    <w:next w:val="RefTitle"/>
    <w:rsid w:val="003208BE"/>
    <w:pPr>
      <w:numPr>
        <w:numId w:val="17"/>
      </w:numPr>
    </w:pPr>
  </w:style>
  <w:style w:type="character" w:customStyle="1" w:styleId="SVCBulletslevel1CharChar">
    <w:name w:val="SVC Bullets level 1 Char Char"/>
    <w:rsid w:val="003208BE"/>
    <w:rPr>
      <w:rFonts w:ascii="Arial" w:eastAsia="SimSun" w:hAnsi="Arial" w:cs="Arial"/>
      <w:color w:val="0000FF"/>
      <w:kern w:val="2"/>
      <w:lang w:val="en-US" w:eastAsia="zh-CN" w:bidi="ar-SA"/>
    </w:rPr>
  </w:style>
  <w:style w:type="paragraph" w:customStyle="1" w:styleId="SVCBulletslevel3CharChar">
    <w:name w:val="SVC Bullets level 3 Char Char"/>
    <w:basedOn w:val="af9"/>
    <w:next w:val="Head0"/>
    <w:rsid w:val="003208BE"/>
    <w:pPr>
      <w:tabs>
        <w:tab w:val="left" w:pos="794"/>
        <w:tab w:val="left" w:pos="1191"/>
        <w:tab w:val="left" w:pos="1588"/>
        <w:tab w:val="left" w:pos="1985"/>
      </w:tabs>
    </w:pPr>
    <w:rPr>
      <w:rFonts w:ascii="Arial" w:eastAsia="ＭＳ ゴシック" w:hAnsi="Arial" w:cs="Times New Roman"/>
      <w:lang w:val="en-GB" w:eastAsia="en-US"/>
    </w:rPr>
  </w:style>
  <w:style w:type="paragraph" w:customStyle="1" w:styleId="SVCBulletslevel4Char">
    <w:name w:val="SVC Bullets level 4 Char"/>
    <w:basedOn w:val="Head0"/>
    <w:next w:val="Rec0"/>
    <w:rsid w:val="003208BE"/>
  </w:style>
  <w:style w:type="paragraph" w:customStyle="1" w:styleId="SVCBulletslevel5">
    <w:name w:val="SVC Bullets level 5"/>
    <w:basedOn w:val="Rec0"/>
    <w:next w:val="toc0"/>
    <w:rsid w:val="003208BE"/>
  </w:style>
  <w:style w:type="paragraph" w:customStyle="1" w:styleId="SVCBulletslevel6">
    <w:name w:val="SVC Bullets level 6"/>
    <w:basedOn w:val="toc0"/>
    <w:next w:val="Infodoc"/>
    <w:rsid w:val="003208BE"/>
  </w:style>
  <w:style w:type="character" w:customStyle="1" w:styleId="SVCBulletslevel1CharCharCharChar">
    <w:name w:val="SVC Bullets level 1 Char Char Char Char"/>
    <w:rsid w:val="003208BE"/>
    <w:rPr>
      <w:rFonts w:ascii="Arial" w:eastAsia="SimSun" w:hAnsi="Arial" w:cs="Arial"/>
      <w:color w:val="0000FF"/>
      <w:kern w:val="2"/>
      <w:lang w:val="en-US" w:eastAsia="zh-CN" w:bidi="ar-SA"/>
    </w:rPr>
  </w:style>
  <w:style w:type="character" w:customStyle="1" w:styleId="SVCBulletslevel3CharCharChar">
    <w:name w:val="SVC Bullets level 3 Char Char Char"/>
    <w:rsid w:val="003208BE"/>
    <w:rPr>
      <w:rFonts w:ascii="Arial" w:eastAsia="SimSun" w:hAnsi="Arial" w:cs="Arial"/>
      <w:color w:val="0000FF"/>
      <w:kern w:val="2"/>
      <w:lang w:val="en-US" w:eastAsia="zh-CN" w:bidi="ar-SA"/>
    </w:rPr>
  </w:style>
  <w:style w:type="character" w:customStyle="1" w:styleId="SVCBulletslevel4CharChar">
    <w:name w:val="SVC Bullets level 4 Char Char"/>
    <w:rsid w:val="003208BE"/>
    <w:rPr>
      <w:rFonts w:ascii="Arial" w:eastAsia="SimSun" w:hAnsi="Arial" w:cs="Arial"/>
      <w:color w:val="0000FF"/>
      <w:kern w:val="2"/>
      <w:lang w:val="en-US" w:eastAsia="zh-CN" w:bidi="ar-SA"/>
    </w:rPr>
  </w:style>
  <w:style w:type="paragraph" w:customStyle="1" w:styleId="SVCBulletslevel7">
    <w:name w:val="SVC Bullets level 7"/>
    <w:basedOn w:val="Infodoc"/>
    <w:next w:val="EquationLegend"/>
    <w:rsid w:val="003208BE"/>
  </w:style>
  <w:style w:type="paragraph" w:customStyle="1" w:styleId="SVCBulletslevel8">
    <w:name w:val="SVC Bullets level 8"/>
    <w:basedOn w:val="EquationLegend"/>
    <w:next w:val="meeting"/>
    <w:rsid w:val="003208BE"/>
  </w:style>
  <w:style w:type="paragraph" w:customStyle="1" w:styleId="SVCBulletslevel3">
    <w:name w:val="SVC Bullets level 3"/>
    <w:basedOn w:val="a1"/>
    <w:next w:val="af9"/>
    <w:rsid w:val="003208BE"/>
    <w:pPr>
      <w:jc w:val="left"/>
    </w:pPr>
    <w:rPr>
      <w:rFonts w:ascii="Times New Roman" w:hAnsi="Times New Roman" w:cs="Times New Roman"/>
      <w:lang w:eastAsia="en-US"/>
    </w:rPr>
  </w:style>
  <w:style w:type="paragraph" w:customStyle="1" w:styleId="SVCBulletslevel2CharChar">
    <w:name w:val="SVC Bullets level 2 Char Char"/>
    <w:basedOn w:val="a1"/>
    <w:next w:val="affff4"/>
    <w:rsid w:val="003208BE"/>
    <w:pPr>
      <w:jc w:val="left"/>
    </w:pPr>
    <w:rPr>
      <w:rFonts w:ascii="Times New Roman" w:hAnsi="Times New Roman" w:cs="Times New Roman"/>
      <w:lang w:eastAsia="en-US"/>
    </w:rPr>
  </w:style>
  <w:style w:type="character" w:customStyle="1" w:styleId="SVCBulletslevel2CharCharChar">
    <w:name w:val="SVC Bullets level 2 Char Char Char"/>
    <w:rsid w:val="003208BE"/>
    <w:rPr>
      <w:rFonts w:ascii="Arial" w:eastAsia="SimSun" w:hAnsi="Arial" w:cs="Arial"/>
      <w:color w:val="0000FF"/>
      <w:kern w:val="2"/>
      <w:lang w:val="en-US" w:eastAsia="zh-CN" w:bidi="ar-SA"/>
    </w:rPr>
  </w:style>
  <w:style w:type="paragraph" w:customStyle="1" w:styleId="FigureCharChar">
    <w:name w:val="Figure_# Char Char"/>
    <w:basedOn w:val="a1"/>
    <w:next w:val="FigureTitleChar"/>
    <w:rsid w:val="003208BE"/>
    <w:pPr>
      <w:jc w:val="left"/>
    </w:pPr>
    <w:rPr>
      <w:rFonts w:ascii="Times New Roman" w:hAnsi="Times New Roman" w:cs="Times New Roman"/>
      <w:lang w:eastAsia="en-US"/>
    </w:rPr>
  </w:style>
  <w:style w:type="paragraph" w:customStyle="1" w:styleId="FigureCharCharChar">
    <w:name w:val="Figure Char Char Char"/>
    <w:basedOn w:val="a1"/>
    <w:next w:val="a1"/>
    <w:rsid w:val="003208BE"/>
    <w:pPr>
      <w:jc w:val="left"/>
    </w:pPr>
    <w:rPr>
      <w:rFonts w:ascii="Times New Roman" w:hAnsi="Times New Roman" w:cs="Times New Roman"/>
      <w:lang w:eastAsia="en-US"/>
    </w:rPr>
  </w:style>
  <w:style w:type="paragraph" w:customStyle="1" w:styleId="figureCharCharChar0">
    <w:name w:val="figure Char Char Char"/>
    <w:basedOn w:val="a1"/>
    <w:next w:val="21"/>
    <w:rsid w:val="003208BE"/>
    <w:pPr>
      <w:jc w:val="left"/>
    </w:pPr>
    <w:rPr>
      <w:rFonts w:ascii="Times New Roman" w:hAnsi="Times New Roman" w:cs="Times New Roman"/>
      <w:lang w:eastAsia="en-US"/>
    </w:rPr>
  </w:style>
  <w:style w:type="character" w:customStyle="1" w:styleId="FigureChar2">
    <w:name w:val="Figure_# Char2"/>
    <w:rsid w:val="003208BE"/>
    <w:rPr>
      <w:rFonts w:ascii="Arial" w:eastAsia="SimSun" w:hAnsi="Arial" w:cs="Arial"/>
      <w:color w:val="0000FF"/>
      <w:kern w:val="2"/>
      <w:lang w:val="en-US" w:eastAsia="zh-CN" w:bidi="ar-SA"/>
    </w:rPr>
  </w:style>
  <w:style w:type="paragraph" w:customStyle="1" w:styleId="AVCIndentlevel2">
    <w:name w:val="AVC Indent level 2"/>
    <w:basedOn w:val="affff6"/>
    <w:next w:val="41"/>
    <w:rsid w:val="003208BE"/>
    <w:pPr>
      <w:overflowPunct/>
      <w:autoSpaceDE/>
      <w:autoSpaceDN/>
      <w:adjustRightInd/>
      <w:spacing w:before="0"/>
      <w:textAlignment w:val="auto"/>
    </w:pPr>
  </w:style>
  <w:style w:type="paragraph" w:customStyle="1" w:styleId="AVCIndentlevel1">
    <w:name w:val="AVC Indent level 1"/>
    <w:basedOn w:val="a1"/>
    <w:next w:val="affff6"/>
    <w:rsid w:val="003208BE"/>
    <w:pPr>
      <w:jc w:val="left"/>
    </w:pPr>
    <w:rPr>
      <w:rFonts w:ascii="Times New Roman" w:hAnsi="Times New Roman" w:cs="Times New Roman"/>
      <w:lang w:eastAsia="en-US"/>
    </w:rPr>
  </w:style>
  <w:style w:type="paragraph" w:customStyle="1" w:styleId="Style1">
    <w:name w:val="Style1"/>
    <w:basedOn w:val="a1"/>
    <w:next w:val="af"/>
    <w:rsid w:val="003208BE"/>
    <w:pPr>
      <w:jc w:val="left"/>
    </w:pPr>
    <w:rPr>
      <w:rFonts w:ascii="Times New Roman" w:hAnsi="Times New Roman" w:cs="Times New Roman"/>
      <w:lang w:eastAsia="en-US"/>
    </w:rPr>
  </w:style>
  <w:style w:type="paragraph" w:customStyle="1" w:styleId="AVCEquationlevel2">
    <w:name w:val="AVC Equation level 2"/>
    <w:basedOn w:val="Cov"/>
    <w:next w:val="affff0"/>
    <w:rsid w:val="003208BE"/>
  </w:style>
  <w:style w:type="paragraph" w:customStyle="1" w:styleId="AVCBulletlevel2CharChar">
    <w:name w:val="AVC Bullet level 2 Char Char"/>
    <w:basedOn w:val="a1"/>
    <w:next w:val="92"/>
    <w:rsid w:val="003208BE"/>
    <w:pPr>
      <w:jc w:val="left"/>
    </w:pPr>
    <w:rPr>
      <w:rFonts w:ascii="Times New Roman" w:hAnsi="Times New Roman" w:cs="Times New Roman"/>
      <w:lang w:eastAsia="en-US"/>
    </w:rPr>
  </w:style>
  <w:style w:type="paragraph" w:customStyle="1" w:styleId="AVCEquationlevel3">
    <w:name w:val="AVC Equation level 3"/>
    <w:basedOn w:val="affff0"/>
    <w:next w:val="36"/>
    <w:rsid w:val="003208BE"/>
    <w:pPr>
      <w:ind w:leftChars="200" w:left="0" w:hangingChars="200" w:hanging="200"/>
      <w:jc w:val="left"/>
    </w:pPr>
    <w:rPr>
      <w:rFonts w:ascii="Times New Roman" w:hAnsi="Times New Roman" w:cs="Times New Roman"/>
      <w:lang w:eastAsia="en-US"/>
    </w:rPr>
  </w:style>
  <w:style w:type="character" w:customStyle="1" w:styleId="AVCEquationlevel1Char1">
    <w:name w:val="AVC Equation level 1 Char1"/>
    <w:rsid w:val="003208BE"/>
    <w:rPr>
      <w:rFonts w:ascii="Arial" w:eastAsia="SimSun" w:hAnsi="Arial" w:cs="Arial"/>
      <w:color w:val="0000FF"/>
      <w:kern w:val="2"/>
      <w:lang w:val="en-US" w:eastAsia="zh-CN" w:bidi="ar-SA"/>
    </w:rPr>
  </w:style>
  <w:style w:type="character" w:customStyle="1" w:styleId="figureCharCharCharChar">
    <w:name w:val="figure Char Char Char Char"/>
    <w:rsid w:val="003208BE"/>
    <w:rPr>
      <w:rFonts w:ascii="Arial" w:eastAsia="SimSun" w:hAnsi="Arial" w:cs="Arial"/>
      <w:color w:val="0000FF"/>
      <w:kern w:val="2"/>
      <w:lang w:val="en-US" w:eastAsia="zh-CN" w:bidi="ar-SA"/>
    </w:rPr>
  </w:style>
  <w:style w:type="character" w:customStyle="1" w:styleId="FigureCharCharCharChar0">
    <w:name w:val="Figure Char Char Char Char"/>
    <w:rsid w:val="003208BE"/>
    <w:rPr>
      <w:rFonts w:ascii="Arial" w:eastAsia="SimSun" w:hAnsi="Arial" w:cs="Arial"/>
      <w:color w:val="0000FF"/>
      <w:kern w:val="2"/>
      <w:lang w:val="en-US" w:eastAsia="zh-CN" w:bidi="ar-SA"/>
    </w:rPr>
  </w:style>
  <w:style w:type="character" w:customStyle="1" w:styleId="FigureCharCharChar1">
    <w:name w:val="Figure_# Char Char Char"/>
    <w:rsid w:val="003208BE"/>
    <w:rPr>
      <w:rFonts w:ascii="Arial" w:eastAsia="SimSun" w:hAnsi="Arial" w:cs="Arial"/>
      <w:color w:val="0000FF"/>
      <w:kern w:val="2"/>
      <w:lang w:val="en-US" w:eastAsia="zh-CN" w:bidi="ar-SA"/>
    </w:rPr>
  </w:style>
  <w:style w:type="paragraph" w:customStyle="1" w:styleId="AVCBulletlevel6">
    <w:name w:val="AVC Bullet level 6"/>
    <w:basedOn w:val="a1"/>
    <w:next w:val="RecNo"/>
    <w:rsid w:val="003208BE"/>
    <w:pPr>
      <w:jc w:val="left"/>
    </w:pPr>
    <w:rPr>
      <w:rFonts w:ascii="Times New Roman" w:hAnsi="Times New Roman" w:cs="Times New Roman"/>
      <w:lang w:eastAsia="en-US"/>
    </w:rPr>
  </w:style>
  <w:style w:type="character" w:customStyle="1" w:styleId="AVCNumberinglevel2Char">
    <w:name w:val="AVC Numbering level 2 Char"/>
    <w:rsid w:val="003208BE"/>
  </w:style>
  <w:style w:type="paragraph" w:customStyle="1" w:styleId="TableTextCentred">
    <w:name w:val="Table_Text_Centred"/>
    <w:basedOn w:val="Annex3"/>
    <w:next w:val="href"/>
    <w:rsid w:val="003208BE"/>
    <w:pPr>
      <w:overflowPunct/>
      <w:autoSpaceDE/>
      <w:autoSpaceDN/>
      <w:adjustRightInd/>
      <w:textAlignment w:val="auto"/>
    </w:pPr>
  </w:style>
  <w:style w:type="paragraph" w:customStyle="1" w:styleId="AVCNumberinglevel2">
    <w:name w:val="AVC Numbering level 2"/>
    <w:basedOn w:val="Annex4CharCharCharChar"/>
    <w:next w:val="Tablehead0"/>
    <w:rsid w:val="003208BE"/>
  </w:style>
  <w:style w:type="paragraph" w:customStyle="1" w:styleId="AVCIndentlevel3">
    <w:name w:val="AVC Indent level 3"/>
    <w:basedOn w:val="41"/>
    <w:next w:val="Tabletext0"/>
    <w:rsid w:val="003208BE"/>
    <w:pPr>
      <w:numPr>
        <w:ilvl w:val="0"/>
        <w:numId w:val="0"/>
      </w:numPr>
      <w:tabs>
        <w:tab w:val="num" w:pos="360"/>
      </w:tabs>
      <w:ind w:left="360" w:hanging="360"/>
    </w:pPr>
    <w:rPr>
      <w:rFonts w:cs="Times New Roman"/>
      <w:lang w:val="en-GB" w:eastAsia="en-US"/>
    </w:rPr>
  </w:style>
  <w:style w:type="paragraph" w:customStyle="1" w:styleId="AVCBulletlevel1CharChar">
    <w:name w:val="AVC Bullet level 1 Char Char"/>
    <w:basedOn w:val="a1"/>
    <w:next w:val="tablesyntaxChar"/>
    <w:uiPriority w:val="99"/>
    <w:rsid w:val="003208BE"/>
    <w:pPr>
      <w:jc w:val="left"/>
    </w:pPr>
    <w:rPr>
      <w:rFonts w:ascii="Times New Roman" w:hAnsi="Times New Roman" w:cs="Times New Roman"/>
      <w:lang w:eastAsia="en-US"/>
    </w:rPr>
  </w:style>
  <w:style w:type="character" w:customStyle="1" w:styleId="EquationChar1">
    <w:name w:val="Equation Char1"/>
    <w:rsid w:val="003208BE"/>
    <w:rPr>
      <w:rFonts w:ascii="Arial" w:eastAsia="SimSun" w:hAnsi="Arial" w:cs="Arial"/>
      <w:color w:val="0000FF"/>
      <w:kern w:val="2"/>
      <w:lang w:val="en-US" w:eastAsia="zh-CN" w:bidi="ar-SA"/>
    </w:rPr>
  </w:style>
  <w:style w:type="character" w:customStyle="1" w:styleId="AVCEquationlevel1Char2">
    <w:name w:val="AVC Equation level 1 Char2"/>
    <w:locked/>
    <w:rsid w:val="003208BE"/>
    <w:rPr>
      <w:rFonts w:ascii="Arial" w:eastAsia="SimSun" w:hAnsi="Arial" w:cs="Arial"/>
      <w:color w:val="0000FF"/>
      <w:kern w:val="2"/>
      <w:lang w:val="en-US" w:eastAsia="zh-CN" w:bidi="ar-SA"/>
    </w:rPr>
  </w:style>
  <w:style w:type="character" w:customStyle="1" w:styleId="AVCEquationlevel2Char">
    <w:name w:val="AVC Equation level 2 Char"/>
    <w:rsid w:val="003208BE"/>
    <w:rPr>
      <w:rFonts w:ascii="Arial" w:eastAsia="SimSun" w:hAnsi="Arial" w:cs="Arial"/>
      <w:color w:val="0000FF"/>
      <w:kern w:val="2"/>
      <w:lang w:val="en-US" w:eastAsia="zh-CN" w:bidi="ar-SA"/>
    </w:rPr>
  </w:style>
  <w:style w:type="paragraph" w:customStyle="1" w:styleId="BalloonText1">
    <w:name w:val="Balloon Text1"/>
    <w:basedOn w:val="a1"/>
    <w:next w:val="NoteChar1"/>
    <w:semiHidden/>
    <w:rsid w:val="003208BE"/>
    <w:pPr>
      <w:jc w:val="left"/>
    </w:pPr>
    <w:rPr>
      <w:rFonts w:ascii="Times New Roman" w:hAnsi="Times New Roman" w:cs="Times New Roman"/>
      <w:lang w:eastAsia="en-US"/>
    </w:rPr>
  </w:style>
  <w:style w:type="paragraph" w:customStyle="1" w:styleId="CommentSubject1">
    <w:name w:val="Comment Subject1"/>
    <w:basedOn w:val="a1"/>
    <w:next w:val="aff9"/>
    <w:semiHidden/>
    <w:rsid w:val="003208BE"/>
    <w:pPr>
      <w:jc w:val="left"/>
    </w:pPr>
    <w:rPr>
      <w:rFonts w:ascii="Times New Roman" w:hAnsi="Times New Roman" w:cs="Times New Roman"/>
      <w:lang w:eastAsia="en-US"/>
    </w:rPr>
  </w:style>
  <w:style w:type="paragraph" w:customStyle="1" w:styleId="AVCBulletlevel4">
    <w:name w:val="AVC Bullet level 4"/>
    <w:basedOn w:val="a1"/>
    <w:next w:val="Styleenumlev1Left0Hanging03"/>
    <w:rsid w:val="003208BE"/>
    <w:pPr>
      <w:jc w:val="left"/>
    </w:pPr>
    <w:rPr>
      <w:rFonts w:ascii="Times New Roman" w:hAnsi="Times New Roman" w:cs="Times New Roman"/>
      <w:lang w:eastAsia="en-US"/>
    </w:rPr>
  </w:style>
  <w:style w:type="paragraph" w:customStyle="1" w:styleId="AVCBulletlevel5">
    <w:name w:val="AVC Bullet level 5"/>
    <w:basedOn w:val="a1"/>
    <w:next w:val="StyleNote111ptLeft0"/>
    <w:rsid w:val="003208BE"/>
    <w:pPr>
      <w:jc w:val="left"/>
    </w:pPr>
    <w:rPr>
      <w:rFonts w:ascii="Times New Roman" w:hAnsi="Times New Roman" w:cs="Times New Roman"/>
      <w:lang w:eastAsia="en-US"/>
    </w:rPr>
  </w:style>
  <w:style w:type="paragraph" w:customStyle="1" w:styleId="AVCBulletlevel7">
    <w:name w:val="AVC Bullet level 7"/>
    <w:basedOn w:val="a1"/>
    <w:next w:val="Note3Char"/>
    <w:rsid w:val="003208BE"/>
    <w:pPr>
      <w:jc w:val="left"/>
    </w:pPr>
    <w:rPr>
      <w:rFonts w:ascii="Times New Roman" w:hAnsi="Times New Roman" w:cs="Times New Roman"/>
      <w:lang w:eastAsia="en-US"/>
    </w:rPr>
  </w:style>
  <w:style w:type="paragraph" w:customStyle="1" w:styleId="AVCNumberinglevel3">
    <w:name w:val="AVC Numbering level 3"/>
    <w:basedOn w:val="Tablehead0"/>
    <w:next w:val="Annex3CharChar"/>
    <w:rsid w:val="003208BE"/>
  </w:style>
  <w:style w:type="paragraph" w:customStyle="1" w:styleId="AVCNumberinglevel1">
    <w:name w:val="AVC Numbering level 1"/>
    <w:basedOn w:val="a1"/>
    <w:next w:val="Annex4CharCharCharChar"/>
    <w:rsid w:val="003208BE"/>
    <w:pPr>
      <w:jc w:val="left"/>
    </w:pPr>
    <w:rPr>
      <w:rFonts w:ascii="Times New Roman" w:hAnsi="Times New Roman" w:cs="Times New Roman"/>
      <w:lang w:eastAsia="en-US"/>
    </w:rPr>
  </w:style>
  <w:style w:type="paragraph" w:customStyle="1" w:styleId="LegendeFigure">
    <w:name w:val="Legende Figure"/>
    <w:basedOn w:val="AppendixHeadingI"/>
    <w:next w:val="a1"/>
    <w:rsid w:val="003208BE"/>
  </w:style>
  <w:style w:type="numbering" w:customStyle="1" w:styleId="AVCBullet">
    <w:name w:val="AVC Bullet"/>
    <w:next w:val="AVCEquationlevel1CharCharCharChar"/>
    <w:rsid w:val="003208BE"/>
    <w:pPr>
      <w:numPr>
        <w:numId w:val="32"/>
      </w:numPr>
    </w:pPr>
  </w:style>
  <w:style w:type="character" w:customStyle="1" w:styleId="AVCBulletlevel1CharCharChar">
    <w:name w:val="AVC Bullet level 1 Char Char Char"/>
    <w:rsid w:val="003208BE"/>
    <w:rPr>
      <w:rFonts w:ascii="Arial" w:eastAsia="SimSun" w:hAnsi="Arial" w:cs="Arial"/>
      <w:color w:val="0000FF"/>
      <w:kern w:val="2"/>
      <w:lang w:val="en-US" w:eastAsia="zh-CN" w:bidi="ar-SA"/>
    </w:rPr>
  </w:style>
  <w:style w:type="character" w:customStyle="1" w:styleId="AVCBulletlevel3CharCharCharCharChar">
    <w:name w:val="AVC Bullet level 3 Char Char Char Char Char"/>
    <w:rsid w:val="003208BE"/>
    <w:rPr>
      <w:rFonts w:ascii="Arial" w:eastAsia="SimSun" w:hAnsi="Arial" w:cs="Arial"/>
      <w:color w:val="0000FF"/>
      <w:kern w:val="2"/>
      <w:lang w:val="en-US" w:eastAsia="zh-CN" w:bidi="ar-SA"/>
    </w:rPr>
  </w:style>
  <w:style w:type="paragraph" w:customStyle="1" w:styleId="AVCBulletlevel3CharCharCharChar">
    <w:name w:val="AVC Bullet level 3 Char Char Char Char"/>
    <w:basedOn w:val="a1"/>
    <w:next w:val="Annex3CharCharChar"/>
    <w:rsid w:val="003208BE"/>
    <w:pPr>
      <w:jc w:val="left"/>
    </w:pPr>
    <w:rPr>
      <w:rFonts w:ascii="Times New Roman" w:hAnsi="Times New Roman" w:cs="Times New Roman"/>
      <w:lang w:eastAsia="en-US"/>
    </w:rPr>
  </w:style>
  <w:style w:type="character" w:customStyle="1" w:styleId="FigureChar1">
    <w:name w:val="Figure_# Char1"/>
    <w:rsid w:val="003208BE"/>
    <w:rPr>
      <w:rFonts w:ascii="Arial" w:eastAsia="SimSun" w:hAnsi="Arial" w:cs="Arial"/>
      <w:color w:val="0000FF"/>
      <w:kern w:val="2"/>
      <w:lang w:val="en-US" w:eastAsia="zh-CN" w:bidi="ar-SA"/>
    </w:rPr>
  </w:style>
  <w:style w:type="character" w:customStyle="1" w:styleId="Annex4CharCharCharCharChar">
    <w:name w:val="Annex 4 Char Char Char Char Char"/>
    <w:rsid w:val="003208BE"/>
    <w:rPr>
      <w:rFonts w:ascii="Arial" w:eastAsia="SimSun" w:hAnsi="Arial" w:cs="Arial"/>
      <w:color w:val="0000FF"/>
      <w:kern w:val="2"/>
      <w:lang w:val="en-US" w:eastAsia="zh-CN" w:bidi="ar-SA"/>
    </w:rPr>
  </w:style>
  <w:style w:type="paragraph" w:customStyle="1" w:styleId="AVCBulletlevel1Char1">
    <w:name w:val="AVC Bullet level 1 Char1"/>
    <w:basedOn w:val="a1"/>
    <w:next w:val="SVCBulletslevel3CharChar"/>
    <w:rsid w:val="003208BE"/>
    <w:pPr>
      <w:jc w:val="left"/>
    </w:pPr>
    <w:rPr>
      <w:rFonts w:ascii="Times New Roman" w:hAnsi="Times New Roman" w:cs="Times New Roman"/>
      <w:lang w:eastAsia="en-US"/>
    </w:rPr>
  </w:style>
  <w:style w:type="paragraph" w:customStyle="1" w:styleId="AVCBulletlevel3">
    <w:name w:val="AVC Bullet level 3"/>
    <w:basedOn w:val="a1"/>
    <w:next w:val="SVCBulletslevel4Char"/>
    <w:rsid w:val="003208BE"/>
    <w:pPr>
      <w:jc w:val="left"/>
    </w:pPr>
    <w:rPr>
      <w:rFonts w:ascii="Times New Roman" w:hAnsi="Times New Roman" w:cs="Times New Roman"/>
      <w:lang w:eastAsia="en-US"/>
    </w:rPr>
  </w:style>
  <w:style w:type="character" w:customStyle="1" w:styleId="SVCBulletslevel2CharCharCharCharChar">
    <w:name w:val="SVC Bullets level 2 Char Char Char Char Char"/>
    <w:rsid w:val="003208BE"/>
    <w:rPr>
      <w:rFonts w:ascii="Arial" w:eastAsia="SimSun" w:hAnsi="Arial" w:cs="Arial"/>
      <w:color w:val="0000FF"/>
      <w:kern w:val="2"/>
      <w:lang w:val="en-US" w:eastAsia="zh-CN" w:bidi="ar-SA"/>
    </w:rPr>
  </w:style>
  <w:style w:type="numbering" w:customStyle="1" w:styleId="SVCNumbers">
    <w:name w:val="SVC Numbers"/>
    <w:basedOn w:val="a9"/>
    <w:next w:val="SVCBulletslevel6"/>
    <w:rsid w:val="003208BE"/>
    <w:pPr>
      <w:numPr>
        <w:numId w:val="33"/>
      </w:numPr>
    </w:pPr>
  </w:style>
  <w:style w:type="paragraph" w:customStyle="1" w:styleId="SVCNumberinglevel1">
    <w:name w:val="SVC Numbering level 1"/>
    <w:basedOn w:val="Appendix"/>
    <w:next w:val="SVCBulletslevel1CharCharCharChar"/>
    <w:rsid w:val="003208BE"/>
  </w:style>
  <w:style w:type="paragraph" w:customStyle="1" w:styleId="SVCNumberinglevel2">
    <w:name w:val="SVC Numbering level 2"/>
    <w:basedOn w:val="a1"/>
    <w:next w:val="SVCBulletslevel3CharCharChar"/>
    <w:rsid w:val="003208BE"/>
    <w:pPr>
      <w:jc w:val="left"/>
    </w:pPr>
    <w:rPr>
      <w:rFonts w:ascii="Times New Roman" w:hAnsi="Times New Roman" w:cs="Times New Roman"/>
      <w:lang w:eastAsia="en-US"/>
    </w:rPr>
  </w:style>
  <w:style w:type="paragraph" w:customStyle="1" w:styleId="SVCNumberinglevel3">
    <w:name w:val="SVC Numbering level 3"/>
    <w:basedOn w:val="a1"/>
    <w:next w:val="SVCBulletslevel4CharChar"/>
    <w:rsid w:val="003208BE"/>
    <w:pPr>
      <w:jc w:val="left"/>
    </w:pPr>
    <w:rPr>
      <w:rFonts w:ascii="Times New Roman" w:hAnsi="Times New Roman" w:cs="Times New Roman"/>
      <w:lang w:eastAsia="en-US"/>
    </w:rPr>
  </w:style>
  <w:style w:type="paragraph" w:customStyle="1" w:styleId="SVCNumberinglevel4">
    <w:name w:val="SVC Numbering level 4"/>
    <w:basedOn w:val="a1"/>
    <w:next w:val="SVCBulletslevel7"/>
    <w:rsid w:val="003208BE"/>
    <w:pPr>
      <w:jc w:val="left"/>
    </w:pPr>
    <w:rPr>
      <w:rFonts w:ascii="Times New Roman" w:hAnsi="Times New Roman" w:cs="Times New Roman"/>
      <w:lang w:eastAsia="en-US"/>
    </w:rPr>
  </w:style>
  <w:style w:type="paragraph" w:customStyle="1" w:styleId="SVCNumberinglevel5">
    <w:name w:val="SVC Numbering level 5"/>
    <w:basedOn w:val="SVCBulletslevel7"/>
    <w:next w:val="SVCBulletslevel8"/>
    <w:rsid w:val="003208BE"/>
  </w:style>
  <w:style w:type="paragraph" w:customStyle="1" w:styleId="SVCIndentlevel5">
    <w:name w:val="SVC Indent level 5"/>
    <w:basedOn w:val="FigureCharCharChar"/>
    <w:next w:val="SVCBulletslevel3"/>
    <w:rsid w:val="003208BE"/>
  </w:style>
  <w:style w:type="numbering" w:customStyle="1" w:styleId="SVCIndent">
    <w:name w:val="SVC Indent"/>
    <w:basedOn w:val="a9"/>
    <w:next w:val="SVCBulletslevel2CharChar"/>
    <w:rsid w:val="003208BE"/>
    <w:pPr>
      <w:numPr>
        <w:numId w:val="20"/>
      </w:numPr>
    </w:pPr>
  </w:style>
  <w:style w:type="paragraph" w:customStyle="1" w:styleId="SVCIndentlevel2">
    <w:name w:val="SVC Indent level 2"/>
    <w:basedOn w:val="figureCharCharChar0"/>
    <w:next w:val="SVCBulletslevel2CharCharChar"/>
    <w:rsid w:val="003208BE"/>
  </w:style>
  <w:style w:type="paragraph" w:customStyle="1" w:styleId="SVCIndentlevel3">
    <w:name w:val="SVC Indent level 3"/>
    <w:basedOn w:val="a1"/>
    <w:next w:val="FigureCharChar"/>
    <w:rsid w:val="003208BE"/>
    <w:pPr>
      <w:jc w:val="left"/>
    </w:pPr>
    <w:rPr>
      <w:rFonts w:ascii="Times New Roman" w:hAnsi="Times New Roman" w:cs="Times New Roman"/>
      <w:lang w:eastAsia="en-US"/>
    </w:rPr>
  </w:style>
  <w:style w:type="paragraph" w:customStyle="1" w:styleId="SVCIndentlevel4">
    <w:name w:val="SVC Indent level 4"/>
    <w:basedOn w:val="FigureCharChar"/>
    <w:next w:val="FigureCharCharChar"/>
    <w:rsid w:val="003208BE"/>
  </w:style>
  <w:style w:type="paragraph" w:customStyle="1" w:styleId="SVCIndentlevel1">
    <w:name w:val="SVC Indent level 1"/>
    <w:basedOn w:val="Appendix"/>
    <w:next w:val="figureCharCharChar0"/>
    <w:rsid w:val="003208BE"/>
  </w:style>
  <w:style w:type="character" w:customStyle="1" w:styleId="AVCBulletlevel1CharCharCharChar">
    <w:name w:val="AVC Bullet level 1 Char Char Char Char"/>
    <w:rsid w:val="003208BE"/>
    <w:rPr>
      <w:rFonts w:ascii="Arial" w:eastAsia="SimSun" w:hAnsi="Arial" w:cs="Arial"/>
      <w:color w:val="0000FF"/>
      <w:kern w:val="2"/>
      <w:lang w:val="en-US" w:eastAsia="zh-CN" w:bidi="ar-SA"/>
    </w:rPr>
  </w:style>
  <w:style w:type="character" w:customStyle="1" w:styleId="AVCBulletlevel2CharCharChar">
    <w:name w:val="AVC Bullet level 2 Char Char Char"/>
    <w:basedOn w:val="AVCEquationlevel1CharCharCharCharChar"/>
    <w:rsid w:val="003208BE"/>
    <w:rPr>
      <w:rFonts w:ascii="Arial" w:eastAsia="SimSun" w:hAnsi="Arial" w:cs="Arial"/>
      <w:color w:val="0000FF"/>
      <w:kern w:val="2"/>
      <w:lang w:val="en-US" w:eastAsia="zh-CN" w:bidi="ar-SA"/>
    </w:rPr>
  </w:style>
  <w:style w:type="paragraph" w:customStyle="1" w:styleId="AVCBulletlevel3Char">
    <w:name w:val="AVC Bullet level 3 Char"/>
    <w:basedOn w:val="a1"/>
    <w:next w:val="AVCIndentlevel1"/>
    <w:rsid w:val="003208BE"/>
    <w:pPr>
      <w:jc w:val="left"/>
    </w:pPr>
    <w:rPr>
      <w:rFonts w:ascii="Times New Roman" w:hAnsi="Times New Roman" w:cs="Times New Roman"/>
      <w:lang w:eastAsia="en-US"/>
    </w:rPr>
  </w:style>
  <w:style w:type="paragraph" w:customStyle="1" w:styleId="AVCBulletlevel1">
    <w:name w:val="AVC Bullet level 1"/>
    <w:basedOn w:val="a1"/>
    <w:next w:val="Style1"/>
    <w:rsid w:val="003208BE"/>
    <w:pPr>
      <w:jc w:val="left"/>
    </w:pPr>
    <w:rPr>
      <w:rFonts w:ascii="Times New Roman" w:hAnsi="Times New Roman" w:cs="Times New Roman"/>
      <w:lang w:eastAsia="en-US"/>
    </w:rPr>
  </w:style>
  <w:style w:type="paragraph" w:customStyle="1" w:styleId="AVCEquationlevel1">
    <w:name w:val="AVC Equation level 1"/>
    <w:basedOn w:val="ASN1"/>
    <w:next w:val="AVCEquationlevel2"/>
    <w:rsid w:val="003208BE"/>
    <w:pPr>
      <w:tabs>
        <w:tab w:val="left" w:pos="794"/>
        <w:tab w:val="left" w:pos="1191"/>
        <w:tab w:val="left" w:pos="1588"/>
        <w:tab w:val="left" w:pos="1985"/>
      </w:tabs>
      <w:overflowPunct/>
      <w:autoSpaceDE/>
      <w:autoSpaceDN/>
      <w:adjustRightInd/>
      <w:textAlignment w:val="auto"/>
    </w:pPr>
    <w:rPr>
      <w:bCs/>
      <w:szCs w:val="18"/>
      <w:lang w:val="en-GB"/>
    </w:rPr>
  </w:style>
  <w:style w:type="paragraph" w:customStyle="1" w:styleId="SVCBulletslevel2">
    <w:name w:val="SVC Bullets level 2"/>
    <w:basedOn w:val="a1"/>
    <w:next w:val="AVCBulletlevel2CharChar"/>
    <w:rsid w:val="003208BE"/>
    <w:pPr>
      <w:jc w:val="left"/>
    </w:pPr>
    <w:rPr>
      <w:rFonts w:ascii="Times New Roman" w:hAnsi="Times New Roman" w:cs="Times New Roman"/>
      <w:lang w:eastAsia="en-US"/>
    </w:rPr>
  </w:style>
  <w:style w:type="paragraph" w:customStyle="1" w:styleId="AVCBulletlevel3CharChar">
    <w:name w:val="AVC Bullet level 3 Char Char"/>
    <w:basedOn w:val="a1"/>
    <w:next w:val="AVCEquationlevel1Char1"/>
    <w:rsid w:val="003208BE"/>
    <w:pPr>
      <w:jc w:val="left"/>
    </w:pPr>
    <w:rPr>
      <w:rFonts w:ascii="Times New Roman" w:hAnsi="Times New Roman" w:cs="Times New Roman"/>
      <w:lang w:eastAsia="en-US"/>
    </w:rPr>
  </w:style>
  <w:style w:type="paragraph" w:customStyle="1" w:styleId="AVCBulletlevel3CharCharChar">
    <w:name w:val="AVC Bullet level 3 Char Char Char"/>
    <w:basedOn w:val="a1"/>
    <w:next w:val="figureCharCharCharChar"/>
    <w:uiPriority w:val="99"/>
    <w:rsid w:val="003208BE"/>
    <w:pPr>
      <w:jc w:val="left"/>
    </w:pPr>
    <w:rPr>
      <w:rFonts w:ascii="Times New Roman" w:hAnsi="Times New Roman" w:cs="Times New Roman"/>
      <w:lang w:eastAsia="en-US"/>
    </w:rPr>
  </w:style>
  <w:style w:type="character" w:customStyle="1" w:styleId="TableTitleChar1">
    <w:name w:val="Table_Title Char1"/>
    <w:rsid w:val="003208BE"/>
    <w:rPr>
      <w:rFonts w:ascii="Arial" w:eastAsia="SimSun" w:hAnsi="Arial" w:cs="Arial"/>
      <w:color w:val="0000FF"/>
      <w:kern w:val="2"/>
      <w:lang w:val="en-US" w:eastAsia="zh-CN" w:bidi="ar-SA"/>
    </w:rPr>
  </w:style>
  <w:style w:type="paragraph" w:customStyle="1" w:styleId="AVCBulletlevel1Char">
    <w:name w:val="AVC Bullet level 1 Char"/>
    <w:basedOn w:val="a1"/>
    <w:next w:val="FigureCharCharChar1"/>
    <w:link w:val="AVCBulletlevel1CharChar1"/>
    <w:rsid w:val="003208BE"/>
    <w:pPr>
      <w:jc w:val="left"/>
    </w:pPr>
    <w:rPr>
      <w:rFonts w:ascii="Times New Roman" w:hAnsi="Times New Roman" w:cs="Times New Roman"/>
      <w:lang w:eastAsia="en-US"/>
    </w:rPr>
  </w:style>
  <w:style w:type="paragraph" w:customStyle="1" w:styleId="AVCEquationlevel1CharChar">
    <w:name w:val="AVC Equation level 1 Char Char"/>
    <w:basedOn w:val="ASN1"/>
    <w:next w:val="AVCBulletlevel6"/>
    <w:rsid w:val="003208BE"/>
    <w:pPr>
      <w:tabs>
        <w:tab w:val="left" w:pos="794"/>
        <w:tab w:val="left" w:pos="1191"/>
        <w:tab w:val="left" w:pos="1588"/>
        <w:tab w:val="left" w:pos="1985"/>
      </w:tabs>
      <w:overflowPunct/>
      <w:autoSpaceDE/>
      <w:autoSpaceDN/>
      <w:adjustRightInd/>
      <w:textAlignment w:val="auto"/>
    </w:pPr>
    <w:rPr>
      <w:bCs/>
      <w:szCs w:val="18"/>
      <w:lang w:val="en-GB"/>
    </w:rPr>
  </w:style>
  <w:style w:type="paragraph" w:customStyle="1" w:styleId="SVCBulletslevel1">
    <w:name w:val="SVC Bullets level 1"/>
    <w:basedOn w:val="Appendix"/>
    <w:next w:val="AVCNumberinglevel2Char"/>
    <w:rsid w:val="003208BE"/>
  </w:style>
  <w:style w:type="paragraph" w:customStyle="1" w:styleId="SVCBulletslevel2Char">
    <w:name w:val="SVC Bullets level 2 Char"/>
    <w:basedOn w:val="a1"/>
    <w:next w:val="TableTextCentred"/>
    <w:uiPriority w:val="99"/>
    <w:rsid w:val="003208BE"/>
    <w:pPr>
      <w:jc w:val="left"/>
    </w:pPr>
    <w:rPr>
      <w:rFonts w:ascii="Times New Roman" w:hAnsi="Times New Roman" w:cs="Times New Roman"/>
      <w:lang w:eastAsia="en-US"/>
    </w:rPr>
  </w:style>
  <w:style w:type="paragraph" w:customStyle="1" w:styleId="SVCBulletslevel4">
    <w:name w:val="SVC Bullets level 4"/>
    <w:basedOn w:val="af9"/>
    <w:next w:val="AVCNumberinglevel2"/>
    <w:rsid w:val="003208BE"/>
    <w:pPr>
      <w:tabs>
        <w:tab w:val="left" w:pos="794"/>
        <w:tab w:val="left" w:pos="1191"/>
        <w:tab w:val="left" w:pos="1588"/>
        <w:tab w:val="left" w:pos="1985"/>
      </w:tabs>
    </w:pPr>
    <w:rPr>
      <w:rFonts w:ascii="Arial" w:eastAsia="ＭＳ ゴシック" w:hAnsi="Arial" w:cs="Times New Roman"/>
      <w:lang w:val="en-GB" w:eastAsia="en-US"/>
    </w:rPr>
  </w:style>
  <w:style w:type="paragraph" w:customStyle="1" w:styleId="SVCBulletslevel1Char">
    <w:name w:val="SVC Bullets level 1 Char"/>
    <w:next w:val="AVCIndentlevel3"/>
    <w:uiPriority w:val="99"/>
    <w:rsid w:val="003208BE"/>
    <w:rPr>
      <w:rFonts w:ascii="Times New Roman" w:eastAsia="ＭＳ 明朝" w:hAnsi="Times New Roman" w:cs="Times New Roman"/>
      <w:kern w:val="0"/>
      <w:sz w:val="20"/>
      <w:szCs w:val="20"/>
    </w:rPr>
  </w:style>
  <w:style w:type="paragraph" w:customStyle="1" w:styleId="AVCBulletslevel3">
    <w:name w:val="AVC Bullets level 3"/>
    <w:basedOn w:val="af9"/>
    <w:next w:val="AVCBulletlevel1CharChar"/>
    <w:rsid w:val="003208BE"/>
    <w:pPr>
      <w:tabs>
        <w:tab w:val="left" w:pos="794"/>
        <w:tab w:val="left" w:pos="1191"/>
        <w:tab w:val="left" w:pos="1588"/>
        <w:tab w:val="left" w:pos="1985"/>
      </w:tabs>
    </w:pPr>
    <w:rPr>
      <w:rFonts w:ascii="Arial" w:eastAsia="ＭＳ ゴシック" w:hAnsi="Arial" w:cs="Times New Roman"/>
      <w:lang w:val="en-GB" w:eastAsia="en-US"/>
    </w:rPr>
  </w:style>
  <w:style w:type="paragraph" w:customStyle="1" w:styleId="AVCEquationlevel1CharCharChar">
    <w:name w:val="AVC Equation level 1 Char Char Char"/>
    <w:basedOn w:val="ASN1"/>
    <w:next w:val="EquationChar1"/>
    <w:rsid w:val="003208BE"/>
    <w:pPr>
      <w:tabs>
        <w:tab w:val="left" w:pos="794"/>
        <w:tab w:val="left" w:pos="1191"/>
        <w:tab w:val="left" w:pos="1588"/>
        <w:tab w:val="left" w:pos="1985"/>
      </w:tabs>
      <w:overflowPunct/>
      <w:autoSpaceDE/>
      <w:autoSpaceDN/>
      <w:adjustRightInd/>
      <w:textAlignment w:val="auto"/>
    </w:pPr>
    <w:rPr>
      <w:bCs/>
      <w:szCs w:val="18"/>
      <w:lang w:val="en-GB"/>
    </w:rPr>
  </w:style>
  <w:style w:type="paragraph" w:customStyle="1" w:styleId="AVCBulletlevel2Char">
    <w:name w:val="AVC Bullet level 2 Char"/>
    <w:basedOn w:val="a1"/>
    <w:next w:val="AVCEquationlevel1Char2"/>
    <w:uiPriority w:val="99"/>
    <w:rsid w:val="003208BE"/>
    <w:pPr>
      <w:jc w:val="left"/>
    </w:pPr>
    <w:rPr>
      <w:rFonts w:ascii="Times New Roman" w:hAnsi="Times New Roman" w:cs="Times New Roman"/>
      <w:lang w:eastAsia="en-US"/>
    </w:rPr>
  </w:style>
  <w:style w:type="paragraph" w:customStyle="1" w:styleId="SVCBulletslevel3Char">
    <w:name w:val="SVC Bullets level 3 Char"/>
    <w:basedOn w:val="af9"/>
    <w:next w:val="AVCEquationlevel2Char"/>
    <w:rsid w:val="003208BE"/>
    <w:pPr>
      <w:tabs>
        <w:tab w:val="left" w:pos="794"/>
        <w:tab w:val="left" w:pos="1191"/>
        <w:tab w:val="left" w:pos="1588"/>
        <w:tab w:val="left" w:pos="1985"/>
      </w:tabs>
    </w:pPr>
    <w:rPr>
      <w:rFonts w:ascii="Arial" w:eastAsia="ＭＳ ゴシック" w:hAnsi="Arial" w:cs="Times New Roman"/>
      <w:lang w:val="en-GB" w:eastAsia="en-US"/>
    </w:rPr>
  </w:style>
  <w:style w:type="paragraph" w:customStyle="1" w:styleId="00BodyText">
    <w:name w:val="00 BodyText"/>
    <w:basedOn w:val="a1"/>
    <w:next w:val="BalloonText1"/>
    <w:link w:val="00BodyTextChar"/>
    <w:rsid w:val="003208BE"/>
    <w:pPr>
      <w:jc w:val="left"/>
    </w:pPr>
    <w:rPr>
      <w:rFonts w:ascii="Times New Roman" w:hAnsi="Times New Roman" w:cs="Times New Roman"/>
      <w:lang w:eastAsia="en-US"/>
    </w:rPr>
  </w:style>
  <w:style w:type="paragraph" w:customStyle="1" w:styleId="CharCharZchnZchnCharCharCarCar">
    <w:name w:val=" Char Char Zchn Zchn Char Char Car Car"/>
    <w:next w:val="CommentSubject1"/>
    <w:semiHidden/>
    <w:rsid w:val="003208BE"/>
    <w:rPr>
      <w:rFonts w:ascii="Times New Roman" w:eastAsia="ＭＳ 明朝" w:hAnsi="Times New Roman" w:cs="Times New Roman"/>
      <w:kern w:val="0"/>
      <w:sz w:val="20"/>
      <w:szCs w:val="20"/>
    </w:rPr>
  </w:style>
  <w:style w:type="paragraph" w:customStyle="1" w:styleId="CharCharZchnZchnCharCharCarCar0">
    <w:name w:val="Char Char Zchn Zchn Char Char Car C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NormalITU">
    <w:name w:val="Normal_ITU"/>
    <w:basedOn w:val="a1"/>
    <w:rsid w:val="003208BE"/>
    <w:pPr>
      <w:autoSpaceDE w:val="0"/>
      <w:autoSpaceDN w:val="0"/>
      <w:adjustRightInd w:val="0"/>
      <w:spacing w:before="120"/>
      <w:jc w:val="left"/>
    </w:pPr>
    <w:rPr>
      <w:rFonts w:ascii="Times New Roman" w:hAnsi="Times New Roman"/>
      <w:sz w:val="24"/>
    </w:rPr>
  </w:style>
  <w:style w:type="paragraph" w:customStyle="1" w:styleId="XTableEntry">
    <w:name w:val="XTableEntry"/>
    <w:basedOn w:val="a1"/>
    <w:rsid w:val="003208BE"/>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jc w:val="left"/>
      <w:textAlignment w:val="baseline"/>
    </w:pPr>
    <w:rPr>
      <w:rFonts w:ascii="Times New Roman" w:hAnsi="Times New Roman" w:cs="Times New Roman"/>
      <w:lang w:val="en-GB" w:eastAsia="en-US"/>
    </w:rPr>
  </w:style>
  <w:style w:type="paragraph" w:customStyle="1" w:styleId="XParagraph">
    <w:name w:val="XParagraph"/>
    <w:basedOn w:val="a1"/>
    <w:link w:val="XParagraphChar"/>
    <w:rsid w:val="003208BE"/>
    <w:pPr>
      <w:tabs>
        <w:tab w:val="left" w:pos="284"/>
        <w:tab w:val="num" w:pos="1191"/>
      </w:tabs>
      <w:overflowPunct w:val="0"/>
      <w:autoSpaceDE w:val="0"/>
      <w:autoSpaceDN w:val="0"/>
      <w:adjustRightInd w:val="0"/>
      <w:spacing w:before="120"/>
      <w:ind w:left="567"/>
      <w:textAlignment w:val="baseline"/>
    </w:pPr>
    <w:rPr>
      <w:rFonts w:ascii="Times New Roman" w:hAnsi="Times New Roman" w:cs="Times New Roman"/>
      <w:szCs w:val="22"/>
      <w:lang w:val="en-GB" w:eastAsia="en-US"/>
    </w:rPr>
  </w:style>
  <w:style w:type="paragraph" w:customStyle="1" w:styleId="XBullet1">
    <w:name w:val="XBullet1"/>
    <w:basedOn w:val="a1"/>
    <w:rsid w:val="003208BE"/>
    <w:pPr>
      <w:tabs>
        <w:tab w:val="left" w:pos="284"/>
        <w:tab w:val="num" w:pos="21972"/>
      </w:tabs>
      <w:overflowPunct w:val="0"/>
      <w:autoSpaceDE w:val="0"/>
      <w:autoSpaceDN w:val="0"/>
      <w:adjustRightInd w:val="0"/>
      <w:spacing w:before="120"/>
      <w:ind w:left="992" w:hanging="425"/>
      <w:textAlignment w:val="baseline"/>
    </w:pPr>
    <w:rPr>
      <w:rFonts w:ascii="Times New Roman" w:hAnsi="Times New Roman" w:cs="Times New Roman"/>
      <w:szCs w:val="22"/>
      <w:lang w:val="en-GB" w:eastAsia="en-US"/>
    </w:rPr>
  </w:style>
  <w:style w:type="paragraph" w:customStyle="1" w:styleId="XBullet2">
    <w:name w:val="XBullet2"/>
    <w:basedOn w:val="XBullet1"/>
    <w:rsid w:val="003208BE"/>
    <w:pPr>
      <w:ind w:left="1417"/>
    </w:pPr>
  </w:style>
  <w:style w:type="character" w:customStyle="1" w:styleId="XParagraphChar">
    <w:name w:val="XParagraph Char"/>
    <w:link w:val="XParagraph"/>
    <w:rsid w:val="003208BE"/>
    <w:rPr>
      <w:rFonts w:ascii="Times New Roman" w:eastAsia="ＭＳ 明朝" w:hAnsi="Times New Roman" w:cs="Times New Roman"/>
      <w:kern w:val="0"/>
      <w:sz w:val="20"/>
      <w:lang w:val="en-GB" w:eastAsia="en-US"/>
    </w:rPr>
  </w:style>
  <w:style w:type="paragraph" w:customStyle="1" w:styleId="XEquation2">
    <w:name w:val="XEquation2"/>
    <w:basedOn w:val="a1"/>
    <w:rsid w:val="003208BE"/>
    <w:pPr>
      <w:tabs>
        <w:tab w:val="left" w:pos="794"/>
        <w:tab w:val="left" w:pos="1588"/>
        <w:tab w:val="right" w:pos="9356"/>
        <w:tab w:val="right" w:pos="9696"/>
      </w:tabs>
      <w:overflowPunct w:val="0"/>
      <w:autoSpaceDE w:val="0"/>
      <w:autoSpaceDN w:val="0"/>
      <w:adjustRightInd w:val="0"/>
      <w:spacing w:before="120" w:after="120"/>
      <w:ind w:left="1701"/>
      <w:jc w:val="left"/>
      <w:textAlignment w:val="baseline"/>
    </w:pPr>
    <w:rPr>
      <w:rFonts w:ascii="Times New Roman" w:hAnsi="Times New Roman" w:cs="Times New Roman"/>
      <w:szCs w:val="22"/>
      <w:lang w:val="en-GB" w:eastAsia="en-US"/>
    </w:rPr>
  </w:style>
  <w:style w:type="paragraph" w:customStyle="1" w:styleId="note10">
    <w:name w:val="note1"/>
    <w:basedOn w:val="a1"/>
    <w:rsid w:val="003208BE"/>
    <w:pPr>
      <w:overflowPunct w:val="0"/>
      <w:autoSpaceDE w:val="0"/>
      <w:autoSpaceDN w:val="0"/>
      <w:spacing w:before="60" w:line="199" w:lineRule="atLeast"/>
      <w:ind w:left="284"/>
    </w:pPr>
    <w:rPr>
      <w:rFonts w:ascii="Times New Roman" w:hAnsi="Times New Roman" w:cs="Times New Roman"/>
      <w:sz w:val="18"/>
      <w:szCs w:val="18"/>
      <w:lang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References">
    <w:name w:val="References"/>
    <w:basedOn w:val="a1"/>
    <w:rsid w:val="003208BE"/>
    <w:pPr>
      <w:numPr>
        <w:numId w:val="21"/>
      </w:numPr>
    </w:pPr>
    <w:rPr>
      <w:rFonts w:ascii="Times New Roman" w:hAnsi="Times New Roman" w:cs="Times New Roman"/>
      <w:sz w:val="16"/>
      <w:lang w:eastAsia="en-US"/>
    </w:rPr>
  </w:style>
  <w:style w:type="character" w:customStyle="1" w:styleId="Annex4CharChar">
    <w:name w:val="Annex 4 Char Char"/>
    <w:rsid w:val="003208BE"/>
    <w:rPr>
      <w:rFonts w:ascii="Arial" w:eastAsia="SimSun" w:hAnsi="Arial" w:cs="Arial"/>
      <w:b/>
      <w:bCs/>
      <w:color w:val="0000FF"/>
      <w:kern w:val="2"/>
      <w:lang w:val="en-US" w:eastAsia="en-US" w:bidi="ar-SA"/>
    </w:rPr>
  </w:style>
  <w:style w:type="character" w:customStyle="1" w:styleId="AVCBulletlevel1CharChar1">
    <w:name w:val="AVC Bullet level 1 Char Char1"/>
    <w:link w:val="AVCBulletlevel1Char"/>
    <w:rsid w:val="003208BE"/>
    <w:rPr>
      <w:rFonts w:ascii="Times New Roman" w:eastAsia="ＭＳ 明朝" w:hAnsi="Times New Roman" w:cs="Times New Roman"/>
      <w:kern w:val="0"/>
      <w:sz w:val="20"/>
      <w:szCs w:val="20"/>
      <w:lang w:eastAsia="en-US"/>
    </w:rPr>
  </w:style>
  <w:style w:type="character" w:customStyle="1" w:styleId="Annex3Char1">
    <w:name w:val="Annex 3 Char1"/>
    <w:rsid w:val="003208BE"/>
    <w:rPr>
      <w:rFonts w:ascii="Arial" w:eastAsia="SimSun" w:hAnsi="Arial" w:cs="Arial"/>
      <w:b/>
      <w:bCs/>
      <w:color w:val="0000FF"/>
      <w:kern w:val="2"/>
      <w:lang w:val="en-GB" w:eastAsia="en-US" w:bidi="ar-SA"/>
    </w:rPr>
  </w:style>
  <w:style w:type="paragraph" w:customStyle="1" w:styleId="AVCBulletlevel2">
    <w:name w:val="AVC Bullet level 2"/>
    <w:basedOn w:val="AVCBulletlevel1Char"/>
    <w:rsid w:val="003208BE"/>
    <w:pPr>
      <w:tabs>
        <w:tab w:val="num" w:pos="794"/>
        <w:tab w:val="left" w:pos="1195"/>
        <w:tab w:val="left" w:pos="1588"/>
        <w:tab w:val="left" w:pos="1985"/>
        <w:tab w:val="left" w:pos="2376"/>
        <w:tab w:val="left" w:pos="2779"/>
      </w:tabs>
      <w:overflowPunct w:val="0"/>
      <w:autoSpaceDE w:val="0"/>
      <w:autoSpaceDN w:val="0"/>
      <w:adjustRightInd w:val="0"/>
      <w:ind w:left="794" w:hanging="391"/>
      <w:jc w:val="both"/>
      <w:textAlignment w:val="baseline"/>
    </w:pPr>
    <w:rPr>
      <w:lang w:val="en-GB"/>
    </w:rPr>
  </w:style>
  <w:style w:type="character" w:customStyle="1" w:styleId="00BodyTextChar">
    <w:name w:val="00 BodyText Char"/>
    <w:link w:val="00BodyText"/>
    <w:rsid w:val="003208BE"/>
    <w:rPr>
      <w:rFonts w:ascii="Times New Roman" w:eastAsia="ＭＳ 明朝" w:hAnsi="Times New Roman" w:cs="Times New Roman"/>
      <w:kern w:val="0"/>
      <w:sz w:val="20"/>
      <w:szCs w:val="20"/>
      <w:lang w:eastAsia="en-US"/>
    </w:rPr>
  </w:style>
  <w:style w:type="paragraph" w:customStyle="1" w:styleId="CharCharCharCharCharCharChar">
    <w:name w:val="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annex4char0">
    <w:name w:val="annex4char"/>
    <w:basedOn w:val="a1"/>
    <w:rsid w:val="003208BE"/>
    <w:pPr>
      <w:spacing w:before="100" w:beforeAutospacing="1" w:after="100" w:afterAutospacing="1"/>
      <w:jc w:val="left"/>
    </w:pPr>
    <w:rPr>
      <w:rFonts w:ascii="Times New Roman" w:hAnsi="Times New Roman" w:cs="Times New Roman"/>
      <w:sz w:val="24"/>
      <w:szCs w:val="24"/>
    </w:rPr>
  </w:style>
  <w:style w:type="paragraph" w:customStyle="1" w:styleId="Bulletedo2">
    <w:name w:val="Bulleted o 2"/>
    <w:basedOn w:val="a1"/>
    <w:rsid w:val="003208BE"/>
    <w:pPr>
      <w:spacing w:after="220"/>
      <w:ind w:left="2954" w:hanging="357"/>
      <w:jc w:val="left"/>
    </w:pPr>
    <w:rPr>
      <w:rFonts w:cs="Times New Roman"/>
      <w:sz w:val="22"/>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styleId="HTML">
    <w:name w:val="HTML Preformatted"/>
    <w:basedOn w:val="a1"/>
    <w:link w:val="HTML0"/>
    <w:rsid w:val="0032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rPr>
  </w:style>
  <w:style w:type="character" w:customStyle="1" w:styleId="HTML0">
    <w:name w:val="HTML 書式付き (文字)"/>
    <w:basedOn w:val="a7"/>
    <w:link w:val="HTML"/>
    <w:rsid w:val="003208BE"/>
    <w:rPr>
      <w:rFonts w:ascii="Courier New" w:eastAsia="ＭＳ 明朝" w:hAnsi="Courier New" w:cs="Courier New"/>
      <w:kern w:val="0"/>
      <w:sz w:val="20"/>
      <w:szCs w:val="20"/>
    </w:rPr>
  </w:style>
  <w:style w:type="paragraph" w:customStyle="1" w:styleId="Chaptitle">
    <w:name w:val="Chap_title"/>
    <w:basedOn w:val="a1"/>
    <w:next w:val="Normalaftertitle0"/>
    <w:rsid w:val="003208BE"/>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hAnsi="Times New Roman" w:cs="Times New Roman"/>
      <w:b/>
      <w:sz w:val="28"/>
      <w:lang w:val="en-GB" w:eastAsia="en-US"/>
    </w:rPr>
  </w:style>
  <w:style w:type="paragraph" w:customStyle="1" w:styleId="Normalaftertitle0">
    <w:name w:val="Normal_after_title"/>
    <w:basedOn w:val="a1"/>
    <w:rsid w:val="003208BE"/>
    <w:pPr>
      <w:tabs>
        <w:tab w:val="left" w:pos="794"/>
        <w:tab w:val="left" w:pos="1191"/>
        <w:tab w:val="left" w:pos="1588"/>
        <w:tab w:val="left" w:pos="1985"/>
      </w:tabs>
      <w:overflowPunct w:val="0"/>
      <w:autoSpaceDE w:val="0"/>
      <w:autoSpaceDN w:val="0"/>
      <w:adjustRightInd w:val="0"/>
      <w:spacing w:before="480"/>
      <w:textAlignment w:val="baseline"/>
    </w:pPr>
    <w:rPr>
      <w:rFonts w:ascii="Times New Roman" w:hAnsi="Times New Roman" w:cs="Times New Roman"/>
      <w:lang w:val="en-GB" w:eastAsia="en-US"/>
    </w:rPr>
  </w:style>
  <w:style w:type="paragraph" w:customStyle="1" w:styleId="AnnexNoTitle0">
    <w:name w:val="Annex_NoTitle"/>
    <w:basedOn w:val="a1"/>
    <w:next w:val="Normalaftertitle0"/>
    <w:rsid w:val="003208BE"/>
    <w:pPr>
      <w:keepNext/>
      <w:keepLines/>
      <w:tabs>
        <w:tab w:val="left" w:pos="794"/>
        <w:tab w:val="left" w:pos="1191"/>
        <w:tab w:val="left" w:pos="1588"/>
        <w:tab w:val="left" w:pos="1985"/>
      </w:tabs>
      <w:overflowPunct w:val="0"/>
      <w:autoSpaceDE w:val="0"/>
      <w:autoSpaceDN w:val="0"/>
      <w:adjustRightInd w:val="0"/>
      <w:spacing w:before="720"/>
      <w:jc w:val="center"/>
      <w:textAlignment w:val="baseline"/>
    </w:pPr>
    <w:rPr>
      <w:rFonts w:ascii="Times New Roman" w:hAnsi="Times New Roman" w:cs="Times New Roman"/>
      <w:b/>
      <w:sz w:val="24"/>
      <w:lang w:val="en-GB" w:eastAsia="en-US"/>
    </w:rPr>
  </w:style>
  <w:style w:type="character" w:customStyle="1" w:styleId="Appdef">
    <w:name w:val="App_def"/>
    <w:rsid w:val="003208BE"/>
    <w:rPr>
      <w:rFonts w:ascii="Times New Roman" w:eastAsia="SimSun" w:hAnsi="Times New Roman" w:cs="Arial"/>
      <w:b/>
      <w:color w:val="0000FF"/>
      <w:kern w:val="2"/>
      <w:lang w:val="en-US" w:eastAsia="zh-CN" w:bidi="ar-SA"/>
    </w:rPr>
  </w:style>
  <w:style w:type="character" w:customStyle="1" w:styleId="Appref">
    <w:name w:val="App_ref"/>
    <w:rsid w:val="003208BE"/>
    <w:rPr>
      <w:rFonts w:ascii="Arial" w:eastAsia="SimSun" w:hAnsi="Arial" w:cs="Arial"/>
      <w:color w:val="0000FF"/>
      <w:kern w:val="2"/>
      <w:lang w:val="en-US" w:eastAsia="zh-CN" w:bidi="ar-SA"/>
    </w:rPr>
  </w:style>
  <w:style w:type="paragraph" w:customStyle="1" w:styleId="AppendixNoTitle">
    <w:name w:val="Appendix_NoTitle"/>
    <w:basedOn w:val="AnnexNoTitle0"/>
    <w:next w:val="Normalaftertitle0"/>
    <w:rsid w:val="003208BE"/>
  </w:style>
  <w:style w:type="character" w:customStyle="1" w:styleId="Artdef">
    <w:name w:val="Art_def"/>
    <w:rsid w:val="003208BE"/>
    <w:rPr>
      <w:rFonts w:ascii="Times New Roman" w:eastAsia="SimSun" w:hAnsi="Times New Roman" w:cs="Arial"/>
      <w:b/>
      <w:color w:val="0000FF"/>
      <w:kern w:val="2"/>
      <w:lang w:val="en-US" w:eastAsia="zh-CN" w:bidi="ar-SA"/>
    </w:rPr>
  </w:style>
  <w:style w:type="paragraph" w:customStyle="1" w:styleId="Reftitle0">
    <w:name w:val="Ref_title"/>
    <w:basedOn w:val="1"/>
    <w:next w:val="Reftext0"/>
    <w:rsid w:val="003208BE"/>
    <w:pPr>
      <w:keepLines/>
      <w:numPr>
        <w:numId w:val="0"/>
      </w:numPr>
      <w:tabs>
        <w:tab w:val="clear" w:pos="400"/>
        <w:tab w:val="clear" w:pos="560"/>
        <w:tab w:val="left" w:pos="794"/>
        <w:tab w:val="left" w:pos="1191"/>
        <w:tab w:val="left" w:pos="1588"/>
        <w:tab w:val="left" w:pos="1985"/>
      </w:tabs>
      <w:suppressAutoHyphens w:val="0"/>
      <w:overflowPunct w:val="0"/>
      <w:autoSpaceDE w:val="0"/>
      <w:autoSpaceDN w:val="0"/>
      <w:adjustRightInd w:val="0"/>
      <w:spacing w:before="480" w:line="240" w:lineRule="auto"/>
      <w:textAlignment w:val="baseline"/>
      <w:outlineLvl w:val="9"/>
    </w:pPr>
    <w:rPr>
      <w:rFonts w:ascii="Times New Roman" w:hAnsi="Times New Roman" w:cs="Times New Roman"/>
      <w:bCs w:val="0"/>
      <w:szCs w:val="20"/>
      <w:lang w:val="en-GB" w:eastAsia="en-US"/>
    </w:rPr>
  </w:style>
  <w:style w:type="paragraph" w:customStyle="1" w:styleId="Reftext0">
    <w:name w:val="Ref_text"/>
    <w:basedOn w:val="a1"/>
    <w:rsid w:val="003208BE"/>
    <w:pPr>
      <w:tabs>
        <w:tab w:val="left" w:pos="794"/>
        <w:tab w:val="left" w:pos="1191"/>
        <w:tab w:val="left" w:pos="1588"/>
        <w:tab w:val="left" w:pos="1985"/>
      </w:tabs>
      <w:overflowPunct w:val="0"/>
      <w:autoSpaceDE w:val="0"/>
      <w:autoSpaceDN w:val="0"/>
      <w:adjustRightInd w:val="0"/>
      <w:ind w:left="794" w:hanging="794"/>
      <w:textAlignment w:val="baseline"/>
    </w:pPr>
    <w:rPr>
      <w:rFonts w:ascii="Times New Roman" w:hAnsi="Times New Roman" w:cs="Times New Roman"/>
      <w:lang w:val="en-GB" w:eastAsia="en-US"/>
    </w:rPr>
  </w:style>
  <w:style w:type="paragraph" w:customStyle="1" w:styleId="ArtNo">
    <w:name w:val="Art_No"/>
    <w:basedOn w:val="a1"/>
    <w:next w:val="Arttitle"/>
    <w:rsid w:val="003208BE"/>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cs="Times New Roman"/>
      <w:caps/>
      <w:sz w:val="28"/>
      <w:lang w:val="en-GB" w:eastAsia="en-US"/>
    </w:rPr>
  </w:style>
  <w:style w:type="paragraph" w:customStyle="1" w:styleId="Arttitle">
    <w:name w:val="Art_title"/>
    <w:basedOn w:val="a1"/>
    <w:next w:val="Normalaftertitle0"/>
    <w:rsid w:val="003208BE"/>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hAnsi="Times New Roman" w:cs="Times New Roman"/>
      <w:b/>
      <w:sz w:val="28"/>
      <w:lang w:val="en-GB" w:eastAsia="en-US"/>
    </w:rPr>
  </w:style>
  <w:style w:type="character" w:customStyle="1" w:styleId="Artref">
    <w:name w:val="Art_ref"/>
    <w:rsid w:val="003208BE"/>
    <w:rPr>
      <w:rFonts w:ascii="Arial" w:eastAsia="SimSun" w:hAnsi="Arial" w:cs="Arial"/>
      <w:color w:val="0000FF"/>
      <w:kern w:val="2"/>
      <w:lang w:val="en-US" w:eastAsia="zh-CN" w:bidi="ar-SA"/>
    </w:rPr>
  </w:style>
  <w:style w:type="paragraph" w:customStyle="1" w:styleId="Call0">
    <w:name w:val="Call"/>
    <w:basedOn w:val="a1"/>
    <w:next w:val="a1"/>
    <w:rsid w:val="003208BE"/>
    <w:pPr>
      <w:tabs>
        <w:tab w:val="left" w:pos="794"/>
      </w:tabs>
      <w:overflowPunct w:val="0"/>
      <w:autoSpaceDE w:val="0"/>
      <w:autoSpaceDN w:val="0"/>
      <w:adjustRightInd w:val="0"/>
      <w:spacing w:before="227"/>
      <w:ind w:left="794"/>
      <w:jc w:val="left"/>
      <w:textAlignment w:val="baseline"/>
    </w:pPr>
    <w:rPr>
      <w:rFonts w:ascii="Times New Roman" w:hAnsi="Times New Roman" w:cs="Times New Roman"/>
      <w:i/>
      <w:lang w:val="en-GB" w:eastAsia="en-US"/>
    </w:rPr>
  </w:style>
  <w:style w:type="paragraph" w:customStyle="1" w:styleId="ChapNo">
    <w:name w:val="Chap_No"/>
    <w:basedOn w:val="a1"/>
    <w:next w:val="Chaptitle"/>
    <w:rsid w:val="003208BE"/>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cs="Times New Roman"/>
      <w:b/>
      <w:caps/>
      <w:sz w:val="28"/>
      <w:lang w:val="en-GB" w:eastAsia="en-US"/>
    </w:rPr>
  </w:style>
  <w:style w:type="paragraph" w:customStyle="1" w:styleId="Equationlegend0">
    <w:name w:val="Equation_legend"/>
    <w:basedOn w:val="a1"/>
    <w:rsid w:val="003208BE"/>
    <w:pPr>
      <w:tabs>
        <w:tab w:val="right" w:pos="1814"/>
        <w:tab w:val="left" w:pos="1985"/>
      </w:tabs>
      <w:overflowPunct w:val="0"/>
      <w:autoSpaceDE w:val="0"/>
      <w:autoSpaceDN w:val="0"/>
      <w:adjustRightInd w:val="0"/>
      <w:spacing w:before="80"/>
      <w:ind w:left="1985" w:hanging="1985"/>
      <w:textAlignment w:val="baseline"/>
    </w:pPr>
    <w:rPr>
      <w:rFonts w:ascii="Times New Roman" w:hAnsi="Times New Roman" w:cs="Times New Roman"/>
      <w:lang w:val="en-GB" w:eastAsia="en-US"/>
    </w:rPr>
  </w:style>
  <w:style w:type="paragraph" w:customStyle="1" w:styleId="Figurelegend0">
    <w:name w:val="Figure_legend"/>
    <w:basedOn w:val="Tablelegend0"/>
    <w:next w:val="a1"/>
    <w:rsid w:val="003208BE"/>
  </w:style>
  <w:style w:type="paragraph" w:customStyle="1" w:styleId="Tablelegend0">
    <w:name w:val="Table_legend"/>
    <w:basedOn w:val="a1"/>
    <w:next w:val="a1"/>
    <w:rsid w:val="003208BE"/>
    <w:pPr>
      <w:keepNext/>
      <w:tabs>
        <w:tab w:val="left" w:pos="454"/>
      </w:tabs>
      <w:overflowPunct w:val="0"/>
      <w:autoSpaceDE w:val="0"/>
      <w:autoSpaceDN w:val="0"/>
      <w:adjustRightInd w:val="0"/>
      <w:spacing w:before="86"/>
      <w:textAlignment w:val="baseline"/>
    </w:pPr>
    <w:rPr>
      <w:rFonts w:ascii="Times New Roman" w:hAnsi="Times New Roman" w:cs="Times New Roman"/>
      <w:sz w:val="18"/>
      <w:lang w:val="en-GB" w:eastAsia="en-US"/>
    </w:rPr>
  </w:style>
  <w:style w:type="paragraph" w:customStyle="1" w:styleId="FigureNoTitle">
    <w:name w:val="Figure_NoTitle"/>
    <w:basedOn w:val="a1"/>
    <w:next w:val="Normalaftertitle0"/>
    <w:rsid w:val="003208BE"/>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ascii="Times New Roman" w:hAnsi="Times New Roman" w:cs="Times New Roman"/>
      <w:b/>
      <w:lang w:val="en-GB" w:eastAsia="en-US"/>
    </w:rPr>
  </w:style>
  <w:style w:type="paragraph" w:customStyle="1" w:styleId="Figurewithouttitle">
    <w:name w:val="Figure_without_title"/>
    <w:basedOn w:val="a1"/>
    <w:next w:val="Normalaftertitle0"/>
    <w:rsid w:val="003208BE"/>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ascii="Times New Roman" w:hAnsi="Times New Roman" w:cs="Times New Roman"/>
      <w:lang w:val="en-GB" w:eastAsia="en-US"/>
    </w:rPr>
  </w:style>
  <w:style w:type="paragraph" w:customStyle="1" w:styleId="FirstFooter">
    <w:name w:val="FirstFooter"/>
    <w:basedOn w:val="aff2"/>
    <w:rsid w:val="003208BE"/>
    <w:pPr>
      <w:tabs>
        <w:tab w:val="left" w:pos="907"/>
        <w:tab w:val="right" w:pos="8789"/>
        <w:tab w:val="right" w:pos="9725"/>
      </w:tabs>
      <w:spacing w:before="40" w:line="240" w:lineRule="auto"/>
      <w:jc w:val="left"/>
    </w:pPr>
    <w:rPr>
      <w:rFonts w:ascii="Times New Roman" w:hAnsi="Times New Roman" w:cs="Times New Roman"/>
      <w:b/>
      <w:caps/>
      <w:lang w:val="en-GB" w:eastAsia="en-US"/>
    </w:rPr>
  </w:style>
  <w:style w:type="paragraph" w:customStyle="1" w:styleId="Formal">
    <w:name w:val="Formal"/>
    <w:basedOn w:val="a1"/>
    <w:rsid w:val="003208BE"/>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jc w:val="left"/>
      <w:textAlignment w:val="baseline"/>
    </w:pPr>
    <w:rPr>
      <w:rFonts w:ascii="Courier New" w:hAnsi="Courier New" w:cs="Courier New"/>
      <w:noProof/>
      <w:sz w:val="18"/>
      <w:szCs w:val="18"/>
      <w:lang w:val="en-GB" w:eastAsia="en-US"/>
    </w:rPr>
  </w:style>
  <w:style w:type="paragraph" w:customStyle="1" w:styleId="Headingi">
    <w:name w:val="Heading_i"/>
    <w:basedOn w:val="30"/>
    <w:next w:val="a1"/>
    <w:rsid w:val="003208BE"/>
    <w:pPr>
      <w:keepLines/>
      <w:numPr>
        <w:ilvl w:val="0"/>
        <w:numId w:val="0"/>
      </w:numPr>
      <w:tabs>
        <w:tab w:val="clear" w:pos="660"/>
        <w:tab w:val="clear" w:pos="880"/>
        <w:tab w:val="left" w:pos="794"/>
        <w:tab w:val="left" w:pos="1191"/>
        <w:tab w:val="left" w:pos="1588"/>
        <w:tab w:val="left" w:pos="1985"/>
      </w:tabs>
      <w:suppressAutoHyphens w:val="0"/>
      <w:overflowPunct w:val="0"/>
      <w:autoSpaceDE w:val="0"/>
      <w:autoSpaceDN w:val="0"/>
      <w:adjustRightInd w:val="0"/>
      <w:spacing w:before="181" w:line="240" w:lineRule="auto"/>
      <w:ind w:left="794" w:hanging="794"/>
      <w:jc w:val="both"/>
      <w:textAlignment w:val="baseline"/>
    </w:pPr>
    <w:rPr>
      <w:rFonts w:ascii="Times New Roman" w:hAnsi="Times New Roman" w:cs="Times New Roman"/>
      <w:b w:val="0"/>
      <w:bCs w:val="0"/>
      <w:i/>
      <w:lang w:val="en-GB" w:eastAsia="en-US"/>
    </w:rPr>
  </w:style>
  <w:style w:type="paragraph" w:customStyle="1" w:styleId="PartNo">
    <w:name w:val="Part_No"/>
    <w:basedOn w:val="a1"/>
    <w:next w:val="Partref"/>
    <w:rsid w:val="003208BE"/>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ascii="Times New Roman" w:hAnsi="Times New Roman" w:cs="Times New Roman"/>
      <w:caps/>
      <w:sz w:val="28"/>
      <w:lang w:val="en-GB" w:eastAsia="en-US"/>
    </w:rPr>
  </w:style>
  <w:style w:type="paragraph" w:customStyle="1" w:styleId="Partref">
    <w:name w:val="Part_ref"/>
    <w:basedOn w:val="a1"/>
    <w:next w:val="Parttitle"/>
    <w:rsid w:val="003208BE"/>
    <w:pPr>
      <w:keepNext/>
      <w:keepLines/>
      <w:tabs>
        <w:tab w:val="left" w:pos="794"/>
        <w:tab w:val="left" w:pos="1191"/>
        <w:tab w:val="left" w:pos="1588"/>
        <w:tab w:val="left" w:pos="1985"/>
      </w:tabs>
      <w:overflowPunct w:val="0"/>
      <w:autoSpaceDE w:val="0"/>
      <w:autoSpaceDN w:val="0"/>
      <w:adjustRightInd w:val="0"/>
      <w:spacing w:before="280"/>
      <w:jc w:val="center"/>
      <w:textAlignment w:val="baseline"/>
    </w:pPr>
    <w:rPr>
      <w:rFonts w:ascii="Times New Roman" w:hAnsi="Times New Roman" w:cs="Times New Roman"/>
      <w:lang w:val="en-GB" w:eastAsia="en-US"/>
    </w:rPr>
  </w:style>
  <w:style w:type="paragraph" w:customStyle="1" w:styleId="Parttitle">
    <w:name w:val="Part_title"/>
    <w:basedOn w:val="a1"/>
    <w:next w:val="Normalaftertitle0"/>
    <w:rsid w:val="003208BE"/>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pPr>
    <w:rPr>
      <w:rFonts w:ascii="Times New Roman" w:hAnsi="Times New Roman" w:cs="Times New Roman"/>
      <w:b/>
      <w:sz w:val="28"/>
      <w:lang w:val="en-GB" w:eastAsia="en-US"/>
    </w:rPr>
  </w:style>
  <w:style w:type="paragraph" w:customStyle="1" w:styleId="Recdate">
    <w:name w:val="Rec_date"/>
    <w:basedOn w:val="a1"/>
    <w:next w:val="Normalaftertitle0"/>
    <w:rsid w:val="003208BE"/>
    <w:pPr>
      <w:keepNext/>
      <w:keepLines/>
      <w:overflowPunct w:val="0"/>
      <w:autoSpaceDE w:val="0"/>
      <w:autoSpaceDN w:val="0"/>
      <w:adjustRightInd w:val="0"/>
      <w:jc w:val="right"/>
      <w:textAlignment w:val="baseline"/>
    </w:pPr>
    <w:rPr>
      <w:rFonts w:ascii="Times New Roman" w:hAnsi="Times New Roman" w:cs="Times New Roman"/>
      <w:i/>
      <w:sz w:val="22"/>
      <w:lang w:val="en-GB" w:eastAsia="en-US"/>
    </w:rPr>
  </w:style>
  <w:style w:type="paragraph" w:customStyle="1" w:styleId="Questiondate">
    <w:name w:val="Question_date"/>
    <w:basedOn w:val="Recdate"/>
    <w:next w:val="Normalaftertitle0"/>
    <w:rsid w:val="003208BE"/>
  </w:style>
  <w:style w:type="paragraph" w:customStyle="1" w:styleId="QuestionNo">
    <w:name w:val="Question_No"/>
    <w:basedOn w:val="RecNo"/>
    <w:next w:val="Questiontitle"/>
    <w:rsid w:val="003208BE"/>
    <w:pPr>
      <w:keepNext/>
      <w:keepLines/>
      <w:tabs>
        <w:tab w:val="left" w:pos="794"/>
        <w:tab w:val="left" w:pos="1191"/>
        <w:tab w:val="left" w:pos="1588"/>
        <w:tab w:val="left" w:pos="1985"/>
      </w:tabs>
      <w:overflowPunct w:val="0"/>
      <w:autoSpaceDE w:val="0"/>
      <w:autoSpaceDN w:val="0"/>
      <w:adjustRightInd w:val="0"/>
      <w:textAlignment w:val="baseline"/>
    </w:pPr>
    <w:rPr>
      <w:rFonts w:ascii="Times New Roman Bold" w:hAnsi="Times New Roman Bold"/>
      <w:b/>
      <w:lang w:val="en-GB"/>
    </w:rPr>
  </w:style>
  <w:style w:type="paragraph" w:customStyle="1" w:styleId="Questiontitle">
    <w:name w:val="Question_title"/>
    <w:basedOn w:val="Rectitle1"/>
    <w:next w:val="Questionref"/>
    <w:rsid w:val="003208BE"/>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Bold" w:hAnsi="Times New Roman Bold"/>
      <w:b/>
      <w:sz w:val="24"/>
      <w:lang w:val="en-GB"/>
    </w:rPr>
  </w:style>
  <w:style w:type="paragraph" w:customStyle="1" w:styleId="Recref0">
    <w:name w:val="Rec_ref"/>
    <w:basedOn w:val="a1"/>
    <w:next w:val="1"/>
    <w:rsid w:val="003208BE"/>
    <w:pPr>
      <w:overflowPunct w:val="0"/>
      <w:autoSpaceDE w:val="0"/>
      <w:autoSpaceDN w:val="0"/>
      <w:adjustRightInd w:val="0"/>
      <w:jc w:val="center"/>
      <w:textAlignment w:val="baseline"/>
    </w:pPr>
    <w:rPr>
      <w:rFonts w:ascii="Times New Roman" w:hAnsi="Times New Roman" w:cs="Times New Roman"/>
      <w:i/>
      <w:lang w:val="en-GB" w:eastAsia="en-US"/>
    </w:rPr>
  </w:style>
  <w:style w:type="paragraph" w:customStyle="1" w:styleId="Questionref">
    <w:name w:val="Question_ref"/>
    <w:basedOn w:val="Recref0"/>
    <w:next w:val="Questiondate"/>
    <w:rsid w:val="003208BE"/>
  </w:style>
  <w:style w:type="paragraph" w:customStyle="1" w:styleId="Repdate">
    <w:name w:val="Rep_date"/>
    <w:basedOn w:val="Recdate"/>
    <w:next w:val="Normalaftertitle0"/>
    <w:rsid w:val="003208BE"/>
  </w:style>
  <w:style w:type="paragraph" w:customStyle="1" w:styleId="RepNo">
    <w:name w:val="Rep_No"/>
    <w:basedOn w:val="RecNo"/>
    <w:next w:val="Reptitle"/>
    <w:rsid w:val="003208BE"/>
    <w:pPr>
      <w:keepNext/>
      <w:keepLines/>
      <w:tabs>
        <w:tab w:val="left" w:pos="794"/>
        <w:tab w:val="left" w:pos="1191"/>
        <w:tab w:val="left" w:pos="1588"/>
        <w:tab w:val="left" w:pos="1985"/>
      </w:tabs>
      <w:overflowPunct w:val="0"/>
      <w:autoSpaceDE w:val="0"/>
      <w:autoSpaceDN w:val="0"/>
      <w:adjustRightInd w:val="0"/>
      <w:textAlignment w:val="baseline"/>
    </w:pPr>
    <w:rPr>
      <w:rFonts w:ascii="Times New Roman Bold" w:hAnsi="Times New Roman Bold"/>
      <w:b/>
      <w:lang w:val="en-GB"/>
    </w:rPr>
  </w:style>
  <w:style w:type="paragraph" w:customStyle="1" w:styleId="Reptitle">
    <w:name w:val="Rep_title"/>
    <w:basedOn w:val="Rectitle1"/>
    <w:next w:val="Repref"/>
    <w:rsid w:val="003208BE"/>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Bold" w:hAnsi="Times New Roman Bold"/>
      <w:b/>
      <w:sz w:val="24"/>
      <w:lang w:val="en-GB"/>
    </w:rPr>
  </w:style>
  <w:style w:type="paragraph" w:customStyle="1" w:styleId="Repref">
    <w:name w:val="Rep_ref"/>
    <w:basedOn w:val="Recref0"/>
    <w:next w:val="Repdate"/>
    <w:rsid w:val="003208BE"/>
  </w:style>
  <w:style w:type="paragraph" w:customStyle="1" w:styleId="Resdate">
    <w:name w:val="Res_date"/>
    <w:basedOn w:val="Recdate"/>
    <w:next w:val="Normalaftertitle0"/>
    <w:rsid w:val="003208BE"/>
  </w:style>
  <w:style w:type="character" w:customStyle="1" w:styleId="Resdef">
    <w:name w:val="Res_def"/>
    <w:rsid w:val="003208BE"/>
    <w:rPr>
      <w:rFonts w:ascii="Times New Roman" w:eastAsia="SimSun" w:hAnsi="Times New Roman" w:cs="Arial"/>
      <w:b/>
      <w:color w:val="0000FF"/>
      <w:kern w:val="2"/>
      <w:lang w:val="en-US" w:eastAsia="zh-CN" w:bidi="ar-SA"/>
    </w:rPr>
  </w:style>
  <w:style w:type="paragraph" w:customStyle="1" w:styleId="ResNo">
    <w:name w:val="Res_No"/>
    <w:basedOn w:val="RecNo"/>
    <w:next w:val="Restitle"/>
    <w:rsid w:val="003208BE"/>
    <w:pPr>
      <w:keepNext/>
      <w:keepLines/>
      <w:tabs>
        <w:tab w:val="left" w:pos="794"/>
        <w:tab w:val="left" w:pos="1191"/>
        <w:tab w:val="left" w:pos="1588"/>
        <w:tab w:val="left" w:pos="1985"/>
      </w:tabs>
      <w:overflowPunct w:val="0"/>
      <w:autoSpaceDE w:val="0"/>
      <w:autoSpaceDN w:val="0"/>
      <w:adjustRightInd w:val="0"/>
      <w:textAlignment w:val="baseline"/>
    </w:pPr>
    <w:rPr>
      <w:rFonts w:ascii="Times New Roman Bold" w:hAnsi="Times New Roman Bold"/>
      <w:b/>
      <w:lang w:val="en-GB"/>
    </w:rPr>
  </w:style>
  <w:style w:type="paragraph" w:customStyle="1" w:styleId="Restitle">
    <w:name w:val="Res_title"/>
    <w:basedOn w:val="Rectitle1"/>
    <w:next w:val="Resref"/>
    <w:rsid w:val="003208BE"/>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Bold" w:hAnsi="Times New Roman Bold"/>
      <w:b/>
      <w:sz w:val="24"/>
      <w:lang w:val="en-GB"/>
    </w:rPr>
  </w:style>
  <w:style w:type="paragraph" w:customStyle="1" w:styleId="Resref">
    <w:name w:val="Res_ref"/>
    <w:basedOn w:val="Recref0"/>
    <w:next w:val="Resdate"/>
    <w:rsid w:val="003208BE"/>
  </w:style>
  <w:style w:type="paragraph" w:customStyle="1" w:styleId="Section1">
    <w:name w:val="Section_1"/>
    <w:basedOn w:val="a1"/>
    <w:next w:val="a1"/>
    <w:rsid w:val="003208BE"/>
    <w:pPr>
      <w:overflowPunct w:val="0"/>
      <w:autoSpaceDE w:val="0"/>
      <w:autoSpaceDN w:val="0"/>
      <w:adjustRightInd w:val="0"/>
      <w:spacing w:before="624"/>
      <w:jc w:val="center"/>
      <w:textAlignment w:val="baseline"/>
    </w:pPr>
    <w:rPr>
      <w:rFonts w:ascii="Times New Roman" w:hAnsi="Times New Roman" w:cs="Times New Roman"/>
      <w:b/>
      <w:lang w:val="en-GB" w:eastAsia="en-US"/>
    </w:rPr>
  </w:style>
  <w:style w:type="paragraph" w:customStyle="1" w:styleId="Section2">
    <w:name w:val="Section_2"/>
    <w:basedOn w:val="a1"/>
    <w:next w:val="a1"/>
    <w:rsid w:val="003208BE"/>
    <w:pPr>
      <w:overflowPunct w:val="0"/>
      <w:autoSpaceDE w:val="0"/>
      <w:autoSpaceDN w:val="0"/>
      <w:adjustRightInd w:val="0"/>
      <w:spacing w:before="240"/>
      <w:jc w:val="center"/>
      <w:textAlignment w:val="baseline"/>
    </w:pPr>
    <w:rPr>
      <w:rFonts w:ascii="Times New Roman" w:hAnsi="Times New Roman" w:cs="Times New Roman"/>
      <w:i/>
      <w:lang w:val="en-GB" w:eastAsia="en-US"/>
    </w:rPr>
  </w:style>
  <w:style w:type="paragraph" w:customStyle="1" w:styleId="SectionNo">
    <w:name w:val="Section_No"/>
    <w:basedOn w:val="a1"/>
    <w:next w:val="Sectiontitle0"/>
    <w:rsid w:val="003208BE"/>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ascii="Times New Roman" w:hAnsi="Times New Roman" w:cs="Times New Roman"/>
      <w:caps/>
      <w:sz w:val="24"/>
      <w:lang w:val="en-GB" w:eastAsia="en-US"/>
    </w:rPr>
  </w:style>
  <w:style w:type="paragraph" w:customStyle="1" w:styleId="Sectiontitle0">
    <w:name w:val="Section_title"/>
    <w:basedOn w:val="a1"/>
    <w:rsid w:val="003208BE"/>
    <w:pPr>
      <w:overflowPunct w:val="0"/>
      <w:autoSpaceDE w:val="0"/>
      <w:autoSpaceDN w:val="0"/>
      <w:adjustRightInd w:val="0"/>
      <w:ind w:left="1418"/>
      <w:jc w:val="left"/>
      <w:textAlignment w:val="baseline"/>
    </w:pPr>
    <w:rPr>
      <w:rFonts w:cs="Times New Roman"/>
      <w:sz w:val="32"/>
      <w:lang w:eastAsia="en-US"/>
    </w:rPr>
  </w:style>
  <w:style w:type="paragraph" w:customStyle="1" w:styleId="Source">
    <w:name w:val="Source"/>
    <w:basedOn w:val="a1"/>
    <w:next w:val="Normalaftertitle0"/>
    <w:rsid w:val="003208BE"/>
    <w:pPr>
      <w:tabs>
        <w:tab w:val="left" w:pos="794"/>
        <w:tab w:val="left" w:pos="1191"/>
        <w:tab w:val="left" w:pos="1588"/>
        <w:tab w:val="left" w:pos="1985"/>
      </w:tabs>
      <w:overflowPunct w:val="0"/>
      <w:autoSpaceDE w:val="0"/>
      <w:autoSpaceDN w:val="0"/>
      <w:adjustRightInd w:val="0"/>
      <w:spacing w:before="840" w:after="200"/>
      <w:jc w:val="center"/>
      <w:textAlignment w:val="baseline"/>
    </w:pPr>
    <w:rPr>
      <w:rFonts w:ascii="Times New Roman" w:hAnsi="Times New Roman" w:cs="Times New Roman"/>
      <w:b/>
      <w:sz w:val="28"/>
      <w:lang w:val="en-GB" w:eastAsia="en-US"/>
    </w:rPr>
  </w:style>
  <w:style w:type="paragraph" w:customStyle="1" w:styleId="SpecialFooter">
    <w:name w:val="Special Footer"/>
    <w:basedOn w:val="aff2"/>
    <w:rsid w:val="003208BE"/>
    <w:pPr>
      <w:tabs>
        <w:tab w:val="left" w:pos="567"/>
        <w:tab w:val="left" w:pos="907"/>
        <w:tab w:val="left" w:pos="1134"/>
        <w:tab w:val="left" w:pos="1701"/>
        <w:tab w:val="left" w:pos="2268"/>
        <w:tab w:val="left" w:pos="2835"/>
        <w:tab w:val="right" w:pos="8789"/>
        <w:tab w:val="right" w:pos="9725"/>
      </w:tabs>
      <w:overflowPunct w:val="0"/>
      <w:autoSpaceDE w:val="0"/>
      <w:autoSpaceDN w:val="0"/>
      <w:adjustRightInd w:val="0"/>
      <w:spacing w:line="240" w:lineRule="auto"/>
      <w:jc w:val="left"/>
      <w:textAlignment w:val="baseline"/>
    </w:pPr>
    <w:rPr>
      <w:rFonts w:ascii="Times New Roman" w:hAnsi="Times New Roman" w:cs="Times New Roman"/>
      <w:b/>
      <w:caps/>
      <w:lang w:val="en-GB" w:eastAsia="en-US"/>
    </w:rPr>
  </w:style>
  <w:style w:type="character" w:customStyle="1" w:styleId="Tablefreq">
    <w:name w:val="Table_freq"/>
    <w:rsid w:val="003208BE"/>
    <w:rPr>
      <w:rFonts w:ascii="Arial" w:eastAsia="SimSun" w:hAnsi="Arial" w:cs="Arial"/>
      <w:b/>
      <w:color w:val="auto"/>
      <w:kern w:val="2"/>
      <w:lang w:val="en-US" w:eastAsia="zh-CN" w:bidi="ar-SA"/>
    </w:rPr>
  </w:style>
  <w:style w:type="paragraph" w:customStyle="1" w:styleId="TableNoTitle">
    <w:name w:val="Table_NoTitle"/>
    <w:basedOn w:val="a1"/>
    <w:next w:val="Tablehead0"/>
    <w:rsid w:val="003208BE"/>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rFonts w:ascii="Times New Roman" w:hAnsi="Times New Roman" w:cs="Times New Roman"/>
      <w:b/>
      <w:lang w:val="en-GB" w:eastAsia="en-US"/>
    </w:rPr>
  </w:style>
  <w:style w:type="paragraph" w:customStyle="1" w:styleId="Title1">
    <w:name w:val="Title 1"/>
    <w:basedOn w:val="Source"/>
    <w:next w:val="Title2"/>
    <w:rsid w:val="003208BE"/>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3208BE"/>
  </w:style>
  <w:style w:type="paragraph" w:customStyle="1" w:styleId="Title3">
    <w:name w:val="Title 3"/>
    <w:basedOn w:val="Title2"/>
    <w:next w:val="Title4"/>
    <w:rsid w:val="003208BE"/>
    <w:rPr>
      <w:caps w:val="0"/>
    </w:rPr>
  </w:style>
  <w:style w:type="paragraph" w:customStyle="1" w:styleId="Title4">
    <w:name w:val="Title 4"/>
    <w:basedOn w:val="Title3"/>
    <w:next w:val="1"/>
    <w:rsid w:val="003208BE"/>
    <w:rPr>
      <w:b/>
    </w:rPr>
  </w:style>
  <w:style w:type="paragraph" w:customStyle="1" w:styleId="Artheading">
    <w:name w:val="Art_heading"/>
    <w:basedOn w:val="a1"/>
    <w:next w:val="Normalaftertitle0"/>
    <w:rsid w:val="003208BE"/>
    <w:pPr>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cs="Times New Roman"/>
      <w:b/>
      <w:sz w:val="28"/>
      <w:lang w:val="en-GB" w:eastAsia="en-US"/>
    </w:rPr>
  </w:style>
  <w:style w:type="paragraph" w:customStyle="1" w:styleId="Annexref0">
    <w:name w:val="Annex_ref"/>
    <w:basedOn w:val="a1"/>
    <w:next w:val="a1"/>
    <w:rsid w:val="003208BE"/>
    <w:pPr>
      <w:tabs>
        <w:tab w:val="left" w:pos="794"/>
        <w:tab w:val="left" w:pos="1191"/>
        <w:tab w:val="left" w:pos="1588"/>
        <w:tab w:val="left" w:pos="1985"/>
      </w:tabs>
      <w:overflowPunct w:val="0"/>
      <w:autoSpaceDE w:val="0"/>
      <w:autoSpaceDN w:val="0"/>
      <w:adjustRightInd w:val="0"/>
      <w:jc w:val="center"/>
      <w:textAlignment w:val="baseline"/>
    </w:pPr>
    <w:rPr>
      <w:rFonts w:ascii="Times New Roman" w:hAnsi="Times New Roman" w:cs="Times New Roman"/>
      <w:lang w:val="en-GB" w:eastAsia="en-US"/>
    </w:rPr>
  </w:style>
  <w:style w:type="paragraph" w:customStyle="1" w:styleId="Appendixref0">
    <w:name w:val="Appendix_ref"/>
    <w:basedOn w:val="Annexref0"/>
    <w:next w:val="Normalaftertitle0"/>
    <w:rsid w:val="003208BE"/>
  </w:style>
  <w:style w:type="paragraph" w:customStyle="1" w:styleId="ASN1continue0">
    <w:name w:val="ASN.1_continue"/>
    <w:basedOn w:val="ASN1"/>
    <w:rsid w:val="003208BE"/>
    <w:pPr>
      <w:tabs>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Cs/>
      <w:noProof/>
      <w:szCs w:val="18"/>
      <w:lang w:val="en-GB"/>
    </w:rPr>
  </w:style>
  <w:style w:type="paragraph" w:customStyle="1" w:styleId="ASN1italic0">
    <w:name w:val="ASN.1_italic"/>
    <w:basedOn w:val="ASN1"/>
    <w:rsid w:val="003208BE"/>
    <w:pPr>
      <w:tabs>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bCs/>
      <w:i/>
      <w:noProof/>
      <w:szCs w:val="18"/>
      <w:lang w:val="en-GB"/>
    </w:rPr>
  </w:style>
  <w:style w:type="paragraph" w:customStyle="1" w:styleId="Couvnote0">
    <w:name w:val="Couv_note"/>
    <w:basedOn w:val="a1"/>
    <w:rsid w:val="003208BE"/>
    <w:pPr>
      <w:tabs>
        <w:tab w:val="left" w:pos="1134"/>
        <w:tab w:val="left" w:pos="1418"/>
      </w:tabs>
      <w:overflowPunct w:val="0"/>
      <w:autoSpaceDE w:val="0"/>
      <w:autoSpaceDN w:val="0"/>
      <w:adjustRightInd w:val="0"/>
      <w:spacing w:before="200"/>
      <w:textAlignment w:val="baseline"/>
    </w:pPr>
    <w:rPr>
      <w:rFonts w:cs="Times New Roman"/>
      <w:lang w:val="en-GB" w:eastAsia="en-US"/>
    </w:rPr>
  </w:style>
  <w:style w:type="paragraph" w:customStyle="1" w:styleId="CouvrecNo">
    <w:name w:val="Couv_rec_No"/>
    <w:basedOn w:val="a1"/>
    <w:rsid w:val="003208BE"/>
    <w:pPr>
      <w:overflowPunct w:val="0"/>
      <w:autoSpaceDE w:val="0"/>
      <w:autoSpaceDN w:val="0"/>
      <w:adjustRightInd w:val="0"/>
      <w:spacing w:before="6"/>
      <w:ind w:left="1418"/>
      <w:textAlignment w:val="baseline"/>
    </w:pPr>
    <w:rPr>
      <w:rFonts w:cs="Times New Roman"/>
      <w:sz w:val="32"/>
      <w:lang w:val="en-GB" w:eastAsia="en-US"/>
    </w:rPr>
  </w:style>
  <w:style w:type="paragraph" w:customStyle="1" w:styleId="Couvrectitle0">
    <w:name w:val="Couv_rec_title"/>
    <w:basedOn w:val="a1"/>
    <w:rsid w:val="003208BE"/>
    <w:pPr>
      <w:keepNext/>
      <w:keepLines/>
      <w:overflowPunct w:val="0"/>
      <w:autoSpaceDE w:val="0"/>
      <w:autoSpaceDN w:val="0"/>
      <w:adjustRightInd w:val="0"/>
      <w:spacing w:before="240"/>
      <w:ind w:left="1418"/>
      <w:jc w:val="left"/>
      <w:textAlignment w:val="baseline"/>
    </w:pPr>
    <w:rPr>
      <w:rFonts w:cs="Times New Roman"/>
      <w:b/>
      <w:sz w:val="36"/>
      <w:lang w:val="en-GB" w:eastAsia="en-US"/>
    </w:rPr>
  </w:style>
  <w:style w:type="paragraph" w:customStyle="1" w:styleId="Indextitle0">
    <w:name w:val="Index_title"/>
    <w:basedOn w:val="a1"/>
    <w:rsid w:val="003208BE"/>
    <w:pPr>
      <w:tabs>
        <w:tab w:val="left" w:pos="794"/>
        <w:tab w:val="left" w:pos="1191"/>
        <w:tab w:val="left" w:pos="1588"/>
        <w:tab w:val="left" w:pos="1985"/>
      </w:tabs>
      <w:overflowPunct w:val="0"/>
      <w:autoSpaceDE w:val="0"/>
      <w:autoSpaceDN w:val="0"/>
      <w:adjustRightInd w:val="0"/>
      <w:spacing w:after="68"/>
      <w:jc w:val="center"/>
      <w:textAlignment w:val="baseline"/>
    </w:pPr>
    <w:rPr>
      <w:rFonts w:ascii="Times New Roman" w:hAnsi="Times New Roman" w:cs="Times New Roman"/>
      <w:b/>
      <w:sz w:val="24"/>
      <w:lang w:val="en-GB" w:eastAsia="en-US"/>
    </w:rPr>
  </w:style>
  <w:style w:type="paragraph" w:customStyle="1" w:styleId="Tablefin0">
    <w:name w:val="Table_fin"/>
    <w:basedOn w:val="a1"/>
    <w:next w:val="a1"/>
    <w:rsid w:val="003208BE"/>
    <w:pPr>
      <w:overflowPunct w:val="0"/>
      <w:autoSpaceDE w:val="0"/>
      <w:autoSpaceDN w:val="0"/>
      <w:adjustRightInd w:val="0"/>
      <w:textAlignment w:val="baseline"/>
    </w:pPr>
    <w:rPr>
      <w:rFonts w:ascii="Times New Roman" w:hAnsi="Times New Roman" w:cs="Times New Roman"/>
      <w:sz w:val="12"/>
      <w:lang w:val="en-GB" w:eastAsia="en-US"/>
    </w:rPr>
  </w:style>
  <w:style w:type="paragraph" w:customStyle="1" w:styleId="CharCharCharCharCharCharCharCharCharCharCharCharCharCharCharCharCharCharCharCharCharCharCharCharCharCharCharCharCharChar0">
    <w:name w:val=" Char Char Char Char Char Char Char Char Char Char Char Char Char Char Char Char Char Char Char Char Char (文字) (文字) Char Char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CharCharCharCharCharCharChar0">
    <w:name w:val="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CharCharCharCharCharCharCharCharCharCharCharCharCharCharCharCharCharCharCharCharCharCharCharCharCharCharCharCharCharCharCharCharChar0">
    <w:name w:val=" Char Char Char Char Char Char Char Char Char Char Char Char Char Char Char Char Char Char Char Char Char (文字) (文字) Char Char Char Char Char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CharCharCharCharCharCharCharCharCharCharCharCharCharCharCharCharCharCharCharCharCharCharCharCharCharCharCharCharCharCharCharCharCharChar0">
    <w:name w:val=" Char Char Char Char Char Char Char Char Char Char Char Char Char Char Char Char Char Char Char Char Char (文字) (文字) Char Char Char Char Char Char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CharCharCharCharCharCharCharCharCharCharCharCharCharCharCharCharCharCharCharCharCharCharCharCharCharCharCharCharCharCharCharChar0">
    <w:name w:val=" Char Char Char Char Char Char Char Char Char Char Char Char Char Char Char Char Char Char Char Char Char (文字) (文字) Char Char Char Char Char Char Char Char Char Char Char"/>
    <w:semiHidden/>
    <w:rsid w:val="003208BE"/>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NormalBold">
    <w:name w:val="Normal + Bold"/>
    <w:basedOn w:val="a1"/>
    <w:rsid w:val="003208BE"/>
    <w:pPr>
      <w:suppressAutoHyphens/>
      <w:jc w:val="left"/>
    </w:pPr>
    <w:rPr>
      <w:rFonts w:ascii="Times New Roman" w:eastAsia="PMingLiU" w:hAnsi="Times New Roman" w:cs="Times New Roman"/>
      <w:b/>
      <w:sz w:val="24"/>
      <w:lang w:eastAsia="ar-SA"/>
    </w:rPr>
  </w:style>
  <w:style w:type="paragraph" w:customStyle="1" w:styleId="Revision1">
    <w:name w:val="Revision1"/>
    <w:hidden/>
    <w:uiPriority w:val="99"/>
    <w:semiHidden/>
    <w:rsid w:val="003208BE"/>
    <w:rPr>
      <w:rFonts w:ascii="Times New Roman" w:eastAsia="ＭＳ 明朝" w:hAnsi="Times New Roman" w:cs="Times New Roman"/>
      <w:kern w:val="0"/>
      <w:sz w:val="20"/>
      <w:szCs w:val="20"/>
      <w:lang w:eastAsia="en-US"/>
    </w:rPr>
  </w:style>
  <w:style w:type="paragraph" w:customStyle="1" w:styleId="13">
    <w:name w:val="リスト段落1"/>
    <w:basedOn w:val="a1"/>
    <w:uiPriority w:val="34"/>
    <w:qFormat/>
    <w:rsid w:val="003208BE"/>
    <w:pPr>
      <w:overflowPunct w:val="0"/>
      <w:autoSpaceDE w:val="0"/>
      <w:autoSpaceDN w:val="0"/>
      <w:adjustRightInd w:val="0"/>
      <w:ind w:leftChars="400" w:left="840"/>
      <w:jc w:val="left"/>
      <w:textAlignment w:val="baseline"/>
    </w:pPr>
    <w:rPr>
      <w:rFonts w:ascii="Times New Roman" w:hAnsi="Times New Roman" w:cs="Times New Roman"/>
      <w:lang w:eastAsia="en-US"/>
    </w:rPr>
  </w:style>
  <w:style w:type="character" w:customStyle="1" w:styleId="410">
    <w:name w:val="見出し 4 (文字)1"/>
    <w:aliases w:val="Heading 4 Char1 (文字),Heading 4 Char Char (文字)"/>
    <w:semiHidden/>
    <w:rsid w:val="003208BE"/>
    <w:rPr>
      <w:rFonts w:ascii="Times New Roman" w:eastAsia="SimSun" w:hAnsi="Times New Roman" w:cs="Arial"/>
      <w:b/>
      <w:bCs/>
      <w:color w:val="0000FF"/>
      <w:kern w:val="2"/>
      <w:lang w:val="en-GB" w:eastAsia="en-US" w:bidi="ar-SA"/>
    </w:rPr>
  </w:style>
  <w:style w:type="character" w:customStyle="1" w:styleId="14">
    <w:name w:val="ヘッダー (文字)1"/>
    <w:aliases w:val="h (文字),Header/Footer (文字)"/>
    <w:semiHidden/>
    <w:rsid w:val="003208BE"/>
    <w:rPr>
      <w:rFonts w:ascii="Arial" w:eastAsia="SimSun" w:hAnsi="Arial" w:cs="Arial"/>
      <w:color w:val="0000FF"/>
      <w:kern w:val="2"/>
      <w:lang w:val="en-GB" w:eastAsia="en-US" w:bidi="ar-SA"/>
    </w:rPr>
  </w:style>
  <w:style w:type="paragraph" w:customStyle="1" w:styleId="15">
    <w:name w:val="変更箇所1"/>
    <w:uiPriority w:val="99"/>
    <w:semiHidden/>
    <w:rsid w:val="003208BE"/>
    <w:rPr>
      <w:rFonts w:ascii="Times New Roman" w:eastAsia="ＭＳ 明朝" w:hAnsi="Times New Roman" w:cs="Times New Roman"/>
      <w:kern w:val="0"/>
      <w:sz w:val="20"/>
      <w:szCs w:val="20"/>
      <w:lang w:val="en-GB" w:eastAsia="en-US"/>
    </w:rPr>
  </w:style>
  <w:style w:type="paragraph" w:customStyle="1" w:styleId="Bibliography1">
    <w:name w:val="Bibliography1"/>
    <w:basedOn w:val="a1"/>
    <w:rsid w:val="003208BE"/>
    <w:pPr>
      <w:tabs>
        <w:tab w:val="left" w:pos="660"/>
      </w:tabs>
      <w:ind w:left="660" w:hanging="660"/>
    </w:pPr>
    <w:rPr>
      <w:rFonts w:cs="Times New Roman"/>
      <w:lang w:eastAsia="en-US"/>
    </w:rPr>
  </w:style>
  <w:style w:type="paragraph" w:styleId="affff9">
    <w:name w:val="List Paragraph"/>
    <w:basedOn w:val="a1"/>
    <w:uiPriority w:val="34"/>
    <w:qFormat/>
    <w:rsid w:val="003208BE"/>
    <w:pPr>
      <w:ind w:leftChars="400" w:left="840"/>
    </w:pPr>
  </w:style>
  <w:style w:type="numbering" w:customStyle="1" w:styleId="16">
    <w:name w:val="リストなし1"/>
    <w:next w:val="a9"/>
    <w:uiPriority w:val="99"/>
    <w:semiHidden/>
    <w:rsid w:val="003208BE"/>
  </w:style>
  <w:style w:type="paragraph" w:customStyle="1" w:styleId="StyleHeading1Justified">
    <w:name w:val="Style Heading 1 + Justified"/>
    <w:basedOn w:val="1"/>
    <w:rsid w:val="003208BE"/>
    <w:pPr>
      <w:tabs>
        <w:tab w:val="clear" w:pos="400"/>
        <w:tab w:val="clear" w:pos="560"/>
        <w:tab w:val="left" w:pos="360"/>
        <w:tab w:val="left" w:pos="720"/>
        <w:tab w:val="left" w:pos="1080"/>
        <w:tab w:val="left" w:pos="1440"/>
      </w:tabs>
      <w:suppressAutoHyphens w:val="0"/>
      <w:overflowPunct w:val="0"/>
      <w:autoSpaceDE w:val="0"/>
      <w:autoSpaceDN w:val="0"/>
      <w:adjustRightInd w:val="0"/>
      <w:spacing w:before="240" w:after="60" w:line="240" w:lineRule="auto"/>
      <w:ind w:left="360" w:hanging="360"/>
      <w:jc w:val="both"/>
      <w:textAlignment w:val="baseline"/>
    </w:pPr>
    <w:rPr>
      <w:rFonts w:ascii="Times New Roman Bold" w:hAnsi="Times New Roman Bold" w:cs="Times New Roman"/>
      <w:kern w:val="32"/>
      <w:sz w:val="32"/>
      <w:szCs w:val="20"/>
      <w:lang w:eastAsia="en-US"/>
    </w:rPr>
  </w:style>
  <w:style w:type="table" w:customStyle="1" w:styleId="17">
    <w:name w:val="表 (格子)1"/>
    <w:basedOn w:val="a8"/>
    <w:next w:val="affff8"/>
    <w:uiPriority w:val="99"/>
    <w:rsid w:val="003208BE"/>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eastAsia="ＭＳ 明朝" w:hAnsi="CG Times"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a">
    <w:name w:val="Revision"/>
    <w:hidden/>
    <w:uiPriority w:val="99"/>
    <w:semiHidden/>
    <w:rsid w:val="003208BE"/>
    <w:rPr>
      <w:rFonts w:ascii="Times New Roman" w:eastAsia="ＭＳ 明朝" w:hAnsi="Times New Roman" w:cs="Times New Roman"/>
      <w:kern w:val="0"/>
      <w:sz w:val="20"/>
      <w:szCs w:val="20"/>
      <w:lang w:val="en-GB" w:eastAsia="en-US"/>
    </w:rPr>
  </w:style>
  <w:style w:type="numbering" w:customStyle="1" w:styleId="SVCNumbers1">
    <w:name w:val="SVC Numbers1"/>
    <w:rsid w:val="003208BE"/>
    <w:pPr>
      <w:numPr>
        <w:numId w:val="20"/>
      </w:numPr>
    </w:pPr>
  </w:style>
  <w:style w:type="numbering" w:customStyle="1" w:styleId="AVCBullet1">
    <w:name w:val="AVC Bullet1"/>
    <w:rsid w:val="003208BE"/>
    <w:pPr>
      <w:numPr>
        <w:numId w:val="5"/>
      </w:numPr>
    </w:pPr>
  </w:style>
  <w:style w:type="numbering" w:customStyle="1" w:styleId="SVCBullets1">
    <w:name w:val="SVC Bullets1"/>
    <w:rsid w:val="003208BE"/>
    <w:pPr>
      <w:numPr>
        <w:numId w:val="3"/>
      </w:numPr>
    </w:pPr>
  </w:style>
  <w:style w:type="numbering" w:customStyle="1" w:styleId="SVCIndent1">
    <w:name w:val="SVC Indent1"/>
    <w:rsid w:val="003208BE"/>
    <w:pPr>
      <w:numPr>
        <w:numId w:val="21"/>
      </w:numPr>
    </w:pPr>
  </w:style>
  <w:style w:type="paragraph" w:customStyle="1" w:styleId="Revision2">
    <w:name w:val="Revision2"/>
    <w:hidden/>
    <w:uiPriority w:val="99"/>
    <w:semiHidden/>
    <w:rsid w:val="003208BE"/>
    <w:rPr>
      <w:rFonts w:ascii="Arial" w:eastAsia="ＭＳ 明朝" w:hAnsi="Arial" w:cs="Arial"/>
      <w:kern w:val="0"/>
      <w:sz w:val="20"/>
      <w:szCs w:val="20"/>
    </w:rPr>
  </w:style>
  <w:style w:type="paragraph" w:styleId="Web">
    <w:name w:val="Normal (Web)"/>
    <w:basedOn w:val="a1"/>
    <w:uiPriority w:val="99"/>
    <w:unhideWhenUsed/>
    <w:rsid w:val="003208BE"/>
    <w:pPr>
      <w:spacing w:before="100" w:beforeAutospacing="1" w:after="100" w:afterAutospacing="1"/>
      <w:jc w:val="left"/>
    </w:pPr>
    <w:rPr>
      <w:rFonts w:ascii="Times New Roman" w:hAnsi="Times New Roman" w:cs="Times New Roman"/>
      <w:sz w:val="24"/>
      <w:szCs w:val="24"/>
      <w:lang w:eastAsia="zh-CN"/>
    </w:rPr>
  </w:style>
  <w:style w:type="numbering" w:customStyle="1" w:styleId="NoList1">
    <w:name w:val="No List1"/>
    <w:next w:val="a9"/>
    <w:uiPriority w:val="99"/>
    <w:semiHidden/>
    <w:unhideWhenUsed/>
    <w:rsid w:val="003208BE"/>
  </w:style>
  <w:style w:type="table" w:customStyle="1" w:styleId="TableGrid1">
    <w:name w:val="Table Grid1"/>
    <w:basedOn w:val="a8"/>
    <w:next w:val="affff8"/>
    <w:rsid w:val="003208BE"/>
    <w:pPr>
      <w:overflowPunct w:val="0"/>
      <w:autoSpaceDE w:val="0"/>
      <w:autoSpaceDN w:val="0"/>
      <w:adjustRightInd w:val="0"/>
      <w:textAlignment w:val="baseline"/>
    </w:pPr>
    <w:rPr>
      <w:rFonts w:ascii="Times New Roman" w:eastAsia="SimSu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VCBullets2">
    <w:name w:val="SVC Bullets2"/>
    <w:rsid w:val="003208BE"/>
    <w:pPr>
      <w:numPr>
        <w:numId w:val="22"/>
      </w:numPr>
    </w:pPr>
  </w:style>
  <w:style w:type="numbering" w:customStyle="1" w:styleId="SVCIndent2">
    <w:name w:val="SVC Indent2"/>
    <w:basedOn w:val="SVCBullets"/>
    <w:rsid w:val="003208BE"/>
    <w:pPr>
      <w:numPr>
        <w:numId w:val="9"/>
      </w:numPr>
    </w:pPr>
  </w:style>
  <w:style w:type="numbering" w:customStyle="1" w:styleId="SVCNumbers2">
    <w:name w:val="SVC Numbers2"/>
    <w:rsid w:val="003208BE"/>
    <w:pPr>
      <w:numPr>
        <w:numId w:val="18"/>
      </w:numPr>
    </w:pPr>
  </w:style>
  <w:style w:type="numbering" w:customStyle="1" w:styleId="AVCBullet2">
    <w:name w:val="AVC Bullet2"/>
    <w:rsid w:val="003208BE"/>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3.wmf"/><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23</Pages>
  <Words>6642</Words>
  <Characters>37866</Characters>
  <Application>Microsoft Office Word</Application>
  <DocSecurity>0</DocSecurity>
  <Lines>315</Lines>
  <Paragraphs>88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Windows ユーザー</cp:lastModifiedBy>
  <cp:revision>5</cp:revision>
  <dcterms:created xsi:type="dcterms:W3CDTF">2014-10-19T09:07:00Z</dcterms:created>
  <dcterms:modified xsi:type="dcterms:W3CDTF">2014-10-19T09:49:00Z</dcterms:modified>
</cp:coreProperties>
</file>