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:rsidTr="00150997">
        <w:tc>
          <w:tcPr>
            <w:tcW w:w="6408" w:type="dxa"/>
          </w:tcPr>
          <w:p w:rsidR="006C5D39" w:rsidRPr="005B217D" w:rsidRDefault="000034A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150997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E05E8" w:rsidP="0008587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3465B">
              <w:rPr>
                <w:szCs w:val="22"/>
                <w:lang w:val="en-CA"/>
              </w:rPr>
              <w:t>10th Meeting: Strasbourg, FR, 18–24 Oct. 2014</w:t>
            </w:r>
          </w:p>
        </w:tc>
        <w:tc>
          <w:tcPr>
            <w:tcW w:w="3168" w:type="dxa"/>
          </w:tcPr>
          <w:p w:rsidR="008A4B4C" w:rsidRPr="005B217D" w:rsidRDefault="00E61DAC" w:rsidP="004642A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proofErr w:type="spellStart"/>
            <w:r w:rsidR="006C5D39" w:rsidRPr="005B217D">
              <w:rPr>
                <w:lang w:val="en-CA"/>
              </w:rPr>
              <w:t>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6E05E8">
              <w:rPr>
                <w:lang w:val="en-CA"/>
              </w:rPr>
              <w:t>J</w:t>
            </w:r>
            <w:r w:rsidR="004642AE">
              <w:rPr>
                <w:u w:val="single"/>
                <w:lang w:val="en-CA"/>
              </w:rPr>
              <w:t>0106</w:t>
            </w:r>
            <w:r w:rsidR="00A82854">
              <w:rPr>
                <w:u w:val="single"/>
                <w:lang w:val="en-CA"/>
              </w:rPr>
              <w:t>_v2</w:t>
            </w:r>
            <w:proofErr w:type="spellEnd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95"/>
        <w:gridCol w:w="851"/>
        <w:gridCol w:w="3372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C4190" w:rsidP="00BC419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Initial text for the specification of </w:t>
            </w:r>
            <w:r w:rsidR="00F3697D">
              <w:rPr>
                <w:b/>
                <w:szCs w:val="22"/>
                <w:lang w:val="en-CA"/>
              </w:rPr>
              <w:t>profiles</w:t>
            </w:r>
            <w:r w:rsidR="00051AEE">
              <w:rPr>
                <w:b/>
                <w:szCs w:val="22"/>
                <w:lang w:val="en-CA"/>
              </w:rPr>
              <w:t>, tiers</w:t>
            </w:r>
            <w:r w:rsidR="00860E45">
              <w:rPr>
                <w:b/>
                <w:szCs w:val="22"/>
                <w:lang w:val="en-CA"/>
              </w:rPr>
              <w:t>,</w:t>
            </w:r>
            <w:r w:rsidR="00F3697D">
              <w:rPr>
                <w:b/>
                <w:szCs w:val="22"/>
                <w:lang w:val="en-CA"/>
              </w:rPr>
              <w:t xml:space="preserve"> and level</w:t>
            </w:r>
            <w:r w:rsidR="00FB7AC7">
              <w:rPr>
                <w:b/>
                <w:szCs w:val="22"/>
                <w:lang w:val="en-CA"/>
              </w:rPr>
              <w:t>s</w:t>
            </w:r>
            <w:r w:rsidR="00F3697D"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  <w:lang w:val="en-CA"/>
              </w:rPr>
              <w:t xml:space="preserve">in </w:t>
            </w:r>
            <w:r w:rsidR="00F3697D">
              <w:rPr>
                <w:b/>
                <w:szCs w:val="22"/>
                <w:lang w:val="en-CA"/>
              </w:rPr>
              <w:t>3D-HEVC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3697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3697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:rsidTr="003B7E98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E61DAC" w:rsidRPr="005B217D" w:rsidRDefault="00F3697D" w:rsidP="004642A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Gerhard Tech</w:t>
            </w:r>
            <w:r w:rsidR="00E61DAC" w:rsidRPr="005B217D">
              <w:rPr>
                <w:szCs w:val="22"/>
                <w:lang w:val="en-CA"/>
              </w:rPr>
              <w:br/>
            </w:r>
            <w:proofErr w:type="spellStart"/>
            <w:r w:rsidR="004642AE">
              <w:rPr>
                <w:szCs w:val="22"/>
                <w:lang w:val="en-CA"/>
              </w:rPr>
              <w:t>Karsten</w:t>
            </w:r>
            <w:proofErr w:type="spellEnd"/>
            <w:r w:rsidR="004642AE">
              <w:rPr>
                <w:szCs w:val="22"/>
                <w:lang w:val="en-CA"/>
              </w:rPr>
              <w:t xml:space="preserve"> Müller</w:t>
            </w:r>
          </w:p>
        </w:tc>
        <w:tc>
          <w:tcPr>
            <w:tcW w:w="851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372" w:type="dxa"/>
          </w:tcPr>
          <w:p w:rsidR="00E61DAC" w:rsidRDefault="00F3697D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gerhard.tech@hhi.fraunhofer.de</w:t>
            </w:r>
          </w:p>
          <w:p w:rsidR="003B7E98" w:rsidRPr="005B217D" w:rsidRDefault="003B7E98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karsten.mueller@hhi.fraunhofer.de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F369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Fraunhofer </w:t>
            </w:r>
            <w:proofErr w:type="spellStart"/>
            <w:r>
              <w:rPr>
                <w:szCs w:val="22"/>
                <w:lang w:val="en-CA"/>
              </w:rPr>
              <w:t>HHI</w:t>
            </w:r>
            <w:proofErr w:type="spellEnd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Default="003127D1" w:rsidP="009234A5">
      <w:pPr>
        <w:jc w:val="both"/>
        <w:rPr>
          <w:ins w:id="0" w:author="Author"/>
          <w:szCs w:val="22"/>
          <w:lang w:val="en-CA"/>
        </w:rPr>
      </w:pPr>
      <w:r>
        <w:rPr>
          <w:szCs w:val="22"/>
          <w:lang w:val="en-CA"/>
        </w:rPr>
        <w:t xml:space="preserve">Initial text for </w:t>
      </w:r>
      <w:r w:rsidR="00BC4190">
        <w:rPr>
          <w:szCs w:val="22"/>
          <w:lang w:val="en-CA"/>
        </w:rPr>
        <w:t xml:space="preserve">the specification of </w:t>
      </w:r>
      <w:r>
        <w:rPr>
          <w:szCs w:val="22"/>
          <w:lang w:val="en-CA"/>
        </w:rPr>
        <w:t>profiles, tiers and level</w:t>
      </w:r>
      <w:r w:rsidR="00BC4190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</w:t>
      </w:r>
      <w:r w:rsidR="00BC4190">
        <w:rPr>
          <w:szCs w:val="22"/>
          <w:lang w:val="en-CA"/>
        </w:rPr>
        <w:t xml:space="preserve">in </w:t>
      </w:r>
      <w:r w:rsidR="002B5019">
        <w:rPr>
          <w:szCs w:val="22"/>
          <w:lang w:val="en-CA"/>
        </w:rPr>
        <w:t>3D-HEVC</w:t>
      </w:r>
      <w:r w:rsidR="006D4AAF">
        <w:rPr>
          <w:szCs w:val="22"/>
          <w:lang w:val="en-CA"/>
        </w:rPr>
        <w:t xml:space="preserve"> is provided</w:t>
      </w:r>
      <w:r>
        <w:rPr>
          <w:szCs w:val="22"/>
          <w:lang w:val="en-CA"/>
        </w:rPr>
        <w:t xml:space="preserve">, which can be further </w:t>
      </w:r>
      <w:r w:rsidR="00BC4190">
        <w:rPr>
          <w:szCs w:val="22"/>
          <w:lang w:val="en-CA"/>
        </w:rPr>
        <w:t xml:space="preserve">discussed and </w:t>
      </w:r>
      <w:r>
        <w:rPr>
          <w:szCs w:val="22"/>
          <w:lang w:val="en-CA"/>
        </w:rPr>
        <w:t>refine</w:t>
      </w:r>
      <w:r w:rsidR="002618E5">
        <w:rPr>
          <w:szCs w:val="22"/>
          <w:lang w:val="en-CA"/>
        </w:rPr>
        <w:t>d</w:t>
      </w:r>
      <w:r w:rsidR="002B5019">
        <w:rPr>
          <w:szCs w:val="22"/>
          <w:lang w:val="en-CA"/>
        </w:rPr>
        <w:t xml:space="preserve"> at the meeting.</w:t>
      </w:r>
    </w:p>
    <w:p w:rsidR="0050235B" w:rsidRPr="005B217D" w:rsidRDefault="0050235B" w:rsidP="009234A5">
      <w:pPr>
        <w:jc w:val="both"/>
        <w:rPr>
          <w:szCs w:val="22"/>
          <w:lang w:val="en-CA"/>
        </w:rPr>
      </w:pPr>
      <w:ins w:id="1" w:author="Author">
        <w:r>
          <w:rPr>
            <w:szCs w:val="22"/>
            <w:lang w:val="en-CA"/>
          </w:rPr>
          <w:t xml:space="preserve">The second version of this document (v2) has been revised according to the </w:t>
        </w:r>
        <w:r w:rsidR="002852ED">
          <w:rPr>
            <w:szCs w:val="22"/>
            <w:lang w:val="en-CA"/>
          </w:rPr>
          <w:t>decisions of the joint meeting of JCT-</w:t>
        </w:r>
        <w:proofErr w:type="spellStart"/>
        <w:r w:rsidR="002852ED">
          <w:rPr>
            <w:szCs w:val="22"/>
            <w:lang w:val="en-CA"/>
          </w:rPr>
          <w:t>3V</w:t>
        </w:r>
        <w:proofErr w:type="spellEnd"/>
        <w:r w:rsidR="002852ED">
          <w:rPr>
            <w:szCs w:val="22"/>
            <w:lang w:val="en-CA"/>
          </w:rPr>
          <w:t xml:space="preserve"> and the parent bodies and the technical adjustments discussed in </w:t>
        </w:r>
        <w:r w:rsidR="00C5157B">
          <w:rPr>
            <w:szCs w:val="22"/>
            <w:lang w:val="en-CA"/>
          </w:rPr>
          <w:t xml:space="preserve">the </w:t>
        </w:r>
        <w:r>
          <w:rPr>
            <w:szCs w:val="22"/>
            <w:lang w:val="en-CA"/>
          </w:rPr>
          <w:t>JCT-</w:t>
        </w:r>
        <w:proofErr w:type="spellStart"/>
        <w:r>
          <w:rPr>
            <w:szCs w:val="22"/>
            <w:lang w:val="en-CA"/>
          </w:rPr>
          <w:t>3V</w:t>
        </w:r>
        <w:proofErr w:type="spellEnd"/>
        <w:r>
          <w:rPr>
            <w:szCs w:val="22"/>
            <w:lang w:val="en-CA"/>
          </w:rPr>
          <w:t xml:space="preserve"> meeting.</w:t>
        </w:r>
      </w:ins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E61DAC" w:rsidRDefault="00F3697D" w:rsidP="00D07AD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current 3D-HEVC Draft 9 does not include </w:t>
      </w:r>
      <w:r w:rsidR="00051AEE">
        <w:rPr>
          <w:szCs w:val="22"/>
          <w:lang w:val="en-CA"/>
        </w:rPr>
        <w:t xml:space="preserve">text defining </w:t>
      </w:r>
      <w:r>
        <w:rPr>
          <w:szCs w:val="22"/>
          <w:lang w:val="en-CA"/>
        </w:rPr>
        <w:t>profile</w:t>
      </w:r>
      <w:r w:rsidR="00051AEE">
        <w:rPr>
          <w:szCs w:val="22"/>
          <w:lang w:val="en-CA"/>
        </w:rPr>
        <w:t>s</w:t>
      </w:r>
      <w:r>
        <w:rPr>
          <w:szCs w:val="22"/>
          <w:lang w:val="en-CA"/>
        </w:rPr>
        <w:t>, tier</w:t>
      </w:r>
      <w:r w:rsidR="00051AEE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and level</w:t>
      </w:r>
      <w:r w:rsidR="00051AEE">
        <w:rPr>
          <w:szCs w:val="22"/>
          <w:lang w:val="en-CA"/>
        </w:rPr>
        <w:t>s</w:t>
      </w:r>
      <w:r>
        <w:rPr>
          <w:szCs w:val="22"/>
          <w:lang w:val="en-CA"/>
        </w:rPr>
        <w:t>.</w:t>
      </w:r>
      <w:r w:rsidR="00051AEE">
        <w:rPr>
          <w:szCs w:val="22"/>
          <w:lang w:val="en-CA"/>
        </w:rPr>
        <w:t xml:space="preserve"> To fill this gap an initial specification is provided in this document, which can be the basis for further discussion. The profile specification is based on the Multiview </w:t>
      </w:r>
      <w:r w:rsidR="006608A7">
        <w:rPr>
          <w:szCs w:val="22"/>
          <w:lang w:val="en-CA"/>
        </w:rPr>
        <w:t>M</w:t>
      </w:r>
      <w:r w:rsidR="00051AEE">
        <w:rPr>
          <w:szCs w:val="22"/>
          <w:lang w:val="en-CA"/>
        </w:rPr>
        <w:t>ain profile and has been modified to cover 3D-HEVC related aspects.</w:t>
      </w:r>
    </w:p>
    <w:p w:rsidR="00F3697D" w:rsidRPr="005B217D" w:rsidRDefault="00F3697D" w:rsidP="00F3697D">
      <w:pPr>
        <w:pStyle w:val="Heading1"/>
        <w:rPr>
          <w:lang w:val="en-CA"/>
        </w:rPr>
      </w:pPr>
      <w:r>
        <w:rPr>
          <w:szCs w:val="22"/>
          <w:lang w:val="en-CA"/>
        </w:rPr>
        <w:t xml:space="preserve">Proposed </w:t>
      </w:r>
      <w:r w:rsidR="00BC4190">
        <w:rPr>
          <w:szCs w:val="22"/>
          <w:lang w:val="en-CA"/>
        </w:rPr>
        <w:t xml:space="preserve">specification of </w:t>
      </w:r>
      <w:r>
        <w:rPr>
          <w:szCs w:val="22"/>
          <w:lang w:val="en-CA"/>
        </w:rPr>
        <w:t>profile</w:t>
      </w:r>
      <w:r w:rsidR="00BC4190">
        <w:rPr>
          <w:szCs w:val="22"/>
          <w:lang w:val="en-CA"/>
        </w:rPr>
        <w:t>s</w:t>
      </w:r>
      <w:r>
        <w:rPr>
          <w:szCs w:val="22"/>
          <w:lang w:val="en-CA"/>
        </w:rPr>
        <w:t>, tier</w:t>
      </w:r>
      <w:r w:rsidR="00BC4190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and level</w:t>
      </w:r>
      <w:r w:rsidR="00BC4190">
        <w:rPr>
          <w:szCs w:val="22"/>
          <w:lang w:val="en-CA"/>
        </w:rPr>
        <w:t>s</w:t>
      </w:r>
    </w:p>
    <w:p w:rsidR="007B73DB" w:rsidRDefault="00BC4190" w:rsidP="006D4AAF">
      <w:pPr>
        <w:jc w:val="both"/>
        <w:rPr>
          <w:rFonts w:eastAsia="Malgun Gothic"/>
          <w:b/>
          <w:lang w:val="en-CA"/>
        </w:rPr>
      </w:pPr>
      <w:bookmarkStart w:id="2" w:name="_Toc398729458"/>
      <w:bookmarkStart w:id="3" w:name="_Ref398989502"/>
      <w:bookmarkStart w:id="4" w:name="_Toc399850819"/>
      <w:r>
        <w:rPr>
          <w:rFonts w:eastAsia="Malgun Gothic"/>
          <w:lang w:val="en-CA"/>
        </w:rPr>
        <w:t xml:space="preserve">Differences to the Multiview Main profile are indicated in </w:t>
      </w:r>
      <w:r w:rsidRPr="00BC4190">
        <w:rPr>
          <w:rFonts w:eastAsia="Malgun Gothic"/>
          <w:color w:val="FF0000"/>
          <w:lang w:val="en-CA"/>
        </w:rPr>
        <w:t>red</w:t>
      </w:r>
      <w:r>
        <w:rPr>
          <w:rFonts w:eastAsia="Malgun Gothic"/>
          <w:lang w:val="en-CA"/>
        </w:rPr>
        <w:t xml:space="preserve">. Comments on the changed items are highlighted </w:t>
      </w:r>
      <w:r w:rsidRPr="00BC4190">
        <w:rPr>
          <w:rFonts w:eastAsia="Malgun Gothic"/>
          <w:highlight w:val="yellow"/>
          <w:lang w:val="en-CA"/>
        </w:rPr>
        <w:t>yellow</w:t>
      </w:r>
      <w:r>
        <w:rPr>
          <w:rFonts w:eastAsia="Malgun Gothic"/>
          <w:lang w:val="en-CA"/>
        </w:rPr>
        <w:t>.</w:t>
      </w:r>
    </w:p>
    <w:p w:rsidR="00860E45" w:rsidRPr="00860E45" w:rsidRDefault="00860E45" w:rsidP="007B73DB">
      <w:pPr>
        <w:keepNext/>
        <w:keepLines/>
        <w:numPr>
          <w:ilvl w:val="1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792"/>
          <w:tab w:val="left" w:pos="1195"/>
          <w:tab w:val="left" w:pos="1584"/>
          <w:tab w:val="left" w:pos="1987"/>
          <w:tab w:val="left" w:pos="2160"/>
        </w:tabs>
        <w:spacing w:before="313"/>
        <w:jc w:val="both"/>
        <w:outlineLvl w:val="1"/>
        <w:rPr>
          <w:rFonts w:eastAsia="Malgun Gothic"/>
          <w:b/>
          <w:lang w:val="en-CA"/>
        </w:rPr>
      </w:pPr>
      <w:r w:rsidRPr="00860E45">
        <w:rPr>
          <w:rFonts w:eastAsia="Malgun Gothic"/>
          <w:b/>
          <w:lang w:val="en-CA"/>
        </w:rPr>
        <w:t>Profiles, tiers, and levels</w:t>
      </w:r>
      <w:bookmarkEnd w:id="2"/>
      <w:bookmarkEnd w:id="3"/>
      <w:bookmarkEnd w:id="4"/>
    </w:p>
    <w:p w:rsidR="00860E45" w:rsidRPr="00860E45" w:rsidRDefault="00860E45" w:rsidP="007B73DB">
      <w:pPr>
        <w:keepNext/>
        <w:keepLines/>
        <w:numPr>
          <w:ilvl w:val="2"/>
          <w:numId w:val="17"/>
        </w:numPr>
        <w:tabs>
          <w:tab w:val="clear" w:pos="360"/>
          <w:tab w:val="clear" w:pos="1080"/>
          <w:tab w:val="clear" w:pos="1440"/>
          <w:tab w:val="left" w:pos="792"/>
          <w:tab w:val="num" w:pos="1134"/>
          <w:tab w:val="left" w:pos="1195"/>
          <w:tab w:val="left" w:pos="1584"/>
          <w:tab w:val="left" w:pos="1987"/>
          <w:tab w:val="left" w:pos="2160"/>
        </w:tabs>
        <w:spacing w:before="181"/>
        <w:ind w:left="1134" w:hanging="1134"/>
        <w:jc w:val="both"/>
        <w:outlineLvl w:val="2"/>
        <w:rPr>
          <w:rFonts w:eastAsia="Malgun Gothic"/>
          <w:b/>
          <w:sz w:val="20"/>
          <w:lang w:val="en-CA"/>
        </w:rPr>
      </w:pPr>
      <w:bookmarkStart w:id="5" w:name="_Toc398729459"/>
      <w:bookmarkStart w:id="6" w:name="_Toc399850820"/>
      <w:r w:rsidRPr="00860E45">
        <w:rPr>
          <w:rFonts w:eastAsia="Malgun Gothic"/>
          <w:b/>
          <w:sz w:val="20"/>
          <w:lang w:val="en-CA"/>
        </w:rPr>
        <w:t>Profiles</w:t>
      </w:r>
      <w:bookmarkEnd w:id="5"/>
      <w:bookmarkEnd w:id="6"/>
    </w:p>
    <w:p w:rsidR="00860E45" w:rsidRPr="00860E45" w:rsidRDefault="00860E45" w:rsidP="007B73DB">
      <w:pPr>
        <w:keepNext/>
        <w:numPr>
          <w:ilvl w:val="3"/>
          <w:numId w:val="17"/>
        </w:numPr>
        <w:tabs>
          <w:tab w:val="clear" w:pos="360"/>
          <w:tab w:val="clear" w:pos="1080"/>
          <w:tab w:val="clear" w:pos="1440"/>
          <w:tab w:val="left" w:pos="792"/>
          <w:tab w:val="left" w:pos="1195"/>
          <w:tab w:val="left" w:pos="1584"/>
          <w:tab w:val="left" w:pos="1987"/>
          <w:tab w:val="left" w:pos="2160"/>
        </w:tabs>
        <w:overflowPunct/>
        <w:autoSpaceDE/>
        <w:autoSpaceDN/>
        <w:adjustRightInd/>
        <w:spacing w:before="181"/>
        <w:ind w:left="1134" w:hanging="1134"/>
        <w:jc w:val="both"/>
        <w:textAlignment w:val="auto"/>
        <w:outlineLvl w:val="3"/>
        <w:rPr>
          <w:rFonts w:eastAsia="Malgun Gothic"/>
          <w:b/>
          <w:sz w:val="20"/>
          <w:lang w:val="en-GB"/>
        </w:rPr>
      </w:pPr>
      <w:bookmarkStart w:id="7" w:name="_Toc398729460"/>
      <w:bookmarkStart w:id="8" w:name="_Toc399850821"/>
      <w:r w:rsidRPr="006D4AAF">
        <w:rPr>
          <w:rFonts w:eastAsia="Malgun Gothic"/>
          <w:b/>
          <w:strike/>
          <w:color w:val="FF0000"/>
          <w:sz w:val="20"/>
          <w:lang w:val="en-GB"/>
        </w:rPr>
        <w:t xml:space="preserve">Multiview </w:t>
      </w:r>
      <w:r w:rsidR="007B73DB" w:rsidRPr="006D4AAF">
        <w:rPr>
          <w:rFonts w:eastAsia="Malgun Gothic"/>
          <w:b/>
          <w:color w:val="FF0000"/>
          <w:sz w:val="20"/>
          <w:lang w:val="en-GB"/>
        </w:rPr>
        <w:t xml:space="preserve">3D </w:t>
      </w:r>
      <w:r w:rsidRPr="00860E45">
        <w:rPr>
          <w:rFonts w:eastAsia="Malgun Gothic"/>
          <w:b/>
          <w:sz w:val="20"/>
          <w:lang w:val="en-GB"/>
        </w:rPr>
        <w:t>Main profile</w:t>
      </w:r>
      <w:bookmarkEnd w:id="7"/>
      <w:bookmarkEnd w:id="8"/>
    </w:p>
    <w:p w:rsidR="00860E45" w:rsidRPr="00860E45" w:rsidRDefault="00860E45" w:rsidP="00860E4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CA"/>
        </w:rPr>
        <w:t xml:space="preserve">For a layer in an output operation point associated with an OLS in a bitstream, the layer being conforming to the </w:t>
      </w:r>
      <w:r w:rsidRPr="006D4AAF">
        <w:rPr>
          <w:rFonts w:eastAsia="Malgun Gothic"/>
          <w:strike/>
          <w:color w:val="FF0000"/>
          <w:sz w:val="20"/>
          <w:lang w:val="en-CA"/>
        </w:rPr>
        <w:t xml:space="preserve">Multiview </w:t>
      </w:r>
      <w:r w:rsidR="007B73DB" w:rsidRPr="006D4AAF">
        <w:rPr>
          <w:rFonts w:eastAsia="Malgun Gothic"/>
          <w:color w:val="FF0000"/>
          <w:sz w:val="20"/>
          <w:lang w:val="en-CA"/>
        </w:rPr>
        <w:t xml:space="preserve">3D </w:t>
      </w:r>
      <w:r w:rsidRPr="00860E45">
        <w:rPr>
          <w:rFonts w:eastAsia="Malgun Gothic"/>
          <w:sz w:val="20"/>
          <w:lang w:val="en-CA"/>
        </w:rPr>
        <w:t>Main profile, the following applies: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37" w:hanging="437"/>
        <w:jc w:val="both"/>
        <w:rPr>
          <w:rFonts w:eastAsia="Malgun Gothic"/>
          <w:sz w:val="20"/>
          <w:lang w:val="en-GB"/>
        </w:rPr>
      </w:pPr>
      <w:r w:rsidRPr="00860E45">
        <w:rPr>
          <w:rFonts w:eastAsia="Malgun Gothic"/>
          <w:sz w:val="20"/>
          <w:lang w:val="en-GB"/>
        </w:rPr>
        <w:t>–</w:t>
      </w:r>
      <w:r w:rsidRPr="00860E45">
        <w:rPr>
          <w:rFonts w:eastAsia="Malgun Gothic"/>
          <w:sz w:val="20"/>
          <w:lang w:val="en-GB"/>
        </w:rPr>
        <w:tab/>
        <w:t xml:space="preserve">Let </w:t>
      </w:r>
      <w:r w:rsidRPr="00860E45">
        <w:rPr>
          <w:rFonts w:eastAsia="Malgun Gothic"/>
          <w:sz w:val="20"/>
          <w:lang w:val="en-CA"/>
        </w:rPr>
        <w:t>olsIdx</w:t>
      </w:r>
      <w:r w:rsidRPr="00860E45">
        <w:rPr>
          <w:rFonts w:eastAsia="Malgun Gothic"/>
          <w:sz w:val="20"/>
          <w:lang w:val="en-GB"/>
        </w:rPr>
        <w:t xml:space="preserve"> be</w:t>
      </w:r>
      <w:r w:rsidRPr="00860E45">
        <w:rPr>
          <w:rFonts w:eastAsia="Malgun Gothic"/>
          <w:sz w:val="20"/>
          <w:lang w:val="en-CA"/>
        </w:rPr>
        <w:t xml:space="preserve"> the OLS index </w:t>
      </w:r>
      <w:r w:rsidRPr="00860E45">
        <w:rPr>
          <w:rFonts w:eastAsia="Malgun Gothic"/>
          <w:sz w:val="20"/>
          <w:lang w:val="en-GB"/>
        </w:rPr>
        <w:t>of the OLS.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34" w:hanging="434"/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GB"/>
        </w:rPr>
        <w:t>–</w:t>
      </w:r>
      <w:r w:rsidRPr="00860E45">
        <w:rPr>
          <w:rFonts w:eastAsia="Malgun Gothic"/>
          <w:sz w:val="20"/>
          <w:lang w:val="en-GB"/>
        </w:rPr>
        <w:tab/>
      </w:r>
      <w:r w:rsidRPr="00860E45">
        <w:rPr>
          <w:rFonts w:eastAsia="Malgun Gothic"/>
          <w:sz w:val="20"/>
          <w:lang w:val="en-CA"/>
        </w:rPr>
        <w:t xml:space="preserve">The sub-bitstream </w:t>
      </w:r>
      <w:r w:rsidRPr="00860E45">
        <w:rPr>
          <w:rFonts w:eastAsia="Malgun Gothic"/>
          <w:sz w:val="20"/>
          <w:lang w:val="en-GB"/>
        </w:rPr>
        <w:t>subBitstream is</w:t>
      </w:r>
      <w:r w:rsidRPr="00860E45">
        <w:rPr>
          <w:rFonts w:eastAsia="Malgun Gothic"/>
          <w:sz w:val="20"/>
          <w:lang w:val="en-CA"/>
        </w:rPr>
        <w:t xml:space="preserve"> derived as follows: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794" w:hanging="357"/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GB"/>
        </w:rPr>
        <w:t>–</w:t>
      </w:r>
      <w:r w:rsidRPr="00860E45">
        <w:rPr>
          <w:rFonts w:eastAsia="Malgun Gothic"/>
          <w:sz w:val="20"/>
          <w:lang w:val="en-GB"/>
        </w:rPr>
        <w:tab/>
      </w:r>
      <w:r w:rsidRPr="00860E45">
        <w:rPr>
          <w:rFonts w:eastAsia="Malgun Gothic"/>
          <w:sz w:val="20"/>
          <w:lang w:val="en-CA"/>
        </w:rPr>
        <w:t xml:space="preserve">If </w:t>
      </w:r>
      <w:proofErr w:type="gramStart"/>
      <w:r w:rsidRPr="00860E45">
        <w:rPr>
          <w:rFonts w:eastAsia="Malgun Gothic"/>
          <w:sz w:val="20"/>
        </w:rPr>
        <w:t>OlsIdxToLsIdx</w:t>
      </w:r>
      <w:r w:rsidRPr="00860E45">
        <w:rPr>
          <w:rFonts w:eastAsia="Malgun Gothic"/>
          <w:sz w:val="20"/>
          <w:lang w:val="en-GB"/>
        </w:rPr>
        <w:t>[</w:t>
      </w:r>
      <w:proofErr w:type="gramEnd"/>
      <w:r w:rsidRPr="00860E45">
        <w:rPr>
          <w:rFonts w:eastAsia="Malgun Gothic"/>
          <w:sz w:val="20"/>
          <w:lang w:val="en-GB"/>
        </w:rPr>
        <w:t xml:space="preserve"> olsIdx ] is less than or equal to vps_num_layer_sets_minus1, subBitstream is derived </w:t>
      </w:r>
      <w:r w:rsidRPr="00860E45">
        <w:rPr>
          <w:rFonts w:eastAsia="Malgun Gothic"/>
          <w:sz w:val="20"/>
          <w:lang w:val="en-CA"/>
        </w:rPr>
        <w:t xml:space="preserve">by invoking the sub-bitstream extraction process as specified in clause </w:t>
      </w:r>
      <w:r w:rsidRPr="00860E45">
        <w:rPr>
          <w:rFonts w:eastAsia="Malgun Gothic"/>
          <w:sz w:val="20"/>
          <w:lang w:val="en-GB"/>
        </w:rPr>
        <w:fldChar w:fldCharType="begin" w:fldLock="1"/>
      </w:r>
      <w:r w:rsidRPr="00860E45">
        <w:rPr>
          <w:rFonts w:eastAsia="Malgun Gothic"/>
          <w:sz w:val="20"/>
          <w:lang w:val="en-CA"/>
        </w:rPr>
        <w:instrText xml:space="preserve"> REF _Ref399009941 \r \h </w:instrText>
      </w:r>
      <w:r w:rsidRPr="00860E45">
        <w:rPr>
          <w:rFonts w:eastAsia="Malgun Gothic"/>
          <w:sz w:val="20"/>
          <w:lang w:val="en-GB"/>
        </w:rPr>
      </w:r>
      <w:r w:rsidRPr="00860E45">
        <w:rPr>
          <w:rFonts w:eastAsia="Malgun Gothic"/>
          <w:sz w:val="20"/>
          <w:lang w:val="en-GB"/>
        </w:rPr>
        <w:fldChar w:fldCharType="separate"/>
      </w:r>
      <w:r w:rsidRPr="00860E45">
        <w:rPr>
          <w:rFonts w:eastAsia="Malgun Gothic"/>
          <w:sz w:val="20"/>
          <w:lang w:val="en-CA"/>
        </w:rPr>
        <w:t>F.10.1</w:t>
      </w:r>
      <w:r w:rsidRPr="00860E45">
        <w:rPr>
          <w:rFonts w:eastAsia="Malgun Gothic"/>
          <w:sz w:val="20"/>
          <w:lang w:val="en-GB"/>
        </w:rPr>
        <w:fldChar w:fldCharType="end"/>
      </w:r>
      <w:r w:rsidRPr="00860E45">
        <w:rPr>
          <w:rFonts w:eastAsia="Malgun Gothic"/>
          <w:sz w:val="20"/>
          <w:lang w:val="en-CA"/>
        </w:rPr>
        <w:t xml:space="preserve"> with the following inputs: the bitstream, tIdTarget equal to OpTid of the output operation point, and layerIdListTarget</w:t>
      </w:r>
      <w:r w:rsidRPr="00860E45" w:rsidDel="008B0745">
        <w:rPr>
          <w:rFonts w:eastAsia="Malgun Gothic"/>
          <w:sz w:val="20"/>
          <w:lang w:val="en-CA"/>
        </w:rPr>
        <w:t xml:space="preserve"> </w:t>
      </w:r>
      <w:r w:rsidRPr="00860E45">
        <w:rPr>
          <w:rFonts w:eastAsia="Malgun Gothic"/>
          <w:sz w:val="20"/>
          <w:lang w:val="en-CA"/>
        </w:rPr>
        <w:t>containing the nuh_layer_id value layerId of the layer and all the reference layers of the layer.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794" w:hanging="357"/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GB"/>
        </w:rPr>
        <w:t>–</w:t>
      </w:r>
      <w:r w:rsidRPr="00860E45">
        <w:rPr>
          <w:rFonts w:eastAsia="Malgun Gothic"/>
          <w:sz w:val="20"/>
          <w:lang w:val="en-GB"/>
        </w:rPr>
        <w:tab/>
        <w:t xml:space="preserve">Otherwise, subBitstream is </w:t>
      </w:r>
      <w:r w:rsidRPr="00860E45">
        <w:rPr>
          <w:rFonts w:eastAsia="Malgun Gothic"/>
          <w:sz w:val="20"/>
          <w:lang w:val="en-CA"/>
        </w:rPr>
        <w:t>derived by invoking the sub-bitstream extraction process as specified in clause </w:t>
      </w:r>
      <w:r w:rsidRPr="00860E45">
        <w:rPr>
          <w:rFonts w:eastAsia="Malgun Gothic"/>
          <w:sz w:val="20"/>
          <w:lang w:val="en-CA"/>
        </w:rPr>
        <w:fldChar w:fldCharType="begin" w:fldLock="1"/>
      </w:r>
      <w:r w:rsidRPr="00860E45">
        <w:rPr>
          <w:rFonts w:eastAsia="Malgun Gothic"/>
          <w:sz w:val="20"/>
          <w:lang w:val="en-CA"/>
        </w:rPr>
        <w:instrText xml:space="preserve"> REF _Ref399009953 \r \h </w:instrText>
      </w:r>
      <w:r w:rsidRPr="00860E45">
        <w:rPr>
          <w:rFonts w:eastAsia="Malgun Gothic"/>
          <w:sz w:val="20"/>
          <w:lang w:val="en-CA"/>
        </w:rPr>
      </w:r>
      <w:r w:rsidRPr="00860E45">
        <w:rPr>
          <w:rFonts w:eastAsia="Malgun Gothic"/>
          <w:sz w:val="20"/>
          <w:lang w:val="en-CA"/>
        </w:rPr>
        <w:fldChar w:fldCharType="separate"/>
      </w:r>
      <w:r w:rsidRPr="00860E45">
        <w:rPr>
          <w:rFonts w:eastAsia="Malgun Gothic"/>
          <w:sz w:val="20"/>
          <w:lang w:val="en-CA"/>
        </w:rPr>
        <w:t>F.10.3</w:t>
      </w:r>
      <w:r w:rsidRPr="00860E45">
        <w:rPr>
          <w:rFonts w:eastAsia="Malgun Gothic"/>
          <w:sz w:val="20"/>
          <w:lang w:val="en-CA"/>
        </w:rPr>
        <w:fldChar w:fldCharType="end"/>
      </w:r>
      <w:r w:rsidRPr="00860E45">
        <w:rPr>
          <w:rFonts w:eastAsia="Malgun Gothic"/>
          <w:sz w:val="20"/>
          <w:lang w:val="en-CA"/>
        </w:rPr>
        <w:t xml:space="preserve"> with tIdTarget equal to OpTid of the output operation point</w:t>
      </w:r>
      <w:r w:rsidRPr="00860E45" w:rsidDel="004519FA">
        <w:rPr>
          <w:rFonts w:eastAsia="Malgun Gothic"/>
          <w:sz w:val="20"/>
          <w:lang w:val="en-CA"/>
        </w:rPr>
        <w:t xml:space="preserve"> </w:t>
      </w:r>
      <w:r w:rsidRPr="00860E45">
        <w:rPr>
          <w:rFonts w:eastAsia="Malgun Gothic"/>
          <w:sz w:val="20"/>
          <w:lang w:val="en-CA"/>
        </w:rPr>
        <w:t>and with layerIdListTarget</w:t>
      </w:r>
      <w:r w:rsidRPr="00860E45" w:rsidDel="008B0745">
        <w:rPr>
          <w:rFonts w:eastAsia="Malgun Gothic"/>
          <w:sz w:val="20"/>
          <w:lang w:val="en-CA"/>
        </w:rPr>
        <w:t xml:space="preserve"> </w:t>
      </w:r>
      <w:r w:rsidRPr="00860E45">
        <w:rPr>
          <w:rFonts w:eastAsia="Malgun Gothic"/>
          <w:sz w:val="20"/>
          <w:lang w:val="en-CA"/>
        </w:rPr>
        <w:t>containing the nuh_layer_id value of the layer and all the reference layers of the layer.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37" w:hanging="437"/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GB"/>
        </w:rPr>
        <w:t>–</w:t>
      </w:r>
      <w:r w:rsidRPr="00860E45">
        <w:rPr>
          <w:rFonts w:eastAsia="Malgun Gothic"/>
          <w:sz w:val="20"/>
          <w:lang w:val="en-GB"/>
        </w:rPr>
        <w:tab/>
      </w:r>
      <w:r w:rsidRPr="00860E45">
        <w:rPr>
          <w:rFonts w:eastAsia="Malgun Gothic"/>
          <w:sz w:val="20"/>
          <w:lang w:val="en-CA"/>
        </w:rPr>
        <w:t xml:space="preserve">The base layer sub-bitstream baseBitstream </w:t>
      </w:r>
      <w:r w:rsidRPr="00860E45">
        <w:rPr>
          <w:rFonts w:eastAsia="Malgun Gothic"/>
          <w:sz w:val="20"/>
          <w:lang w:val="en-GB"/>
        </w:rPr>
        <w:t xml:space="preserve">is </w:t>
      </w:r>
      <w:r w:rsidRPr="00860E45">
        <w:rPr>
          <w:rFonts w:eastAsia="Malgun Gothic"/>
          <w:sz w:val="20"/>
          <w:lang w:val="en-CA"/>
        </w:rPr>
        <w:t>derived as follows: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794" w:hanging="357"/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GB"/>
        </w:rPr>
        <w:t>–</w:t>
      </w:r>
      <w:r w:rsidRPr="00860E45">
        <w:rPr>
          <w:rFonts w:eastAsia="Malgun Gothic"/>
          <w:sz w:val="20"/>
          <w:lang w:val="en-GB"/>
        </w:rPr>
        <w:tab/>
      </w:r>
      <w:r w:rsidRPr="00860E45">
        <w:rPr>
          <w:rFonts w:eastAsia="Malgun Gothic"/>
          <w:sz w:val="20"/>
          <w:lang w:val="en-CA"/>
        </w:rPr>
        <w:t xml:space="preserve">If VCL NAL units with nuh_layer_id equal to 0 are included in subBitstream, baseBitstream is derived by invoking the sub-bitstream extraction process as specified in clause </w:t>
      </w:r>
      <w:r w:rsidRPr="00860E45">
        <w:rPr>
          <w:rFonts w:eastAsia="Malgun Gothic"/>
          <w:sz w:val="20"/>
          <w:lang w:val="en-GB"/>
        </w:rPr>
        <w:fldChar w:fldCharType="begin" w:fldLock="1"/>
      </w:r>
      <w:r w:rsidRPr="00860E45">
        <w:rPr>
          <w:rFonts w:eastAsia="Malgun Gothic"/>
          <w:sz w:val="20"/>
          <w:lang w:val="en-CA"/>
        </w:rPr>
        <w:instrText xml:space="preserve"> REF _Ref399009941 \r \h </w:instrText>
      </w:r>
      <w:r w:rsidRPr="00860E45">
        <w:rPr>
          <w:rFonts w:eastAsia="Malgun Gothic"/>
          <w:sz w:val="20"/>
          <w:lang w:val="en-GB"/>
        </w:rPr>
      </w:r>
      <w:r w:rsidRPr="00860E45">
        <w:rPr>
          <w:rFonts w:eastAsia="Malgun Gothic"/>
          <w:sz w:val="20"/>
          <w:lang w:val="en-GB"/>
        </w:rPr>
        <w:fldChar w:fldCharType="separate"/>
      </w:r>
      <w:r w:rsidRPr="00860E45">
        <w:rPr>
          <w:rFonts w:eastAsia="Malgun Gothic"/>
          <w:sz w:val="20"/>
          <w:lang w:val="en-CA"/>
        </w:rPr>
        <w:t>F.10.1</w:t>
      </w:r>
      <w:r w:rsidRPr="00860E45">
        <w:rPr>
          <w:rFonts w:eastAsia="Malgun Gothic"/>
          <w:sz w:val="20"/>
          <w:lang w:val="en-GB"/>
        </w:rPr>
        <w:fldChar w:fldCharType="end"/>
      </w:r>
      <w:r w:rsidRPr="00860E45">
        <w:rPr>
          <w:rFonts w:eastAsia="Malgun Gothic"/>
          <w:sz w:val="20"/>
          <w:lang w:val="en-CA"/>
        </w:rPr>
        <w:t xml:space="preserve"> with the subBitstream, </w:t>
      </w:r>
      <w:r w:rsidRPr="00860E45">
        <w:rPr>
          <w:rFonts w:eastAsia="Malgun Gothic"/>
          <w:sz w:val="20"/>
          <w:lang w:val="en-CA"/>
        </w:rPr>
        <w:lastRenderedPageBreak/>
        <w:t>tIdTarget equal to OpTid of the output operation point, and layerIdListTarget</w:t>
      </w:r>
      <w:r w:rsidRPr="00860E45" w:rsidDel="008B0745">
        <w:rPr>
          <w:rFonts w:eastAsia="Malgun Gothic"/>
          <w:sz w:val="20"/>
          <w:lang w:val="en-CA"/>
        </w:rPr>
        <w:t xml:space="preserve"> </w:t>
      </w:r>
      <w:r w:rsidRPr="00860E45">
        <w:rPr>
          <w:rFonts w:eastAsia="Malgun Gothic"/>
          <w:sz w:val="20"/>
          <w:lang w:val="en-CA"/>
        </w:rPr>
        <w:t>containing only one nuh_layer_id value that is equal to 0 as inputs.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794" w:hanging="357"/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GB"/>
        </w:rPr>
        <w:t>–</w:t>
      </w:r>
      <w:r w:rsidRPr="00860E45">
        <w:rPr>
          <w:rFonts w:eastAsia="Malgun Gothic"/>
          <w:sz w:val="20"/>
          <w:lang w:val="en-GB"/>
        </w:rPr>
        <w:tab/>
        <w:t xml:space="preserve">Otherwise, </w:t>
      </w:r>
      <w:r w:rsidRPr="00860E45">
        <w:rPr>
          <w:rFonts w:eastAsia="Malgun Gothic"/>
          <w:sz w:val="20"/>
          <w:lang w:val="en-CA"/>
        </w:rPr>
        <w:t xml:space="preserve">baseBitstream is derived by invoking the independent non-base layer rewriting process as specified in clause </w:t>
      </w:r>
      <w:r w:rsidRPr="00860E45">
        <w:rPr>
          <w:rFonts w:eastAsia="Malgun Gothic"/>
          <w:sz w:val="20"/>
          <w:lang w:val="en-CA"/>
        </w:rPr>
        <w:fldChar w:fldCharType="begin" w:fldLock="1"/>
      </w:r>
      <w:r w:rsidRPr="00860E45">
        <w:rPr>
          <w:rFonts w:eastAsia="Malgun Gothic"/>
          <w:sz w:val="20"/>
          <w:lang w:val="en-CA"/>
        </w:rPr>
        <w:instrText xml:space="preserve"> REF _Ref399009981 \r \h </w:instrText>
      </w:r>
      <w:r w:rsidRPr="00860E45">
        <w:rPr>
          <w:rFonts w:eastAsia="Malgun Gothic"/>
          <w:sz w:val="20"/>
          <w:lang w:val="en-CA"/>
        </w:rPr>
      </w:r>
      <w:r w:rsidRPr="00860E45">
        <w:rPr>
          <w:rFonts w:eastAsia="Malgun Gothic"/>
          <w:sz w:val="20"/>
          <w:lang w:val="en-CA"/>
        </w:rPr>
        <w:fldChar w:fldCharType="separate"/>
      </w:r>
      <w:r w:rsidRPr="00860E45">
        <w:rPr>
          <w:rFonts w:eastAsia="Malgun Gothic"/>
          <w:sz w:val="20"/>
          <w:lang w:val="en-CA"/>
        </w:rPr>
        <w:t>F.10.2</w:t>
      </w:r>
      <w:r w:rsidRPr="00860E45">
        <w:rPr>
          <w:rFonts w:eastAsia="Malgun Gothic"/>
          <w:sz w:val="20"/>
          <w:lang w:val="en-CA"/>
        </w:rPr>
        <w:fldChar w:fldCharType="end"/>
      </w:r>
      <w:r w:rsidRPr="00860E45">
        <w:rPr>
          <w:rFonts w:eastAsia="Malgun Gothic"/>
          <w:sz w:val="20"/>
          <w:lang w:val="en-CA"/>
        </w:rPr>
        <w:t xml:space="preserve"> with subBitstream, tIdTarget equal to OpTid of the output operation point, and layerIdListTarget</w:t>
      </w:r>
      <w:r w:rsidRPr="00860E45" w:rsidDel="008B0745">
        <w:rPr>
          <w:rFonts w:eastAsia="Malgun Gothic"/>
          <w:sz w:val="20"/>
          <w:lang w:val="en-CA"/>
        </w:rPr>
        <w:t xml:space="preserve"> </w:t>
      </w:r>
      <w:r w:rsidRPr="00860E45">
        <w:rPr>
          <w:rFonts w:eastAsia="Malgun Gothic"/>
          <w:sz w:val="20"/>
          <w:lang w:val="en-CA"/>
        </w:rPr>
        <w:t>containing only the smallest nuh_layer_id value of the VCL NAL units of subBitstream as inputs.</w:t>
      </w:r>
    </w:p>
    <w:p w:rsidR="00860E45" w:rsidRPr="00860E45" w:rsidRDefault="00860E45" w:rsidP="00860E4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CA"/>
        </w:rPr>
        <w:t>The base layer sub-bitstream baseBitstream shall obey the following constraints: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GB" w:eastAsia="ko-KR"/>
        </w:rPr>
      </w:pPr>
      <w:r w:rsidRPr="00860E45">
        <w:rPr>
          <w:rFonts w:eastAsia="Malgun Gothic"/>
          <w:sz w:val="20"/>
          <w:lang w:val="en-GB" w:eastAsia="ko-KR"/>
        </w:rPr>
        <w:t>The base layer sub-bitstream baseBitstream</w:t>
      </w:r>
      <w:r w:rsidRPr="00860E45">
        <w:rPr>
          <w:rFonts w:eastAsia="Malgun Gothic"/>
          <w:sz w:val="20"/>
          <w:lang w:val="en-CA"/>
        </w:rPr>
        <w:t xml:space="preserve"> </w:t>
      </w:r>
      <w:r w:rsidRPr="00860E45">
        <w:rPr>
          <w:rFonts w:eastAsia="Malgun Gothic"/>
          <w:sz w:val="20"/>
          <w:lang w:val="en-GB" w:eastAsia="ko-KR"/>
        </w:rPr>
        <w:t>shall be indicated to conform to the Main profile.</w:t>
      </w:r>
    </w:p>
    <w:p w:rsidR="00860E45" w:rsidRPr="00860E45" w:rsidRDefault="00860E45" w:rsidP="00860E4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</w:rPr>
      </w:pPr>
      <w:r w:rsidRPr="00860E45">
        <w:rPr>
          <w:rFonts w:eastAsia="Malgun Gothic"/>
          <w:sz w:val="20"/>
          <w:lang w:val="en-CA"/>
        </w:rPr>
        <w:t xml:space="preserve">The sub-bitstream subBitstream </w:t>
      </w:r>
      <w:r w:rsidRPr="00860E45" w:rsidDel="003C3A2B">
        <w:rPr>
          <w:rFonts w:eastAsia="Malgun Gothic"/>
          <w:sz w:val="20"/>
          <w:lang w:val="en-CA"/>
        </w:rPr>
        <w:t>shall obey the following constraints: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GB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GB" w:eastAsia="ko-KR"/>
        </w:rPr>
        <w:t xml:space="preserve"> </w:t>
      </w:r>
      <w:r w:rsidRPr="00860E45">
        <w:rPr>
          <w:rFonts w:eastAsia="Malgun Gothic"/>
          <w:bCs/>
          <w:sz w:val="20"/>
          <w:lang w:val="en-CA"/>
        </w:rPr>
        <w:t>VPSs shall have vps_num_rep_formats_minus1 in the range of 0 to 15, inclusive.</w:t>
      </w:r>
    </w:p>
    <w:p w:rsidR="00BC5F5F" w:rsidRPr="00BC5F5F" w:rsidRDefault="00860E45" w:rsidP="00BC5F5F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color w:val="FF0000"/>
          <w:sz w:val="20"/>
          <w:lang w:val="en-CA" w:eastAsia="ko-KR"/>
        </w:rPr>
      </w:pPr>
      <w:r w:rsidRPr="00860E45">
        <w:rPr>
          <w:rFonts w:eastAsia="Malgun Gothic"/>
          <w:strike/>
          <w:color w:val="FF0000"/>
          <w:sz w:val="20"/>
          <w:lang w:val="en-CA" w:eastAsia="ko-KR"/>
        </w:rPr>
        <w:t xml:space="preserve">All </w:t>
      </w:r>
      <w:r w:rsidRPr="00860E45">
        <w:rPr>
          <w:rFonts w:eastAsia="Malgun Gothic"/>
          <w:strike/>
          <w:color w:val="FF0000"/>
          <w:sz w:val="20"/>
          <w:lang w:val="en-GB"/>
        </w:rPr>
        <w:t>active</w:t>
      </w:r>
      <w:r w:rsidRPr="00860E45">
        <w:rPr>
          <w:rFonts w:eastAsia="Malgun Gothic"/>
          <w:strike/>
          <w:color w:val="FF0000"/>
          <w:sz w:val="20"/>
          <w:lang w:val="en-CA" w:eastAsia="ko-KR"/>
        </w:rPr>
        <w:t xml:space="preserve"> SPSs for </w:t>
      </w:r>
      <w:r w:rsidRPr="00860E45">
        <w:rPr>
          <w:rFonts w:eastAsia="Malgun Gothic"/>
          <w:bCs/>
          <w:strike/>
          <w:color w:val="FF0000"/>
          <w:sz w:val="20"/>
          <w:lang w:val="en-CA"/>
        </w:rPr>
        <w:t xml:space="preserve">layers in subBitstream </w:t>
      </w:r>
      <w:r w:rsidRPr="00860E45">
        <w:rPr>
          <w:rFonts w:eastAsia="Malgun Gothic"/>
          <w:strike/>
          <w:color w:val="FF0000"/>
          <w:sz w:val="20"/>
          <w:lang w:val="en-CA" w:eastAsia="ko-KR"/>
        </w:rPr>
        <w:t>shall have chroma_format_idc equal to 1 only.</w:t>
      </w:r>
    </w:p>
    <w:p w:rsidR="00BC5F5F" w:rsidRPr="00BC5F5F" w:rsidRDefault="00BC5F5F" w:rsidP="00BC5F5F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color w:val="FF0000"/>
          <w:sz w:val="20"/>
          <w:lang w:val="en-CA" w:eastAsia="ko-KR"/>
        </w:rPr>
      </w:pPr>
      <w:r w:rsidRPr="00860E45">
        <w:rPr>
          <w:rFonts w:eastAsia="Malgun Gothic"/>
          <w:color w:val="FF0000"/>
          <w:sz w:val="20"/>
          <w:lang w:val="en-CA" w:eastAsia="ko-KR"/>
        </w:rPr>
        <w:t xml:space="preserve">All </w:t>
      </w:r>
      <w:r w:rsidRPr="00860E45">
        <w:rPr>
          <w:rFonts w:eastAsia="Malgun Gothic"/>
          <w:color w:val="FF0000"/>
          <w:sz w:val="20"/>
          <w:lang w:val="en-GB"/>
        </w:rPr>
        <w:t>active</w:t>
      </w:r>
      <w:r w:rsidRPr="00860E45">
        <w:rPr>
          <w:rFonts w:eastAsia="Malgun Gothic"/>
          <w:color w:val="FF0000"/>
          <w:sz w:val="20"/>
          <w:lang w:val="en-CA" w:eastAsia="ko-KR"/>
        </w:rPr>
        <w:t xml:space="preserve"> SPSs for </w:t>
      </w:r>
      <w:r w:rsidRPr="00BC5F5F">
        <w:rPr>
          <w:rFonts w:eastAsia="Malgun Gothic"/>
          <w:color w:val="FF0000"/>
          <w:sz w:val="20"/>
          <w:lang w:val="en-CA" w:eastAsia="ko-KR"/>
        </w:rPr>
        <w:t xml:space="preserve">a </w:t>
      </w:r>
      <w:r w:rsidRPr="00860E45">
        <w:rPr>
          <w:rFonts w:eastAsia="Malgun Gothic"/>
          <w:bCs/>
          <w:color w:val="FF0000"/>
          <w:sz w:val="20"/>
          <w:lang w:val="en-CA"/>
        </w:rPr>
        <w:t xml:space="preserve">layer </w:t>
      </w:r>
      <w:r w:rsidRPr="00BC5F5F">
        <w:rPr>
          <w:rFonts w:eastAsia="Malgun Gothic"/>
          <w:bCs/>
          <w:color w:val="FF0000"/>
          <w:sz w:val="20"/>
          <w:lang w:val="en-CA"/>
        </w:rPr>
        <w:t>with nuh_layer_id equal to i and VpsDepthFlag</w:t>
      </w:r>
      <w:proofErr w:type="gramStart"/>
      <w:r w:rsidRPr="00BC5F5F">
        <w:rPr>
          <w:rFonts w:eastAsia="Malgun Gothic"/>
          <w:bCs/>
          <w:color w:val="FF0000"/>
          <w:sz w:val="20"/>
          <w:lang w:val="en-CA"/>
        </w:rPr>
        <w:t>[ i</w:t>
      </w:r>
      <w:proofErr w:type="gramEnd"/>
      <w:r w:rsidRPr="00BC5F5F">
        <w:rPr>
          <w:rFonts w:eastAsia="Malgun Gothic"/>
          <w:bCs/>
          <w:color w:val="FF0000"/>
          <w:sz w:val="20"/>
          <w:lang w:val="en-CA"/>
        </w:rPr>
        <w:t xml:space="preserve"> ] equal to 0 </w:t>
      </w:r>
      <w:r w:rsidRPr="00860E45">
        <w:rPr>
          <w:rFonts w:eastAsia="Malgun Gothic"/>
          <w:bCs/>
          <w:color w:val="FF0000"/>
          <w:sz w:val="20"/>
          <w:lang w:val="en-CA"/>
        </w:rPr>
        <w:t xml:space="preserve">in subBitstream </w:t>
      </w:r>
      <w:r w:rsidRPr="00860E45">
        <w:rPr>
          <w:rFonts w:eastAsia="Malgun Gothic"/>
          <w:color w:val="FF0000"/>
          <w:sz w:val="20"/>
          <w:lang w:val="en-CA" w:eastAsia="ko-KR"/>
        </w:rPr>
        <w:t>shall have chroma_format_idc equal to 1 only.</w:t>
      </w:r>
    </w:p>
    <w:p w:rsidR="00BC5F5F" w:rsidRPr="00BA1B11" w:rsidRDefault="00E65307" w:rsidP="00BC5F5F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color w:val="FF0000"/>
          <w:sz w:val="20"/>
          <w:lang w:val="en-CA" w:eastAsia="ko-KR"/>
        </w:rPr>
      </w:pPr>
      <w:r w:rsidRPr="00BC5F5F">
        <w:rPr>
          <w:rFonts w:eastAsia="Malgun Gothic"/>
          <w:color w:val="FF0000"/>
          <w:sz w:val="20"/>
          <w:lang w:val="en-CA" w:eastAsia="ko-KR"/>
        </w:rPr>
        <w:t xml:space="preserve">All </w:t>
      </w:r>
      <w:r w:rsidRPr="00BC5F5F">
        <w:rPr>
          <w:rFonts w:eastAsia="Malgun Gothic"/>
          <w:color w:val="FF0000"/>
          <w:sz w:val="20"/>
          <w:lang w:val="en-GB"/>
        </w:rPr>
        <w:t>active</w:t>
      </w:r>
      <w:r w:rsidRPr="00BC5F5F">
        <w:rPr>
          <w:rFonts w:eastAsia="Malgun Gothic"/>
          <w:color w:val="FF0000"/>
          <w:sz w:val="20"/>
          <w:lang w:val="en-CA" w:eastAsia="ko-KR"/>
        </w:rPr>
        <w:t xml:space="preserve"> SPSs for a </w:t>
      </w:r>
      <w:r w:rsidRPr="00BC5F5F">
        <w:rPr>
          <w:rFonts w:eastAsia="Malgun Gothic"/>
          <w:bCs/>
          <w:color w:val="FF0000"/>
          <w:sz w:val="20"/>
          <w:lang w:val="en-CA"/>
        </w:rPr>
        <w:t>layer with nuh_layer_id equal to i and VpsDepthFlag</w:t>
      </w:r>
      <w:proofErr w:type="gramStart"/>
      <w:r w:rsidRPr="00BC5F5F">
        <w:rPr>
          <w:rFonts w:eastAsia="Malgun Gothic"/>
          <w:bCs/>
          <w:color w:val="FF0000"/>
          <w:sz w:val="20"/>
          <w:lang w:val="en-CA"/>
        </w:rPr>
        <w:t>[ i</w:t>
      </w:r>
      <w:proofErr w:type="gramEnd"/>
      <w:r w:rsidRPr="00BC5F5F">
        <w:rPr>
          <w:rFonts w:eastAsia="Malgun Gothic"/>
          <w:bCs/>
          <w:color w:val="FF0000"/>
          <w:sz w:val="20"/>
          <w:lang w:val="en-CA"/>
        </w:rPr>
        <w:t xml:space="preserve"> ] equal to 1 in subBitstream </w:t>
      </w:r>
      <w:r w:rsidRPr="00BC5F5F">
        <w:rPr>
          <w:rFonts w:eastAsia="Malgun Gothic"/>
          <w:color w:val="FF0000"/>
          <w:sz w:val="20"/>
          <w:lang w:val="en-CA" w:eastAsia="ko-KR"/>
        </w:rPr>
        <w:t xml:space="preserve">shall have chroma_format_idc equal to </w:t>
      </w:r>
      <w:del w:id="9" w:author="Author">
        <w:r w:rsidRPr="00BC5F5F" w:rsidDel="004B4774">
          <w:rPr>
            <w:rFonts w:eastAsia="Malgun Gothic"/>
            <w:color w:val="FF0000"/>
            <w:sz w:val="20"/>
            <w:lang w:val="en-CA" w:eastAsia="ko-KR"/>
          </w:rPr>
          <w:delText xml:space="preserve">0 or </w:delText>
        </w:r>
        <w:r w:rsidRPr="00BC5F5F" w:rsidDel="00493137">
          <w:rPr>
            <w:rFonts w:eastAsia="Malgun Gothic"/>
            <w:color w:val="FF0000"/>
            <w:sz w:val="20"/>
            <w:lang w:val="en-CA" w:eastAsia="ko-KR"/>
          </w:rPr>
          <w:delText>1</w:delText>
        </w:r>
      </w:del>
      <w:ins w:id="10" w:author="Author">
        <w:r w:rsidR="00493137">
          <w:rPr>
            <w:rFonts w:eastAsia="Malgun Gothic"/>
            <w:color w:val="FF0000"/>
            <w:sz w:val="20"/>
            <w:lang w:val="en-CA" w:eastAsia="ko-KR"/>
          </w:rPr>
          <w:t>0</w:t>
        </w:r>
      </w:ins>
      <w:r w:rsidRPr="00BC5F5F">
        <w:rPr>
          <w:rFonts w:eastAsia="Malgun Gothic"/>
          <w:color w:val="FF0000"/>
          <w:sz w:val="20"/>
          <w:lang w:val="en-CA" w:eastAsia="ko-KR"/>
        </w:rPr>
        <w:t xml:space="preserve"> only.</w:t>
      </w:r>
    </w:p>
    <w:p w:rsidR="00BC5F5F" w:rsidRPr="00BA1B11" w:rsidDel="004B4774" w:rsidRDefault="00BC5F5F" w:rsidP="00BC5F5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del w:id="11" w:author="Author"/>
          <w:rFonts w:eastAsia="Malgun Gothic"/>
          <w:sz w:val="20"/>
          <w:highlight w:val="yellow"/>
          <w:lang w:val="en-CA" w:eastAsia="ko-KR"/>
        </w:rPr>
      </w:pPr>
      <w:del w:id="12" w:author="Author">
        <w:r w:rsidRPr="00BA1B11" w:rsidDel="004B4774">
          <w:rPr>
            <w:rFonts w:eastAsia="Malgun Gothic"/>
            <w:sz w:val="20"/>
            <w:highlight w:val="yellow"/>
            <w:lang w:val="en-CA" w:eastAsia="ko-KR"/>
          </w:rPr>
          <w:delText>[</w:delText>
        </w:r>
        <w:r w:rsidR="006D4AAF" w:rsidDel="004B4774">
          <w:rPr>
            <w:rFonts w:eastAsia="Malgun Gothic"/>
            <w:sz w:val="20"/>
            <w:highlight w:val="yellow"/>
            <w:lang w:val="en-CA" w:eastAsia="ko-KR"/>
          </w:rPr>
          <w:delText>Remark</w:delText>
        </w:r>
        <w:r w:rsidRPr="00BA1B11" w:rsidDel="004B4774">
          <w:rPr>
            <w:rFonts w:eastAsia="Malgun Gothic"/>
            <w:sz w:val="20"/>
            <w:highlight w:val="yellow"/>
            <w:lang w:val="en-CA" w:eastAsia="ko-KR"/>
          </w:rPr>
          <w:delText>: Additionally to above changes following needs to be added to semantics of VpsDepthFlag</w:delText>
        </w:r>
        <w:r w:rsidR="00BA1B11" w:rsidRPr="00BA1B11" w:rsidDel="004B4774">
          <w:rPr>
            <w:rFonts w:eastAsia="Malgun Gothic"/>
            <w:sz w:val="20"/>
            <w:highlight w:val="yellow"/>
            <w:lang w:val="en-CA" w:eastAsia="ko-KR"/>
          </w:rPr>
          <w:delText xml:space="preserve"> (corresponding to specification for depth auxiliary pictures)</w:delText>
        </w:r>
        <w:r w:rsidRPr="00BA1B11" w:rsidDel="004B4774">
          <w:rPr>
            <w:rFonts w:eastAsia="Malgun Gothic"/>
            <w:sz w:val="20"/>
            <w:highlight w:val="yellow"/>
            <w:lang w:val="en-CA" w:eastAsia="ko-KR"/>
          </w:rPr>
          <w:delText>:</w:delText>
        </w:r>
      </w:del>
    </w:p>
    <w:p w:rsidR="00BC5F5F" w:rsidRPr="00BC5F5F" w:rsidDel="004B4774" w:rsidRDefault="00BC5F5F" w:rsidP="00BC5F5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del w:id="13" w:author="Author"/>
          <w:rFonts w:eastAsia="Malgun Gothic"/>
          <w:color w:val="FF0000"/>
          <w:sz w:val="20"/>
          <w:highlight w:val="yellow"/>
          <w:lang w:val="en-CA"/>
        </w:rPr>
      </w:pPr>
      <w:del w:id="14" w:author="Author">
        <w:r w:rsidRPr="00BC5F5F" w:rsidDel="004B4774">
          <w:rPr>
            <w:rFonts w:eastAsia="Malgun Gothic"/>
            <w:color w:val="FF0000"/>
            <w:sz w:val="20"/>
            <w:highlight w:val="yellow"/>
            <w:lang w:val="en-CA"/>
          </w:rPr>
          <w:delText xml:space="preserve">It is a requirement of bitstream conformance that when </w:delText>
        </w:r>
        <w:r w:rsidR="00BA1B11" w:rsidRPr="00BA1B11" w:rsidDel="004B4774">
          <w:rPr>
            <w:rFonts w:eastAsia="Malgun Gothic"/>
            <w:color w:val="FF0000"/>
            <w:sz w:val="20"/>
            <w:highlight w:val="yellow"/>
            <w:lang w:val="en-CA"/>
          </w:rPr>
          <w:delText xml:space="preserve">VpsDepthFlag[ lId ] </w:delText>
        </w:r>
        <w:r w:rsidRPr="00BC5F5F" w:rsidDel="004B4774">
          <w:rPr>
            <w:rFonts w:eastAsia="Malgun Gothic"/>
            <w:color w:val="FF0000"/>
            <w:sz w:val="20"/>
            <w:highlight w:val="yellow"/>
            <w:lang w:val="en-CA"/>
          </w:rPr>
          <w:delText xml:space="preserve">is equal to </w:delText>
        </w:r>
        <w:r w:rsidR="00BA1B11" w:rsidRPr="00BA1B11" w:rsidDel="004B4774">
          <w:rPr>
            <w:rFonts w:eastAsia="Malgun Gothic"/>
            <w:color w:val="FF0000"/>
            <w:sz w:val="20"/>
            <w:highlight w:val="yellow"/>
            <w:lang w:val="en-CA"/>
          </w:rPr>
          <w:delText>1</w:delText>
        </w:r>
        <w:r w:rsidRPr="00BC5F5F" w:rsidDel="004B4774">
          <w:rPr>
            <w:rFonts w:eastAsia="Malgun Gothic"/>
            <w:color w:val="FF0000"/>
            <w:sz w:val="20"/>
            <w:highlight w:val="yellow"/>
            <w:lang w:val="en-CA"/>
          </w:rPr>
          <w:delText>, either of the following applies:</w:delText>
        </w:r>
      </w:del>
    </w:p>
    <w:p w:rsidR="00BC5F5F" w:rsidRPr="00BC5F5F" w:rsidDel="004B4774" w:rsidRDefault="00BC5F5F" w:rsidP="00BC5F5F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spacing w:before="86"/>
        <w:ind w:left="425" w:hanging="425"/>
        <w:jc w:val="both"/>
        <w:rPr>
          <w:del w:id="15" w:author="Author"/>
          <w:rFonts w:eastAsia="Malgun Gothic"/>
          <w:color w:val="FF0000"/>
          <w:sz w:val="20"/>
          <w:highlight w:val="yellow"/>
          <w:lang w:val="en-CA"/>
        </w:rPr>
      </w:pPr>
      <w:del w:id="16" w:author="Author">
        <w:r w:rsidRPr="00BC5F5F" w:rsidDel="004B4774">
          <w:rPr>
            <w:color w:val="FF0000"/>
            <w:sz w:val="20"/>
            <w:highlight w:val="yellow"/>
            <w:lang w:val="en-CA"/>
          </w:rPr>
          <w:delText>–</w:delText>
        </w:r>
        <w:r w:rsidRPr="00BC5F5F" w:rsidDel="004B4774">
          <w:rPr>
            <w:color w:val="FF0000"/>
            <w:sz w:val="20"/>
            <w:highlight w:val="yellow"/>
            <w:lang w:val="en-CA"/>
          </w:rPr>
          <w:tab/>
        </w:r>
        <w:r w:rsidRPr="00BC5F5F" w:rsidDel="004B4774">
          <w:rPr>
            <w:color w:val="FF0000"/>
            <w:sz w:val="20"/>
            <w:highlight w:val="yellow"/>
            <w:lang w:val="en-CA" w:eastAsia="ja-JP"/>
          </w:rPr>
          <w:delText>chroma</w:delText>
        </w:r>
        <w:r w:rsidRPr="00BC5F5F" w:rsidDel="004B4774">
          <w:rPr>
            <w:rFonts w:eastAsia="Malgun Gothic"/>
            <w:color w:val="FF0000"/>
            <w:sz w:val="20"/>
            <w:highlight w:val="yellow"/>
            <w:lang w:val="en-CA"/>
          </w:rPr>
          <w:delText>_format_idc is equal to 0 in the active SPS for the layer with nuh_layer_id equal to lId.</w:delText>
        </w:r>
      </w:del>
    </w:p>
    <w:p w:rsidR="002B5019" w:rsidDel="004B4774" w:rsidRDefault="00BC5F5F" w:rsidP="00BC5F5F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spacing w:before="86"/>
        <w:ind w:left="425" w:hanging="425"/>
        <w:jc w:val="both"/>
        <w:rPr>
          <w:del w:id="17" w:author="Author"/>
          <w:color w:val="FF0000"/>
          <w:sz w:val="20"/>
          <w:highlight w:val="yellow"/>
          <w:lang w:val="en-GB"/>
        </w:rPr>
      </w:pPr>
      <w:del w:id="18" w:author="Author">
        <w:r w:rsidRPr="00BC5F5F" w:rsidDel="004B4774">
          <w:rPr>
            <w:color w:val="FF0000"/>
            <w:sz w:val="20"/>
            <w:highlight w:val="yellow"/>
            <w:lang w:val="en-CA"/>
          </w:rPr>
          <w:delText>–</w:delText>
        </w:r>
        <w:r w:rsidRPr="00BC5F5F" w:rsidDel="004B4774">
          <w:rPr>
            <w:color w:val="FF0000"/>
            <w:sz w:val="20"/>
            <w:highlight w:val="yellow"/>
            <w:lang w:val="en-CA"/>
          </w:rPr>
          <w:tab/>
        </w:r>
        <w:r w:rsidRPr="00BC5F5F" w:rsidDel="004B4774">
          <w:rPr>
            <w:bCs/>
            <w:color w:val="FF0000"/>
            <w:sz w:val="20"/>
            <w:highlight w:val="yellow"/>
            <w:lang w:val="en-GB"/>
          </w:rPr>
          <w:delText>The value of all decoded chroma samples is equal to</w:delText>
        </w:r>
        <w:r w:rsidRPr="00BC5F5F" w:rsidDel="004B4774">
          <w:rPr>
            <w:color w:val="FF0000"/>
            <w:sz w:val="20"/>
            <w:highlight w:val="yellow"/>
            <w:lang w:val="en-GB"/>
          </w:rPr>
          <w:delText> 1  &lt;&lt;  ( BitDepth</w:delText>
        </w:r>
        <w:r w:rsidRPr="00BC5F5F" w:rsidDel="004B4774">
          <w:rPr>
            <w:color w:val="FF0000"/>
            <w:sz w:val="20"/>
            <w:highlight w:val="yellow"/>
            <w:vertAlign w:val="subscript"/>
            <w:lang w:val="en-GB"/>
          </w:rPr>
          <w:delText>C</w:delText>
        </w:r>
        <w:r w:rsidRPr="00BC5F5F" w:rsidDel="004B4774">
          <w:rPr>
            <w:color w:val="FF0000"/>
            <w:sz w:val="20"/>
            <w:highlight w:val="yellow"/>
            <w:lang w:val="en-GB"/>
          </w:rPr>
          <w:delText> − 1 ) in all pictures that have nuh_layer_id equal to lId and for which this VPS RBSP is the active VPS RBSP.</w:delText>
        </w:r>
      </w:del>
    </w:p>
    <w:p w:rsidR="00BA1B11" w:rsidRPr="002B5019" w:rsidDel="004B4774" w:rsidRDefault="00BC5F5F" w:rsidP="00BC5F5F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spacing w:before="86"/>
        <w:ind w:left="425" w:hanging="425"/>
        <w:jc w:val="both"/>
        <w:rPr>
          <w:del w:id="19" w:author="Author"/>
          <w:rFonts w:eastAsia="Malgun Gothic"/>
          <w:sz w:val="20"/>
          <w:highlight w:val="yellow"/>
          <w:lang w:val="en-CA"/>
        </w:rPr>
      </w:pPr>
      <w:del w:id="20" w:author="Author">
        <w:r w:rsidRPr="002B5019" w:rsidDel="004B4774">
          <w:rPr>
            <w:rFonts w:eastAsia="Malgun Gothic"/>
            <w:sz w:val="20"/>
            <w:highlight w:val="yellow"/>
            <w:lang w:val="en-CA"/>
          </w:rPr>
          <w:delText>]</w:delText>
        </w:r>
      </w:del>
    </w:p>
    <w:p w:rsidR="00BA1B11" w:rsidRPr="00BA1B11" w:rsidDel="004B4774" w:rsidRDefault="00BA1B11" w:rsidP="00BC5F5F">
      <w:p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spacing w:before="86"/>
        <w:ind w:left="425" w:hanging="425"/>
        <w:jc w:val="both"/>
        <w:rPr>
          <w:del w:id="21" w:author="Author"/>
          <w:rFonts w:eastAsia="Malgun Gothic"/>
          <w:sz w:val="20"/>
          <w:lang w:val="en-CA"/>
        </w:rPr>
      </w:pPr>
      <w:del w:id="22" w:author="Author">
        <w:r w:rsidRPr="00BA1B11" w:rsidDel="004B4774">
          <w:rPr>
            <w:rFonts w:eastAsia="Malgun Gothic"/>
            <w:sz w:val="20"/>
            <w:highlight w:val="yellow"/>
            <w:lang w:val="en-CA"/>
          </w:rPr>
          <w:delText>[</w:delText>
        </w:r>
        <w:r w:rsidR="006D4AAF" w:rsidDel="004B4774">
          <w:rPr>
            <w:rFonts w:eastAsia="Malgun Gothic"/>
            <w:sz w:val="20"/>
            <w:highlight w:val="yellow"/>
            <w:lang w:val="en-CA" w:eastAsia="ko-KR"/>
          </w:rPr>
          <w:delText>Remark</w:delText>
        </w:r>
        <w:r w:rsidRPr="00BA1B11" w:rsidDel="004B4774">
          <w:rPr>
            <w:rFonts w:eastAsia="Malgun Gothic"/>
            <w:sz w:val="20"/>
            <w:highlight w:val="yellow"/>
            <w:lang w:val="en-CA"/>
          </w:rPr>
          <w:delText>: Alternatively, only one of the two options could be chosen.]</w:delText>
        </w:r>
      </w:del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GB" w:eastAsia="ko-KR"/>
        </w:rPr>
      </w:pPr>
      <w:r w:rsidRPr="00860E45">
        <w:rPr>
          <w:rFonts w:eastAsia="Malgun Gothic"/>
          <w:sz w:val="20"/>
          <w:lang w:val="en-GB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GB" w:eastAsia="ko-KR"/>
        </w:rPr>
        <w:t xml:space="preserve"> SPSs for </w:t>
      </w:r>
      <w:r w:rsidRPr="00860E45">
        <w:rPr>
          <w:rFonts w:eastAsia="Malgun Gothic"/>
          <w:bCs/>
          <w:sz w:val="20"/>
          <w:lang w:val="en-CA"/>
        </w:rPr>
        <w:t>layers in subBitstream</w:t>
      </w:r>
      <w:r w:rsidRPr="00860E45">
        <w:rPr>
          <w:rFonts w:eastAsia="Malgun Gothic"/>
          <w:sz w:val="20"/>
          <w:lang w:val="en-GB" w:eastAsia="ko-KR"/>
        </w:rPr>
        <w:t xml:space="preserve"> shall have </w:t>
      </w:r>
      <w:r w:rsidRPr="00860E45">
        <w:rPr>
          <w:rFonts w:eastAsia="Malgun Gothic"/>
          <w:noProof/>
          <w:sz w:val="20"/>
          <w:lang w:val="en-GB"/>
        </w:rPr>
        <w:t>transform_skip_rotation_enabled_flag, transform_skip_context_enabled_flag, implicit_rdpcm_enabled_flag, explicit_rdpcm_enabled_flag, extended_precision_processing_flag, intra_smoothing_disabled_flag, high_precision_offsets_enabled_flag, persistent_rice_adaptation_enabled_flag, and cabac_bypass_alignment_enabled_flag, when present, equal to 0 only.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GB"/>
        </w:rPr>
        <w:t>CtbLog2SizeY</w:t>
      </w:r>
      <w:r w:rsidRPr="00860E45">
        <w:rPr>
          <w:rFonts w:eastAsia="Malgun Gothic"/>
          <w:sz w:val="20"/>
          <w:lang w:val="en-CA" w:eastAsia="ko-KR"/>
        </w:rPr>
        <w:t xml:space="preserve"> derived from all active SPSs</w:t>
      </w:r>
      <w:r w:rsidRPr="00860E45">
        <w:rPr>
          <w:rFonts w:eastAsia="Malgun Gothic"/>
          <w:bCs/>
          <w:sz w:val="20"/>
          <w:lang w:val="en-CA"/>
        </w:rPr>
        <w:t xml:space="preserve"> for layers in subBitstream </w:t>
      </w:r>
      <w:r w:rsidRPr="00860E45">
        <w:rPr>
          <w:rFonts w:eastAsia="Malgun Gothic"/>
          <w:sz w:val="20"/>
          <w:lang w:val="en-CA" w:eastAsia="ko-KR"/>
        </w:rPr>
        <w:t>shall be in the range of 4 to 6, inclusive.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GB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GB" w:eastAsia="ko-KR"/>
        </w:rPr>
        <w:t xml:space="preserve"> PPSs for </w:t>
      </w:r>
      <w:r w:rsidRPr="00860E45">
        <w:rPr>
          <w:rFonts w:eastAsia="Malgun Gothic"/>
          <w:bCs/>
          <w:sz w:val="20"/>
          <w:lang w:val="en-CA"/>
        </w:rPr>
        <w:t xml:space="preserve">layers in subBitstream </w:t>
      </w:r>
      <w:r w:rsidRPr="00860E45">
        <w:rPr>
          <w:rFonts w:eastAsia="Malgun Gothic"/>
          <w:sz w:val="20"/>
          <w:lang w:val="en-GB"/>
        </w:rPr>
        <w:t>shall have log2_max_transform_skip_block_size_minus2 and chroma_qp_offset_list_enabled_flag, when present, equal to 0 only.</w:t>
      </w:r>
    </w:p>
    <w:p w:rsidR="00860E45" w:rsidRPr="004E0D87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ins w:id="23" w:author="Author"/>
          <w:rFonts w:eastAsia="Malgun Gothic"/>
          <w:sz w:val="20"/>
          <w:lang w:eastAsia="zh-CN"/>
        </w:rPr>
      </w:pPr>
      <w:r w:rsidRPr="00860E45">
        <w:rPr>
          <w:rFonts w:eastAsia="Malgun Gothic"/>
          <w:sz w:val="20"/>
          <w:lang w:val="en-GB"/>
        </w:rPr>
        <w:t>ScalabilityId</w:t>
      </w:r>
      <w:r w:rsidRPr="00860E45">
        <w:rPr>
          <w:rFonts w:eastAsia="Malgun Gothic"/>
          <w:sz w:val="20"/>
          <w:lang w:val="en-CA" w:eastAsia="zh-CN"/>
        </w:rPr>
        <w:t xml:space="preserve">[ j ][ smIdx ] derived according to any </w:t>
      </w:r>
      <w:r w:rsidRPr="00860E45">
        <w:rPr>
          <w:rFonts w:eastAsia="Malgun Gothic"/>
          <w:sz w:val="20"/>
          <w:lang w:val="en-GB" w:eastAsia="ko-KR"/>
        </w:rPr>
        <w:t xml:space="preserve">active </w:t>
      </w:r>
      <w:r w:rsidRPr="00860E45">
        <w:rPr>
          <w:rFonts w:eastAsia="Malgun Gothic"/>
          <w:bCs/>
          <w:sz w:val="20"/>
          <w:lang w:val="en-CA"/>
        </w:rPr>
        <w:t xml:space="preserve">VPS </w:t>
      </w:r>
      <w:r w:rsidRPr="00860E45">
        <w:rPr>
          <w:rFonts w:eastAsia="Malgun Gothic"/>
          <w:sz w:val="20"/>
          <w:lang w:val="en-CA" w:eastAsia="zh-CN"/>
        </w:rPr>
        <w:t>shall be equal to 0 for any smIdx value not equal to</w:t>
      </w:r>
      <w:r w:rsidRPr="0041690D">
        <w:rPr>
          <w:rFonts w:eastAsia="Malgun Gothic"/>
          <w:color w:val="FF0000"/>
          <w:sz w:val="20"/>
          <w:lang w:val="en-CA" w:eastAsia="zh-CN"/>
        </w:rPr>
        <w:t> </w:t>
      </w:r>
      <w:del w:id="24" w:author="Author">
        <w:r w:rsidRPr="00860E45" w:rsidDel="004B4774">
          <w:rPr>
            <w:rFonts w:eastAsia="Malgun Gothic"/>
            <w:strike/>
            <w:color w:val="FF0000"/>
            <w:sz w:val="20"/>
            <w:lang w:val="en-CA" w:eastAsia="zh-CN"/>
          </w:rPr>
          <w:delText xml:space="preserve">1 or 3 </w:delText>
        </w:r>
        <w:r w:rsidR="00BA1B11" w:rsidRPr="00BA1B11" w:rsidDel="004B4774">
          <w:rPr>
            <w:rFonts w:eastAsia="Malgun Gothic"/>
            <w:color w:val="FF0000"/>
            <w:sz w:val="20"/>
            <w:lang w:val="en-CA" w:eastAsia="zh-CN"/>
          </w:rPr>
          <w:delText> </w:delText>
        </w:r>
      </w:del>
      <w:r w:rsidR="00BA1B11" w:rsidRPr="00BA1B11">
        <w:rPr>
          <w:rFonts w:eastAsia="Malgun Gothic"/>
          <w:color w:val="FF0000"/>
          <w:sz w:val="20"/>
          <w:lang w:val="en-CA" w:eastAsia="zh-CN"/>
        </w:rPr>
        <w:t>0</w:t>
      </w:r>
      <w:ins w:id="25" w:author="Author">
        <w:r w:rsidR="004B4774">
          <w:rPr>
            <w:rFonts w:eastAsia="Malgun Gothic"/>
            <w:color w:val="FF0000"/>
            <w:sz w:val="20"/>
            <w:lang w:val="en-CA" w:eastAsia="zh-CN"/>
          </w:rPr>
          <w:t xml:space="preserve">, 1, </w:t>
        </w:r>
      </w:ins>
      <w:del w:id="26" w:author="Author">
        <w:r w:rsidR="00BA1B11" w:rsidRPr="00BA1B11" w:rsidDel="004B4774">
          <w:rPr>
            <w:rFonts w:eastAsia="Malgun Gothic"/>
            <w:color w:val="FF0000"/>
            <w:sz w:val="20"/>
            <w:lang w:val="en-CA" w:eastAsia="zh-CN"/>
          </w:rPr>
          <w:delText xml:space="preserve"> </w:delText>
        </w:r>
      </w:del>
      <w:r w:rsidR="00BA1B11" w:rsidRPr="00BA1B11">
        <w:rPr>
          <w:rFonts w:eastAsia="Malgun Gothic"/>
          <w:color w:val="FF0000"/>
          <w:sz w:val="20"/>
          <w:lang w:val="en-CA" w:eastAsia="zh-CN"/>
        </w:rPr>
        <w:t xml:space="preserve">or </w:t>
      </w:r>
      <w:del w:id="27" w:author="Author">
        <w:r w:rsidR="00BA1B11" w:rsidRPr="0041690D" w:rsidDel="004B4774">
          <w:rPr>
            <w:rFonts w:eastAsia="Malgun Gothic"/>
            <w:color w:val="FF0000"/>
            <w:sz w:val="20"/>
            <w:lang w:val="en-CA" w:eastAsia="zh-CN"/>
          </w:rPr>
          <w:delText xml:space="preserve">1 </w:delText>
        </w:r>
      </w:del>
      <w:ins w:id="28" w:author="Author">
        <w:r w:rsidR="004B4774" w:rsidRPr="0041690D">
          <w:rPr>
            <w:rFonts w:eastAsia="Malgun Gothic"/>
            <w:color w:val="FF0000"/>
            <w:sz w:val="20"/>
            <w:lang w:val="en-CA" w:eastAsia="zh-CN"/>
          </w:rPr>
          <w:t>3</w:t>
        </w:r>
        <w:r w:rsidR="004B4774" w:rsidRPr="00BA1B11">
          <w:rPr>
            <w:rFonts w:eastAsia="Malgun Gothic"/>
            <w:color w:val="FF0000"/>
            <w:sz w:val="20"/>
            <w:lang w:val="en-CA" w:eastAsia="zh-CN"/>
          </w:rPr>
          <w:t xml:space="preserve"> </w:t>
        </w:r>
      </w:ins>
      <w:r w:rsidRPr="00860E45">
        <w:rPr>
          <w:rFonts w:eastAsia="Malgun Gothic"/>
          <w:sz w:val="20"/>
          <w:lang w:val="en-CA" w:eastAsia="zh-CN"/>
        </w:rPr>
        <w:t xml:space="preserve">and for any value of j </w:t>
      </w:r>
      <w:r w:rsidRPr="00860E45">
        <w:rPr>
          <w:rFonts w:eastAsia="Malgun Gothic"/>
          <w:sz w:val="20"/>
          <w:lang w:val="en-GB" w:eastAsia="zh-CN"/>
        </w:rPr>
        <w:t xml:space="preserve">such that layer_id_in_nuh[ j ] is among layerIdListTarget that was used to derive </w:t>
      </w:r>
      <w:r w:rsidRPr="00860E45">
        <w:rPr>
          <w:rFonts w:eastAsia="Malgun Gothic"/>
          <w:bCs/>
          <w:sz w:val="20"/>
          <w:lang w:val="en-CA"/>
        </w:rPr>
        <w:t>subBitstream</w:t>
      </w:r>
      <w:r w:rsidRPr="00860E45">
        <w:rPr>
          <w:rFonts w:eastAsia="Malgun Gothic"/>
          <w:sz w:val="20"/>
          <w:lang w:val="en-GB" w:eastAsia="zh-CN"/>
        </w:rPr>
        <w:t>.</w:t>
      </w:r>
    </w:p>
    <w:p w:rsidR="004E0D87" w:rsidRPr="005A3C5C" w:rsidRDefault="004E0D87" w:rsidP="00A8285B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ins w:id="29" w:author="Author"/>
          <w:rFonts w:eastAsia="Malgun Gothic"/>
          <w:color w:val="FF0000"/>
          <w:sz w:val="20"/>
          <w:lang w:eastAsia="zh-CN"/>
        </w:rPr>
      </w:pPr>
      <w:ins w:id="30" w:author="Author">
        <w:r w:rsidRPr="005A3C5C">
          <w:rPr>
            <w:rFonts w:eastAsia="Malgun Gothic"/>
            <w:color w:val="FF0000"/>
            <w:sz w:val="20"/>
            <w:lang w:val="en-CA" w:eastAsia="ja-JP"/>
          </w:rPr>
          <w:t xml:space="preserve">When </w:t>
        </w:r>
        <w:r w:rsidRPr="005A3C5C">
          <w:rPr>
            <w:rFonts w:eastAsia="Malgun Gothic"/>
            <w:color w:val="FF0000"/>
            <w:sz w:val="20"/>
            <w:lang w:val="en-GB"/>
          </w:rPr>
          <w:t>AuxId</w:t>
        </w:r>
        <w:r w:rsidRPr="005A3C5C">
          <w:rPr>
            <w:rFonts w:eastAsia="Batang"/>
            <w:bCs/>
            <w:color w:val="FF0000"/>
            <w:sz w:val="20"/>
            <w:lang w:val="en-CA" w:eastAsia="ko-KR"/>
          </w:rPr>
          <w:t>[ i </w:t>
        </w:r>
        <w:r w:rsidR="00281A11" w:rsidRPr="005A3C5C">
          <w:rPr>
            <w:rFonts w:eastAsia="Batang"/>
            <w:bCs/>
            <w:color w:val="FF0000"/>
            <w:sz w:val="20"/>
            <w:lang w:val="en-CA" w:eastAsia="ko-KR"/>
          </w:rPr>
          <w:t>]</w:t>
        </w:r>
        <w:r w:rsidRPr="005A3C5C">
          <w:rPr>
            <w:rFonts w:eastAsia="Batang"/>
            <w:bCs/>
            <w:color w:val="FF0000"/>
            <w:sz w:val="20"/>
            <w:lang w:val="en-CA" w:eastAsia="ko-KR"/>
          </w:rPr>
          <w:t xml:space="preserve"> </w:t>
        </w:r>
        <w:r w:rsidRPr="005A3C5C">
          <w:rPr>
            <w:rFonts w:eastAsia="Malgun Gothic"/>
            <w:color w:val="FF0000"/>
            <w:sz w:val="20"/>
            <w:lang w:val="en-CA" w:eastAsia="zh-CN"/>
          </w:rPr>
          <w:t xml:space="preserve">derived according to any </w:t>
        </w:r>
        <w:r w:rsidRPr="005A3C5C">
          <w:rPr>
            <w:rFonts w:eastAsia="Malgun Gothic"/>
            <w:color w:val="FF0000"/>
            <w:sz w:val="20"/>
            <w:lang w:val="en-GB" w:eastAsia="ko-KR"/>
          </w:rPr>
          <w:t xml:space="preserve">active </w:t>
        </w:r>
        <w:r w:rsidRPr="005A3C5C">
          <w:rPr>
            <w:rFonts w:eastAsia="Malgun Gothic"/>
            <w:bCs/>
            <w:color w:val="FF0000"/>
            <w:sz w:val="20"/>
            <w:lang w:val="en-CA"/>
          </w:rPr>
          <w:t xml:space="preserve">VPS </w:t>
        </w:r>
        <w:r w:rsidRPr="005A3C5C">
          <w:rPr>
            <w:rFonts w:eastAsia="Malgun Gothic"/>
            <w:color w:val="FF0000"/>
            <w:sz w:val="20"/>
            <w:lang w:val="en-CA" w:eastAsia="ja-JP"/>
          </w:rPr>
          <w:t xml:space="preserve">is greater than to 0 </w:t>
        </w:r>
        <w:r w:rsidRPr="005A3C5C">
          <w:rPr>
            <w:rFonts w:eastAsia="Malgun Gothic"/>
            <w:color w:val="FF0000"/>
            <w:sz w:val="20"/>
            <w:lang w:val="en-CA" w:eastAsia="zh-CN"/>
          </w:rPr>
          <w:t xml:space="preserve">for the layer with nuh_layer_id equal to i in </w:t>
        </w:r>
        <w:r w:rsidRPr="005A3C5C">
          <w:rPr>
            <w:rFonts w:eastAsia="Malgun Gothic"/>
            <w:color w:val="FF0000"/>
            <w:sz w:val="20"/>
            <w:lang w:val="en-GB"/>
          </w:rPr>
          <w:t>subBitstream</w:t>
        </w:r>
        <w:r w:rsidRPr="005A3C5C">
          <w:rPr>
            <w:rFonts w:eastAsia="Malgun Gothic"/>
            <w:color w:val="FF0000"/>
            <w:sz w:val="20"/>
            <w:lang w:val="en-CA" w:eastAsia="ja-JP"/>
          </w:rPr>
          <w:t xml:space="preserve">, </w:t>
        </w:r>
        <w:r w:rsidR="00245501" w:rsidRPr="005A3C5C">
          <w:rPr>
            <w:rFonts w:eastAsia="Malgun Gothic"/>
            <w:color w:val="FF0000"/>
            <w:sz w:val="20"/>
            <w:lang w:val="en-CA" w:eastAsia="ja-JP"/>
          </w:rPr>
          <w:t xml:space="preserve">iv_mv_pred_flag[ i ], </w:t>
        </w:r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>iv_mv_scaling_f</w:t>
        </w:r>
        <w:r w:rsidR="006A0E0F" w:rsidRPr="005A3C5C">
          <w:rPr>
            <w:rFonts w:eastAsia="Malgun Gothic"/>
            <w:color w:val="FF0000"/>
            <w:sz w:val="20"/>
            <w:lang w:val="en-CA" w:eastAsia="ja-JP"/>
          </w:rPr>
          <w:t>la</w:t>
        </w:r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 xml:space="preserve">g[ i ], </w:t>
        </w:r>
        <w:r w:rsidR="00B37872" w:rsidRPr="005A3C5C">
          <w:rPr>
            <w:rFonts w:eastAsia="Malgun Gothic"/>
            <w:color w:val="FF0000"/>
            <w:sz w:val="20"/>
            <w:lang w:val="en-CA" w:eastAsia="ja-JP"/>
          </w:rPr>
          <w:t>log2_sub_pb_size_minus3</w:t>
        </w:r>
        <w:r w:rsidR="00245501" w:rsidRPr="005A3C5C">
          <w:rPr>
            <w:rFonts w:eastAsia="Malgun Gothic"/>
            <w:color w:val="FF0000"/>
            <w:sz w:val="20"/>
            <w:lang w:val="en-CA" w:eastAsia="ja-JP"/>
          </w:rPr>
          <w:t>[ i ],</w:t>
        </w:r>
        <w:r w:rsidRPr="005A3C5C">
          <w:rPr>
            <w:rFonts w:eastAsia="Malgun Gothic"/>
            <w:color w:val="FF0000"/>
            <w:sz w:val="20"/>
            <w:lang w:val="en-CA" w:eastAsia="ja-JP"/>
          </w:rPr>
          <w:t xml:space="preserve"> </w:t>
        </w:r>
        <w:r w:rsidR="00B37872" w:rsidRPr="005A3C5C">
          <w:rPr>
            <w:rFonts w:eastAsia="Malgun Gothic"/>
            <w:color w:val="FF0000"/>
            <w:sz w:val="20"/>
            <w:lang w:val="en-CA" w:eastAsia="ja-JP"/>
          </w:rPr>
          <w:t xml:space="preserve">iv_res_pred_flag[ i ], </w:t>
        </w:r>
        <w:r w:rsidR="00CC136E" w:rsidRPr="005A3C5C">
          <w:rPr>
            <w:rFonts w:eastAsia="Malgun Gothic"/>
            <w:color w:val="FF0000"/>
            <w:sz w:val="20"/>
            <w:lang w:val="en-CA" w:eastAsia="ja-JP"/>
          </w:rPr>
          <w:t xml:space="preserve">depth_refinement_flag[ i ], view_synthesis_pred_flag[ i ], </w:t>
        </w:r>
        <w:r w:rsidR="00272FF6" w:rsidRPr="005A3C5C">
          <w:rPr>
            <w:rFonts w:eastAsia="Malgun Gothic"/>
            <w:color w:val="FF0000"/>
            <w:sz w:val="20"/>
            <w:lang w:val="en-CA" w:eastAsia="ja-JP"/>
          </w:rPr>
          <w:t xml:space="preserve">depth_based_blk_part_flag[ i ], </w:t>
        </w:r>
        <w:r w:rsidR="00A8285B" w:rsidRPr="005A3C5C">
          <w:rPr>
            <w:rFonts w:eastAsia="Malgun Gothic"/>
            <w:color w:val="FF0000"/>
            <w:sz w:val="20"/>
            <w:lang w:val="en-CA" w:eastAsia="ja-JP"/>
          </w:rPr>
          <w:t xml:space="preserve">mpi_flag[ i ], </w:t>
        </w:r>
        <w:proofErr w:type="spellStart"/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>log2_mpi_sub_pb_size_minus3</w:t>
        </w:r>
        <w:proofErr w:type="spellEnd"/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 xml:space="preserve">[ i ], </w:t>
        </w:r>
        <w:proofErr w:type="spellStart"/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>dmm_cpred_tex_flag</w:t>
        </w:r>
        <w:proofErr w:type="spellEnd"/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 xml:space="preserve">[ i ], </w:t>
        </w:r>
        <w:proofErr w:type="spellStart"/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>intra_sdc_dmm_wfull_flag</w:t>
        </w:r>
        <w:proofErr w:type="spellEnd"/>
        <w:r w:rsidR="00E22908" w:rsidRPr="005A3C5C">
          <w:rPr>
            <w:rFonts w:eastAsia="Malgun Gothic"/>
            <w:color w:val="FF0000"/>
            <w:sz w:val="20"/>
            <w:lang w:val="en-CA" w:eastAsia="ja-JP"/>
          </w:rPr>
          <w:t xml:space="preserve">[ i ], lim_qt_pred_flag[ i ], and inter_sdc_flag[ i ] </w:t>
        </w:r>
        <w:r w:rsidRPr="005A3C5C">
          <w:rPr>
            <w:rFonts w:eastAsia="Malgun Gothic"/>
            <w:color w:val="FF0000"/>
            <w:sz w:val="20"/>
            <w:lang w:val="en-CA" w:eastAsia="ja-JP"/>
          </w:rPr>
          <w:t>shall be equal to 0.</w:t>
        </w:r>
      </w:ins>
    </w:p>
    <w:p w:rsidR="002852ED" w:rsidRPr="005A3C5C" w:rsidRDefault="002852ED" w:rsidP="00A8285B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rFonts w:eastAsia="Malgun Gothic"/>
          <w:color w:val="FF0000"/>
          <w:sz w:val="20"/>
          <w:lang w:eastAsia="zh-CN"/>
        </w:rPr>
      </w:pPr>
      <w:ins w:id="31" w:author="Author">
        <w:r w:rsidRPr="005A3C5C">
          <w:rPr>
            <w:rFonts w:eastAsia="Malgun Gothic"/>
            <w:color w:val="FF0000"/>
            <w:sz w:val="20"/>
            <w:lang w:val="en-CA" w:eastAsia="ja-JP"/>
          </w:rPr>
          <w:t xml:space="preserve">When </w:t>
        </w:r>
        <w:r w:rsidR="004577CA">
          <w:rPr>
            <w:rFonts w:eastAsia="Malgun Gothic"/>
            <w:color w:val="FF0000"/>
            <w:sz w:val="20"/>
            <w:lang w:val="en-CA" w:eastAsia="ja-JP"/>
          </w:rPr>
          <w:t>Vps</w:t>
        </w:r>
        <w:r w:rsidRPr="005A3C5C">
          <w:rPr>
            <w:rFonts w:eastAsia="Malgun Gothic"/>
            <w:color w:val="FF0000"/>
            <w:sz w:val="20"/>
            <w:lang w:val="en-CA" w:eastAsia="ja-JP"/>
          </w:rPr>
          <w:t>DepthFlag</w:t>
        </w:r>
        <w:proofErr w:type="gramStart"/>
        <w:r w:rsidRPr="005A3C5C">
          <w:rPr>
            <w:rFonts w:eastAsia="Malgun Gothic"/>
            <w:color w:val="FF0000"/>
            <w:sz w:val="20"/>
            <w:lang w:val="en-CA" w:eastAsia="ja-JP"/>
          </w:rPr>
          <w:t>[ i</w:t>
        </w:r>
        <w:proofErr w:type="gramEnd"/>
        <w:r w:rsidRPr="005A3C5C">
          <w:rPr>
            <w:rFonts w:eastAsia="Malgun Gothic"/>
            <w:color w:val="FF0000"/>
            <w:sz w:val="20"/>
            <w:lang w:val="en-CA" w:eastAsia="ja-JP"/>
          </w:rPr>
          <w:t> ]</w:t>
        </w:r>
        <w:r w:rsidRPr="005A3C5C">
          <w:rPr>
            <w:rFonts w:eastAsia="Batang"/>
            <w:bCs/>
            <w:color w:val="FF0000"/>
            <w:sz w:val="20"/>
            <w:lang w:val="en-CA" w:eastAsia="ko-KR"/>
          </w:rPr>
          <w:t xml:space="preserve"> </w:t>
        </w:r>
        <w:r w:rsidRPr="005A3C5C">
          <w:rPr>
            <w:rFonts w:eastAsia="Malgun Gothic"/>
            <w:color w:val="FF0000"/>
            <w:sz w:val="20"/>
            <w:lang w:val="en-CA" w:eastAsia="zh-CN"/>
          </w:rPr>
          <w:t xml:space="preserve">derived according to any </w:t>
        </w:r>
        <w:r w:rsidRPr="005A3C5C">
          <w:rPr>
            <w:rFonts w:eastAsia="Malgun Gothic"/>
            <w:color w:val="FF0000"/>
            <w:sz w:val="20"/>
            <w:lang w:val="en-GB" w:eastAsia="ko-KR"/>
          </w:rPr>
          <w:t xml:space="preserve">active </w:t>
        </w:r>
        <w:r w:rsidRPr="005A3C5C">
          <w:rPr>
            <w:rFonts w:eastAsia="Malgun Gothic"/>
            <w:bCs/>
            <w:color w:val="FF0000"/>
            <w:sz w:val="20"/>
            <w:lang w:val="en-CA"/>
          </w:rPr>
          <w:t xml:space="preserve">VPS </w:t>
        </w:r>
        <w:r w:rsidRPr="005A3C5C">
          <w:rPr>
            <w:rFonts w:eastAsia="Malgun Gothic"/>
            <w:color w:val="FF0000"/>
            <w:sz w:val="20"/>
            <w:lang w:val="en-CA" w:eastAsia="ja-JP"/>
          </w:rPr>
          <w:t xml:space="preserve">is greater than to 0 </w:t>
        </w:r>
        <w:r w:rsidRPr="005A3C5C">
          <w:rPr>
            <w:rFonts w:eastAsia="Malgun Gothic"/>
            <w:color w:val="FF0000"/>
            <w:sz w:val="20"/>
            <w:lang w:val="en-CA" w:eastAsia="zh-CN"/>
          </w:rPr>
          <w:t xml:space="preserve">for the layer with nuh_layer_id equal to i in </w:t>
        </w:r>
        <w:r w:rsidRPr="005A3C5C">
          <w:rPr>
            <w:rFonts w:eastAsia="Malgun Gothic"/>
            <w:color w:val="FF0000"/>
            <w:sz w:val="20"/>
            <w:lang w:val="en-GB"/>
          </w:rPr>
          <w:t>subBitstream</w:t>
        </w:r>
        <w:r w:rsidRPr="005A3C5C">
          <w:rPr>
            <w:rFonts w:eastAsia="Malgun Gothic"/>
            <w:color w:val="FF0000"/>
            <w:sz w:val="20"/>
            <w:lang w:val="en-CA" w:eastAsia="ja-JP"/>
          </w:rPr>
          <w:t>, AuxId[ i ] shall be equal to 0.</w:t>
        </w:r>
      </w:ins>
    </w:p>
    <w:p w:rsidR="00BA1B11" w:rsidRPr="00860E45" w:rsidDel="004E0D87" w:rsidRDefault="00BA1B11" w:rsidP="00BA1B11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del w:id="32" w:author="Author"/>
          <w:rFonts w:eastAsia="Malgun Gothic"/>
          <w:sz w:val="20"/>
          <w:lang w:eastAsia="zh-CN"/>
        </w:rPr>
      </w:pPr>
      <w:del w:id="33" w:author="Author">
        <w:r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>[</w:delText>
        </w:r>
        <w:r w:rsidR="006D4AAF" w:rsidDel="004E0D87">
          <w:rPr>
            <w:rFonts w:eastAsia="Malgun Gothic"/>
            <w:sz w:val="20"/>
            <w:highlight w:val="yellow"/>
            <w:lang w:val="en-CA" w:eastAsia="ko-KR"/>
          </w:rPr>
          <w:delText>Remark</w:delText>
        </w:r>
        <w:r w:rsidR="003127D1" w:rsidDel="004E0D87">
          <w:rPr>
            <w:rFonts w:eastAsia="Malgun Gothic"/>
            <w:sz w:val="20"/>
            <w:highlight w:val="yellow"/>
            <w:lang w:val="en-GB" w:eastAsia="zh-CN"/>
          </w:rPr>
          <w:delText>:</w:delText>
        </w:r>
        <w:r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 </w:delText>
        </w:r>
        <w:r w:rsidR="00F13FF9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Above change </w:delText>
        </w:r>
        <w:r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>allows depth maps to be present using ScalabilityId[ j ][ 0 ] greater than 0. Furthermore, auxiliary pictures are not allowed to be in sub</w:delText>
        </w:r>
        <w:r w:rsidR="002B5019" w:rsidDel="004E0D87">
          <w:rPr>
            <w:rFonts w:eastAsia="Malgun Gothic"/>
            <w:sz w:val="20"/>
            <w:highlight w:val="yellow"/>
            <w:lang w:val="en-GB" w:eastAsia="zh-CN"/>
          </w:rPr>
          <w:delText>-</w:delText>
        </w:r>
        <w:r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bitstreams confirming to 3D </w:delText>
        </w:r>
        <w:r w:rsidR="00F13FF9"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>M</w:delText>
        </w:r>
        <w:r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>ain profile</w:delText>
        </w:r>
        <w:r w:rsidR="00044F20" w:rsidDel="004E0D87">
          <w:rPr>
            <w:rFonts w:eastAsia="Malgun Gothic"/>
            <w:sz w:val="20"/>
            <w:highlight w:val="yellow"/>
            <w:lang w:val="en-GB" w:eastAsia="zh-CN"/>
          </w:rPr>
          <w:delText>.</w:delText>
        </w:r>
        <w:r w:rsidR="00F13FF9"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 (However, they could be included in other sub streams (or respectively output layer sets) not confirming to the 3D Main profile)</w:delText>
        </w:r>
        <w:r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>.</w:delText>
        </w:r>
        <w:r w:rsidR="00F13FF9"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 Another option would be to allow auxiliary pictures</w:delText>
        </w:r>
        <w:r w:rsidR="00044F20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 in the sub-bitstream</w:delText>
        </w:r>
        <w:r w:rsidR="00F13FF9"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, e.g. alpha data. </w:delText>
        </w:r>
        <w:r w:rsidR="005F05A9" w:rsidDel="004E0D87">
          <w:rPr>
            <w:rFonts w:eastAsia="Malgun Gothic"/>
            <w:sz w:val="20"/>
            <w:highlight w:val="yellow"/>
            <w:lang w:val="en-GB" w:eastAsia="zh-CN"/>
          </w:rPr>
          <w:delText>T</w:delText>
        </w:r>
        <w:r w:rsidR="00F13FF9"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his would raise further question related to e.g. coding order, allowed </w:delText>
        </w:r>
        <w:r w:rsidR="00AE192E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3D-HEVC coding tools, handling </w:delText>
        </w:r>
        <w:r w:rsidR="004E1681" w:rsidDel="004E0D87">
          <w:rPr>
            <w:rFonts w:eastAsia="Malgun Gothic"/>
            <w:sz w:val="20"/>
            <w:highlight w:val="yellow"/>
            <w:lang w:val="en-GB" w:eastAsia="zh-CN"/>
          </w:rPr>
          <w:delText xml:space="preserve">of </w:delText>
        </w:r>
        <w:r w:rsidR="00AE192E" w:rsidDel="004E0D87">
          <w:rPr>
            <w:rFonts w:eastAsia="Malgun Gothic"/>
            <w:sz w:val="20"/>
            <w:highlight w:val="yellow"/>
            <w:lang w:val="en-GB" w:eastAsia="zh-CN"/>
          </w:rPr>
          <w:delText>depth auxiliary pictures.</w:delText>
        </w:r>
        <w:r w:rsidR="00F13FF9" w:rsidRPr="00F13FF9" w:rsidDel="004E0D87">
          <w:rPr>
            <w:rFonts w:eastAsia="Malgun Gothic"/>
            <w:sz w:val="20"/>
            <w:highlight w:val="yellow"/>
            <w:lang w:val="en-GB" w:eastAsia="zh-CN"/>
          </w:rPr>
          <w:delText>]</w:delText>
        </w:r>
      </w:del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trike/>
          <w:color w:val="FF0000"/>
          <w:sz w:val="20"/>
          <w:lang w:val="en-CA"/>
        </w:rPr>
      </w:pPr>
      <w:r w:rsidRPr="00860E45">
        <w:rPr>
          <w:rFonts w:eastAsia="Malgun Gothic"/>
          <w:strike/>
          <w:color w:val="FF0000"/>
          <w:sz w:val="20"/>
          <w:lang w:val="en-CA"/>
        </w:rPr>
        <w:t xml:space="preserve">When NumLayersInIdList[ OlsIdxToLsIdx[ olsIdx ] ] is equal to 2, output_layer_flag[ olsIdx ][ j ] </w:t>
      </w:r>
      <w:r w:rsidRPr="00860E45">
        <w:rPr>
          <w:rFonts w:eastAsia="Malgun Gothic"/>
          <w:strike/>
          <w:color w:val="FF0000"/>
          <w:sz w:val="20"/>
          <w:lang w:val="en-CA" w:eastAsia="zh-CN"/>
        </w:rPr>
        <w:t xml:space="preserve">derived according to any </w:t>
      </w:r>
      <w:r w:rsidRPr="00860E45">
        <w:rPr>
          <w:rFonts w:eastAsia="Malgun Gothic"/>
          <w:strike/>
          <w:color w:val="FF0000"/>
          <w:sz w:val="20"/>
          <w:lang w:val="en-GB" w:eastAsia="ko-KR"/>
        </w:rPr>
        <w:t xml:space="preserve">active </w:t>
      </w:r>
      <w:r w:rsidRPr="00860E45">
        <w:rPr>
          <w:rFonts w:eastAsia="Malgun Gothic"/>
          <w:bCs/>
          <w:strike/>
          <w:color w:val="FF0000"/>
          <w:sz w:val="20"/>
          <w:lang w:val="en-CA"/>
        </w:rPr>
        <w:t xml:space="preserve">VPS </w:t>
      </w:r>
      <w:r w:rsidRPr="00860E45">
        <w:rPr>
          <w:rFonts w:eastAsia="Malgun Gothic"/>
          <w:strike/>
          <w:color w:val="FF0000"/>
          <w:sz w:val="20"/>
          <w:lang w:val="en-CA"/>
        </w:rPr>
        <w:t xml:space="preserve">shall be equal to 1 </w:t>
      </w:r>
      <w:r w:rsidRPr="00860E45">
        <w:rPr>
          <w:rFonts w:eastAsia="Malgun Gothic"/>
          <w:strike/>
          <w:color w:val="FF0000"/>
          <w:sz w:val="20"/>
          <w:lang w:val="en-CA" w:eastAsia="zh-CN"/>
        </w:rPr>
        <w:t xml:space="preserve">for j in the range of 0 to 1, inclusive, for </w:t>
      </w:r>
      <w:r w:rsidRPr="00860E45">
        <w:rPr>
          <w:rFonts w:eastAsia="Malgun Gothic"/>
          <w:strike/>
          <w:color w:val="FF0000"/>
          <w:sz w:val="20"/>
          <w:lang w:val="en-GB"/>
        </w:rPr>
        <w:t>subBitstream.</w:t>
      </w:r>
    </w:p>
    <w:p w:rsidR="00F37C3D" w:rsidRDefault="00F37C3D" w:rsidP="00F37C3D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rFonts w:eastAsia="Malgun Gothic"/>
          <w:sz w:val="20"/>
          <w:lang w:val="en-CA"/>
        </w:rPr>
      </w:pPr>
      <w:r w:rsidRPr="00F13FF9">
        <w:rPr>
          <w:rFonts w:eastAsia="Malgun Gothic"/>
          <w:sz w:val="20"/>
          <w:highlight w:val="yellow"/>
          <w:lang w:val="en-GB" w:eastAsia="zh-CN"/>
        </w:rPr>
        <w:t>[</w:t>
      </w:r>
      <w:r w:rsidR="006D4AAF">
        <w:rPr>
          <w:rFonts w:eastAsia="Malgun Gothic"/>
          <w:sz w:val="20"/>
          <w:highlight w:val="yellow"/>
          <w:lang w:val="en-CA" w:eastAsia="ko-KR"/>
        </w:rPr>
        <w:t>Remark</w:t>
      </w:r>
      <w:r w:rsidR="001B00A9">
        <w:rPr>
          <w:rFonts w:eastAsia="Malgun Gothic"/>
          <w:sz w:val="20"/>
          <w:highlight w:val="yellow"/>
          <w:lang w:val="en-GB" w:eastAsia="zh-CN"/>
        </w:rPr>
        <w:t>:</w:t>
      </w:r>
      <w:r w:rsidRPr="00F13FF9">
        <w:rPr>
          <w:rFonts w:eastAsia="Malgun Gothic"/>
          <w:sz w:val="20"/>
          <w:highlight w:val="yellow"/>
          <w:lang w:val="en-GB" w:eastAsia="zh-CN"/>
        </w:rPr>
        <w:t xml:space="preserve"> </w:t>
      </w:r>
      <w:r>
        <w:rPr>
          <w:rFonts w:eastAsia="Malgun Gothic"/>
          <w:sz w:val="20"/>
          <w:highlight w:val="yellow"/>
          <w:lang w:val="en-GB" w:eastAsia="zh-CN"/>
        </w:rPr>
        <w:t xml:space="preserve">Above </w:t>
      </w:r>
      <w:r w:rsidR="003127D1">
        <w:rPr>
          <w:rFonts w:eastAsia="Malgun Gothic"/>
          <w:sz w:val="20"/>
          <w:highlight w:val="yellow"/>
          <w:lang w:val="en-GB" w:eastAsia="zh-CN"/>
        </w:rPr>
        <w:t>constraint</w:t>
      </w:r>
      <w:r w:rsidR="00AE192E">
        <w:rPr>
          <w:rFonts w:eastAsia="Malgun Gothic"/>
          <w:sz w:val="20"/>
          <w:highlight w:val="yellow"/>
          <w:lang w:val="en-GB" w:eastAsia="zh-CN"/>
        </w:rPr>
        <w:t xml:space="preserve"> </w:t>
      </w:r>
      <w:r>
        <w:rPr>
          <w:rFonts w:eastAsia="Malgun Gothic"/>
          <w:sz w:val="20"/>
          <w:highlight w:val="yellow"/>
          <w:lang w:val="en-GB" w:eastAsia="zh-CN"/>
        </w:rPr>
        <w:t>was introduced to always output both layers for the stereo case. Since applications for 3D-HEVC might require output of only one view, even when two views are provided</w:t>
      </w:r>
      <w:r w:rsidR="002B5019">
        <w:rPr>
          <w:rFonts w:eastAsia="Malgun Gothic"/>
          <w:sz w:val="20"/>
          <w:highlight w:val="yellow"/>
          <w:lang w:val="en-GB" w:eastAsia="zh-CN"/>
        </w:rPr>
        <w:t xml:space="preserve"> in an OLS</w:t>
      </w:r>
      <w:r>
        <w:rPr>
          <w:rFonts w:eastAsia="Malgun Gothic"/>
          <w:sz w:val="20"/>
          <w:highlight w:val="yellow"/>
          <w:lang w:val="en-GB" w:eastAsia="zh-CN"/>
        </w:rPr>
        <w:t xml:space="preserve"> this constraint can be removed.</w:t>
      </w:r>
      <w:r w:rsidRPr="00F13FF9">
        <w:rPr>
          <w:rFonts w:eastAsia="Malgun Gothic"/>
          <w:sz w:val="20"/>
          <w:highlight w:val="yellow"/>
          <w:lang w:val="en-GB" w:eastAsia="zh-CN"/>
        </w:rPr>
        <w:t>]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CA"/>
        </w:rPr>
        <w:t>All active VPSs shall have alt_output_layer_</w:t>
      </w:r>
      <w:proofErr w:type="gramStart"/>
      <w:r w:rsidRPr="00860E45">
        <w:rPr>
          <w:rFonts w:eastAsia="Malgun Gothic"/>
          <w:sz w:val="20"/>
          <w:lang w:val="en-CA"/>
        </w:rPr>
        <w:t>flag[</w:t>
      </w:r>
      <w:proofErr w:type="gramEnd"/>
      <w:r w:rsidRPr="00860E45">
        <w:rPr>
          <w:rFonts w:eastAsia="Malgun Gothic"/>
          <w:sz w:val="20"/>
          <w:lang w:val="en-CA"/>
        </w:rPr>
        <w:t> olsIdx ] equal to 0 only.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trike/>
          <w:color w:val="FF0000"/>
          <w:sz w:val="21"/>
          <w:szCs w:val="21"/>
          <w:lang w:val="en-CA" w:eastAsia="ja-JP"/>
        </w:rPr>
      </w:pPr>
      <w:r w:rsidRPr="00860E45">
        <w:rPr>
          <w:rFonts w:eastAsia="Malgun Gothic"/>
          <w:strike/>
          <w:color w:val="FF0000"/>
          <w:sz w:val="20"/>
          <w:lang w:val="en-CA"/>
        </w:rPr>
        <w:t xml:space="preserve">When </w:t>
      </w:r>
      <w:r w:rsidRPr="00860E45">
        <w:rPr>
          <w:rFonts w:eastAsia="Malgun Gothic"/>
          <w:strike/>
          <w:color w:val="FF0000"/>
          <w:sz w:val="20"/>
          <w:lang w:val="en-GB"/>
        </w:rPr>
        <w:t>ViewOrderIdx</w:t>
      </w:r>
      <w:r w:rsidRPr="00860E45">
        <w:rPr>
          <w:rFonts w:eastAsia="Batang"/>
          <w:bCs/>
          <w:strike/>
          <w:color w:val="FF0000"/>
          <w:sz w:val="20"/>
          <w:lang w:val="en-CA" w:eastAsia="ko-KR"/>
        </w:rPr>
        <w:t>[ i ]</w:t>
      </w:r>
      <w:r w:rsidRPr="00860E45">
        <w:rPr>
          <w:rFonts w:eastAsia="Malgun Gothic"/>
          <w:strike/>
          <w:color w:val="FF0000"/>
          <w:sz w:val="20"/>
          <w:lang w:val="en-CA"/>
        </w:rPr>
        <w:t xml:space="preserve"> </w:t>
      </w:r>
      <w:r w:rsidRPr="00860E45">
        <w:rPr>
          <w:rFonts w:eastAsia="Malgun Gothic"/>
          <w:strike/>
          <w:color w:val="FF0000"/>
          <w:sz w:val="20"/>
          <w:lang w:val="en-CA" w:eastAsia="zh-CN"/>
        </w:rPr>
        <w:t xml:space="preserve">derived according to any </w:t>
      </w:r>
      <w:r w:rsidRPr="00860E45">
        <w:rPr>
          <w:rFonts w:eastAsia="Malgun Gothic"/>
          <w:strike/>
          <w:color w:val="FF0000"/>
          <w:sz w:val="20"/>
          <w:lang w:val="en-GB" w:eastAsia="ko-KR"/>
        </w:rPr>
        <w:t xml:space="preserve">active </w:t>
      </w:r>
      <w:r w:rsidRPr="00860E45">
        <w:rPr>
          <w:rFonts w:eastAsia="Malgun Gothic"/>
          <w:bCs/>
          <w:strike/>
          <w:color w:val="FF0000"/>
          <w:sz w:val="20"/>
          <w:lang w:val="en-CA"/>
        </w:rPr>
        <w:t xml:space="preserve">VPS </w:t>
      </w:r>
      <w:r w:rsidRPr="00860E45">
        <w:rPr>
          <w:rFonts w:eastAsia="Malgun Gothic"/>
          <w:strike/>
          <w:color w:val="FF0000"/>
          <w:sz w:val="20"/>
          <w:lang w:val="en-CA"/>
        </w:rPr>
        <w:t xml:space="preserve">is equal to 1 </w:t>
      </w:r>
      <w:r w:rsidRPr="00860E45">
        <w:rPr>
          <w:rFonts w:eastAsia="Malgun Gothic"/>
          <w:strike/>
          <w:color w:val="FF0000"/>
          <w:sz w:val="20"/>
          <w:lang w:val="en-CA" w:eastAsia="zh-CN"/>
        </w:rPr>
        <w:t xml:space="preserve">for the layer with nuh_layer_id equal to i in </w:t>
      </w:r>
      <w:r w:rsidRPr="00860E45">
        <w:rPr>
          <w:rFonts w:eastAsia="Malgun Gothic"/>
          <w:strike/>
          <w:color w:val="FF0000"/>
          <w:sz w:val="20"/>
          <w:lang w:val="en-GB"/>
        </w:rPr>
        <w:t>subBitstream</w:t>
      </w:r>
      <w:r w:rsidRPr="00860E45">
        <w:rPr>
          <w:rFonts w:eastAsia="Malgun Gothic"/>
          <w:strike/>
          <w:color w:val="FF0000"/>
          <w:sz w:val="20"/>
          <w:lang w:val="en-CA"/>
        </w:rPr>
        <w:t xml:space="preserve">, </w:t>
      </w:r>
      <w:r w:rsidRPr="00860E45">
        <w:rPr>
          <w:rFonts w:eastAsia="Batang"/>
          <w:bCs/>
          <w:strike/>
          <w:color w:val="FF0000"/>
          <w:sz w:val="20"/>
          <w:lang w:val="en-CA" w:eastAsia="ko-KR"/>
        </w:rPr>
        <w:t>inter_view_</w:t>
      </w:r>
      <w:r w:rsidRPr="00860E45">
        <w:rPr>
          <w:rFonts w:eastAsia="Malgun Gothic"/>
          <w:bCs/>
          <w:strike/>
          <w:color w:val="FF0000"/>
          <w:sz w:val="20"/>
          <w:lang w:val="en-CA" w:eastAsia="ja-JP"/>
        </w:rPr>
        <w:t>mv_vert_constraint_flag</w:t>
      </w:r>
      <w:r w:rsidRPr="00860E45">
        <w:rPr>
          <w:rFonts w:eastAsia="Malgun Gothic"/>
          <w:strike/>
          <w:color w:val="FF0000"/>
          <w:sz w:val="20"/>
          <w:lang w:val="en-CA" w:eastAsia="ja-JP"/>
        </w:rPr>
        <w:t xml:space="preserve"> shall be equal to 1 in </w:t>
      </w:r>
      <w:r w:rsidRPr="00860E45">
        <w:rPr>
          <w:rFonts w:eastAsia="Malgun Gothic"/>
          <w:strike/>
          <w:color w:val="FF0000"/>
          <w:sz w:val="20"/>
          <w:lang w:val="en-CA"/>
        </w:rPr>
        <w:t>the sps_multilayer_extension( )</w:t>
      </w:r>
      <w:r w:rsidRPr="00860E45">
        <w:rPr>
          <w:rFonts w:eastAsia="Malgun Gothic"/>
          <w:strike/>
          <w:color w:val="FF0000"/>
          <w:sz w:val="20"/>
          <w:lang w:val="en-CA" w:eastAsia="ja-JP"/>
        </w:rPr>
        <w:t xml:space="preserve"> syntax structure in each active SPS for that layer.</w:t>
      </w:r>
    </w:p>
    <w:p w:rsidR="00F37C3D" w:rsidRDefault="00F37C3D" w:rsidP="00F37C3D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rFonts w:eastAsia="Malgun Gothic"/>
          <w:sz w:val="20"/>
          <w:lang w:val="en-CA" w:eastAsia="ja-JP"/>
        </w:rPr>
      </w:pPr>
      <w:r w:rsidRPr="00F13FF9">
        <w:rPr>
          <w:rFonts w:eastAsia="Malgun Gothic"/>
          <w:sz w:val="20"/>
          <w:highlight w:val="yellow"/>
          <w:lang w:val="en-GB" w:eastAsia="zh-CN"/>
        </w:rPr>
        <w:t>[</w:t>
      </w:r>
      <w:r w:rsidR="006D4AAF">
        <w:rPr>
          <w:rFonts w:eastAsia="Malgun Gothic"/>
          <w:sz w:val="20"/>
          <w:highlight w:val="yellow"/>
          <w:lang w:val="en-CA" w:eastAsia="ko-KR"/>
        </w:rPr>
        <w:t>Remark</w:t>
      </w:r>
      <w:r w:rsidR="001B00A9">
        <w:rPr>
          <w:rFonts w:eastAsia="Malgun Gothic"/>
          <w:sz w:val="20"/>
          <w:highlight w:val="yellow"/>
          <w:lang w:val="en-GB" w:eastAsia="zh-CN"/>
        </w:rPr>
        <w:t>:</w:t>
      </w:r>
      <w:r w:rsidRPr="00F13FF9">
        <w:rPr>
          <w:rFonts w:eastAsia="Malgun Gothic"/>
          <w:sz w:val="20"/>
          <w:highlight w:val="yellow"/>
          <w:lang w:val="en-GB" w:eastAsia="zh-CN"/>
        </w:rPr>
        <w:t xml:space="preserve"> </w:t>
      </w:r>
      <w:r>
        <w:rPr>
          <w:rFonts w:eastAsia="Malgun Gothic"/>
          <w:sz w:val="20"/>
          <w:highlight w:val="yellow"/>
          <w:lang w:val="en-GB" w:eastAsia="zh-CN"/>
        </w:rPr>
        <w:t xml:space="preserve">Above </w:t>
      </w:r>
      <w:r w:rsidR="003127D1">
        <w:rPr>
          <w:rFonts w:eastAsia="Malgun Gothic"/>
          <w:sz w:val="20"/>
          <w:highlight w:val="yellow"/>
          <w:lang w:val="en-GB" w:eastAsia="zh-CN"/>
        </w:rPr>
        <w:t>constraint</w:t>
      </w:r>
      <w:r>
        <w:rPr>
          <w:rFonts w:eastAsia="Malgun Gothic"/>
          <w:sz w:val="20"/>
          <w:highlight w:val="yellow"/>
          <w:lang w:val="en-GB" w:eastAsia="zh-CN"/>
        </w:rPr>
        <w:t xml:space="preserve"> was introduced to restrict vertical components of motion vectors in the stereo case, for 3D-HEVC it might be removed.</w:t>
      </w:r>
      <w:r w:rsidRPr="00F13FF9">
        <w:rPr>
          <w:rFonts w:eastAsia="Malgun Gothic"/>
          <w:sz w:val="20"/>
          <w:highlight w:val="yellow"/>
          <w:lang w:val="en-GB" w:eastAsia="zh-CN"/>
        </w:rPr>
        <w:t>]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ja-JP"/>
        </w:rPr>
      </w:pPr>
      <w:r w:rsidRPr="00860E45">
        <w:rPr>
          <w:rFonts w:eastAsia="Malgun Gothic"/>
          <w:sz w:val="20"/>
          <w:lang w:val="en-CA" w:eastAsia="ja-JP"/>
        </w:rPr>
        <w:t xml:space="preserve">When </w:t>
      </w:r>
      <w:r w:rsidRPr="00860E45">
        <w:rPr>
          <w:rFonts w:eastAsia="Malgun Gothic"/>
          <w:sz w:val="20"/>
          <w:lang w:val="en-GB"/>
        </w:rPr>
        <w:t>ViewOrderIdx</w:t>
      </w:r>
      <w:proofErr w:type="gramStart"/>
      <w:r w:rsidRPr="00860E45">
        <w:rPr>
          <w:rFonts w:eastAsia="Batang"/>
          <w:bCs/>
          <w:sz w:val="20"/>
          <w:lang w:val="en-CA" w:eastAsia="ko-KR"/>
        </w:rPr>
        <w:t>[ i</w:t>
      </w:r>
      <w:proofErr w:type="gramEnd"/>
      <w:r w:rsidRPr="00860E45">
        <w:rPr>
          <w:rFonts w:eastAsia="Batang"/>
          <w:bCs/>
          <w:sz w:val="20"/>
          <w:lang w:val="en-CA" w:eastAsia="ko-KR"/>
        </w:rPr>
        <w:t> ]</w:t>
      </w:r>
      <w:r w:rsidRPr="00860E45">
        <w:rPr>
          <w:rFonts w:eastAsia="Malgun Gothic"/>
          <w:sz w:val="20"/>
          <w:lang w:val="en-CA" w:eastAsia="ja-JP"/>
        </w:rPr>
        <w:t xml:space="preserve"> </w:t>
      </w:r>
      <w:r w:rsidR="00E3296E" w:rsidRPr="00AE192E">
        <w:rPr>
          <w:rFonts w:eastAsia="Malgun Gothic"/>
          <w:color w:val="FF0000"/>
          <w:sz w:val="20"/>
          <w:lang w:val="en-CA" w:eastAsia="ja-JP"/>
        </w:rPr>
        <w:t xml:space="preserve">or VpsDepthFlag[ i ] </w:t>
      </w:r>
      <w:r w:rsidRPr="00860E45">
        <w:rPr>
          <w:rFonts w:eastAsia="Malgun Gothic"/>
          <w:sz w:val="20"/>
          <w:lang w:val="en-CA" w:eastAsia="zh-CN"/>
        </w:rPr>
        <w:t xml:space="preserve">derived according to any </w:t>
      </w:r>
      <w:r w:rsidRPr="00860E45">
        <w:rPr>
          <w:rFonts w:eastAsia="Malgun Gothic"/>
          <w:sz w:val="20"/>
          <w:lang w:val="en-GB" w:eastAsia="ko-KR"/>
        </w:rPr>
        <w:t xml:space="preserve">active </w:t>
      </w:r>
      <w:r w:rsidRPr="00860E45">
        <w:rPr>
          <w:rFonts w:eastAsia="Malgun Gothic"/>
          <w:bCs/>
          <w:sz w:val="20"/>
          <w:lang w:val="en-CA"/>
        </w:rPr>
        <w:t xml:space="preserve">VPS </w:t>
      </w:r>
      <w:r w:rsidRPr="00860E45">
        <w:rPr>
          <w:rFonts w:eastAsia="Malgun Gothic"/>
          <w:sz w:val="20"/>
          <w:lang w:val="en-CA" w:eastAsia="ja-JP"/>
        </w:rPr>
        <w:t xml:space="preserve">is greater than to 0 </w:t>
      </w:r>
      <w:r w:rsidRPr="00860E45">
        <w:rPr>
          <w:rFonts w:eastAsia="Malgun Gothic"/>
          <w:sz w:val="20"/>
          <w:lang w:val="en-CA" w:eastAsia="zh-CN"/>
        </w:rPr>
        <w:t xml:space="preserve">for the layer with nuh_layer_id equal to i in </w:t>
      </w:r>
      <w:r w:rsidRPr="00860E45">
        <w:rPr>
          <w:rFonts w:eastAsia="Malgun Gothic"/>
          <w:sz w:val="20"/>
          <w:lang w:val="en-GB"/>
        </w:rPr>
        <w:t>subBitstream</w:t>
      </w:r>
      <w:r w:rsidRPr="00860E45">
        <w:rPr>
          <w:rFonts w:eastAsia="Malgun Gothic"/>
          <w:sz w:val="20"/>
          <w:lang w:val="en-CA" w:eastAsia="ja-JP"/>
        </w:rPr>
        <w:t>, num_ref_loc_offsets shall be equal to 0 in each active PPS for that layer.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ja-JP"/>
        </w:rPr>
      </w:pPr>
      <w:r w:rsidRPr="00860E45">
        <w:rPr>
          <w:rFonts w:eastAsia="Malgun Gothic"/>
          <w:sz w:val="20"/>
          <w:lang w:val="en-CA" w:eastAsia="ja-JP"/>
        </w:rPr>
        <w:lastRenderedPageBreak/>
        <w:t xml:space="preserve">When </w:t>
      </w:r>
      <w:r w:rsidRPr="00860E45">
        <w:rPr>
          <w:rFonts w:eastAsia="Malgun Gothic"/>
          <w:sz w:val="20"/>
          <w:lang w:val="en-GB"/>
        </w:rPr>
        <w:t>ViewOrderIdx</w:t>
      </w:r>
      <w:proofErr w:type="gramStart"/>
      <w:r w:rsidRPr="00860E45">
        <w:rPr>
          <w:rFonts w:eastAsia="Batang"/>
          <w:bCs/>
          <w:sz w:val="20"/>
          <w:lang w:val="en-CA" w:eastAsia="ko-KR"/>
        </w:rPr>
        <w:t>[ i</w:t>
      </w:r>
      <w:proofErr w:type="gramEnd"/>
      <w:r w:rsidRPr="00860E45">
        <w:rPr>
          <w:rFonts w:eastAsia="Batang"/>
          <w:bCs/>
          <w:sz w:val="20"/>
          <w:lang w:val="en-CA" w:eastAsia="ko-KR"/>
        </w:rPr>
        <w:t> ]</w:t>
      </w:r>
      <w:r w:rsidRPr="00860E45">
        <w:rPr>
          <w:rFonts w:eastAsia="Malgun Gothic"/>
          <w:sz w:val="20"/>
          <w:lang w:val="en-CA" w:eastAsia="ja-JP"/>
        </w:rPr>
        <w:t xml:space="preserve"> </w:t>
      </w:r>
      <w:r w:rsidR="00E3296E" w:rsidRPr="00AE192E">
        <w:rPr>
          <w:rFonts w:eastAsia="Malgun Gothic"/>
          <w:color w:val="FF0000"/>
          <w:sz w:val="20"/>
          <w:lang w:val="en-CA" w:eastAsia="ja-JP"/>
        </w:rPr>
        <w:t xml:space="preserve">or VpsDepthFlag[ i ] </w:t>
      </w:r>
      <w:r w:rsidRPr="00860E45">
        <w:rPr>
          <w:rFonts w:eastAsia="Malgun Gothic"/>
          <w:sz w:val="20"/>
          <w:lang w:val="en-CA" w:eastAsia="zh-CN"/>
        </w:rPr>
        <w:t xml:space="preserve">derived according to any </w:t>
      </w:r>
      <w:r w:rsidRPr="00860E45">
        <w:rPr>
          <w:rFonts w:eastAsia="Malgun Gothic"/>
          <w:sz w:val="20"/>
          <w:lang w:val="en-GB" w:eastAsia="ko-KR"/>
        </w:rPr>
        <w:t xml:space="preserve">active </w:t>
      </w:r>
      <w:r w:rsidRPr="00860E45">
        <w:rPr>
          <w:rFonts w:eastAsia="Malgun Gothic"/>
          <w:bCs/>
          <w:sz w:val="20"/>
          <w:lang w:val="en-CA"/>
        </w:rPr>
        <w:t xml:space="preserve">VPS </w:t>
      </w:r>
      <w:r w:rsidRPr="00860E45">
        <w:rPr>
          <w:rFonts w:eastAsia="Malgun Gothic"/>
          <w:sz w:val="20"/>
          <w:lang w:val="en-CA" w:eastAsia="ja-JP"/>
        </w:rPr>
        <w:t xml:space="preserve">is greater than 0 </w:t>
      </w:r>
      <w:r w:rsidRPr="00860E45">
        <w:rPr>
          <w:rFonts w:eastAsia="Malgun Gothic"/>
          <w:sz w:val="20"/>
          <w:lang w:val="en-CA" w:eastAsia="zh-CN"/>
        </w:rPr>
        <w:t xml:space="preserve">for the layer with nuh_layer_id equal to i in </w:t>
      </w:r>
      <w:r w:rsidRPr="00860E45">
        <w:rPr>
          <w:rFonts w:eastAsia="Malgun Gothic"/>
          <w:sz w:val="20"/>
          <w:lang w:val="en-GB"/>
        </w:rPr>
        <w:t>subBitstream</w:t>
      </w:r>
      <w:r w:rsidRPr="00860E45">
        <w:rPr>
          <w:rFonts w:eastAsia="Malgun Gothic"/>
          <w:sz w:val="20"/>
          <w:lang w:val="en-CA" w:eastAsia="ja-JP"/>
        </w:rPr>
        <w:t>, the values of pic_width_in_luma_samples and pic_height_in_luma_samples in each active SPS for that layer shall be equal to the values of pic_width_in_luma_samples and pic_height_in_luma_samples, respectively, in each active SPS for all reference layers of that layer.</w:t>
      </w:r>
    </w:p>
    <w:p w:rsidR="00F37C3D" w:rsidRDefault="00F37C3D" w:rsidP="00F37C3D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rFonts w:eastAsia="Malgun Gothic"/>
          <w:sz w:val="20"/>
          <w:lang w:val="en-CA" w:eastAsia="ja-JP"/>
        </w:rPr>
      </w:pPr>
      <w:r w:rsidRPr="00F13FF9">
        <w:rPr>
          <w:rFonts w:eastAsia="Malgun Gothic"/>
          <w:sz w:val="20"/>
          <w:highlight w:val="yellow"/>
          <w:lang w:val="en-GB" w:eastAsia="zh-CN"/>
        </w:rPr>
        <w:t>[</w:t>
      </w:r>
      <w:r w:rsidR="006D4AAF">
        <w:rPr>
          <w:rFonts w:eastAsia="Malgun Gothic"/>
          <w:sz w:val="20"/>
          <w:highlight w:val="yellow"/>
          <w:lang w:val="en-CA" w:eastAsia="ko-KR"/>
        </w:rPr>
        <w:t>Remark</w:t>
      </w:r>
      <w:r w:rsidR="001B00A9">
        <w:rPr>
          <w:rFonts w:eastAsia="Malgun Gothic"/>
          <w:sz w:val="20"/>
          <w:highlight w:val="yellow"/>
          <w:lang w:val="en-GB" w:eastAsia="zh-CN"/>
        </w:rPr>
        <w:t>:</w:t>
      </w:r>
      <w:r w:rsidRPr="00F13FF9">
        <w:rPr>
          <w:rFonts w:eastAsia="Malgun Gothic"/>
          <w:sz w:val="20"/>
          <w:highlight w:val="yellow"/>
          <w:lang w:val="en-GB" w:eastAsia="zh-CN"/>
        </w:rPr>
        <w:t xml:space="preserve"> </w:t>
      </w:r>
      <w:r>
        <w:rPr>
          <w:rFonts w:eastAsia="Malgun Gothic"/>
          <w:sz w:val="20"/>
          <w:highlight w:val="yellow"/>
          <w:lang w:val="en-GB" w:eastAsia="zh-CN"/>
        </w:rPr>
        <w:t>For 3D-HEVC the two constraints above are extended to depth maps.</w:t>
      </w:r>
      <w:r w:rsidRPr="00F13FF9">
        <w:rPr>
          <w:rFonts w:eastAsia="Malgun Gothic"/>
          <w:sz w:val="20"/>
          <w:highlight w:val="yellow"/>
          <w:lang w:val="en-GB" w:eastAsia="zh-CN"/>
        </w:rPr>
        <w:t>]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CA" w:eastAsia="ko-KR"/>
        </w:rPr>
        <w:t xml:space="preserve">For a </w:t>
      </w:r>
      <w:r w:rsidRPr="00860E45">
        <w:rPr>
          <w:rFonts w:eastAsia="Malgun Gothic"/>
          <w:sz w:val="20"/>
          <w:lang w:val="en-GB"/>
        </w:rPr>
        <w:t>layer</w:t>
      </w:r>
      <w:r w:rsidRPr="00860E45">
        <w:rPr>
          <w:rFonts w:eastAsia="Malgun Gothic"/>
          <w:sz w:val="20"/>
          <w:lang w:val="en-CA" w:eastAsia="ko-KR"/>
        </w:rPr>
        <w:t xml:space="preserve"> with nuh_layer_id iNuhLId equal to any value </w:t>
      </w:r>
      <w:r w:rsidRPr="00860E45">
        <w:rPr>
          <w:rFonts w:eastAsia="Malgun Gothic"/>
          <w:sz w:val="20"/>
          <w:lang w:val="en-GB" w:eastAsia="ko-KR"/>
        </w:rPr>
        <w:t xml:space="preserve">included in </w:t>
      </w:r>
      <w:r w:rsidRPr="00860E45">
        <w:rPr>
          <w:rFonts w:eastAsia="Malgun Gothic"/>
          <w:sz w:val="20"/>
          <w:lang w:val="en-GB" w:eastAsia="zh-CN"/>
        </w:rPr>
        <w:t xml:space="preserve">layerIdListTarget that was used to derive </w:t>
      </w:r>
      <w:r w:rsidRPr="00860E45">
        <w:rPr>
          <w:rFonts w:eastAsia="Malgun Gothic"/>
          <w:sz w:val="20"/>
          <w:lang w:val="en-GB"/>
        </w:rPr>
        <w:t xml:space="preserve">subBitstream, the value of </w:t>
      </w:r>
      <w:r w:rsidRPr="00860E45">
        <w:rPr>
          <w:rFonts w:eastAsia="Malgun Gothic"/>
          <w:sz w:val="20"/>
          <w:szCs w:val="22"/>
          <w:lang w:val="en-CA"/>
        </w:rPr>
        <w:t xml:space="preserve">NumRefLayers[ iNuhLId ], which specifies the </w:t>
      </w:r>
      <w:r w:rsidRPr="00860E45">
        <w:rPr>
          <w:rFonts w:eastAsia="Malgun Gothic"/>
          <w:sz w:val="20"/>
          <w:lang w:val="en-GB"/>
        </w:rPr>
        <w:t xml:space="preserve">total number of direct and indirect dependent layers and is derived as specified in </w:t>
      </w:r>
      <w:r w:rsidRPr="00860E45">
        <w:rPr>
          <w:rFonts w:eastAsia="Malgun Gothic"/>
          <w:sz w:val="20"/>
          <w:lang w:val="en-GB"/>
        </w:rPr>
        <w:fldChar w:fldCharType="begin" w:fldLock="1"/>
      </w:r>
      <w:r w:rsidRPr="00860E45">
        <w:rPr>
          <w:rFonts w:eastAsia="Malgun Gothic"/>
          <w:sz w:val="20"/>
          <w:lang w:val="en-GB"/>
        </w:rPr>
        <w:instrText xml:space="preserve"> REF _Ref399010027 \r \h </w:instrText>
      </w:r>
      <w:r w:rsidRPr="00860E45">
        <w:rPr>
          <w:rFonts w:eastAsia="Malgun Gothic"/>
          <w:sz w:val="20"/>
          <w:lang w:val="en-GB"/>
        </w:rPr>
      </w:r>
      <w:r w:rsidRPr="00860E45">
        <w:rPr>
          <w:rFonts w:eastAsia="Malgun Gothic"/>
          <w:sz w:val="20"/>
          <w:lang w:val="en-GB"/>
        </w:rPr>
        <w:fldChar w:fldCharType="separate"/>
      </w:r>
      <w:r w:rsidRPr="00860E45">
        <w:rPr>
          <w:rFonts w:eastAsia="Malgun Gothic"/>
          <w:sz w:val="20"/>
          <w:lang w:val="en-GB"/>
        </w:rPr>
        <w:t>F.7.4.3.1</w:t>
      </w:r>
      <w:r w:rsidRPr="00860E45">
        <w:rPr>
          <w:rFonts w:eastAsia="Malgun Gothic"/>
          <w:sz w:val="20"/>
          <w:lang w:val="en-GB"/>
        </w:rPr>
        <w:fldChar w:fldCharType="end"/>
      </w:r>
      <w:r w:rsidRPr="00860E45">
        <w:rPr>
          <w:rFonts w:eastAsia="Malgun Gothic"/>
          <w:sz w:val="20"/>
          <w:lang w:val="en-GB"/>
        </w:rPr>
        <w:t>, shall be less than or equal to 4.</w:t>
      </w:r>
    </w:p>
    <w:p w:rsidR="005F05A9" w:rsidRDefault="005F05A9" w:rsidP="005F05A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rFonts w:eastAsia="Malgun Gothic"/>
          <w:sz w:val="20"/>
          <w:lang w:val="en-CA" w:eastAsia="ko-KR"/>
        </w:rPr>
      </w:pPr>
      <w:r w:rsidRPr="00F13FF9">
        <w:rPr>
          <w:rFonts w:eastAsia="Malgun Gothic"/>
          <w:sz w:val="20"/>
          <w:highlight w:val="yellow"/>
          <w:lang w:val="en-GB" w:eastAsia="zh-CN"/>
        </w:rPr>
        <w:t>[</w:t>
      </w:r>
      <w:r w:rsidR="006D4AAF">
        <w:rPr>
          <w:rFonts w:eastAsia="Malgun Gothic"/>
          <w:sz w:val="20"/>
          <w:highlight w:val="yellow"/>
          <w:lang w:val="en-CA" w:eastAsia="ko-KR"/>
        </w:rPr>
        <w:t>Remark</w:t>
      </w:r>
      <w:r w:rsidR="001B00A9">
        <w:rPr>
          <w:rFonts w:eastAsia="Malgun Gothic"/>
          <w:sz w:val="20"/>
          <w:highlight w:val="yellow"/>
          <w:lang w:val="en-GB" w:eastAsia="zh-CN"/>
        </w:rPr>
        <w:t>:</w:t>
      </w:r>
      <w:r w:rsidRPr="00F13FF9">
        <w:rPr>
          <w:rFonts w:eastAsia="Malgun Gothic"/>
          <w:sz w:val="20"/>
          <w:highlight w:val="yellow"/>
          <w:lang w:val="en-GB" w:eastAsia="zh-CN"/>
        </w:rPr>
        <w:t xml:space="preserve"> </w:t>
      </w:r>
      <w:r>
        <w:rPr>
          <w:rFonts w:eastAsia="Malgun Gothic"/>
          <w:sz w:val="20"/>
          <w:highlight w:val="yellow"/>
          <w:lang w:val="en-GB" w:eastAsia="zh-CN"/>
        </w:rPr>
        <w:t xml:space="preserve">We might consider increasing the above number of allowed direct and indirect </w:t>
      </w:r>
      <w:r w:rsidR="00847BF1">
        <w:rPr>
          <w:rFonts w:eastAsia="Malgun Gothic"/>
          <w:sz w:val="20"/>
          <w:highlight w:val="yellow"/>
          <w:lang w:val="en-GB" w:eastAsia="zh-CN"/>
        </w:rPr>
        <w:t>reference</w:t>
      </w:r>
      <w:r>
        <w:rPr>
          <w:rFonts w:eastAsia="Malgun Gothic"/>
          <w:sz w:val="20"/>
          <w:highlight w:val="yellow"/>
          <w:lang w:val="en-GB" w:eastAsia="zh-CN"/>
        </w:rPr>
        <w:t xml:space="preserve"> layers for 3D-HEVC.</w:t>
      </w:r>
      <w:r w:rsidRPr="00F13FF9">
        <w:rPr>
          <w:rFonts w:eastAsia="Malgun Gothic"/>
          <w:sz w:val="20"/>
          <w:highlight w:val="yellow"/>
          <w:lang w:val="en-GB" w:eastAsia="zh-CN"/>
        </w:rPr>
        <w:t>]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CA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CA" w:eastAsia="ko-KR"/>
        </w:rPr>
        <w:t xml:space="preserve"> SPSs for </w:t>
      </w:r>
      <w:r w:rsidRPr="00860E45">
        <w:rPr>
          <w:rFonts w:eastAsia="Malgun Gothic"/>
          <w:bCs/>
          <w:sz w:val="20"/>
          <w:lang w:val="en-CA"/>
        </w:rPr>
        <w:t xml:space="preserve">layers in subBitstream </w:t>
      </w:r>
      <w:r w:rsidRPr="00860E45">
        <w:rPr>
          <w:rFonts w:eastAsia="Malgun Gothic"/>
          <w:sz w:val="20"/>
          <w:lang w:val="en-CA" w:eastAsia="ko-KR"/>
        </w:rPr>
        <w:t xml:space="preserve">shall have </w:t>
      </w:r>
      <w:proofErr w:type="spellStart"/>
      <w:r w:rsidRPr="00860E45">
        <w:rPr>
          <w:rFonts w:eastAsia="Malgun Gothic"/>
          <w:sz w:val="20"/>
          <w:lang w:val="en-CA" w:eastAsia="ko-KR"/>
        </w:rPr>
        <w:t>sps_range_extension_flag</w:t>
      </w:r>
      <w:proofErr w:type="spellEnd"/>
      <w:r w:rsidRPr="00860E45">
        <w:rPr>
          <w:rFonts w:eastAsia="Malgun Gothic"/>
          <w:sz w:val="20"/>
          <w:lang w:val="en-CA" w:eastAsia="ko-KR"/>
        </w:rPr>
        <w:t xml:space="preserve"> equal to 0 only and sps_extension_6bits</w:t>
      </w:r>
      <w:r w:rsidRPr="00860E45" w:rsidDel="00C77BFA">
        <w:rPr>
          <w:rFonts w:eastAsia="Malgun Gothic"/>
          <w:sz w:val="20"/>
          <w:lang w:val="en-CA" w:eastAsia="ko-KR"/>
        </w:rPr>
        <w:t xml:space="preserve"> </w:t>
      </w:r>
      <w:r w:rsidRPr="00860E45">
        <w:rPr>
          <w:rFonts w:eastAsia="Malgun Gothic"/>
          <w:sz w:val="20"/>
          <w:lang w:val="en-CA" w:eastAsia="ko-KR"/>
        </w:rPr>
        <w:t>equal to 0 only.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CA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CA" w:eastAsia="ko-KR"/>
        </w:rPr>
        <w:t xml:space="preserve"> PPSs for </w:t>
      </w:r>
      <w:r w:rsidRPr="00860E45">
        <w:rPr>
          <w:rFonts w:eastAsia="Malgun Gothic"/>
          <w:bCs/>
          <w:sz w:val="20"/>
          <w:lang w:val="en-CA"/>
        </w:rPr>
        <w:t xml:space="preserve">layers in subBitstream </w:t>
      </w:r>
      <w:r w:rsidRPr="00860E45">
        <w:rPr>
          <w:rFonts w:eastAsia="Malgun Gothic"/>
          <w:sz w:val="20"/>
          <w:lang w:val="en-CA" w:eastAsia="ko-KR"/>
        </w:rPr>
        <w:t xml:space="preserve">shall have </w:t>
      </w:r>
      <w:proofErr w:type="spellStart"/>
      <w:r w:rsidRPr="00860E45">
        <w:rPr>
          <w:rFonts w:eastAsia="Malgun Gothic"/>
          <w:sz w:val="20"/>
          <w:lang w:val="en-CA" w:eastAsia="ko-KR"/>
        </w:rPr>
        <w:t>pps_range_extension_flag</w:t>
      </w:r>
      <w:proofErr w:type="spellEnd"/>
      <w:r w:rsidRPr="00860E45">
        <w:rPr>
          <w:rFonts w:eastAsia="Malgun Gothic"/>
          <w:sz w:val="20"/>
          <w:lang w:val="en-CA" w:eastAsia="ko-KR"/>
        </w:rPr>
        <w:t xml:space="preserve"> equal to 0 only and pps_extension_6bits</w:t>
      </w:r>
      <w:r w:rsidRPr="00860E45" w:rsidDel="00C77BFA">
        <w:rPr>
          <w:rFonts w:eastAsia="Malgun Gothic"/>
          <w:sz w:val="20"/>
          <w:lang w:val="en-CA" w:eastAsia="ko-KR"/>
        </w:rPr>
        <w:t xml:space="preserve"> </w:t>
      </w:r>
      <w:r w:rsidRPr="00860E45">
        <w:rPr>
          <w:rFonts w:eastAsia="Malgun Gothic"/>
          <w:sz w:val="20"/>
          <w:lang w:val="en-CA" w:eastAsia="ko-KR"/>
        </w:rPr>
        <w:t>equal to 0 only.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CA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CA" w:eastAsia="ko-KR"/>
        </w:rPr>
        <w:t xml:space="preserve"> SPSs for </w:t>
      </w:r>
      <w:r w:rsidRPr="00860E45">
        <w:rPr>
          <w:rFonts w:eastAsia="Malgun Gothic"/>
          <w:bCs/>
          <w:sz w:val="20"/>
          <w:lang w:val="en-CA"/>
        </w:rPr>
        <w:t xml:space="preserve">layers in subBitstream </w:t>
      </w:r>
      <w:r w:rsidRPr="00860E45">
        <w:rPr>
          <w:rFonts w:eastAsia="Malgun Gothic"/>
          <w:sz w:val="20"/>
          <w:lang w:val="en-CA" w:eastAsia="ko-KR"/>
        </w:rPr>
        <w:t>shall have bit_depth_luma_minus8 equal to 0 only.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CA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CA" w:eastAsia="ko-KR"/>
        </w:rPr>
        <w:t xml:space="preserve"> SPSs for </w:t>
      </w:r>
      <w:r w:rsidRPr="00860E45">
        <w:rPr>
          <w:rFonts w:eastAsia="Malgun Gothic"/>
          <w:bCs/>
          <w:sz w:val="20"/>
          <w:lang w:val="en-CA"/>
        </w:rPr>
        <w:t xml:space="preserve">layers in subBitstream </w:t>
      </w:r>
      <w:r w:rsidRPr="00860E45">
        <w:rPr>
          <w:rFonts w:eastAsia="Malgun Gothic"/>
          <w:sz w:val="20"/>
          <w:lang w:val="en-CA" w:eastAsia="ko-KR"/>
        </w:rPr>
        <w:t>shall have bit_depth_chroma_minus8 equal to 0 only.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 w:eastAsia="ko-KR"/>
        </w:rPr>
      </w:pPr>
      <w:r w:rsidRPr="00860E45">
        <w:rPr>
          <w:rFonts w:eastAsia="Malgun Gothic"/>
          <w:sz w:val="20"/>
          <w:lang w:val="en-CA" w:eastAsia="ko-KR"/>
        </w:rPr>
        <w:t xml:space="preserve">All </w:t>
      </w:r>
      <w:r w:rsidRPr="00860E45">
        <w:rPr>
          <w:rFonts w:eastAsia="Malgun Gothic"/>
          <w:sz w:val="20"/>
          <w:lang w:val="en-GB"/>
        </w:rPr>
        <w:t>active</w:t>
      </w:r>
      <w:r w:rsidRPr="00860E45">
        <w:rPr>
          <w:rFonts w:eastAsia="Malgun Gothic"/>
          <w:sz w:val="20"/>
          <w:lang w:val="en-CA" w:eastAsia="ko-KR"/>
        </w:rPr>
        <w:t xml:space="preserve"> PPSs for </w:t>
      </w:r>
      <w:r w:rsidRPr="00860E45">
        <w:rPr>
          <w:rFonts w:eastAsia="Malgun Gothic"/>
          <w:bCs/>
          <w:sz w:val="20"/>
          <w:lang w:val="en-CA"/>
        </w:rPr>
        <w:t xml:space="preserve">layers in subBitstream </w:t>
      </w:r>
      <w:r w:rsidRPr="00860E45">
        <w:rPr>
          <w:rFonts w:eastAsia="Malgun Gothic"/>
          <w:sz w:val="20"/>
          <w:lang w:val="en-CA" w:eastAsia="ko-KR"/>
        </w:rPr>
        <w:t xml:space="preserve">shall have </w:t>
      </w:r>
      <w:r w:rsidRPr="00860E45">
        <w:rPr>
          <w:rFonts w:eastAsia="Malgun Gothic"/>
          <w:sz w:val="20"/>
          <w:lang w:val="en-GB" w:eastAsia="ko-KR"/>
        </w:rPr>
        <w:t xml:space="preserve">colour_mapping_enabled_flag </w:t>
      </w:r>
      <w:r w:rsidRPr="00860E45">
        <w:rPr>
          <w:rFonts w:eastAsia="Malgun Gothic"/>
          <w:sz w:val="20"/>
          <w:lang w:val="en-CA" w:eastAsia="ko-KR"/>
        </w:rPr>
        <w:t>equal to 0 only.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GB"/>
        </w:rPr>
      </w:pPr>
      <w:r w:rsidRPr="00860E45">
        <w:rPr>
          <w:rFonts w:eastAsia="Malgun Gothic"/>
          <w:sz w:val="20"/>
          <w:lang w:val="en-GB"/>
        </w:rPr>
        <w:t xml:space="preserve">When an active PPS for any layer in </w:t>
      </w:r>
      <w:r w:rsidRPr="00860E45">
        <w:rPr>
          <w:rFonts w:eastAsia="Malgun Gothic"/>
          <w:bCs/>
          <w:sz w:val="20"/>
          <w:lang w:val="en-CA"/>
        </w:rPr>
        <w:t xml:space="preserve">subBitstream </w:t>
      </w:r>
      <w:r w:rsidRPr="00860E45">
        <w:rPr>
          <w:rFonts w:eastAsia="Malgun Gothic"/>
          <w:sz w:val="20"/>
          <w:lang w:val="en-GB"/>
        </w:rPr>
        <w:t>has tiles_enabled_flag equal to 1, it shall have entropy_coding_sync_enabled_flag equal to 0.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ind w:left="397" w:hanging="397"/>
        <w:jc w:val="both"/>
        <w:textAlignment w:val="auto"/>
        <w:rPr>
          <w:rFonts w:eastAsia="Malgun Gothic"/>
          <w:sz w:val="20"/>
          <w:lang w:val="en-GB"/>
        </w:rPr>
      </w:pPr>
      <w:r w:rsidRPr="00860E45">
        <w:rPr>
          <w:rFonts w:eastAsia="Malgun Gothic"/>
          <w:sz w:val="20"/>
          <w:lang w:val="en-GB"/>
        </w:rPr>
        <w:t xml:space="preserve">When an active PPS for any layer in </w:t>
      </w:r>
      <w:r w:rsidRPr="00860E45">
        <w:rPr>
          <w:rFonts w:eastAsia="Malgun Gothic"/>
          <w:bCs/>
          <w:sz w:val="20"/>
          <w:lang w:val="en-CA"/>
        </w:rPr>
        <w:t xml:space="preserve">subBitstream </w:t>
      </w:r>
      <w:r w:rsidRPr="00860E45">
        <w:rPr>
          <w:rFonts w:eastAsia="Malgun Gothic"/>
          <w:sz w:val="20"/>
          <w:lang w:val="en-GB"/>
        </w:rPr>
        <w:t>has tiles_enabled_flag equal to 1, ColumnWidthInLumaSamples</w:t>
      </w:r>
      <w:proofErr w:type="gramStart"/>
      <w:r w:rsidRPr="00860E45">
        <w:rPr>
          <w:rFonts w:eastAsia="Malgun Gothic"/>
          <w:sz w:val="20"/>
          <w:lang w:val="en-GB"/>
        </w:rPr>
        <w:t>[ i</w:t>
      </w:r>
      <w:proofErr w:type="gramEnd"/>
      <w:r w:rsidRPr="00860E45">
        <w:rPr>
          <w:rFonts w:eastAsia="Malgun Gothic"/>
          <w:sz w:val="20"/>
          <w:lang w:val="en-GB"/>
        </w:rPr>
        <w:t> ] shall be greater than or equal to 256 for all values of i in the range of 0 to num_tile_columns_minus1, inclusive, and RowHeightInLumaSamples[ j ] shall be greater than or equal to 64 for all values of j in the range of 0 to num_tile_rows_minus1, inclusive.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GB"/>
        </w:rPr>
      </w:pPr>
      <w:r w:rsidRPr="00860E45">
        <w:rPr>
          <w:rFonts w:eastAsia="Malgun Gothic"/>
          <w:sz w:val="20"/>
          <w:lang w:val="en-GB"/>
        </w:rPr>
        <w:t>The number of times read_</w:t>
      </w:r>
      <w:proofErr w:type="gramStart"/>
      <w:r w:rsidRPr="00860E45">
        <w:rPr>
          <w:rFonts w:eastAsia="Malgun Gothic"/>
          <w:sz w:val="20"/>
          <w:lang w:val="en-GB"/>
        </w:rPr>
        <w:t>bits(</w:t>
      </w:r>
      <w:proofErr w:type="gramEnd"/>
      <w:r w:rsidRPr="00860E45">
        <w:rPr>
          <w:rFonts w:eastAsia="Malgun Gothic"/>
          <w:sz w:val="20"/>
          <w:lang w:val="en-GB"/>
        </w:rPr>
        <w:t xml:space="preserve"> 1 ) is called in clauses </w:t>
      </w:r>
      <w:r w:rsidRPr="00860E45">
        <w:rPr>
          <w:rFonts w:eastAsia="Malgun Gothic"/>
          <w:sz w:val="20"/>
          <w:lang w:val="en-GB"/>
        </w:rPr>
        <w:fldChar w:fldCharType="begin" w:fldLock="1"/>
      </w:r>
      <w:r w:rsidRPr="00860E45">
        <w:rPr>
          <w:rFonts w:eastAsia="Malgun Gothic"/>
          <w:sz w:val="20"/>
          <w:lang w:val="en-GB"/>
        </w:rPr>
        <w:instrText xml:space="preserve"> REF _Ref34033995 \r \h </w:instrText>
      </w:r>
      <w:r w:rsidRPr="00860E45">
        <w:rPr>
          <w:rFonts w:eastAsia="Malgun Gothic"/>
          <w:sz w:val="20"/>
          <w:lang w:val="en-GB"/>
        </w:rPr>
      </w:r>
      <w:r w:rsidRPr="00860E45">
        <w:rPr>
          <w:rFonts w:eastAsia="Malgun Gothic"/>
          <w:sz w:val="20"/>
          <w:lang w:val="en-GB"/>
        </w:rPr>
        <w:fldChar w:fldCharType="separate"/>
      </w:r>
      <w:r w:rsidRPr="00860E45">
        <w:rPr>
          <w:rFonts w:eastAsia="Malgun Gothic"/>
          <w:sz w:val="20"/>
          <w:lang w:val="en-GB"/>
        </w:rPr>
        <w:t>9.3.4.3.3</w:t>
      </w:r>
      <w:r w:rsidRPr="00860E45">
        <w:rPr>
          <w:rFonts w:eastAsia="Malgun Gothic"/>
          <w:sz w:val="20"/>
          <w:lang w:val="en-GB"/>
        </w:rPr>
        <w:fldChar w:fldCharType="end"/>
      </w:r>
      <w:r w:rsidRPr="00860E45">
        <w:rPr>
          <w:rFonts w:eastAsia="Malgun Gothic"/>
          <w:sz w:val="20"/>
          <w:lang w:val="en-GB"/>
        </w:rPr>
        <w:t xml:space="preserve"> and </w:t>
      </w:r>
      <w:r w:rsidRPr="00860E45">
        <w:rPr>
          <w:rFonts w:eastAsia="Malgun Gothic"/>
          <w:sz w:val="20"/>
          <w:lang w:val="en-GB"/>
        </w:rPr>
        <w:fldChar w:fldCharType="begin" w:fldLock="1"/>
      </w:r>
      <w:r w:rsidRPr="00860E45">
        <w:rPr>
          <w:rFonts w:eastAsia="Malgun Gothic"/>
          <w:sz w:val="20"/>
          <w:lang w:val="en-GB"/>
        </w:rPr>
        <w:instrText xml:space="preserve"> REF _Ref350088480 \r \h </w:instrText>
      </w:r>
      <w:r w:rsidRPr="00860E45">
        <w:rPr>
          <w:rFonts w:eastAsia="Malgun Gothic"/>
          <w:sz w:val="20"/>
          <w:lang w:val="en-GB"/>
        </w:rPr>
      </w:r>
      <w:r w:rsidRPr="00860E45">
        <w:rPr>
          <w:rFonts w:eastAsia="Malgun Gothic"/>
          <w:sz w:val="20"/>
          <w:lang w:val="en-GB"/>
        </w:rPr>
        <w:fldChar w:fldCharType="separate"/>
      </w:r>
      <w:r w:rsidRPr="00860E45">
        <w:rPr>
          <w:rFonts w:eastAsia="Malgun Gothic"/>
          <w:sz w:val="20"/>
          <w:lang w:val="en-GB"/>
        </w:rPr>
        <w:t>9.3.4.3.4</w:t>
      </w:r>
      <w:r w:rsidRPr="00860E45">
        <w:rPr>
          <w:rFonts w:eastAsia="Malgun Gothic"/>
          <w:sz w:val="20"/>
          <w:lang w:val="en-GB"/>
        </w:rPr>
        <w:fldChar w:fldCharType="end"/>
      </w:r>
      <w:r w:rsidRPr="00860E45">
        <w:rPr>
          <w:rFonts w:eastAsia="Malgun Gothic"/>
          <w:sz w:val="20"/>
          <w:lang w:val="en-GB"/>
        </w:rPr>
        <w:t xml:space="preserve"> when parsing coding_tree_unit( ) data for any coding tree unit shall be less than or equal to 5 * RawCtuBits / 3.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GB"/>
        </w:rPr>
      </w:pPr>
      <w:proofErr w:type="gramStart"/>
      <w:r w:rsidRPr="00860E45">
        <w:rPr>
          <w:rFonts w:eastAsia="Malgun Gothic"/>
          <w:noProof/>
          <w:sz w:val="20"/>
          <w:lang w:val="en-GB"/>
        </w:rPr>
        <w:t>general</w:t>
      </w:r>
      <w:r w:rsidRPr="00860E45">
        <w:rPr>
          <w:rFonts w:eastAsia="Malgun Gothic"/>
          <w:sz w:val="20"/>
          <w:lang w:val="en-GB"/>
        </w:rPr>
        <w:t>_</w:t>
      </w:r>
      <w:proofErr w:type="spellStart"/>
      <w:r w:rsidRPr="00860E45">
        <w:rPr>
          <w:rFonts w:eastAsia="Malgun Gothic"/>
          <w:sz w:val="20"/>
          <w:lang w:val="en-GB"/>
        </w:rPr>
        <w:t>level_idc</w:t>
      </w:r>
      <w:proofErr w:type="spellEnd"/>
      <w:proofErr w:type="gramEnd"/>
      <w:r w:rsidRPr="00860E45">
        <w:rPr>
          <w:rFonts w:eastAsia="Malgun Gothic"/>
          <w:sz w:val="20"/>
          <w:lang w:val="en-GB"/>
        </w:rPr>
        <w:t xml:space="preserve"> and </w:t>
      </w:r>
      <w:r w:rsidRPr="00860E45">
        <w:rPr>
          <w:rFonts w:eastAsia="Malgun Gothic"/>
          <w:noProof/>
          <w:sz w:val="20"/>
          <w:lang w:val="en-GB"/>
        </w:rPr>
        <w:t xml:space="preserve">sub_layer_level_idc[ i ] for all values of i </w:t>
      </w:r>
      <w:r w:rsidRPr="00860E45">
        <w:rPr>
          <w:rFonts w:eastAsia="Malgun Gothic"/>
          <w:sz w:val="20"/>
          <w:lang w:val="en-GB"/>
        </w:rPr>
        <w:t xml:space="preserve">in active SPSs </w:t>
      </w:r>
      <w:r w:rsidRPr="00860E45">
        <w:rPr>
          <w:rFonts w:eastAsia="Malgun Gothic"/>
          <w:noProof/>
          <w:sz w:val="20"/>
          <w:lang w:val="en-GB"/>
        </w:rPr>
        <w:t>for any layer in subBitstream</w:t>
      </w:r>
      <w:r w:rsidRPr="00860E45">
        <w:rPr>
          <w:rFonts w:eastAsia="Malgun Gothic"/>
          <w:sz w:val="20"/>
          <w:lang w:val="en-GB"/>
        </w:rPr>
        <w:t xml:space="preserve"> shall not be equal to 255 (which indicates level 8.5).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GB"/>
        </w:rPr>
      </w:pPr>
      <w:r w:rsidRPr="00860E45">
        <w:rPr>
          <w:rFonts w:eastAsia="Malgun Gothic"/>
          <w:noProof/>
          <w:sz w:val="20"/>
          <w:lang w:val="en-GB"/>
        </w:rPr>
        <w:t xml:space="preserve">The level constraints specified for the </w:t>
      </w:r>
      <w:r w:rsidRPr="00860E45">
        <w:rPr>
          <w:rFonts w:eastAsia="Malgun Gothic"/>
          <w:strike/>
          <w:noProof/>
          <w:color w:val="FF0000"/>
          <w:sz w:val="20"/>
          <w:lang w:val="en-GB"/>
        </w:rPr>
        <w:t xml:space="preserve">Multiview </w:t>
      </w:r>
      <w:r w:rsidR="00A815AF" w:rsidRPr="005F05A9">
        <w:rPr>
          <w:rFonts w:eastAsia="Malgun Gothic"/>
          <w:noProof/>
          <w:color w:val="FF0000"/>
          <w:sz w:val="20"/>
          <w:lang w:val="en-GB"/>
        </w:rPr>
        <w:t>3D</w:t>
      </w:r>
      <w:r w:rsidR="00A815AF" w:rsidRPr="00860E45">
        <w:rPr>
          <w:rFonts w:eastAsia="Malgun Gothic"/>
          <w:noProof/>
          <w:color w:val="FF0000"/>
          <w:sz w:val="20"/>
          <w:lang w:val="en-GB"/>
        </w:rPr>
        <w:t xml:space="preserve"> </w:t>
      </w:r>
      <w:r w:rsidRPr="00860E45">
        <w:rPr>
          <w:rFonts w:eastAsia="Malgun Gothic"/>
          <w:noProof/>
          <w:sz w:val="20"/>
          <w:lang w:val="en-GB"/>
        </w:rPr>
        <w:t xml:space="preserve">Main profile in clause </w:t>
      </w:r>
      <w:r w:rsidRPr="00860E45">
        <w:rPr>
          <w:rFonts w:eastAsia="Malgun Gothic"/>
          <w:strike/>
          <w:noProof/>
          <w:color w:val="FF0000"/>
          <w:sz w:val="20"/>
          <w:lang w:val="en-GB"/>
        </w:rPr>
        <w:fldChar w:fldCharType="begin" w:fldLock="1"/>
      </w:r>
      <w:r w:rsidRPr="00860E45">
        <w:rPr>
          <w:rFonts w:eastAsia="Malgun Gothic"/>
          <w:strike/>
          <w:noProof/>
          <w:color w:val="FF0000"/>
          <w:sz w:val="20"/>
          <w:lang w:val="en-GB"/>
        </w:rPr>
        <w:instrText xml:space="preserve"> REF _Ref399010125 \r \h </w:instrText>
      </w:r>
      <w:r w:rsidRPr="00860E45">
        <w:rPr>
          <w:rFonts w:eastAsia="Malgun Gothic"/>
          <w:strike/>
          <w:noProof/>
          <w:color w:val="FF0000"/>
          <w:sz w:val="20"/>
          <w:lang w:val="en-GB"/>
        </w:rPr>
      </w:r>
      <w:r w:rsidRPr="00860E45">
        <w:rPr>
          <w:rFonts w:eastAsia="Malgun Gothic"/>
          <w:strike/>
          <w:noProof/>
          <w:color w:val="FF0000"/>
          <w:sz w:val="20"/>
          <w:lang w:val="en-GB"/>
        </w:rPr>
        <w:fldChar w:fldCharType="separate"/>
      </w:r>
      <w:r w:rsidRPr="00860E45">
        <w:rPr>
          <w:rFonts w:eastAsia="Malgun Gothic"/>
          <w:strike/>
          <w:noProof/>
          <w:color w:val="FF0000"/>
          <w:sz w:val="20"/>
          <w:lang w:val="en-GB"/>
        </w:rPr>
        <w:t>G.11.2</w:t>
      </w:r>
      <w:r w:rsidRPr="00860E45">
        <w:rPr>
          <w:rFonts w:eastAsia="Malgun Gothic"/>
          <w:strike/>
          <w:noProof/>
          <w:color w:val="FF0000"/>
          <w:sz w:val="20"/>
          <w:lang w:val="en-GB"/>
        </w:rPr>
        <w:fldChar w:fldCharType="end"/>
      </w:r>
      <w:r w:rsidR="00A815AF" w:rsidRPr="005F05A9">
        <w:rPr>
          <w:rFonts w:eastAsia="Malgun Gothic"/>
          <w:noProof/>
          <w:color w:val="FF0000"/>
          <w:sz w:val="20"/>
          <w:lang w:val="en-GB"/>
        </w:rPr>
        <w:t>I.11.2</w:t>
      </w:r>
      <w:r w:rsidRPr="00860E45">
        <w:rPr>
          <w:rFonts w:eastAsia="Malgun Gothic"/>
          <w:noProof/>
          <w:sz w:val="20"/>
          <w:lang w:val="en-GB"/>
        </w:rPr>
        <w:t xml:space="preserve"> shall be fulfilled.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trike/>
          <w:color w:val="FF0000"/>
          <w:sz w:val="20"/>
          <w:lang w:val="en-CA" w:eastAsia="ko-KR"/>
        </w:rPr>
      </w:pPr>
      <w:r w:rsidRPr="00860E45">
        <w:rPr>
          <w:rFonts w:eastAsia="Malgun Gothic"/>
          <w:strike/>
          <w:color w:val="FF0000"/>
          <w:sz w:val="20"/>
          <w:lang w:val="en-CA" w:eastAsia="ko-KR"/>
        </w:rPr>
        <w:t>For any</w:t>
      </w:r>
      <w:r w:rsidRPr="00860E45">
        <w:rPr>
          <w:rFonts w:eastAsia="Malgun Gothic"/>
          <w:strike/>
          <w:color w:val="FF0000"/>
          <w:sz w:val="20"/>
          <w:lang w:val="en-CA" w:eastAsia="zh-CN"/>
        </w:rPr>
        <w:t xml:space="preserve"> </w:t>
      </w:r>
      <w:r w:rsidRPr="00860E45">
        <w:rPr>
          <w:rFonts w:eastAsia="Malgun Gothic"/>
          <w:strike/>
          <w:color w:val="FF0000"/>
          <w:sz w:val="20"/>
          <w:lang w:val="en-GB" w:eastAsia="ko-KR"/>
        </w:rPr>
        <w:t xml:space="preserve">active </w:t>
      </w:r>
      <w:r w:rsidRPr="00860E45">
        <w:rPr>
          <w:rFonts w:eastAsia="Malgun Gothic"/>
          <w:strike/>
          <w:color w:val="FF0000"/>
          <w:sz w:val="20"/>
          <w:lang w:val="en-GB"/>
        </w:rPr>
        <w:t>VPS</w:t>
      </w:r>
      <w:r w:rsidRPr="00860E45">
        <w:rPr>
          <w:rFonts w:eastAsia="Malgun Gothic"/>
          <w:bCs/>
          <w:strike/>
          <w:color w:val="FF0000"/>
          <w:sz w:val="20"/>
          <w:lang w:val="en-CA"/>
        </w:rPr>
        <w:t xml:space="preserve">, </w:t>
      </w:r>
      <w:r w:rsidRPr="00860E45">
        <w:rPr>
          <w:rFonts w:eastAsia="Malgun Gothic"/>
          <w:strike/>
          <w:color w:val="FF0000"/>
          <w:sz w:val="20"/>
          <w:lang w:val="en-CA" w:eastAsia="ko-KR"/>
        </w:rPr>
        <w:t>ViewOrderIdx[ i ] shall be greater than ViewOrderIdx[ j ]</w:t>
      </w:r>
      <w:r w:rsidRPr="00860E45">
        <w:rPr>
          <w:rFonts w:eastAsia="Malgun Gothic"/>
          <w:strike/>
          <w:color w:val="FF0000"/>
          <w:sz w:val="20"/>
          <w:lang w:val="en-GB" w:eastAsia="ko-KR"/>
        </w:rPr>
        <w:t xml:space="preserve"> for any values of i and j among </w:t>
      </w:r>
      <w:r w:rsidRPr="00860E45">
        <w:rPr>
          <w:rFonts w:eastAsia="Malgun Gothic"/>
          <w:strike/>
          <w:color w:val="FF0000"/>
          <w:sz w:val="20"/>
          <w:lang w:val="en-GB" w:eastAsia="zh-CN"/>
        </w:rPr>
        <w:t xml:space="preserve">layerIdListTarget that was used to derive </w:t>
      </w:r>
      <w:r w:rsidRPr="00860E45">
        <w:rPr>
          <w:rFonts w:eastAsia="Malgun Gothic"/>
          <w:bCs/>
          <w:strike/>
          <w:color w:val="FF0000"/>
          <w:sz w:val="20"/>
          <w:lang w:val="en-CA"/>
        </w:rPr>
        <w:t>subBitstream</w:t>
      </w:r>
      <w:r w:rsidRPr="00860E45">
        <w:rPr>
          <w:rFonts w:eastAsia="Malgun Gothic"/>
          <w:strike/>
          <w:color w:val="FF0000"/>
          <w:sz w:val="20"/>
          <w:lang w:val="en-GB" w:eastAsia="zh-CN"/>
        </w:rPr>
        <w:t xml:space="preserve"> such that </w:t>
      </w:r>
      <w:r w:rsidRPr="00860E45">
        <w:rPr>
          <w:rFonts w:eastAsia="Malgun Gothic"/>
          <w:strike/>
          <w:color w:val="FF0000"/>
          <w:sz w:val="20"/>
          <w:lang w:val="en-CA" w:eastAsia="ko-KR"/>
        </w:rPr>
        <w:t xml:space="preserve">AuxId[ i ] is equal to AuxId[ j ] and </w:t>
      </w:r>
      <w:r w:rsidRPr="00860E45">
        <w:rPr>
          <w:rFonts w:eastAsia="Malgun Gothic"/>
          <w:strike/>
          <w:color w:val="FF0000"/>
          <w:sz w:val="20"/>
          <w:lang w:val="en-GB" w:eastAsia="zh-CN"/>
        </w:rPr>
        <w:t>i is greater than j</w:t>
      </w:r>
      <w:r w:rsidRPr="00860E45">
        <w:rPr>
          <w:rFonts w:eastAsia="Malgun Gothic"/>
          <w:strike/>
          <w:color w:val="FF0000"/>
          <w:sz w:val="20"/>
          <w:lang w:val="en-CA" w:eastAsia="ko-KR"/>
        </w:rPr>
        <w:t>.</w:t>
      </w:r>
    </w:p>
    <w:p w:rsidR="003127D1" w:rsidDel="00A075BB" w:rsidRDefault="003127D1" w:rsidP="003127D1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del w:id="34" w:author="Author"/>
          <w:rFonts w:eastAsia="Malgun Gothic"/>
          <w:sz w:val="20"/>
          <w:lang w:val="en-CA" w:eastAsia="ko-KR"/>
        </w:rPr>
      </w:pPr>
      <w:del w:id="35" w:author="Author">
        <w:r w:rsidRPr="00F13FF9" w:rsidDel="00A075BB">
          <w:rPr>
            <w:rFonts w:eastAsia="Malgun Gothic"/>
            <w:sz w:val="20"/>
            <w:highlight w:val="yellow"/>
            <w:lang w:val="en-GB" w:eastAsia="zh-CN"/>
          </w:rPr>
          <w:delText>[</w:delText>
        </w:r>
        <w:r w:rsidR="006D4AAF" w:rsidDel="00A075BB">
          <w:rPr>
            <w:rFonts w:eastAsia="Malgun Gothic"/>
            <w:sz w:val="20"/>
            <w:highlight w:val="yellow"/>
            <w:lang w:val="en-CA" w:eastAsia="ko-KR"/>
          </w:rPr>
          <w:delText>Remark</w:delText>
        </w:r>
        <w:r w:rsidR="001B00A9" w:rsidDel="00A075BB">
          <w:rPr>
            <w:rFonts w:eastAsia="Malgun Gothic"/>
            <w:sz w:val="20"/>
            <w:highlight w:val="yellow"/>
            <w:lang w:val="en-GB" w:eastAsia="zh-CN"/>
          </w:rPr>
          <w:delText>:</w:delText>
        </w:r>
        <w:r w:rsidRPr="00F13FF9" w:rsidDel="00A075BB">
          <w:rPr>
            <w:rFonts w:eastAsia="Malgun Gothic"/>
            <w:sz w:val="20"/>
            <w:highlight w:val="yellow"/>
            <w:lang w:val="en-GB" w:eastAsia="zh-CN"/>
          </w:rPr>
          <w:delText xml:space="preserve"> </w:delText>
        </w:r>
        <w:r w:rsidDel="00A075BB">
          <w:rPr>
            <w:rFonts w:eastAsia="Malgun Gothic"/>
            <w:sz w:val="20"/>
            <w:highlight w:val="yellow"/>
            <w:lang w:val="en-GB" w:eastAsia="zh-CN"/>
          </w:rPr>
          <w:delText>Above requirement can be removed, when auxiliary pictures are disallowed in the 3D Main profile.</w:delText>
        </w:r>
        <w:r w:rsidRPr="00F13FF9" w:rsidDel="00A075BB">
          <w:rPr>
            <w:rFonts w:eastAsia="Malgun Gothic"/>
            <w:sz w:val="20"/>
            <w:highlight w:val="yellow"/>
            <w:lang w:val="en-GB" w:eastAsia="zh-CN"/>
          </w:rPr>
          <w:delText>]</w:delText>
        </w:r>
      </w:del>
    </w:p>
    <w:p w:rsidR="0094477E" w:rsidRPr="00E83A59" w:rsidDel="005568DD" w:rsidRDefault="0094477E" w:rsidP="00F7330B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del w:id="36" w:author="Author"/>
          <w:rFonts w:eastAsia="Malgun Gothic"/>
          <w:color w:val="FF0000"/>
          <w:sz w:val="20"/>
          <w:lang w:val="en-CA" w:eastAsia="ko-KR"/>
        </w:rPr>
      </w:pPr>
      <w:r w:rsidRPr="005568DD">
        <w:rPr>
          <w:rFonts w:eastAsia="Malgun Gothic"/>
          <w:color w:val="FF0000"/>
          <w:sz w:val="20"/>
          <w:lang w:val="en-CA" w:eastAsia="ko-KR"/>
        </w:rPr>
        <w:t>For any</w:t>
      </w:r>
      <w:r w:rsidRPr="005568DD">
        <w:rPr>
          <w:rFonts w:eastAsia="Malgun Gothic"/>
          <w:color w:val="FF0000"/>
          <w:sz w:val="20"/>
          <w:lang w:val="en-CA" w:eastAsia="zh-CN"/>
        </w:rPr>
        <w:t xml:space="preserve"> </w:t>
      </w:r>
      <w:r w:rsidRPr="005568DD">
        <w:rPr>
          <w:rFonts w:eastAsia="Malgun Gothic"/>
          <w:color w:val="FF0000"/>
          <w:sz w:val="20"/>
          <w:lang w:val="en-GB" w:eastAsia="ko-KR"/>
        </w:rPr>
        <w:t xml:space="preserve">active </w:t>
      </w:r>
      <w:r w:rsidRPr="005568DD">
        <w:rPr>
          <w:rFonts w:eastAsia="Malgun Gothic"/>
          <w:color w:val="FF0000"/>
          <w:sz w:val="20"/>
          <w:lang w:val="en-GB"/>
        </w:rPr>
        <w:t>VPS</w:t>
      </w:r>
      <w:r w:rsidRPr="005568DD">
        <w:rPr>
          <w:rFonts w:eastAsia="Malgun Gothic"/>
          <w:bCs/>
          <w:color w:val="FF0000"/>
          <w:sz w:val="20"/>
          <w:lang w:val="en-CA"/>
        </w:rPr>
        <w:t xml:space="preserve">, </w:t>
      </w:r>
      <w:r w:rsidRPr="005568DD">
        <w:rPr>
          <w:rFonts w:eastAsia="Malgun Gothic"/>
          <w:color w:val="FF0000"/>
          <w:sz w:val="20"/>
          <w:lang w:val="en-CA" w:eastAsia="ko-KR"/>
        </w:rPr>
        <w:t>ViewOrderIdx[ i ] shall be greater than ViewOrderIdx[ j ]</w:t>
      </w:r>
      <w:r w:rsidRPr="005568DD">
        <w:rPr>
          <w:rFonts w:eastAsia="Malgun Gothic"/>
          <w:color w:val="FF0000"/>
          <w:sz w:val="20"/>
          <w:lang w:val="en-GB" w:eastAsia="ko-KR"/>
        </w:rPr>
        <w:t xml:space="preserve"> for any values of i and j among </w:t>
      </w:r>
      <w:r w:rsidRPr="005568DD">
        <w:rPr>
          <w:rFonts w:eastAsia="Malgun Gothic"/>
          <w:color w:val="FF0000"/>
          <w:sz w:val="20"/>
          <w:lang w:val="en-GB" w:eastAsia="zh-CN"/>
        </w:rPr>
        <w:t xml:space="preserve">layerIdListTarget that was used to derive </w:t>
      </w:r>
      <w:r w:rsidRPr="005568DD">
        <w:rPr>
          <w:rFonts w:eastAsia="Malgun Gothic"/>
          <w:bCs/>
          <w:color w:val="FF0000"/>
          <w:sz w:val="20"/>
          <w:lang w:val="en-CA"/>
        </w:rPr>
        <w:t>subBitstream</w:t>
      </w:r>
      <w:r w:rsidRPr="005568DD">
        <w:rPr>
          <w:rFonts w:eastAsia="Malgun Gothic"/>
          <w:color w:val="FF0000"/>
          <w:sz w:val="20"/>
          <w:lang w:val="en-GB" w:eastAsia="zh-CN"/>
        </w:rPr>
        <w:t xml:space="preserve"> such that </w:t>
      </w:r>
      <w:r w:rsidRPr="005568DD">
        <w:rPr>
          <w:rFonts w:eastAsia="Malgun Gothic"/>
          <w:color w:val="FF0000"/>
          <w:sz w:val="20"/>
          <w:lang w:val="en-CA" w:eastAsia="ko-KR"/>
        </w:rPr>
        <w:t>VpsDepthFlag[ i ] is equal to VpsDepthFlag[ j ]</w:t>
      </w:r>
      <w:ins w:id="37" w:author="Author">
        <w:r w:rsidR="00A075BB" w:rsidRPr="005568DD">
          <w:rPr>
            <w:rFonts w:eastAsia="Malgun Gothic"/>
            <w:color w:val="FF0000"/>
            <w:sz w:val="20"/>
            <w:lang w:val="en-CA" w:eastAsia="ko-KR"/>
          </w:rPr>
          <w:t>, AuxId[ i ] is equal to AuxId[ j ]</w:t>
        </w:r>
      </w:ins>
      <w:r w:rsidRPr="005568DD">
        <w:rPr>
          <w:rFonts w:eastAsia="Malgun Gothic"/>
          <w:color w:val="FF0000"/>
          <w:sz w:val="20"/>
          <w:lang w:val="en-CA" w:eastAsia="ko-KR"/>
        </w:rPr>
        <w:t xml:space="preserve"> and </w:t>
      </w:r>
      <w:r w:rsidRPr="005568DD">
        <w:rPr>
          <w:rFonts w:eastAsia="Malgun Gothic"/>
          <w:color w:val="FF0000"/>
          <w:sz w:val="20"/>
          <w:lang w:val="en-GB" w:eastAsia="zh-CN"/>
        </w:rPr>
        <w:t>i is greater than j</w:t>
      </w:r>
      <w:r w:rsidRPr="005568DD">
        <w:rPr>
          <w:rFonts w:eastAsia="Malgun Gothic"/>
          <w:color w:val="FF0000"/>
          <w:sz w:val="20"/>
          <w:lang w:val="en-CA" w:eastAsia="ko-KR"/>
        </w:rPr>
        <w:t>.</w:t>
      </w:r>
      <w:bookmarkStart w:id="38" w:name="_GoBack"/>
    </w:p>
    <w:p w:rsidR="00F7330B" w:rsidRPr="00E83A59" w:rsidDel="00F7098F" w:rsidRDefault="00F7330B" w:rsidP="00F7330B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color w:val="FF0000"/>
          <w:sz w:val="20"/>
          <w:lang w:val="en-CA" w:eastAsia="ko-KR"/>
        </w:rPr>
      </w:pPr>
      <w:moveFromRangeStart w:id="39" w:author="Author" w:name="move401918816"/>
      <w:moveFrom w:id="40" w:author="Author">
        <w:r w:rsidRPr="00E83A59" w:rsidDel="00F7098F">
          <w:rPr>
            <w:rFonts w:eastAsia="Malgun Gothic"/>
            <w:color w:val="FF0000"/>
            <w:sz w:val="20"/>
            <w:lang w:val="en-CA" w:eastAsia="ko-KR"/>
          </w:rPr>
          <w:t>For any</w:t>
        </w:r>
        <w:r w:rsidRPr="00E83A59" w:rsidDel="00F7098F">
          <w:rPr>
            <w:rFonts w:eastAsia="Malgun Gothic"/>
            <w:color w:val="FF0000"/>
            <w:sz w:val="20"/>
            <w:lang w:val="en-CA" w:eastAsia="zh-CN"/>
          </w:rPr>
          <w:t xml:space="preserve"> </w:t>
        </w:r>
        <w:r w:rsidRPr="00E83A59" w:rsidDel="00F7098F">
          <w:rPr>
            <w:rFonts w:eastAsia="Malgun Gothic"/>
            <w:color w:val="FF0000"/>
            <w:sz w:val="20"/>
            <w:lang w:val="en-GB" w:eastAsia="ko-KR"/>
          </w:rPr>
          <w:t xml:space="preserve">active </w:t>
        </w:r>
        <w:r w:rsidRPr="00E83A59" w:rsidDel="00F7098F">
          <w:rPr>
            <w:rFonts w:eastAsia="Malgun Gothic"/>
            <w:color w:val="FF0000"/>
            <w:sz w:val="20"/>
            <w:lang w:val="en-GB"/>
          </w:rPr>
          <w:t>VPS</w:t>
        </w:r>
        <w:r w:rsidRPr="00E83A59" w:rsidDel="00F7098F">
          <w:rPr>
            <w:rFonts w:eastAsia="Malgun Gothic"/>
            <w:bCs/>
            <w:color w:val="FF0000"/>
            <w:sz w:val="20"/>
            <w:lang w:val="en-CA"/>
          </w:rPr>
          <w:t xml:space="preserve">, </w:t>
        </w:r>
        <w:r w:rsidRPr="00E83A59" w:rsidDel="00F7098F">
          <w:rPr>
            <w:rFonts w:eastAsia="Malgun Gothic"/>
            <w:color w:val="FF0000"/>
            <w:sz w:val="20"/>
            <w:lang w:val="en-CA" w:eastAsia="ko-KR"/>
          </w:rPr>
          <w:t>VpsDepthFlag[ i ] shall be greater than VpsDepthFlag[ j ]</w:t>
        </w:r>
        <w:r w:rsidRPr="00E83A59" w:rsidDel="00F7098F">
          <w:rPr>
            <w:rFonts w:eastAsia="Malgun Gothic"/>
            <w:color w:val="FF0000"/>
            <w:sz w:val="20"/>
            <w:lang w:val="en-GB" w:eastAsia="ko-KR"/>
          </w:rPr>
          <w:t xml:space="preserve"> for any values of i and j among </w:t>
        </w:r>
        <w:r w:rsidRPr="00E83A59" w:rsidDel="00F7098F">
          <w:rPr>
            <w:rFonts w:eastAsia="Malgun Gothic"/>
            <w:color w:val="FF0000"/>
            <w:sz w:val="20"/>
            <w:lang w:val="en-GB" w:eastAsia="zh-CN"/>
          </w:rPr>
          <w:t xml:space="preserve">layerIdListTarget that was used to derive </w:t>
        </w:r>
        <w:r w:rsidRPr="00E83A59" w:rsidDel="00F7098F">
          <w:rPr>
            <w:rFonts w:eastAsia="Malgun Gothic"/>
            <w:bCs/>
            <w:color w:val="FF0000"/>
            <w:sz w:val="20"/>
            <w:lang w:val="en-CA"/>
          </w:rPr>
          <w:t>subBitstream</w:t>
        </w:r>
        <w:r w:rsidRPr="00E83A59" w:rsidDel="00F7098F">
          <w:rPr>
            <w:rFonts w:eastAsia="Malgun Gothic"/>
            <w:color w:val="FF0000"/>
            <w:sz w:val="20"/>
            <w:lang w:val="en-GB" w:eastAsia="zh-CN"/>
          </w:rPr>
          <w:t xml:space="preserve"> such that </w:t>
        </w:r>
        <w:r w:rsidRPr="00E83A59" w:rsidDel="00F7098F">
          <w:rPr>
            <w:rFonts w:eastAsia="Malgun Gothic"/>
            <w:color w:val="FF0000"/>
            <w:sz w:val="20"/>
            <w:lang w:val="en-CA" w:eastAsia="ko-KR"/>
          </w:rPr>
          <w:t>ViewOrderIdx[ i ] is equal to ViewOrderIdx[ j ]</w:t>
        </w:r>
        <w:ins w:id="41" w:author="Author">
          <w:r w:rsidR="00A075BB" w:rsidRPr="00E83A59" w:rsidDel="00F7098F">
            <w:rPr>
              <w:rFonts w:eastAsia="Malgun Gothic"/>
              <w:color w:val="FF0000"/>
              <w:sz w:val="20"/>
              <w:lang w:val="en-CA" w:eastAsia="ko-KR"/>
            </w:rPr>
            <w:t>, AuxId[ i ] is equal to AuxId[ j ]</w:t>
          </w:r>
        </w:ins>
        <w:r w:rsidRPr="00E83A59" w:rsidDel="00F7098F">
          <w:rPr>
            <w:rFonts w:eastAsia="Malgun Gothic"/>
            <w:color w:val="FF0000"/>
            <w:sz w:val="20"/>
            <w:lang w:val="en-CA" w:eastAsia="ko-KR"/>
          </w:rPr>
          <w:t xml:space="preserve"> and </w:t>
        </w:r>
        <w:r w:rsidRPr="00E83A59" w:rsidDel="00F7098F">
          <w:rPr>
            <w:rFonts w:eastAsia="Malgun Gothic"/>
            <w:color w:val="FF0000"/>
            <w:sz w:val="20"/>
            <w:lang w:val="en-GB" w:eastAsia="zh-CN"/>
          </w:rPr>
          <w:t>i is greater than j</w:t>
        </w:r>
        <w:r w:rsidRPr="00E83A59" w:rsidDel="00F7098F">
          <w:rPr>
            <w:rFonts w:eastAsia="Malgun Gothic"/>
            <w:color w:val="FF0000"/>
            <w:sz w:val="20"/>
            <w:lang w:val="en-CA" w:eastAsia="ko-KR"/>
          </w:rPr>
          <w:t>.</w:t>
        </w:r>
      </w:moveFrom>
    </w:p>
    <w:bookmarkEnd w:id="38"/>
    <w:moveFromRangeEnd w:id="39"/>
    <w:p w:rsidR="00F7098F" w:rsidRPr="00F7098F" w:rsidRDefault="00DF0700" w:rsidP="00F7098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ins w:id="42" w:author="Author"/>
          <w:rFonts w:eastAsia="Malgun Gothic"/>
          <w:sz w:val="20"/>
          <w:highlight w:val="yellow"/>
          <w:lang w:val="en-GB" w:eastAsia="zh-CN"/>
        </w:rPr>
      </w:pPr>
      <w:ins w:id="43" w:author="Author">
        <w:r w:rsidRPr="00F7098F">
          <w:rPr>
            <w:rFonts w:eastAsia="Malgun Gothic"/>
            <w:sz w:val="20"/>
            <w:highlight w:val="yellow"/>
            <w:lang w:val="en-GB" w:eastAsia="zh-CN"/>
          </w:rPr>
          <w:t>[</w:t>
        </w:r>
        <w:r w:rsidRPr="00F7098F">
          <w:rPr>
            <w:rFonts w:eastAsia="Malgun Gothic"/>
            <w:sz w:val="20"/>
            <w:highlight w:val="yellow"/>
            <w:lang w:val="en-CA" w:eastAsia="ko-KR"/>
          </w:rPr>
          <w:t>Remark</w:t>
        </w:r>
        <w:r w:rsidRPr="00F7098F">
          <w:rPr>
            <w:rFonts w:eastAsia="Malgun Gothic"/>
            <w:sz w:val="20"/>
            <w:highlight w:val="yellow"/>
            <w:lang w:val="en-GB" w:eastAsia="zh-CN"/>
          </w:rPr>
          <w:t xml:space="preserve">: </w:t>
        </w:r>
        <w:del w:id="44" w:author="Author">
          <w:r w:rsidRPr="00F7098F" w:rsidDel="00F7098F">
            <w:rPr>
              <w:rFonts w:eastAsia="Malgun Gothic"/>
              <w:sz w:val="20"/>
              <w:highlight w:val="yellow"/>
              <w:lang w:val="en-GB" w:eastAsia="zh-CN"/>
            </w:rPr>
            <w:delText>Above</w:delText>
          </w:r>
        </w:del>
        <w:r w:rsidR="00F7098F" w:rsidRPr="00F7098F">
          <w:rPr>
            <w:rFonts w:eastAsia="Malgun Gothic"/>
            <w:sz w:val="20"/>
            <w:highlight w:val="yellow"/>
            <w:lang w:val="en-GB" w:eastAsia="zh-CN"/>
          </w:rPr>
          <w:t>Following</w:t>
        </w:r>
        <w:r w:rsidRPr="00F7098F">
          <w:rPr>
            <w:rFonts w:eastAsia="Malgun Gothic"/>
            <w:sz w:val="20"/>
            <w:highlight w:val="yellow"/>
            <w:lang w:val="en-GB" w:eastAsia="zh-CN"/>
          </w:rPr>
          <w:t xml:space="preserve"> </w:t>
        </w:r>
        <w:del w:id="45" w:author="Author">
          <w:r w:rsidRPr="00F7098F" w:rsidDel="00F7098F">
            <w:rPr>
              <w:rFonts w:eastAsia="Malgun Gothic"/>
              <w:sz w:val="20"/>
              <w:highlight w:val="yellow"/>
              <w:lang w:val="en-GB" w:eastAsia="zh-CN"/>
            </w:rPr>
            <w:delText xml:space="preserve">requirement </w:delText>
          </w:r>
        </w:del>
        <w:r w:rsidR="00F7098F" w:rsidRPr="00F7098F">
          <w:rPr>
            <w:rFonts w:eastAsia="Malgun Gothic"/>
            <w:sz w:val="20"/>
            <w:highlight w:val="yellow"/>
            <w:lang w:val="en-GB" w:eastAsia="zh-CN"/>
          </w:rPr>
          <w:t xml:space="preserve">constraint </w:t>
        </w:r>
        <w:r w:rsidRPr="00F7098F">
          <w:rPr>
            <w:rFonts w:eastAsia="Malgun Gothic"/>
            <w:sz w:val="20"/>
            <w:highlight w:val="yellow"/>
            <w:lang w:val="en-GB" w:eastAsia="zh-CN"/>
          </w:rPr>
          <w:t xml:space="preserve">would require depth of a view to be signalled after texture, hence </w:t>
        </w:r>
        <w:proofErr w:type="spellStart"/>
        <w:r w:rsidRPr="00F7098F">
          <w:rPr>
            <w:rFonts w:eastAsia="Malgun Gothic"/>
            <w:sz w:val="20"/>
            <w:highlight w:val="yellow"/>
            <w:lang w:val="en-GB" w:eastAsia="zh-CN"/>
          </w:rPr>
          <w:t>T0</w:t>
        </w:r>
        <w:proofErr w:type="spellEnd"/>
        <w:r w:rsidRPr="00F7098F">
          <w:rPr>
            <w:rFonts w:eastAsia="Malgun Gothic"/>
            <w:sz w:val="20"/>
            <w:highlight w:val="yellow"/>
            <w:lang w:val="en-GB" w:eastAsia="zh-CN"/>
          </w:rPr>
          <w:t xml:space="preserve"> T1 T2 </w:t>
        </w:r>
        <w:proofErr w:type="spellStart"/>
        <w:r w:rsidRPr="00F7098F">
          <w:rPr>
            <w:rFonts w:eastAsia="Malgun Gothic"/>
            <w:sz w:val="20"/>
            <w:highlight w:val="yellow"/>
            <w:lang w:val="en-GB" w:eastAsia="zh-CN"/>
          </w:rPr>
          <w:t>D0</w:t>
        </w:r>
        <w:proofErr w:type="spellEnd"/>
        <w:r w:rsidRPr="00F7098F">
          <w:rPr>
            <w:rFonts w:eastAsia="Malgun Gothic"/>
            <w:sz w:val="20"/>
            <w:highlight w:val="yellow"/>
            <w:lang w:val="en-GB" w:eastAsia="zh-CN"/>
          </w:rPr>
          <w:t xml:space="preserve"> </w:t>
        </w:r>
        <w:proofErr w:type="spellStart"/>
        <w:r w:rsidRPr="00F7098F">
          <w:rPr>
            <w:rFonts w:eastAsia="Malgun Gothic"/>
            <w:sz w:val="20"/>
            <w:highlight w:val="yellow"/>
            <w:lang w:val="en-GB" w:eastAsia="zh-CN"/>
          </w:rPr>
          <w:t>D1</w:t>
        </w:r>
        <w:proofErr w:type="spellEnd"/>
        <w:r w:rsidRPr="00F7098F">
          <w:rPr>
            <w:rFonts w:eastAsia="Malgun Gothic"/>
            <w:sz w:val="20"/>
            <w:highlight w:val="yellow"/>
            <w:lang w:val="en-GB" w:eastAsia="zh-CN"/>
          </w:rPr>
          <w:t xml:space="preserve"> </w:t>
        </w:r>
        <w:proofErr w:type="spellStart"/>
        <w:r w:rsidRPr="00F7098F">
          <w:rPr>
            <w:rFonts w:eastAsia="Malgun Gothic"/>
            <w:sz w:val="20"/>
            <w:highlight w:val="yellow"/>
            <w:lang w:val="en-GB" w:eastAsia="zh-CN"/>
          </w:rPr>
          <w:t>D2</w:t>
        </w:r>
        <w:proofErr w:type="spellEnd"/>
        <w:r w:rsidRPr="00F7098F">
          <w:rPr>
            <w:rFonts w:eastAsia="Malgun Gothic"/>
            <w:sz w:val="20"/>
            <w:highlight w:val="yellow"/>
            <w:lang w:val="en-GB" w:eastAsia="zh-CN"/>
          </w:rPr>
          <w:t>, would be possible.</w:t>
        </w:r>
        <w:r w:rsidR="00F7098F" w:rsidRPr="00F7098F">
          <w:rPr>
            <w:rFonts w:eastAsia="Malgun Gothic"/>
            <w:sz w:val="20"/>
            <w:highlight w:val="yellow"/>
            <w:lang w:val="en-GB" w:eastAsia="zh-CN"/>
          </w:rPr>
          <w:t xml:space="preserve"> This requires further consideration.</w:t>
        </w:r>
        <w:del w:id="46" w:author="Author">
          <w:r w:rsidRPr="00F7098F" w:rsidDel="00F7098F">
            <w:rPr>
              <w:rFonts w:eastAsia="Malgun Gothic"/>
              <w:sz w:val="20"/>
              <w:highlight w:val="yellow"/>
              <w:lang w:val="en-GB" w:eastAsia="zh-CN"/>
            </w:rPr>
            <w:delText>]</w:delText>
          </w:r>
        </w:del>
      </w:ins>
    </w:p>
    <w:p w:rsidR="00F7098F" w:rsidRPr="00F7098F" w:rsidRDefault="00F7098F" w:rsidP="00F7098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rFonts w:eastAsia="Malgun Gothic"/>
          <w:color w:val="FF0000"/>
          <w:sz w:val="20"/>
          <w:highlight w:val="yellow"/>
          <w:lang w:val="en-CA" w:eastAsia="ko-KR"/>
        </w:rPr>
      </w:pPr>
      <w:moveToRangeStart w:id="47" w:author="Author" w:name="move401918816"/>
      <w:moveTo w:id="48" w:author="Author">
        <w:r w:rsidRPr="00F7098F">
          <w:rPr>
            <w:rFonts w:eastAsia="Malgun Gothic"/>
            <w:color w:val="FF0000"/>
            <w:sz w:val="20"/>
            <w:highlight w:val="yellow"/>
            <w:lang w:val="en-CA" w:eastAsia="ko-KR"/>
          </w:rPr>
          <w:t>For any</w:t>
        </w:r>
        <w:r w:rsidRPr="00F7098F">
          <w:rPr>
            <w:rFonts w:eastAsia="Malgun Gothic"/>
            <w:color w:val="FF0000"/>
            <w:sz w:val="20"/>
            <w:highlight w:val="yellow"/>
            <w:lang w:val="en-CA" w:eastAsia="zh-CN"/>
          </w:rPr>
          <w:t xml:space="preserve"> </w:t>
        </w:r>
        <w:r w:rsidRPr="00F7098F">
          <w:rPr>
            <w:rFonts w:eastAsia="Malgun Gothic"/>
            <w:color w:val="FF0000"/>
            <w:sz w:val="20"/>
            <w:highlight w:val="yellow"/>
            <w:lang w:val="en-GB" w:eastAsia="ko-KR"/>
          </w:rPr>
          <w:t xml:space="preserve">active </w:t>
        </w:r>
        <w:r w:rsidRPr="00F7098F">
          <w:rPr>
            <w:rFonts w:eastAsia="Malgun Gothic"/>
            <w:color w:val="FF0000"/>
            <w:sz w:val="20"/>
            <w:highlight w:val="yellow"/>
            <w:lang w:val="en-GB"/>
          </w:rPr>
          <w:t>VPS</w:t>
        </w:r>
        <w:r w:rsidRPr="00F7098F">
          <w:rPr>
            <w:rFonts w:eastAsia="Malgun Gothic"/>
            <w:bCs/>
            <w:color w:val="FF0000"/>
            <w:sz w:val="20"/>
            <w:highlight w:val="yellow"/>
            <w:lang w:val="en-CA"/>
          </w:rPr>
          <w:t xml:space="preserve">, </w:t>
        </w:r>
        <w:r w:rsidRPr="00F7098F">
          <w:rPr>
            <w:rFonts w:eastAsia="Malgun Gothic"/>
            <w:color w:val="FF0000"/>
            <w:sz w:val="20"/>
            <w:highlight w:val="yellow"/>
            <w:lang w:val="en-CA" w:eastAsia="ko-KR"/>
          </w:rPr>
          <w:t>VpsDepthFlag[ i ] shall be greater than VpsDepthFlag[ j ]</w:t>
        </w:r>
        <w:r w:rsidRPr="00F7098F">
          <w:rPr>
            <w:rFonts w:eastAsia="Malgun Gothic"/>
            <w:color w:val="FF0000"/>
            <w:sz w:val="20"/>
            <w:highlight w:val="yellow"/>
            <w:lang w:val="en-GB" w:eastAsia="ko-KR"/>
          </w:rPr>
          <w:t xml:space="preserve"> for any values of i and j among </w:t>
        </w:r>
        <w:r w:rsidRPr="00F7098F">
          <w:rPr>
            <w:rFonts w:eastAsia="Malgun Gothic"/>
            <w:color w:val="FF0000"/>
            <w:sz w:val="20"/>
            <w:highlight w:val="yellow"/>
            <w:lang w:val="en-GB" w:eastAsia="zh-CN"/>
          </w:rPr>
          <w:t xml:space="preserve">layerIdListTarget that was used to derive </w:t>
        </w:r>
        <w:r w:rsidRPr="00F7098F">
          <w:rPr>
            <w:rFonts w:eastAsia="Malgun Gothic"/>
            <w:bCs/>
            <w:color w:val="FF0000"/>
            <w:sz w:val="20"/>
            <w:highlight w:val="yellow"/>
            <w:lang w:val="en-CA"/>
          </w:rPr>
          <w:t>subBitstream</w:t>
        </w:r>
        <w:r w:rsidRPr="00F7098F">
          <w:rPr>
            <w:rFonts w:eastAsia="Malgun Gothic"/>
            <w:color w:val="FF0000"/>
            <w:sz w:val="20"/>
            <w:highlight w:val="yellow"/>
            <w:lang w:val="en-GB" w:eastAsia="zh-CN"/>
          </w:rPr>
          <w:t xml:space="preserve"> such that </w:t>
        </w:r>
        <w:r w:rsidRPr="00F7098F">
          <w:rPr>
            <w:rFonts w:eastAsia="Malgun Gothic"/>
            <w:color w:val="FF0000"/>
            <w:sz w:val="20"/>
            <w:highlight w:val="yellow"/>
            <w:lang w:val="en-CA" w:eastAsia="ko-KR"/>
          </w:rPr>
          <w:t xml:space="preserve">ViewOrderIdx[ i ] is equal to ViewOrderIdx[ j ], AuxId[ i ] is equal to AuxId[ j ] and </w:t>
        </w:r>
        <w:r w:rsidRPr="00F7098F">
          <w:rPr>
            <w:rFonts w:eastAsia="Malgun Gothic"/>
            <w:color w:val="FF0000"/>
            <w:sz w:val="20"/>
            <w:highlight w:val="yellow"/>
            <w:lang w:val="en-GB" w:eastAsia="zh-CN"/>
          </w:rPr>
          <w:t>i is greater than j</w:t>
        </w:r>
        <w:r w:rsidRPr="00F7098F">
          <w:rPr>
            <w:rFonts w:eastAsia="Malgun Gothic"/>
            <w:color w:val="FF0000"/>
            <w:sz w:val="20"/>
            <w:highlight w:val="yellow"/>
            <w:lang w:val="en-CA" w:eastAsia="ko-KR"/>
          </w:rPr>
          <w:t>.</w:t>
        </w:r>
      </w:moveTo>
    </w:p>
    <w:moveToRangeEnd w:id="47"/>
    <w:p w:rsidR="00F7098F" w:rsidRPr="00F7098F" w:rsidRDefault="00F7098F" w:rsidP="00DF070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ins w:id="49" w:author="Author"/>
          <w:rFonts w:eastAsia="Malgun Gothic"/>
          <w:sz w:val="20"/>
          <w:lang w:val="en-CA" w:eastAsia="ko-KR"/>
        </w:rPr>
      </w:pPr>
      <w:ins w:id="50" w:author="Author">
        <w:r w:rsidRPr="00F7098F">
          <w:rPr>
            <w:rFonts w:eastAsia="Malgun Gothic"/>
            <w:sz w:val="20"/>
            <w:highlight w:val="yellow"/>
            <w:lang w:val="en-CA" w:eastAsia="ko-KR"/>
          </w:rPr>
          <w:t>]</w:t>
        </w:r>
        <w:r w:rsidRPr="00F7098F">
          <w:rPr>
            <w:rFonts w:eastAsia="Malgun Gothic"/>
            <w:sz w:val="20"/>
            <w:lang w:val="en-CA" w:eastAsia="ko-KR"/>
          </w:rPr>
          <w:t>.</w:t>
        </w:r>
      </w:ins>
    </w:p>
    <w:p w:rsidR="00B375F6" w:rsidRPr="00B375F6" w:rsidRDefault="00B375F6" w:rsidP="00DF0700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ins w:id="51" w:author="Author"/>
          <w:rFonts w:eastAsia="Malgun Gothic"/>
          <w:sz w:val="20"/>
          <w:lang w:val="en-GB" w:eastAsia="zh-CN"/>
        </w:rPr>
      </w:pPr>
      <w:ins w:id="52" w:author="Author">
        <w:r w:rsidRPr="00B375F6">
          <w:rPr>
            <w:rFonts w:eastAsia="Malgun Gothic"/>
            <w:color w:val="FF0000"/>
            <w:sz w:val="20"/>
            <w:lang w:val="en-CA" w:eastAsia="ko-KR"/>
          </w:rPr>
          <w:t>For any</w:t>
        </w:r>
        <w:r w:rsidRPr="00B375F6">
          <w:rPr>
            <w:rFonts w:eastAsia="Malgun Gothic"/>
            <w:color w:val="FF0000"/>
            <w:sz w:val="20"/>
            <w:lang w:val="en-CA" w:eastAsia="zh-CN"/>
          </w:rPr>
          <w:t xml:space="preserve"> </w:t>
        </w:r>
        <w:r w:rsidRPr="00B375F6">
          <w:rPr>
            <w:rFonts w:eastAsia="Malgun Gothic"/>
            <w:color w:val="FF0000"/>
            <w:sz w:val="20"/>
            <w:lang w:val="en-GB" w:eastAsia="ko-KR"/>
          </w:rPr>
          <w:t xml:space="preserve">active </w:t>
        </w:r>
        <w:r w:rsidRPr="00B375F6">
          <w:rPr>
            <w:rFonts w:eastAsia="Malgun Gothic"/>
            <w:color w:val="FF0000"/>
            <w:sz w:val="20"/>
            <w:lang w:val="en-GB"/>
          </w:rPr>
          <w:t>VPS</w:t>
        </w:r>
        <w:r w:rsidRPr="00B375F6">
          <w:rPr>
            <w:rFonts w:eastAsia="Malgun Gothic"/>
            <w:bCs/>
            <w:color w:val="FF0000"/>
            <w:sz w:val="20"/>
            <w:lang w:val="en-CA"/>
          </w:rPr>
          <w:t xml:space="preserve">, </w:t>
        </w:r>
        <w:r>
          <w:rPr>
            <w:rFonts w:eastAsia="Malgun Gothic"/>
            <w:color w:val="FF0000"/>
            <w:sz w:val="20"/>
            <w:lang w:val="en-CA" w:eastAsia="ko-KR"/>
          </w:rPr>
          <w:t xml:space="preserve">LayerIdxInVps[ i ] </w:t>
        </w:r>
        <w:r w:rsidRPr="00B375F6">
          <w:rPr>
            <w:rFonts w:eastAsia="Malgun Gothic"/>
            <w:color w:val="FF0000"/>
            <w:sz w:val="20"/>
            <w:lang w:val="en-CA" w:eastAsia="ko-KR"/>
          </w:rPr>
          <w:t xml:space="preserve">shall be </w:t>
        </w:r>
        <w:r>
          <w:rPr>
            <w:rFonts w:eastAsia="Malgun Gothic"/>
            <w:color w:val="FF0000"/>
            <w:sz w:val="20"/>
            <w:lang w:val="en-CA" w:eastAsia="ko-KR"/>
          </w:rPr>
          <w:t xml:space="preserve">equal LayerIdxInVps[ j ] + 1 </w:t>
        </w:r>
        <w:r w:rsidRPr="00B375F6">
          <w:rPr>
            <w:rFonts w:eastAsia="Malgun Gothic"/>
            <w:color w:val="FF0000"/>
            <w:sz w:val="20"/>
            <w:lang w:val="en-GB" w:eastAsia="ko-KR"/>
          </w:rPr>
          <w:t xml:space="preserve">for any values of i and j among </w:t>
        </w:r>
        <w:r w:rsidRPr="00B375F6">
          <w:rPr>
            <w:rFonts w:eastAsia="Malgun Gothic"/>
            <w:color w:val="FF0000"/>
            <w:sz w:val="20"/>
            <w:lang w:val="en-GB" w:eastAsia="zh-CN"/>
          </w:rPr>
          <w:t xml:space="preserve">layerIdListTarget that was used to derive </w:t>
        </w:r>
        <w:r w:rsidRPr="00B375F6">
          <w:rPr>
            <w:rFonts w:eastAsia="Malgun Gothic"/>
            <w:bCs/>
            <w:color w:val="FF0000"/>
            <w:sz w:val="20"/>
            <w:lang w:val="en-CA"/>
          </w:rPr>
          <w:t>subBitstream</w:t>
        </w:r>
        <w:r w:rsidRPr="00B375F6">
          <w:rPr>
            <w:rFonts w:eastAsia="Malgun Gothic"/>
            <w:color w:val="FF0000"/>
            <w:sz w:val="20"/>
            <w:lang w:val="en-GB" w:eastAsia="zh-CN"/>
          </w:rPr>
          <w:t xml:space="preserve"> such that </w:t>
        </w:r>
        <w:r w:rsidRPr="00B375F6">
          <w:rPr>
            <w:rFonts w:eastAsia="Malgun Gothic"/>
            <w:color w:val="FF0000"/>
            <w:sz w:val="20"/>
            <w:lang w:val="en-CA" w:eastAsia="ko-KR"/>
          </w:rPr>
          <w:t>ViewOrderIdx[ i ] is equal to ViewOrderIdx[ j ], AuxId[ i ] is equal to AuxId[ j ]</w:t>
        </w:r>
        <w:r w:rsidR="008041AE">
          <w:rPr>
            <w:rFonts w:eastAsia="Malgun Gothic"/>
            <w:color w:val="FF0000"/>
            <w:sz w:val="20"/>
            <w:lang w:val="en-CA" w:eastAsia="ko-KR"/>
          </w:rPr>
          <w:t xml:space="preserve">, </w:t>
        </w:r>
        <w:r w:rsidRPr="00B375F6">
          <w:rPr>
            <w:rFonts w:eastAsia="Malgun Gothic"/>
            <w:color w:val="FF0000"/>
            <w:sz w:val="20"/>
            <w:lang w:val="en-CA" w:eastAsia="ko-KR"/>
          </w:rPr>
          <w:t xml:space="preserve">VpsDepthFlag[ i ] </w:t>
        </w:r>
        <w:r>
          <w:rPr>
            <w:rFonts w:eastAsia="Malgun Gothic"/>
            <w:color w:val="FF0000"/>
            <w:sz w:val="20"/>
            <w:lang w:val="en-CA" w:eastAsia="ko-KR"/>
          </w:rPr>
          <w:t>is equal to 1</w:t>
        </w:r>
        <w:r w:rsidR="008041AE">
          <w:rPr>
            <w:rFonts w:eastAsia="Malgun Gothic"/>
            <w:color w:val="FF0000"/>
            <w:sz w:val="20"/>
            <w:lang w:val="en-CA" w:eastAsia="ko-KR"/>
          </w:rPr>
          <w:t xml:space="preserve">, and </w:t>
        </w:r>
        <w:r w:rsidR="008041AE" w:rsidRPr="00B375F6">
          <w:rPr>
            <w:rFonts w:eastAsia="Malgun Gothic"/>
            <w:color w:val="FF0000"/>
            <w:sz w:val="20"/>
            <w:lang w:val="en-CA" w:eastAsia="ko-KR"/>
          </w:rPr>
          <w:t>VpsDepthFlag[ </w:t>
        </w:r>
        <w:r w:rsidR="008041AE">
          <w:rPr>
            <w:rFonts w:eastAsia="Malgun Gothic"/>
            <w:color w:val="FF0000"/>
            <w:sz w:val="20"/>
            <w:lang w:val="en-CA" w:eastAsia="ko-KR"/>
          </w:rPr>
          <w:t>j</w:t>
        </w:r>
        <w:r w:rsidR="008041AE" w:rsidRPr="00B375F6">
          <w:rPr>
            <w:rFonts w:eastAsia="Malgun Gothic"/>
            <w:color w:val="FF0000"/>
            <w:sz w:val="20"/>
            <w:lang w:val="en-CA" w:eastAsia="ko-KR"/>
          </w:rPr>
          <w:t xml:space="preserve"> ] </w:t>
        </w:r>
        <w:r w:rsidR="008041AE">
          <w:rPr>
            <w:rFonts w:eastAsia="Malgun Gothic"/>
            <w:color w:val="FF0000"/>
            <w:sz w:val="20"/>
            <w:lang w:val="en-CA" w:eastAsia="ko-KR"/>
          </w:rPr>
          <w:t>is equal to 0</w:t>
        </w:r>
        <w:r w:rsidRPr="00B375F6">
          <w:rPr>
            <w:rFonts w:eastAsia="Malgun Gothic"/>
            <w:color w:val="FF0000"/>
            <w:sz w:val="20"/>
            <w:lang w:val="en-CA" w:eastAsia="ko-KR"/>
          </w:rPr>
          <w:t>.</w:t>
        </w:r>
      </w:ins>
    </w:p>
    <w:p w:rsidR="003127D1" w:rsidDel="00DF0700" w:rsidRDefault="003127D1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del w:id="53" w:author="Author"/>
          <w:rFonts w:eastAsia="Malgun Gothic"/>
          <w:sz w:val="20"/>
          <w:lang w:val="en-GB"/>
        </w:rPr>
      </w:pPr>
      <w:del w:id="54" w:author="Author">
        <w:r w:rsidRPr="00F13FF9" w:rsidDel="00DF0700">
          <w:rPr>
            <w:rFonts w:eastAsia="Malgun Gothic"/>
            <w:sz w:val="20"/>
            <w:highlight w:val="yellow"/>
            <w:lang w:val="en-GB" w:eastAsia="zh-CN"/>
          </w:rPr>
          <w:delText>[</w:delText>
        </w:r>
        <w:r w:rsidR="006D4AAF" w:rsidDel="00DF0700">
          <w:rPr>
            <w:rFonts w:eastAsia="Malgun Gothic"/>
            <w:sz w:val="20"/>
            <w:highlight w:val="yellow"/>
            <w:lang w:val="en-CA" w:eastAsia="ko-KR"/>
          </w:rPr>
          <w:delText>Remark</w:delText>
        </w:r>
        <w:r w:rsidR="001B00A9" w:rsidDel="00DF0700">
          <w:rPr>
            <w:rFonts w:eastAsia="Malgun Gothic"/>
            <w:sz w:val="20"/>
            <w:highlight w:val="yellow"/>
            <w:lang w:val="en-GB" w:eastAsia="zh-CN"/>
          </w:rPr>
          <w:delText>:</w:delText>
        </w:r>
        <w:r w:rsidRPr="00F13FF9" w:rsidDel="00DF0700">
          <w:rPr>
            <w:rFonts w:eastAsia="Malgun Gothic"/>
            <w:sz w:val="20"/>
            <w:highlight w:val="yellow"/>
            <w:lang w:val="en-GB" w:eastAsia="zh-CN"/>
          </w:rPr>
          <w:delText xml:space="preserve"> </w:delText>
        </w:r>
        <w:r w:rsidDel="00DF0700">
          <w:rPr>
            <w:rFonts w:eastAsia="Malgun Gothic"/>
            <w:sz w:val="20"/>
            <w:highlight w:val="yellow"/>
            <w:lang w:val="en-GB" w:eastAsia="zh-CN"/>
          </w:rPr>
          <w:delText>Above two requirements specify the coding order we adopted for 3D-HEVC.</w:delText>
        </w:r>
        <w:r w:rsidRPr="00F13FF9" w:rsidDel="00DF0700">
          <w:rPr>
            <w:rFonts w:eastAsia="Malgun Gothic"/>
            <w:sz w:val="20"/>
            <w:highlight w:val="yellow"/>
            <w:lang w:val="en-GB" w:eastAsia="zh-CN"/>
          </w:rPr>
          <w:delText>]</w:delText>
        </w:r>
      </w:del>
    </w:p>
    <w:p w:rsidR="00DF0700" w:rsidRDefault="00DF0700" w:rsidP="00DF070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ins w:id="55" w:author="Author"/>
          <w:rFonts w:eastAsia="Malgun Gothic"/>
          <w:color w:val="FF0000"/>
          <w:sz w:val="20"/>
          <w:lang w:val="en-CA" w:eastAsia="ko-KR"/>
        </w:rPr>
      </w:pPr>
      <w:ins w:id="56" w:author="Author">
        <w:r w:rsidRPr="00F13FF9">
          <w:rPr>
            <w:rFonts w:eastAsia="Malgun Gothic"/>
            <w:sz w:val="20"/>
            <w:highlight w:val="yellow"/>
            <w:lang w:val="en-GB" w:eastAsia="zh-CN"/>
          </w:rPr>
          <w:t>[</w:t>
        </w:r>
        <w:r>
          <w:rPr>
            <w:rFonts w:eastAsia="Malgun Gothic"/>
            <w:sz w:val="20"/>
            <w:highlight w:val="yellow"/>
            <w:lang w:val="en-CA" w:eastAsia="ko-KR"/>
          </w:rPr>
          <w:t>Remark</w:t>
        </w:r>
        <w:r>
          <w:rPr>
            <w:rFonts w:eastAsia="Malgun Gothic"/>
            <w:sz w:val="20"/>
            <w:highlight w:val="yellow"/>
            <w:lang w:val="en-GB" w:eastAsia="zh-CN"/>
          </w:rPr>
          <w:t>:</w:t>
        </w:r>
        <w:r w:rsidRPr="00F13FF9">
          <w:rPr>
            <w:rFonts w:eastAsia="Malgun Gothic"/>
            <w:sz w:val="20"/>
            <w:highlight w:val="yellow"/>
            <w:lang w:val="en-GB" w:eastAsia="zh-CN"/>
          </w:rPr>
          <w:t xml:space="preserve"> </w:t>
        </w:r>
        <w:r>
          <w:rPr>
            <w:rFonts w:eastAsia="Malgun Gothic"/>
            <w:sz w:val="20"/>
            <w:highlight w:val="yellow"/>
            <w:lang w:val="en-GB" w:eastAsia="zh-CN"/>
          </w:rPr>
          <w:t xml:space="preserve">Above requirement would require depth of a view to be signalled immediately after texture, hence only </w:t>
        </w:r>
        <w:proofErr w:type="spellStart"/>
        <w:r>
          <w:rPr>
            <w:rFonts w:eastAsia="Malgun Gothic"/>
            <w:sz w:val="20"/>
            <w:highlight w:val="yellow"/>
            <w:lang w:val="en-GB" w:eastAsia="zh-CN"/>
          </w:rPr>
          <w:t>T0</w:t>
        </w:r>
        <w:proofErr w:type="spellEnd"/>
        <w:r>
          <w:rPr>
            <w:rFonts w:eastAsia="Malgun Gothic"/>
            <w:sz w:val="20"/>
            <w:highlight w:val="yellow"/>
            <w:lang w:val="en-GB" w:eastAsia="zh-CN"/>
          </w:rPr>
          <w:t xml:space="preserve"> </w:t>
        </w:r>
        <w:proofErr w:type="spellStart"/>
        <w:r>
          <w:rPr>
            <w:rFonts w:eastAsia="Malgun Gothic"/>
            <w:sz w:val="20"/>
            <w:highlight w:val="yellow"/>
            <w:lang w:val="en-GB" w:eastAsia="zh-CN"/>
          </w:rPr>
          <w:t>D0</w:t>
        </w:r>
        <w:proofErr w:type="spellEnd"/>
        <w:r>
          <w:rPr>
            <w:rFonts w:eastAsia="Malgun Gothic"/>
            <w:sz w:val="20"/>
            <w:highlight w:val="yellow"/>
            <w:lang w:val="en-GB" w:eastAsia="zh-CN"/>
          </w:rPr>
          <w:t xml:space="preserve"> T1 </w:t>
        </w:r>
        <w:proofErr w:type="spellStart"/>
        <w:r>
          <w:rPr>
            <w:rFonts w:eastAsia="Malgun Gothic"/>
            <w:sz w:val="20"/>
            <w:highlight w:val="yellow"/>
            <w:lang w:val="en-GB" w:eastAsia="zh-CN"/>
          </w:rPr>
          <w:t>D1</w:t>
        </w:r>
        <w:proofErr w:type="spellEnd"/>
        <w:r>
          <w:rPr>
            <w:rFonts w:eastAsia="Malgun Gothic"/>
            <w:sz w:val="20"/>
            <w:highlight w:val="yellow"/>
            <w:lang w:val="en-GB" w:eastAsia="zh-CN"/>
          </w:rPr>
          <w:t xml:space="preserve"> </w:t>
        </w:r>
        <w:r w:rsidR="00CD1429">
          <w:rPr>
            <w:rFonts w:eastAsia="Malgun Gothic"/>
            <w:sz w:val="20"/>
            <w:highlight w:val="yellow"/>
            <w:lang w:val="en-GB" w:eastAsia="zh-CN"/>
          </w:rPr>
          <w:t>T</w:t>
        </w:r>
        <w:r>
          <w:rPr>
            <w:rFonts w:eastAsia="Malgun Gothic"/>
            <w:sz w:val="20"/>
            <w:highlight w:val="yellow"/>
            <w:lang w:val="en-GB" w:eastAsia="zh-CN"/>
          </w:rPr>
          <w:t xml:space="preserve">2 </w:t>
        </w:r>
        <w:proofErr w:type="spellStart"/>
        <w:proofErr w:type="gramStart"/>
        <w:r>
          <w:rPr>
            <w:rFonts w:eastAsia="Malgun Gothic"/>
            <w:sz w:val="20"/>
            <w:highlight w:val="yellow"/>
            <w:lang w:val="en-GB" w:eastAsia="zh-CN"/>
          </w:rPr>
          <w:t>D2</w:t>
        </w:r>
        <w:proofErr w:type="spellEnd"/>
        <w:r>
          <w:rPr>
            <w:rFonts w:eastAsia="Malgun Gothic"/>
            <w:sz w:val="20"/>
            <w:highlight w:val="yellow"/>
            <w:lang w:val="en-GB" w:eastAsia="zh-CN"/>
          </w:rPr>
          <w:t>,</w:t>
        </w:r>
        <w:proofErr w:type="gramEnd"/>
        <w:r>
          <w:rPr>
            <w:rFonts w:eastAsia="Malgun Gothic"/>
            <w:sz w:val="20"/>
            <w:highlight w:val="yellow"/>
            <w:lang w:val="en-GB" w:eastAsia="zh-CN"/>
          </w:rPr>
          <w:t xml:space="preserve"> would be possible.</w:t>
        </w:r>
        <w:r w:rsidRPr="00F13FF9">
          <w:rPr>
            <w:rFonts w:eastAsia="Malgun Gothic"/>
            <w:sz w:val="20"/>
            <w:highlight w:val="yellow"/>
            <w:lang w:val="en-GB" w:eastAsia="zh-CN"/>
          </w:rPr>
          <w:t>]</w:t>
        </w:r>
      </w:ins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860E45">
        <w:rPr>
          <w:rFonts w:eastAsia="Malgun Gothic"/>
          <w:sz w:val="20"/>
          <w:lang w:val="en-GB"/>
        </w:rPr>
        <w:lastRenderedPageBreak/>
        <w:t xml:space="preserve">In the remainder of this clause and clause </w:t>
      </w:r>
      <w:proofErr w:type="spellStart"/>
      <w:r w:rsidR="00F922A2" w:rsidRPr="00F922A2">
        <w:rPr>
          <w:rFonts w:eastAsia="Malgun Gothic"/>
          <w:color w:val="FF0000"/>
          <w:sz w:val="20"/>
          <w:lang w:val="en-GB"/>
        </w:rPr>
        <w:t>I.11.2.1</w:t>
      </w:r>
      <w:r w:rsidRPr="00860E45">
        <w:rPr>
          <w:rFonts w:eastAsia="Malgun Gothic"/>
          <w:strike/>
          <w:color w:val="FF0000"/>
          <w:sz w:val="20"/>
          <w:lang w:val="en-GB"/>
        </w:rPr>
        <w:fldChar w:fldCharType="begin" w:fldLock="1"/>
      </w:r>
      <w:r w:rsidRPr="00860E45">
        <w:rPr>
          <w:rFonts w:eastAsia="Malgun Gothic"/>
          <w:strike/>
          <w:color w:val="FF0000"/>
          <w:sz w:val="20"/>
          <w:lang w:val="en-GB"/>
        </w:rPr>
        <w:instrText xml:space="preserve"> REF _Ref398728735 \r \h </w:instrText>
      </w:r>
      <w:r w:rsidRPr="00860E45">
        <w:rPr>
          <w:rFonts w:eastAsia="Malgun Gothic"/>
          <w:strike/>
          <w:color w:val="FF0000"/>
          <w:sz w:val="20"/>
          <w:lang w:val="en-GB"/>
        </w:rPr>
      </w:r>
      <w:r w:rsidRPr="00860E45">
        <w:rPr>
          <w:rFonts w:eastAsia="Malgun Gothic"/>
          <w:strike/>
          <w:color w:val="FF0000"/>
          <w:sz w:val="20"/>
          <w:lang w:val="en-GB"/>
        </w:rPr>
        <w:fldChar w:fldCharType="separate"/>
      </w:r>
      <w:r w:rsidRPr="00860E45">
        <w:rPr>
          <w:rFonts w:eastAsia="Malgun Gothic"/>
          <w:strike/>
          <w:color w:val="FF0000"/>
          <w:sz w:val="20"/>
          <w:lang w:val="en-GB"/>
        </w:rPr>
        <w:t>G.11.2.1</w:t>
      </w:r>
      <w:proofErr w:type="spellEnd"/>
      <w:r w:rsidRPr="00860E45">
        <w:rPr>
          <w:rFonts w:eastAsia="Malgun Gothic"/>
          <w:strike/>
          <w:color w:val="FF0000"/>
          <w:sz w:val="20"/>
          <w:lang w:val="en-GB"/>
        </w:rPr>
        <w:fldChar w:fldCharType="end"/>
      </w:r>
      <w:r w:rsidRPr="00860E45">
        <w:rPr>
          <w:rFonts w:eastAsia="Malgun Gothic"/>
          <w:sz w:val="20"/>
          <w:lang w:val="en-GB"/>
        </w:rPr>
        <w:t>, all syntax elements in the profile_tier_</w:t>
      </w:r>
      <w:proofErr w:type="gramStart"/>
      <w:r w:rsidRPr="00860E45">
        <w:rPr>
          <w:rFonts w:eastAsia="Malgun Gothic"/>
          <w:sz w:val="20"/>
          <w:lang w:val="en-GB"/>
        </w:rPr>
        <w:t>level(</w:t>
      </w:r>
      <w:proofErr w:type="gramEnd"/>
      <w:r w:rsidRPr="00860E45">
        <w:rPr>
          <w:rFonts w:eastAsia="Malgun Gothic"/>
          <w:sz w:val="20"/>
          <w:lang w:val="en-GB"/>
        </w:rPr>
        <w:t> ) syntax structure refer to those in the profile_tier_level( ) syntax structure associated with the layer.</w:t>
      </w:r>
    </w:p>
    <w:p w:rsidR="00860E45" w:rsidRPr="00860E45" w:rsidRDefault="00860E45" w:rsidP="00860E4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sz w:val="20"/>
          <w:lang w:val="en-GB"/>
        </w:rPr>
      </w:pPr>
      <w:r w:rsidRPr="00860E45">
        <w:rPr>
          <w:rFonts w:eastAsia="Malgun Gothic"/>
          <w:sz w:val="20"/>
          <w:lang w:val="en-GB"/>
        </w:rPr>
        <w:t xml:space="preserve">Conformance of a layer </w:t>
      </w:r>
      <w:r w:rsidRPr="00860E45">
        <w:rPr>
          <w:rFonts w:eastAsia="Malgun Gothic"/>
          <w:sz w:val="20"/>
          <w:lang w:val="en-CA"/>
        </w:rPr>
        <w:t>in an output operation point associated with an OLS in a bitstream</w:t>
      </w:r>
      <w:r w:rsidRPr="00860E45">
        <w:rPr>
          <w:rFonts w:eastAsia="Malgun Gothic"/>
          <w:sz w:val="20"/>
          <w:lang w:val="en-GB"/>
        </w:rPr>
        <w:t xml:space="preserve"> to the </w:t>
      </w:r>
      <w:r w:rsidRPr="00860E45">
        <w:rPr>
          <w:rFonts w:eastAsia="Malgun Gothic"/>
          <w:strike/>
          <w:color w:val="FF0000"/>
          <w:sz w:val="20"/>
          <w:lang w:val="en-CA"/>
        </w:rPr>
        <w:t xml:space="preserve">Multiview </w:t>
      </w:r>
      <w:r w:rsidR="00C77E4E" w:rsidRPr="002661B8">
        <w:rPr>
          <w:rFonts w:eastAsia="Malgun Gothic"/>
          <w:color w:val="FF0000"/>
          <w:sz w:val="20"/>
          <w:lang w:val="en-CA"/>
        </w:rPr>
        <w:t>3D</w:t>
      </w:r>
      <w:r w:rsidR="00C77E4E" w:rsidRPr="00860E45">
        <w:rPr>
          <w:rFonts w:eastAsia="Malgun Gothic"/>
          <w:color w:val="FF0000"/>
          <w:sz w:val="20"/>
          <w:lang w:val="en-CA"/>
        </w:rPr>
        <w:t xml:space="preserve"> </w:t>
      </w:r>
      <w:r w:rsidRPr="00860E45">
        <w:rPr>
          <w:rFonts w:eastAsia="Malgun Gothic"/>
          <w:sz w:val="20"/>
          <w:lang w:val="en-GB"/>
        </w:rPr>
        <w:t>Main profile is indicated as follows:</w:t>
      </w:r>
    </w:p>
    <w:p w:rsidR="00860E45" w:rsidRP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GB"/>
        </w:rPr>
      </w:pPr>
      <w:r w:rsidRPr="00860E45">
        <w:rPr>
          <w:rFonts w:eastAsia="Malgun Gothic"/>
          <w:sz w:val="20"/>
          <w:lang w:val="en-CA" w:eastAsia="ko-KR"/>
        </w:rPr>
        <w:t>If</w:t>
      </w:r>
      <w:r w:rsidRPr="00860E45">
        <w:rPr>
          <w:rFonts w:eastAsia="Malgun Gothic"/>
          <w:sz w:val="20"/>
          <w:lang w:val="en-GB"/>
        </w:rPr>
        <w:t xml:space="preserve"> OpTid of the output</w:t>
      </w:r>
      <w:r w:rsidRPr="00860E45">
        <w:rPr>
          <w:rFonts w:eastAsia="Malgun Gothic"/>
          <w:sz w:val="20"/>
          <w:lang w:val="en-CA"/>
        </w:rPr>
        <w:t xml:space="preserve"> operation point is equal to vps_max_sub_layer_minus1, the conformance is indicated </w:t>
      </w:r>
      <w:r w:rsidRPr="00860E45">
        <w:rPr>
          <w:rFonts w:eastAsia="Malgun Gothic"/>
          <w:sz w:val="20"/>
          <w:lang w:val="en-GB"/>
        </w:rPr>
        <w:t xml:space="preserve">by general_profile_idc being equal to </w:t>
      </w:r>
      <w:r w:rsidRPr="00860E45">
        <w:rPr>
          <w:rFonts w:eastAsia="Malgun Gothic"/>
          <w:strike/>
          <w:color w:val="FF0000"/>
          <w:sz w:val="20"/>
          <w:lang w:val="en-GB"/>
        </w:rPr>
        <w:t xml:space="preserve">6 </w:t>
      </w:r>
      <w:r w:rsidR="00C77E4E" w:rsidRPr="002661B8">
        <w:rPr>
          <w:rFonts w:eastAsia="Malgun Gothic"/>
          <w:color w:val="FF0000"/>
          <w:sz w:val="20"/>
          <w:lang w:val="en-GB"/>
        </w:rPr>
        <w:t>8</w:t>
      </w:r>
      <w:r w:rsidR="00C77E4E" w:rsidRPr="00860E45">
        <w:rPr>
          <w:rFonts w:eastAsia="Malgun Gothic"/>
          <w:color w:val="FF0000"/>
          <w:sz w:val="20"/>
          <w:lang w:val="en-GB"/>
        </w:rPr>
        <w:t xml:space="preserve"> </w:t>
      </w:r>
      <w:r w:rsidRPr="00860E45">
        <w:rPr>
          <w:rFonts w:eastAsia="Malgun Gothic"/>
          <w:sz w:val="20"/>
          <w:lang w:val="en-GB"/>
        </w:rPr>
        <w:t>or general_profile_compatibility_flag[ </w:t>
      </w:r>
      <w:r w:rsidRPr="00860E45">
        <w:rPr>
          <w:rFonts w:eastAsia="Malgun Gothic"/>
          <w:strike/>
          <w:color w:val="FF0000"/>
          <w:sz w:val="20"/>
          <w:lang w:val="en-GB"/>
        </w:rPr>
        <w:t>6 </w:t>
      </w:r>
      <w:r w:rsidR="00C77E4E" w:rsidRPr="002661B8">
        <w:rPr>
          <w:rFonts w:eastAsia="Malgun Gothic"/>
          <w:color w:val="FF0000"/>
          <w:sz w:val="20"/>
          <w:lang w:val="en-GB"/>
        </w:rPr>
        <w:t>8</w:t>
      </w:r>
      <w:r w:rsidR="00C77E4E" w:rsidRPr="00860E45">
        <w:rPr>
          <w:rFonts w:eastAsia="Malgun Gothic"/>
          <w:color w:val="FF0000"/>
          <w:sz w:val="20"/>
          <w:lang w:val="en-GB"/>
        </w:rPr>
        <w:t> </w:t>
      </w:r>
      <w:r w:rsidRPr="00860E45">
        <w:rPr>
          <w:rFonts w:eastAsia="Malgun Gothic"/>
          <w:sz w:val="20"/>
          <w:lang w:val="en-GB"/>
        </w:rPr>
        <w:t xml:space="preserve">] being equal to 1, and </w:t>
      </w:r>
      <w:r w:rsidRPr="00860E45">
        <w:rPr>
          <w:rFonts w:eastAsia="Malgun Gothic"/>
          <w:bCs/>
          <w:sz w:val="20"/>
          <w:lang w:val="en-GB"/>
        </w:rPr>
        <w:t>general_max_12bit_constraint_flag being equal to 1, general_max_10bit_constraint_flag being equal to 1, general_max_8bit_constraint_flag being equal to 1, general_max_422chroma_constraint_flag being equal to 1, general_max_420chroma_constraint_flag being equal to 1, general_max_monochrome_constraint_flag being equal to 0, general_intra_constraint_flag being equal to 0, and general_one_picture_only_constraint_flag being equal to 0, and general_lower_bit_rate_constraint_flag being equal to 1.</w:t>
      </w:r>
    </w:p>
    <w:p w:rsidR="00860E45" w:rsidRDefault="00860E45" w:rsidP="00860E45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bCs/>
          <w:sz w:val="20"/>
          <w:lang w:val="en-GB"/>
        </w:rPr>
      </w:pPr>
      <w:r w:rsidRPr="00860E45">
        <w:rPr>
          <w:rFonts w:eastAsia="Malgun Gothic"/>
          <w:sz w:val="20"/>
          <w:lang w:val="en-CA" w:eastAsia="ko-KR"/>
        </w:rPr>
        <w:t>Otherwise (</w:t>
      </w:r>
      <w:r w:rsidRPr="00860E45">
        <w:rPr>
          <w:rFonts w:eastAsia="Malgun Gothic"/>
          <w:sz w:val="20"/>
          <w:lang w:val="en-GB"/>
        </w:rPr>
        <w:t xml:space="preserve">OpTid of the </w:t>
      </w:r>
      <w:r w:rsidRPr="00860E45">
        <w:rPr>
          <w:rFonts w:eastAsia="Malgun Gothic"/>
          <w:sz w:val="20"/>
          <w:lang w:val="en-CA"/>
        </w:rPr>
        <w:t xml:space="preserve">output operation point is less than vps_max_sub_layer_minus1), the conformance is indicated </w:t>
      </w:r>
      <w:r w:rsidRPr="00860E45">
        <w:rPr>
          <w:rFonts w:eastAsia="Malgun Gothic"/>
          <w:sz w:val="20"/>
          <w:lang w:val="en-GB"/>
        </w:rPr>
        <w:t xml:space="preserve">by sub_layer_profile_idc[ OpTid ] being equal to </w:t>
      </w:r>
      <w:r w:rsidRPr="00860E45">
        <w:rPr>
          <w:rFonts w:eastAsia="Malgun Gothic"/>
          <w:strike/>
          <w:color w:val="FF0000"/>
          <w:sz w:val="20"/>
          <w:lang w:val="en-GB"/>
        </w:rPr>
        <w:t xml:space="preserve">6 </w:t>
      </w:r>
      <w:r w:rsidR="00C77E4E" w:rsidRPr="002661B8">
        <w:rPr>
          <w:rFonts w:eastAsia="Malgun Gothic"/>
          <w:color w:val="FF0000"/>
          <w:sz w:val="20"/>
          <w:lang w:val="en-GB"/>
        </w:rPr>
        <w:t>8</w:t>
      </w:r>
      <w:r w:rsidR="00C77E4E" w:rsidRPr="00860E45">
        <w:rPr>
          <w:rFonts w:eastAsia="Malgun Gothic"/>
          <w:color w:val="FF0000"/>
          <w:sz w:val="20"/>
          <w:lang w:val="en-GB"/>
        </w:rPr>
        <w:t xml:space="preserve"> </w:t>
      </w:r>
      <w:r w:rsidRPr="00860E45">
        <w:rPr>
          <w:rFonts w:eastAsia="Malgun Gothic"/>
          <w:sz w:val="20"/>
          <w:lang w:val="en-GB"/>
        </w:rPr>
        <w:t>or sub_layer_profile_compatibility_flag[ OpTid ][ </w:t>
      </w:r>
      <w:r w:rsidRPr="00860E45">
        <w:rPr>
          <w:rFonts w:eastAsia="Malgun Gothic"/>
          <w:strike/>
          <w:color w:val="FF0000"/>
          <w:sz w:val="20"/>
          <w:lang w:val="en-GB"/>
        </w:rPr>
        <w:t>6 </w:t>
      </w:r>
      <w:r w:rsidR="00C77E4E" w:rsidRPr="002661B8">
        <w:rPr>
          <w:rFonts w:eastAsia="Malgun Gothic"/>
          <w:color w:val="FF0000"/>
          <w:sz w:val="20"/>
          <w:lang w:val="en-GB"/>
        </w:rPr>
        <w:t>8</w:t>
      </w:r>
      <w:r w:rsidR="00C77E4E" w:rsidRPr="00860E45">
        <w:rPr>
          <w:rFonts w:eastAsia="Malgun Gothic"/>
          <w:color w:val="FF0000"/>
          <w:sz w:val="20"/>
          <w:lang w:val="en-GB"/>
        </w:rPr>
        <w:t> </w:t>
      </w:r>
      <w:r w:rsidRPr="00860E45">
        <w:rPr>
          <w:rFonts w:eastAsia="Malgun Gothic"/>
          <w:sz w:val="20"/>
          <w:lang w:val="en-GB"/>
        </w:rPr>
        <w:t xml:space="preserve">] being equal to 1, and </w:t>
      </w:r>
      <w:r w:rsidRPr="00860E45">
        <w:rPr>
          <w:rFonts w:eastAsia="Malgun Gothic"/>
          <w:bCs/>
          <w:sz w:val="20"/>
          <w:lang w:val="en-GB"/>
        </w:rPr>
        <w:t>sub_layer_max_12bit_constraint_flag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1, sub_layer_max_10bit_constraint_flag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1, sub_layer_max_8bit_constraint_flag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1, sub_layer_max_422chroma_constraint_flag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1, sub_layer_max_420chroma_constraint_flag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1, sub_layer_max_monochrome_constraint_flag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0, sub_layer_intra_constraint_flag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0, and sub_layer_one_picture_only_constraint_flag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0, and sub_layer_lower_bit_rate_constraint_flag</w:t>
      </w:r>
      <w:r w:rsidRPr="00860E45">
        <w:rPr>
          <w:rFonts w:eastAsia="Malgun Gothic"/>
          <w:sz w:val="20"/>
          <w:lang w:val="en-GB"/>
        </w:rPr>
        <w:t>[ OpTid ]</w:t>
      </w:r>
      <w:r w:rsidRPr="00860E45">
        <w:rPr>
          <w:rFonts w:eastAsia="Malgun Gothic"/>
          <w:bCs/>
          <w:sz w:val="20"/>
          <w:lang w:val="en-GB"/>
        </w:rPr>
        <w:t xml:space="preserve"> being equal to 1.</w:t>
      </w:r>
    </w:p>
    <w:p w:rsidR="001B00A9" w:rsidRPr="00860E45" w:rsidDel="00A8285B" w:rsidRDefault="001B00A9" w:rsidP="001B00A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textAlignment w:val="auto"/>
        <w:rPr>
          <w:del w:id="57" w:author="Author"/>
          <w:rFonts w:eastAsia="Malgun Gothic"/>
          <w:bCs/>
          <w:sz w:val="20"/>
          <w:lang w:val="en-GB"/>
        </w:rPr>
      </w:pPr>
      <w:del w:id="58" w:author="Author">
        <w:r w:rsidRPr="00F13FF9" w:rsidDel="00A8285B">
          <w:rPr>
            <w:rFonts w:eastAsia="Malgun Gothic"/>
            <w:sz w:val="20"/>
            <w:highlight w:val="yellow"/>
            <w:lang w:val="en-GB" w:eastAsia="zh-CN"/>
          </w:rPr>
          <w:delText>[</w:delText>
        </w:r>
        <w:r w:rsidR="006D4AAF" w:rsidDel="00A8285B">
          <w:rPr>
            <w:rFonts w:eastAsia="Malgun Gothic"/>
            <w:sz w:val="20"/>
            <w:highlight w:val="yellow"/>
            <w:lang w:val="en-CA" w:eastAsia="ko-KR"/>
          </w:rPr>
          <w:delText>Remark</w:delText>
        </w:r>
        <w:r w:rsidRPr="00F13FF9" w:rsidDel="00A8285B">
          <w:rPr>
            <w:rFonts w:eastAsia="Malgun Gothic"/>
            <w:sz w:val="20"/>
            <w:highlight w:val="yellow"/>
            <w:lang w:val="en-GB" w:eastAsia="zh-CN"/>
          </w:rPr>
          <w:delText>.</w:delText>
        </w:r>
        <w:r w:rsidDel="00A8285B">
          <w:rPr>
            <w:rFonts w:eastAsia="Malgun Gothic"/>
            <w:sz w:val="20"/>
            <w:highlight w:val="yellow"/>
            <w:lang w:val="en-GB" w:eastAsia="zh-CN"/>
          </w:rPr>
          <w:delText>:</w:delText>
        </w:r>
        <w:r w:rsidRPr="00F13FF9" w:rsidDel="00A8285B">
          <w:rPr>
            <w:rFonts w:eastAsia="Malgun Gothic"/>
            <w:sz w:val="20"/>
            <w:highlight w:val="yellow"/>
            <w:lang w:val="en-GB" w:eastAsia="zh-CN"/>
          </w:rPr>
          <w:delText xml:space="preserve"> </w:delText>
        </w:r>
        <w:r w:rsidDel="00A8285B">
          <w:rPr>
            <w:rFonts w:eastAsia="Malgun Gothic"/>
            <w:sz w:val="20"/>
            <w:highlight w:val="yellow"/>
            <w:lang w:val="en-GB" w:eastAsia="zh-CN"/>
          </w:rPr>
          <w:delText xml:space="preserve">Here </w:delText>
        </w:r>
        <w:r w:rsidR="00C367AB" w:rsidDel="00A8285B">
          <w:rPr>
            <w:rFonts w:eastAsia="Malgun Gothic"/>
            <w:bCs/>
            <w:sz w:val="20"/>
            <w:highlight w:val="yellow"/>
            <w:lang w:val="en-GB"/>
          </w:rPr>
          <w:delText>*</w:delText>
        </w:r>
        <w:r w:rsidRPr="00860E45" w:rsidDel="00A8285B">
          <w:rPr>
            <w:rFonts w:eastAsia="Malgun Gothic"/>
            <w:bCs/>
            <w:sz w:val="20"/>
            <w:highlight w:val="yellow"/>
            <w:lang w:val="en-GB"/>
          </w:rPr>
          <w:delText>_max_monochrome_constraint_flag</w:delText>
        </w:r>
        <w:r w:rsidDel="00A8285B">
          <w:rPr>
            <w:rFonts w:eastAsia="Malgun Gothic"/>
            <w:bCs/>
            <w:sz w:val="20"/>
            <w:highlight w:val="yellow"/>
            <w:lang w:val="en-GB"/>
          </w:rPr>
          <w:delText xml:space="preserve"> might be changed </w:delText>
        </w:r>
        <w:r w:rsidR="00C367AB" w:rsidDel="00A8285B">
          <w:rPr>
            <w:rFonts w:eastAsia="Malgun Gothic"/>
            <w:bCs/>
            <w:sz w:val="20"/>
            <w:highlight w:val="yellow"/>
            <w:lang w:val="en-GB"/>
          </w:rPr>
          <w:delText xml:space="preserve">to 1 </w:delText>
        </w:r>
        <w:r w:rsidDel="00A8285B">
          <w:rPr>
            <w:rFonts w:eastAsia="Malgun Gothic"/>
            <w:bCs/>
            <w:sz w:val="20"/>
            <w:highlight w:val="yellow"/>
            <w:lang w:val="en-GB"/>
          </w:rPr>
          <w:delText xml:space="preserve">for depth layers, when </w:delText>
        </w:r>
        <w:r w:rsidRPr="001B00A9" w:rsidDel="00A8285B">
          <w:rPr>
            <w:rFonts w:eastAsia="Malgun Gothic"/>
            <w:bCs/>
            <w:sz w:val="20"/>
            <w:highlight w:val="yellow"/>
            <w:lang w:val="en-GB"/>
          </w:rPr>
          <w:delText>chroma_format_idc is required to be equal to 0</w:delText>
        </w:r>
        <w:r w:rsidDel="00A8285B">
          <w:rPr>
            <w:rFonts w:eastAsia="Malgun Gothic"/>
            <w:sz w:val="20"/>
            <w:highlight w:val="yellow"/>
            <w:lang w:val="en-GB" w:eastAsia="zh-CN"/>
          </w:rPr>
          <w:delText>.</w:delText>
        </w:r>
        <w:r w:rsidRPr="00F13FF9" w:rsidDel="00A8285B">
          <w:rPr>
            <w:rFonts w:eastAsia="Malgun Gothic"/>
            <w:sz w:val="20"/>
            <w:highlight w:val="yellow"/>
            <w:lang w:val="en-GB" w:eastAsia="zh-CN"/>
          </w:rPr>
          <w:delText>]</w:delText>
        </w:r>
      </w:del>
    </w:p>
    <w:p w:rsidR="00860E45" w:rsidRPr="00860E45" w:rsidRDefault="00860E45" w:rsidP="007B73DB">
      <w:pPr>
        <w:keepNext/>
        <w:keepLines/>
        <w:numPr>
          <w:ilvl w:val="2"/>
          <w:numId w:val="17"/>
        </w:numPr>
        <w:tabs>
          <w:tab w:val="clear" w:pos="360"/>
          <w:tab w:val="clear" w:pos="1080"/>
          <w:tab w:val="clear" w:pos="1440"/>
          <w:tab w:val="left" w:pos="792"/>
          <w:tab w:val="num" w:pos="1134"/>
          <w:tab w:val="left" w:pos="1195"/>
          <w:tab w:val="left" w:pos="1584"/>
          <w:tab w:val="left" w:pos="1987"/>
          <w:tab w:val="left" w:pos="2160"/>
        </w:tabs>
        <w:spacing w:before="181"/>
        <w:ind w:left="1134" w:hanging="1134"/>
        <w:jc w:val="both"/>
        <w:outlineLvl w:val="2"/>
        <w:rPr>
          <w:rFonts w:eastAsia="Malgun Gothic"/>
          <w:b/>
          <w:sz w:val="20"/>
          <w:lang w:val="en-CA"/>
        </w:rPr>
      </w:pPr>
      <w:bookmarkStart w:id="59" w:name="_Toc398729461"/>
      <w:bookmarkStart w:id="60" w:name="_Ref398988674"/>
      <w:bookmarkStart w:id="61" w:name="_Ref399010125"/>
      <w:bookmarkStart w:id="62" w:name="_Toc399850822"/>
      <w:r w:rsidRPr="00860E45">
        <w:rPr>
          <w:rFonts w:eastAsia="Malgun Gothic"/>
          <w:b/>
          <w:sz w:val="20"/>
          <w:lang w:val="en-CA"/>
        </w:rPr>
        <w:t>Tiers and levels</w:t>
      </w:r>
      <w:bookmarkEnd w:id="59"/>
      <w:bookmarkEnd w:id="60"/>
      <w:bookmarkEnd w:id="61"/>
      <w:bookmarkEnd w:id="62"/>
    </w:p>
    <w:p w:rsidR="00F922A2" w:rsidRPr="00F922A2" w:rsidRDefault="00F922A2" w:rsidP="00F922A2">
      <w:pPr>
        <w:rPr>
          <w:rFonts w:eastAsia="Malgun Gothic"/>
          <w:color w:val="FF0000"/>
          <w:sz w:val="20"/>
          <w:lang w:val="en-CA"/>
        </w:rPr>
      </w:pPr>
      <w:bookmarkStart w:id="63" w:name="_Toc398729464"/>
      <w:bookmarkStart w:id="64" w:name="_Ref399010148"/>
      <w:bookmarkStart w:id="65" w:name="_Toc399850825"/>
      <w:r w:rsidRPr="00F922A2">
        <w:rPr>
          <w:rFonts w:eastAsia="Malgun Gothic"/>
          <w:color w:val="FF0000"/>
          <w:sz w:val="20"/>
          <w:lang w:val="en-CA"/>
        </w:rPr>
        <w:t>The specification in sub-clause G.11.2 and its sub-clauses apply, with the following modifications:</w:t>
      </w:r>
    </w:p>
    <w:p w:rsidR="00F922A2" w:rsidRPr="00F922A2" w:rsidRDefault="00F922A2" w:rsidP="00F922A2">
      <w:pPr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357" w:hanging="357"/>
        <w:jc w:val="both"/>
        <w:textAlignment w:val="auto"/>
        <w:rPr>
          <w:rFonts w:eastAsia="Malgun Gothic"/>
          <w:sz w:val="20"/>
          <w:lang w:val="en-CA"/>
        </w:rPr>
      </w:pPr>
      <w:r w:rsidRPr="00F922A2">
        <w:rPr>
          <w:rFonts w:eastAsia="Malgun Gothic"/>
          <w:color w:val="FF0000"/>
          <w:sz w:val="20"/>
          <w:lang w:val="en-CA"/>
        </w:rPr>
        <w:t>"Multiview Main profile" is replaced by "3D Main profile"</w:t>
      </w:r>
    </w:p>
    <w:p w:rsidR="00860E45" w:rsidRPr="00860E45" w:rsidRDefault="00860E45" w:rsidP="007B73DB">
      <w:pPr>
        <w:keepNext/>
        <w:keepLines/>
        <w:numPr>
          <w:ilvl w:val="2"/>
          <w:numId w:val="17"/>
        </w:numPr>
        <w:tabs>
          <w:tab w:val="clear" w:pos="360"/>
          <w:tab w:val="clear" w:pos="1080"/>
          <w:tab w:val="clear" w:pos="1440"/>
          <w:tab w:val="left" w:pos="792"/>
          <w:tab w:val="num" w:pos="1134"/>
          <w:tab w:val="left" w:pos="1195"/>
          <w:tab w:val="left" w:pos="1584"/>
          <w:tab w:val="left" w:pos="1987"/>
          <w:tab w:val="left" w:pos="2160"/>
        </w:tabs>
        <w:spacing w:before="181"/>
        <w:ind w:left="1134" w:hanging="1134"/>
        <w:jc w:val="both"/>
        <w:outlineLvl w:val="2"/>
        <w:rPr>
          <w:rFonts w:eastAsia="Malgun Gothic"/>
          <w:b/>
          <w:sz w:val="20"/>
          <w:lang w:val="en-CA"/>
        </w:rPr>
      </w:pPr>
      <w:r w:rsidRPr="00860E45">
        <w:rPr>
          <w:rFonts w:eastAsia="Malgun Gothic"/>
          <w:b/>
          <w:sz w:val="20"/>
          <w:lang w:val="en-CA"/>
        </w:rPr>
        <w:t>Decoder capabilities</w:t>
      </w:r>
      <w:bookmarkEnd w:id="63"/>
      <w:bookmarkEnd w:id="64"/>
      <w:bookmarkEnd w:id="65"/>
    </w:p>
    <w:p w:rsidR="00860E45" w:rsidRPr="00860E45" w:rsidRDefault="00860E45" w:rsidP="00860E4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CA"/>
        </w:rPr>
        <w:t xml:space="preserve">When a decoder conforms to any profile specified in Annex </w:t>
      </w:r>
      <w:r w:rsidRPr="00860E45">
        <w:rPr>
          <w:rFonts w:eastAsia="Malgun Gothic"/>
          <w:strike/>
          <w:color w:val="FF0000"/>
          <w:sz w:val="20"/>
          <w:lang w:val="en-CA"/>
        </w:rPr>
        <w:fldChar w:fldCharType="begin" w:fldLock="1"/>
      </w:r>
      <w:r w:rsidRPr="00860E45">
        <w:rPr>
          <w:rFonts w:eastAsia="Malgun Gothic"/>
          <w:strike/>
          <w:color w:val="FF0000"/>
          <w:sz w:val="20"/>
          <w:lang w:val="en-CA"/>
        </w:rPr>
        <w:instrText xml:space="preserve"> REF _Ref396215283 \r \h </w:instrText>
      </w:r>
      <w:r w:rsidRPr="00860E45">
        <w:rPr>
          <w:rFonts w:eastAsia="Malgun Gothic"/>
          <w:strike/>
          <w:color w:val="FF0000"/>
          <w:sz w:val="20"/>
          <w:lang w:val="en-CA"/>
        </w:rPr>
      </w:r>
      <w:r w:rsidRPr="00860E45">
        <w:rPr>
          <w:rFonts w:eastAsia="Malgun Gothic"/>
          <w:strike/>
          <w:color w:val="FF0000"/>
          <w:sz w:val="20"/>
          <w:lang w:val="en-CA"/>
        </w:rPr>
        <w:fldChar w:fldCharType="separate"/>
      </w:r>
      <w:r w:rsidRPr="00860E45">
        <w:rPr>
          <w:rFonts w:eastAsia="Malgun Gothic"/>
          <w:strike/>
          <w:color w:val="FF0000"/>
          <w:sz w:val="20"/>
          <w:lang w:val="en-CA"/>
        </w:rPr>
        <w:t>G</w:t>
      </w:r>
      <w:r w:rsidRPr="00860E45">
        <w:rPr>
          <w:rFonts w:eastAsia="Malgun Gothic"/>
          <w:strike/>
          <w:color w:val="FF0000"/>
          <w:sz w:val="20"/>
          <w:lang w:val="en-CA"/>
        </w:rPr>
        <w:fldChar w:fldCharType="end"/>
      </w:r>
      <w:r w:rsidR="00F922A2" w:rsidRPr="00F922A2">
        <w:rPr>
          <w:rFonts w:eastAsia="Malgun Gothic"/>
          <w:color w:val="FF0000"/>
          <w:sz w:val="20"/>
          <w:lang w:val="en-CA"/>
        </w:rPr>
        <w:t>I</w:t>
      </w:r>
      <w:r w:rsidRPr="00860E45">
        <w:rPr>
          <w:rFonts w:eastAsia="Malgun Gothic"/>
          <w:sz w:val="20"/>
          <w:lang w:val="en-CA"/>
        </w:rPr>
        <w:t xml:space="preserve">, it shall also have the INBLD capability specified in clause </w:t>
      </w:r>
      <w:r w:rsidRPr="00860E45">
        <w:rPr>
          <w:rFonts w:eastAsia="Malgun Gothic"/>
          <w:sz w:val="20"/>
          <w:lang w:val="en-CA"/>
        </w:rPr>
        <w:fldChar w:fldCharType="begin" w:fldLock="1"/>
      </w:r>
      <w:r w:rsidRPr="00860E45">
        <w:rPr>
          <w:rFonts w:eastAsia="Malgun Gothic"/>
          <w:sz w:val="20"/>
          <w:lang w:val="en-CA"/>
        </w:rPr>
        <w:instrText xml:space="preserve"> REF _Ref399011013 \r \h </w:instrText>
      </w:r>
      <w:r w:rsidRPr="00860E45">
        <w:rPr>
          <w:rFonts w:eastAsia="Malgun Gothic"/>
          <w:sz w:val="20"/>
          <w:lang w:val="en-CA"/>
        </w:rPr>
      </w:r>
      <w:r w:rsidRPr="00860E45">
        <w:rPr>
          <w:rFonts w:eastAsia="Malgun Gothic"/>
          <w:sz w:val="20"/>
          <w:lang w:val="en-CA"/>
        </w:rPr>
        <w:fldChar w:fldCharType="separate"/>
      </w:r>
      <w:r w:rsidRPr="00860E45">
        <w:rPr>
          <w:rFonts w:eastAsia="Malgun Gothic"/>
          <w:sz w:val="20"/>
          <w:lang w:val="en-CA"/>
        </w:rPr>
        <w:t>F.11.1</w:t>
      </w:r>
      <w:r w:rsidRPr="00860E45">
        <w:rPr>
          <w:rFonts w:eastAsia="Malgun Gothic"/>
          <w:sz w:val="20"/>
          <w:lang w:val="en-CA"/>
        </w:rPr>
        <w:fldChar w:fldCharType="end"/>
      </w:r>
      <w:r w:rsidRPr="00860E45">
        <w:rPr>
          <w:rFonts w:eastAsia="Malgun Gothic"/>
          <w:sz w:val="20"/>
          <w:lang w:val="en-CA"/>
        </w:rPr>
        <w:t>.</w:t>
      </w:r>
    </w:p>
    <w:p w:rsidR="00860E45" w:rsidRPr="00860E45" w:rsidRDefault="00860E45" w:rsidP="00860E45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  <w:lang w:val="en-CA"/>
        </w:rPr>
      </w:pPr>
      <w:r w:rsidRPr="00860E45">
        <w:rPr>
          <w:rFonts w:eastAsia="Malgun Gothic"/>
          <w:sz w:val="20"/>
          <w:lang w:val="en-CA"/>
        </w:rPr>
        <w:t xml:space="preserve">Clause </w:t>
      </w:r>
      <w:r w:rsidRPr="00860E45">
        <w:rPr>
          <w:rFonts w:eastAsia="Malgun Gothic"/>
          <w:sz w:val="20"/>
          <w:lang w:val="en-CA"/>
        </w:rPr>
        <w:fldChar w:fldCharType="begin" w:fldLock="1"/>
      </w:r>
      <w:r w:rsidRPr="00860E45">
        <w:rPr>
          <w:rFonts w:eastAsia="Malgun Gothic"/>
          <w:sz w:val="20"/>
          <w:lang w:val="en-CA"/>
        </w:rPr>
        <w:instrText xml:space="preserve"> REF _Ref399011019 \r \h </w:instrText>
      </w:r>
      <w:r w:rsidRPr="00860E45">
        <w:rPr>
          <w:rFonts w:eastAsia="Malgun Gothic"/>
          <w:sz w:val="20"/>
          <w:lang w:val="en-CA"/>
        </w:rPr>
      </w:r>
      <w:r w:rsidRPr="00860E45">
        <w:rPr>
          <w:rFonts w:eastAsia="Malgun Gothic"/>
          <w:sz w:val="20"/>
          <w:lang w:val="en-CA"/>
        </w:rPr>
        <w:fldChar w:fldCharType="separate"/>
      </w:r>
      <w:r w:rsidRPr="00860E45">
        <w:rPr>
          <w:rFonts w:eastAsia="Malgun Gothic"/>
          <w:sz w:val="20"/>
          <w:lang w:val="en-CA"/>
        </w:rPr>
        <w:t>F.11.2</w:t>
      </w:r>
      <w:r w:rsidRPr="00860E45">
        <w:rPr>
          <w:rFonts w:eastAsia="Malgun Gothic"/>
          <w:sz w:val="20"/>
          <w:lang w:val="en-CA"/>
        </w:rPr>
        <w:fldChar w:fldCharType="end"/>
      </w:r>
      <w:r w:rsidRPr="00860E45">
        <w:rPr>
          <w:rFonts w:eastAsia="Malgun Gothic"/>
          <w:sz w:val="20"/>
          <w:lang w:val="en-CA"/>
        </w:rPr>
        <w:t xml:space="preserve"> specifies requirements for a decoder conforming to any profile specified in Annex </w:t>
      </w:r>
      <w:r w:rsidRPr="00860E45">
        <w:rPr>
          <w:rFonts w:eastAsia="Malgun Gothic"/>
          <w:strike/>
          <w:color w:val="FF0000"/>
          <w:sz w:val="20"/>
          <w:lang w:val="en-CA"/>
        </w:rPr>
        <w:fldChar w:fldCharType="begin" w:fldLock="1"/>
      </w:r>
      <w:r w:rsidRPr="00860E45">
        <w:rPr>
          <w:rFonts w:eastAsia="Malgun Gothic"/>
          <w:strike/>
          <w:color w:val="FF0000"/>
          <w:sz w:val="20"/>
          <w:lang w:val="en-CA"/>
        </w:rPr>
        <w:instrText xml:space="preserve"> REF _Ref396215283 \r \h </w:instrText>
      </w:r>
      <w:r w:rsidRPr="00860E45">
        <w:rPr>
          <w:rFonts w:eastAsia="Malgun Gothic"/>
          <w:strike/>
          <w:color w:val="FF0000"/>
          <w:sz w:val="20"/>
          <w:lang w:val="en-CA"/>
        </w:rPr>
      </w:r>
      <w:r w:rsidRPr="00860E45">
        <w:rPr>
          <w:rFonts w:eastAsia="Malgun Gothic"/>
          <w:strike/>
          <w:color w:val="FF0000"/>
          <w:sz w:val="20"/>
          <w:lang w:val="en-CA"/>
        </w:rPr>
        <w:fldChar w:fldCharType="separate"/>
      </w:r>
      <w:r w:rsidRPr="00860E45">
        <w:rPr>
          <w:rFonts w:eastAsia="Malgun Gothic"/>
          <w:strike/>
          <w:color w:val="FF0000"/>
          <w:sz w:val="20"/>
          <w:lang w:val="en-CA"/>
        </w:rPr>
        <w:t>G</w:t>
      </w:r>
      <w:r w:rsidRPr="00860E45">
        <w:rPr>
          <w:rFonts w:eastAsia="Malgun Gothic"/>
          <w:strike/>
          <w:color w:val="FF0000"/>
          <w:sz w:val="20"/>
          <w:lang w:val="en-CA"/>
        </w:rPr>
        <w:fldChar w:fldCharType="end"/>
      </w:r>
      <w:r w:rsidR="00F922A2" w:rsidRPr="00F922A2">
        <w:rPr>
          <w:rFonts w:eastAsia="Malgun Gothic"/>
          <w:color w:val="FF0000"/>
          <w:sz w:val="20"/>
          <w:lang w:val="en-CA"/>
        </w:rPr>
        <w:t>I</w:t>
      </w:r>
      <w:r w:rsidRPr="00860E45">
        <w:rPr>
          <w:rFonts w:eastAsia="Malgun Gothic"/>
          <w:sz w:val="20"/>
          <w:lang w:val="en-CA"/>
        </w:rPr>
        <w:t>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F3697D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Fraunhofer </w:t>
      </w:r>
      <w:proofErr w:type="spellStart"/>
      <w:r>
        <w:rPr>
          <w:b/>
          <w:szCs w:val="22"/>
          <w:lang w:val="en-CA"/>
        </w:rPr>
        <w:t>HHI</w:t>
      </w:r>
      <w:proofErr w:type="spellEnd"/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ABD" w:rsidRDefault="00AB5ABD">
      <w:r>
        <w:separator/>
      </w:r>
    </w:p>
  </w:endnote>
  <w:endnote w:type="continuationSeparator" w:id="0">
    <w:p w:rsidR="00AB5ABD" w:rsidRDefault="00AB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289" w:rsidRDefault="009B22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3A59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66" w:author="Author">
      <w:r w:rsidR="00E83A59">
        <w:rPr>
          <w:rStyle w:val="PageNumber"/>
          <w:noProof/>
        </w:rPr>
        <w:t>2014-10-24</w:t>
      </w:r>
    </w:ins>
    <w:del w:id="67" w:author="Author">
      <w:r w:rsidR="00327AB1" w:rsidDel="004577CA">
        <w:rPr>
          <w:rStyle w:val="PageNumber"/>
          <w:noProof/>
        </w:rPr>
        <w:delText>2014-10-17</w:delText>
      </w:r>
    </w:del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289" w:rsidRDefault="009B22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ABD" w:rsidRDefault="00AB5ABD">
      <w:r>
        <w:separator/>
      </w:r>
    </w:p>
  </w:footnote>
  <w:footnote w:type="continuationSeparator" w:id="0">
    <w:p w:rsidR="00AB5ABD" w:rsidRDefault="00AB5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289" w:rsidRDefault="009B22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289" w:rsidRDefault="009B22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289" w:rsidRDefault="009B22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87CFF"/>
    <w:multiLevelType w:val="hybridMultilevel"/>
    <w:tmpl w:val="D148557E"/>
    <w:lvl w:ilvl="0" w:tplc="1DA491AC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97880"/>
    <w:multiLevelType w:val="multilevel"/>
    <w:tmpl w:val="C0C00228"/>
    <w:lvl w:ilvl="0">
      <w:start w:val="9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89A573B"/>
    <w:multiLevelType w:val="hybridMultilevel"/>
    <w:tmpl w:val="96941604"/>
    <w:lvl w:ilvl="0" w:tplc="1DA491AC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04A07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E4C1C3B"/>
    <w:multiLevelType w:val="multilevel"/>
    <w:tmpl w:val="74AE941C"/>
    <w:lvl w:ilvl="0">
      <w:start w:val="9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9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5"/>
  </w:num>
  <w:num w:numId="13">
    <w:abstractNumId w:val="13"/>
  </w:num>
  <w:num w:numId="14">
    <w:abstractNumId w:val="2"/>
  </w:num>
  <w:num w:numId="15">
    <w:abstractNumId w:val="7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8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4A7"/>
    <w:rsid w:val="0001565F"/>
    <w:rsid w:val="00044F20"/>
    <w:rsid w:val="000458BC"/>
    <w:rsid w:val="00045C41"/>
    <w:rsid w:val="00046C03"/>
    <w:rsid w:val="00051AEE"/>
    <w:rsid w:val="0007614F"/>
    <w:rsid w:val="00085877"/>
    <w:rsid w:val="0008769A"/>
    <w:rsid w:val="00094304"/>
    <w:rsid w:val="000955C7"/>
    <w:rsid w:val="000B1C6B"/>
    <w:rsid w:val="000B3429"/>
    <w:rsid w:val="000B4FF9"/>
    <w:rsid w:val="000C09AC"/>
    <w:rsid w:val="000D7CD9"/>
    <w:rsid w:val="000E00F3"/>
    <w:rsid w:val="000F158C"/>
    <w:rsid w:val="00102F3D"/>
    <w:rsid w:val="0010643D"/>
    <w:rsid w:val="00117927"/>
    <w:rsid w:val="00121ED3"/>
    <w:rsid w:val="00124E38"/>
    <w:rsid w:val="0012580B"/>
    <w:rsid w:val="00131F90"/>
    <w:rsid w:val="0013526E"/>
    <w:rsid w:val="00150997"/>
    <w:rsid w:val="001551BE"/>
    <w:rsid w:val="00157E37"/>
    <w:rsid w:val="00171371"/>
    <w:rsid w:val="00175A24"/>
    <w:rsid w:val="00187E58"/>
    <w:rsid w:val="001A297E"/>
    <w:rsid w:val="001A368E"/>
    <w:rsid w:val="001A7329"/>
    <w:rsid w:val="001B00A9"/>
    <w:rsid w:val="001B428C"/>
    <w:rsid w:val="001B4E28"/>
    <w:rsid w:val="001C3525"/>
    <w:rsid w:val="001D1BD2"/>
    <w:rsid w:val="001E02BE"/>
    <w:rsid w:val="001E3B37"/>
    <w:rsid w:val="001E4B3F"/>
    <w:rsid w:val="001F2594"/>
    <w:rsid w:val="002055A6"/>
    <w:rsid w:val="00206460"/>
    <w:rsid w:val="002069B4"/>
    <w:rsid w:val="00215DFC"/>
    <w:rsid w:val="002212DF"/>
    <w:rsid w:val="00226DE9"/>
    <w:rsid w:val="00227BA7"/>
    <w:rsid w:val="00245501"/>
    <w:rsid w:val="002618E5"/>
    <w:rsid w:val="00263398"/>
    <w:rsid w:val="002661B8"/>
    <w:rsid w:val="00272FF6"/>
    <w:rsid w:val="00275BCF"/>
    <w:rsid w:val="00281A11"/>
    <w:rsid w:val="002852ED"/>
    <w:rsid w:val="00292257"/>
    <w:rsid w:val="002A54E0"/>
    <w:rsid w:val="002B1595"/>
    <w:rsid w:val="002B191D"/>
    <w:rsid w:val="002B5019"/>
    <w:rsid w:val="002C6964"/>
    <w:rsid w:val="002D0AF6"/>
    <w:rsid w:val="002D0F68"/>
    <w:rsid w:val="002F164D"/>
    <w:rsid w:val="00306206"/>
    <w:rsid w:val="003127D1"/>
    <w:rsid w:val="00317D85"/>
    <w:rsid w:val="00326E64"/>
    <w:rsid w:val="0032785F"/>
    <w:rsid w:val="00327AB1"/>
    <w:rsid w:val="00327C56"/>
    <w:rsid w:val="003315A1"/>
    <w:rsid w:val="003373EC"/>
    <w:rsid w:val="00342FF4"/>
    <w:rsid w:val="00350F84"/>
    <w:rsid w:val="003706CC"/>
    <w:rsid w:val="00377710"/>
    <w:rsid w:val="00394C39"/>
    <w:rsid w:val="003A2D8E"/>
    <w:rsid w:val="003B78A9"/>
    <w:rsid w:val="003B7E98"/>
    <w:rsid w:val="003C20E4"/>
    <w:rsid w:val="003E6F90"/>
    <w:rsid w:val="003F070E"/>
    <w:rsid w:val="003F5D0F"/>
    <w:rsid w:val="00414101"/>
    <w:rsid w:val="0041690D"/>
    <w:rsid w:val="00433DDB"/>
    <w:rsid w:val="00437619"/>
    <w:rsid w:val="004577CA"/>
    <w:rsid w:val="004642AE"/>
    <w:rsid w:val="00493137"/>
    <w:rsid w:val="004A025C"/>
    <w:rsid w:val="004A2A63"/>
    <w:rsid w:val="004B210C"/>
    <w:rsid w:val="004B4774"/>
    <w:rsid w:val="004C68EC"/>
    <w:rsid w:val="004D405F"/>
    <w:rsid w:val="004E0D87"/>
    <w:rsid w:val="004E1681"/>
    <w:rsid w:val="004E4F4F"/>
    <w:rsid w:val="004E6789"/>
    <w:rsid w:val="004F61E3"/>
    <w:rsid w:val="0050235B"/>
    <w:rsid w:val="0051015C"/>
    <w:rsid w:val="00516CF1"/>
    <w:rsid w:val="005268B0"/>
    <w:rsid w:val="00531AE9"/>
    <w:rsid w:val="00550A66"/>
    <w:rsid w:val="005568DD"/>
    <w:rsid w:val="0055766B"/>
    <w:rsid w:val="00567EC7"/>
    <w:rsid w:val="00570013"/>
    <w:rsid w:val="005801A2"/>
    <w:rsid w:val="005952A5"/>
    <w:rsid w:val="00595D88"/>
    <w:rsid w:val="005A33A1"/>
    <w:rsid w:val="005A3C5C"/>
    <w:rsid w:val="005B217D"/>
    <w:rsid w:val="005C385F"/>
    <w:rsid w:val="005E1AC6"/>
    <w:rsid w:val="005E7D19"/>
    <w:rsid w:val="005F05A9"/>
    <w:rsid w:val="005F6F1B"/>
    <w:rsid w:val="00607A51"/>
    <w:rsid w:val="00610D43"/>
    <w:rsid w:val="00624B33"/>
    <w:rsid w:val="00627EB6"/>
    <w:rsid w:val="00630AA2"/>
    <w:rsid w:val="00642C26"/>
    <w:rsid w:val="00646707"/>
    <w:rsid w:val="006477EC"/>
    <w:rsid w:val="006608A7"/>
    <w:rsid w:val="006622D8"/>
    <w:rsid w:val="00662E58"/>
    <w:rsid w:val="00664DCF"/>
    <w:rsid w:val="00694F3F"/>
    <w:rsid w:val="006A0E0F"/>
    <w:rsid w:val="006C5D39"/>
    <w:rsid w:val="006D4AAF"/>
    <w:rsid w:val="006E05E8"/>
    <w:rsid w:val="006E2810"/>
    <w:rsid w:val="006E5417"/>
    <w:rsid w:val="00712F60"/>
    <w:rsid w:val="00720E3B"/>
    <w:rsid w:val="00727AC4"/>
    <w:rsid w:val="007361EF"/>
    <w:rsid w:val="00742E83"/>
    <w:rsid w:val="00745F6B"/>
    <w:rsid w:val="0075585E"/>
    <w:rsid w:val="00770571"/>
    <w:rsid w:val="007768FF"/>
    <w:rsid w:val="00781317"/>
    <w:rsid w:val="007824D3"/>
    <w:rsid w:val="007954C1"/>
    <w:rsid w:val="00796EE3"/>
    <w:rsid w:val="007A7D29"/>
    <w:rsid w:val="007B4AB8"/>
    <w:rsid w:val="007B73DB"/>
    <w:rsid w:val="007D4361"/>
    <w:rsid w:val="007F1F8B"/>
    <w:rsid w:val="007F51D3"/>
    <w:rsid w:val="007F67A1"/>
    <w:rsid w:val="008041AE"/>
    <w:rsid w:val="00817297"/>
    <w:rsid w:val="008206C8"/>
    <w:rsid w:val="008413D1"/>
    <w:rsid w:val="00847BF1"/>
    <w:rsid w:val="00860E45"/>
    <w:rsid w:val="00866AA6"/>
    <w:rsid w:val="00874A6C"/>
    <w:rsid w:val="008759E8"/>
    <w:rsid w:val="00876C65"/>
    <w:rsid w:val="008A342F"/>
    <w:rsid w:val="008A4B4C"/>
    <w:rsid w:val="008A76F0"/>
    <w:rsid w:val="008B5F80"/>
    <w:rsid w:val="008C239F"/>
    <w:rsid w:val="008E480C"/>
    <w:rsid w:val="008F68C2"/>
    <w:rsid w:val="00907757"/>
    <w:rsid w:val="009212B0"/>
    <w:rsid w:val="009234A5"/>
    <w:rsid w:val="009336F7"/>
    <w:rsid w:val="009374A7"/>
    <w:rsid w:val="0094477E"/>
    <w:rsid w:val="0098551D"/>
    <w:rsid w:val="0098739C"/>
    <w:rsid w:val="0099518F"/>
    <w:rsid w:val="009A523D"/>
    <w:rsid w:val="009B2289"/>
    <w:rsid w:val="009D5755"/>
    <w:rsid w:val="009F496B"/>
    <w:rsid w:val="009F7338"/>
    <w:rsid w:val="00A00D4D"/>
    <w:rsid w:val="00A01439"/>
    <w:rsid w:val="00A02E61"/>
    <w:rsid w:val="00A05CFF"/>
    <w:rsid w:val="00A075BB"/>
    <w:rsid w:val="00A2758E"/>
    <w:rsid w:val="00A3286C"/>
    <w:rsid w:val="00A56B97"/>
    <w:rsid w:val="00A6093D"/>
    <w:rsid w:val="00A64208"/>
    <w:rsid w:val="00A76A6D"/>
    <w:rsid w:val="00A815AF"/>
    <w:rsid w:val="00A82854"/>
    <w:rsid w:val="00A8285B"/>
    <w:rsid w:val="00A83253"/>
    <w:rsid w:val="00AA6E84"/>
    <w:rsid w:val="00AB2494"/>
    <w:rsid w:val="00AB366E"/>
    <w:rsid w:val="00AB5ABD"/>
    <w:rsid w:val="00AE192E"/>
    <w:rsid w:val="00AE341B"/>
    <w:rsid w:val="00B07CA7"/>
    <w:rsid w:val="00B1279A"/>
    <w:rsid w:val="00B375F6"/>
    <w:rsid w:val="00B37872"/>
    <w:rsid w:val="00B5222E"/>
    <w:rsid w:val="00B61C96"/>
    <w:rsid w:val="00B628C1"/>
    <w:rsid w:val="00B73A2A"/>
    <w:rsid w:val="00B74ABA"/>
    <w:rsid w:val="00B94B06"/>
    <w:rsid w:val="00B94C28"/>
    <w:rsid w:val="00BA1B11"/>
    <w:rsid w:val="00BC10BA"/>
    <w:rsid w:val="00BC4190"/>
    <w:rsid w:val="00BC5AFD"/>
    <w:rsid w:val="00BC5F5F"/>
    <w:rsid w:val="00BF46B8"/>
    <w:rsid w:val="00C04F43"/>
    <w:rsid w:val="00C0609D"/>
    <w:rsid w:val="00C115AB"/>
    <w:rsid w:val="00C272FD"/>
    <w:rsid w:val="00C30249"/>
    <w:rsid w:val="00C367AB"/>
    <w:rsid w:val="00C3723B"/>
    <w:rsid w:val="00C473C2"/>
    <w:rsid w:val="00C5157B"/>
    <w:rsid w:val="00C606C9"/>
    <w:rsid w:val="00C657D3"/>
    <w:rsid w:val="00C77E4E"/>
    <w:rsid w:val="00C80288"/>
    <w:rsid w:val="00C84003"/>
    <w:rsid w:val="00C90650"/>
    <w:rsid w:val="00C950F3"/>
    <w:rsid w:val="00C97D78"/>
    <w:rsid w:val="00CC136E"/>
    <w:rsid w:val="00CC2AAE"/>
    <w:rsid w:val="00CC5A42"/>
    <w:rsid w:val="00CD0EAB"/>
    <w:rsid w:val="00CD1429"/>
    <w:rsid w:val="00CE0A4C"/>
    <w:rsid w:val="00CF34DB"/>
    <w:rsid w:val="00CF558F"/>
    <w:rsid w:val="00CF706D"/>
    <w:rsid w:val="00D073E2"/>
    <w:rsid w:val="00D07AD8"/>
    <w:rsid w:val="00D446EC"/>
    <w:rsid w:val="00D51BF0"/>
    <w:rsid w:val="00D529E2"/>
    <w:rsid w:val="00D55942"/>
    <w:rsid w:val="00D807BF"/>
    <w:rsid w:val="00D83AC6"/>
    <w:rsid w:val="00D919C5"/>
    <w:rsid w:val="00DA7887"/>
    <w:rsid w:val="00DB24F1"/>
    <w:rsid w:val="00DB2C26"/>
    <w:rsid w:val="00DC559D"/>
    <w:rsid w:val="00DE6B43"/>
    <w:rsid w:val="00DF0700"/>
    <w:rsid w:val="00DF2882"/>
    <w:rsid w:val="00E11923"/>
    <w:rsid w:val="00E15328"/>
    <w:rsid w:val="00E21F20"/>
    <w:rsid w:val="00E22908"/>
    <w:rsid w:val="00E262D4"/>
    <w:rsid w:val="00E314D9"/>
    <w:rsid w:val="00E3296E"/>
    <w:rsid w:val="00E3402A"/>
    <w:rsid w:val="00E36250"/>
    <w:rsid w:val="00E463CF"/>
    <w:rsid w:val="00E54511"/>
    <w:rsid w:val="00E61DAC"/>
    <w:rsid w:val="00E65307"/>
    <w:rsid w:val="00E72B80"/>
    <w:rsid w:val="00E74DCA"/>
    <w:rsid w:val="00E75FE3"/>
    <w:rsid w:val="00E83A59"/>
    <w:rsid w:val="00E86C4C"/>
    <w:rsid w:val="00E86C59"/>
    <w:rsid w:val="00E91CE9"/>
    <w:rsid w:val="00EA6089"/>
    <w:rsid w:val="00EB0EB8"/>
    <w:rsid w:val="00EB7AB1"/>
    <w:rsid w:val="00EC013E"/>
    <w:rsid w:val="00ED5EDC"/>
    <w:rsid w:val="00ED72E6"/>
    <w:rsid w:val="00EF48CC"/>
    <w:rsid w:val="00F13FF9"/>
    <w:rsid w:val="00F278DD"/>
    <w:rsid w:val="00F3697D"/>
    <w:rsid w:val="00F37C3D"/>
    <w:rsid w:val="00F7098F"/>
    <w:rsid w:val="00F73032"/>
    <w:rsid w:val="00F7330B"/>
    <w:rsid w:val="00F848FC"/>
    <w:rsid w:val="00F922A2"/>
    <w:rsid w:val="00F9282A"/>
    <w:rsid w:val="00F96BAD"/>
    <w:rsid w:val="00FB0E84"/>
    <w:rsid w:val="00FB7AC7"/>
    <w:rsid w:val="00FC08E6"/>
    <w:rsid w:val="00FC389D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922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92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2131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15530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2014-10-24T11:09:00Z</dcterms:created>
  <dcterms:modified xsi:type="dcterms:W3CDTF">2014-10-24T11:16:00Z</dcterms:modified>
</cp:coreProperties>
</file>