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964538" w:rsidRPr="00964538" w:rsidTr="00124F69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spacing w:before="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bookmarkStart w:id="0" w:name="_Ref271908485"/>
            <w:bookmarkStart w:id="1" w:name="_Ref279147148"/>
            <w:r w:rsidRPr="00964538"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  <w:pict>
                <v:group id="_x0000_s1078" style="position:absolute;margin-left:-4.35pt;margin-top:-27.5pt;width:23.3pt;height:24.6pt;z-index:251660288" coordorigin="9,2" coordsize="466,492">
                  <v:line id="_x0000_s1079" style="position:absolute" from="9,9" to="10,489" strokecolor="white" strokeweight="36e-5mm"/>
                  <v:line id="_x0000_s1080" style="position:absolute" from="9,493" to="474,494" strokecolor="white" strokeweight="36e-5mm"/>
                  <v:line id="_x0000_s1081" style="position:absolute;flip:y" from="474,9" to="475,493" strokecolor="white" strokeweight="36e-5mm"/>
                  <v:line id="_x0000_s1082" style="position:absolute;flip:x" from="9,9" to="471,10" strokecolor="white" strokeweight="36e-5mm"/>
                  <v:line id="_x0000_s1083" style="position:absolute" from="9,9" to="10,10" strokecolor="white" strokeweight="36e-5mm"/>
                  <v:shape id="_x0000_s1084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85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86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87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88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89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90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91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92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93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94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95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96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97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98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99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100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101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rFonts w:ascii="Times New Roman" w:eastAsia="맑은 고딕" w:hAnsi="Times New Roman" w:cs="Times New Roman"/>
                <w:b/>
                <w:noProof/>
                <w:kern w:val="0"/>
                <w:sz w:val="2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79" name="그림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맑은 고딕" w:hAnsi="Times New Roman" w:cs="Times New Roman"/>
                <w:b/>
                <w:noProof/>
                <w:kern w:val="0"/>
                <w:sz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78" name="그림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64538"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  <w:t>Joint Collaborative Team on 3D Video Coding Extensions</w:t>
            </w:r>
          </w:p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spacing w:before="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  <w:t>of ITU-T SG 16 WP 3 and ISO/IEC JTC 1/SC 29/WG 11</w:t>
            </w:r>
          </w:p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spacing w:before="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10th Meeting: Strasbourg, FR, 18–24 Oct. 2014</w:t>
            </w:r>
          </w:p>
        </w:tc>
        <w:tc>
          <w:tcPr>
            <w:tcW w:w="3168" w:type="dxa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szCs w:val="20"/>
                <w:u w:val="single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szCs w:val="20"/>
                <w:lang w:val="en-CA" w:eastAsia="en-US"/>
              </w:rPr>
              <w:t>Document: JCT3V-J</w:t>
            </w: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szCs w:val="20"/>
                <w:highlight w:val="yellow"/>
                <w:u w:val="single"/>
                <w:lang w:val="en-CA" w:eastAsia="en-US"/>
              </w:rPr>
              <w:t>xxxx</w:t>
            </w:r>
          </w:p>
        </w:tc>
      </w:tr>
    </w:tbl>
    <w:p w:rsidR="00964538" w:rsidRPr="00964538" w:rsidRDefault="00964538" w:rsidP="00964538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spacing w:before="0"/>
        <w:jc w:val="left"/>
        <w:textAlignment w:val="baseline"/>
        <w:rPr>
          <w:rFonts w:ascii="Times New Roman" w:eastAsia="맑은 고딕" w:hAnsi="Times New Roman" w:cs="Times New Roman"/>
          <w:kern w:val="0"/>
          <w:sz w:val="22"/>
          <w:szCs w:val="20"/>
          <w:lang w:val="en-CA" w:eastAsia="en-US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964538" w:rsidRPr="00964538" w:rsidTr="00124F6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Title:</w:t>
            </w:r>
          </w:p>
        </w:tc>
        <w:tc>
          <w:tcPr>
            <w:tcW w:w="8118" w:type="dxa"/>
            <w:gridSpan w:val="3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 w:hint="eastAsia"/>
                <w:b/>
                <w:kern w:val="0"/>
                <w:sz w:val="22"/>
                <w:lang w:val="en-CA"/>
              </w:rPr>
              <w:t>Removal of redundant VSP candidates in Merge mode</w:t>
            </w:r>
          </w:p>
        </w:tc>
      </w:tr>
      <w:tr w:rsidR="00964538" w:rsidRPr="00964538" w:rsidTr="00124F6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Status:</w:t>
            </w:r>
          </w:p>
        </w:tc>
        <w:tc>
          <w:tcPr>
            <w:tcW w:w="8118" w:type="dxa"/>
            <w:gridSpan w:val="3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lang w:val="en-CA"/>
              </w:rPr>
              <w:t>Input document</w:t>
            </w:r>
          </w:p>
        </w:tc>
      </w:tr>
      <w:tr w:rsidR="00964538" w:rsidRPr="00964538" w:rsidTr="00124F6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Purpose:</w:t>
            </w:r>
          </w:p>
        </w:tc>
        <w:tc>
          <w:tcPr>
            <w:tcW w:w="8118" w:type="dxa"/>
            <w:gridSpan w:val="3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Proposal</w:t>
            </w:r>
          </w:p>
        </w:tc>
      </w:tr>
      <w:tr w:rsidR="00964538" w:rsidRPr="00964538" w:rsidTr="00124F6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Author(s) or</w:t>
            </w:r>
            <w:r w:rsidRPr="00964538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br/>
              <w:t>Contact(s):</w:t>
            </w:r>
          </w:p>
        </w:tc>
        <w:tc>
          <w:tcPr>
            <w:tcW w:w="4050" w:type="dxa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Jin Young Lee, Min Woo Park</w:t>
            </w:r>
            <w:r w:rsidRPr="00964538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  <w:t>, and Chanyul Kim</w:t>
            </w:r>
            <w:r w:rsidRPr="00964538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 w:eastAsia="zh-CN"/>
              </w:rPr>
              <w:t xml:space="preserve"> </w:t>
            </w:r>
          </w:p>
        </w:tc>
        <w:tc>
          <w:tcPr>
            <w:tcW w:w="900" w:type="dxa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br/>
              <w:t>Email:</w:t>
            </w:r>
          </w:p>
        </w:tc>
        <w:tc>
          <w:tcPr>
            <w:tcW w:w="3168" w:type="dxa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br/>
            </w:r>
            <w:hyperlink r:id="rId9" w:history="1">
              <w:r w:rsidRPr="00964538">
                <w:rPr>
                  <w:rFonts w:ascii="Times New Roman" w:eastAsia="맑은 고딕" w:hAnsi="Times New Roman" w:cs="Times New Roman"/>
                  <w:color w:val="0000FF"/>
                  <w:kern w:val="0"/>
                  <w:sz w:val="22"/>
                  <w:szCs w:val="20"/>
                  <w:u w:val="single"/>
                  <w:lang w:val="en-CA"/>
                </w:rPr>
                <w:t>jinyoung79.lee@samsung.com</w:t>
              </w:r>
            </w:hyperlink>
          </w:p>
        </w:tc>
      </w:tr>
      <w:tr w:rsidR="00964538" w:rsidRPr="00964538" w:rsidTr="00124F6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Source:</w:t>
            </w:r>
          </w:p>
        </w:tc>
        <w:tc>
          <w:tcPr>
            <w:tcW w:w="8118" w:type="dxa"/>
            <w:gridSpan w:val="3"/>
          </w:tcPr>
          <w:p w:rsidR="00964538" w:rsidRPr="00964538" w:rsidRDefault="00964538" w:rsidP="0096453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964538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  <w:t>Samsung Electronics Co. Ltd.</w:t>
            </w:r>
          </w:p>
        </w:tc>
      </w:tr>
    </w:tbl>
    <w:p w:rsidR="00964538" w:rsidRPr="00964538" w:rsidRDefault="00964538" w:rsidP="00964538">
      <w:pPr>
        <w:widowControl/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wordWrap/>
        <w:overflowPunct w:val="0"/>
        <w:adjustRightInd w:val="0"/>
        <w:spacing w:before="120" w:after="240"/>
        <w:jc w:val="center"/>
        <w:textAlignment w:val="baseline"/>
        <w:rPr>
          <w:rFonts w:ascii="Times New Roman" w:eastAsia="맑은 고딕" w:hAnsi="Times New Roman" w:cs="Times New Roman"/>
          <w:kern w:val="0"/>
          <w:sz w:val="22"/>
          <w:lang w:val="en-CA" w:eastAsia="en-US"/>
        </w:rPr>
      </w:pPr>
      <w:r w:rsidRPr="00964538">
        <w:rPr>
          <w:rFonts w:ascii="Times New Roman" w:eastAsia="맑은 고딕" w:hAnsi="Times New Roman" w:cs="Times New Roman"/>
          <w:kern w:val="0"/>
          <w:sz w:val="22"/>
          <w:u w:val="single"/>
          <w:lang w:val="en-CA" w:eastAsia="en-US"/>
        </w:rPr>
        <w:t>_____________________________</w:t>
      </w:r>
    </w:p>
    <w:p w:rsidR="00964538" w:rsidRDefault="00964538" w:rsidP="00BC4B4B">
      <w:pPr>
        <w:pStyle w:val="3H4"/>
        <w:numPr>
          <w:ilvl w:val="0"/>
          <w:numId w:val="0"/>
        </w:numPr>
        <w:rPr>
          <w:rFonts w:hint="eastAsia"/>
          <w:lang w:val="en-US" w:eastAsia="ko-KR"/>
        </w:rPr>
      </w:pPr>
    </w:p>
    <w:p w:rsidR="00964538" w:rsidRPr="0046758F" w:rsidRDefault="00964538" w:rsidP="00964538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Proposed Text</w:t>
      </w:r>
    </w:p>
    <w:p w:rsidR="00BC4B4B" w:rsidRPr="009E72F1" w:rsidRDefault="00BC4B4B" w:rsidP="00BC4B4B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ko-KR"/>
        </w:rPr>
        <w:t xml:space="preserve">I. 8.5.3.2.2 </w:t>
      </w:r>
      <w:r w:rsidRPr="009E72F1">
        <w:rPr>
          <w:lang w:val="en-US"/>
        </w:rPr>
        <w:t>Derivation process for luma motion vectors for merge</w:t>
      </w:r>
      <w:bookmarkEnd w:id="0"/>
      <w:r w:rsidRPr="009E72F1">
        <w:rPr>
          <w:lang w:val="en-US"/>
        </w:rPr>
        <w:t xml:space="preserve"> mode</w:t>
      </w:r>
      <w:bookmarkEnd w:id="1"/>
    </w:p>
    <w:p w:rsidR="00BC4B4B" w:rsidRDefault="00BC4B4B" w:rsidP="00BC4B4B">
      <w:pPr>
        <w:pStyle w:val="3U1"/>
        <w:numPr>
          <w:ilvl w:val="0"/>
          <w:numId w:val="0"/>
        </w:numPr>
        <w:rPr>
          <w:lang w:val="en-US" w:eastAsia="ko-KR"/>
        </w:rPr>
      </w:pPr>
      <w:r>
        <w:rPr>
          <w:rFonts w:hint="eastAsia"/>
          <w:lang w:val="en-US" w:eastAsia="ko-KR"/>
        </w:rPr>
        <w:t>...</w:t>
      </w:r>
    </w:p>
    <w:p w:rsidR="00BC4B4B" w:rsidRPr="009E72F1" w:rsidRDefault="00BC4B4B" w:rsidP="00BC4B4B">
      <w:pPr>
        <w:pStyle w:val="3U1"/>
        <w:numPr>
          <w:ilvl w:val="0"/>
          <w:numId w:val="0"/>
        </w:numPr>
        <w:ind w:left="714" w:hanging="357"/>
        <w:rPr>
          <w:lang w:val="en-US" w:eastAsia="ko-KR"/>
        </w:rPr>
      </w:pPr>
      <w:r>
        <w:rPr>
          <w:rFonts w:hint="eastAsia"/>
          <w:lang w:val="en-US" w:eastAsia="ko-KR"/>
        </w:rPr>
        <w:t xml:space="preserve">7. </w:t>
      </w:r>
      <w:r w:rsidRPr="009E72F1">
        <w:rPr>
          <w:lang w:val="en-US" w:eastAsia="ko-KR"/>
        </w:rPr>
        <w:t>The merging candidate list, extMergeCandList, is constructed as follows:</w:t>
      </w:r>
    </w:p>
    <w:p w:rsidR="00972C43" w:rsidRDefault="00BC4B4B" w:rsidP="00BC4B4B">
      <w:pPr>
        <w:pStyle w:val="3Tabs"/>
        <w:rPr>
          <w:ins w:id="2" w:author="Samsung" w:date="2014-10-06T17:08:00Z"/>
          <w:lang w:eastAsia="ko-KR"/>
        </w:rPr>
      </w:pPr>
      <w:r w:rsidRPr="009E72F1">
        <w:rPr>
          <w:lang w:eastAsia="ko-KR"/>
        </w:rPr>
        <w:tab/>
      </w:r>
      <w:r w:rsidRPr="009E72F1">
        <w:rPr>
          <w:lang w:eastAsia="ko-KR"/>
        </w:rPr>
        <w:tab/>
        <w:t>i = 0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>if( availableFlagT</w:t>
      </w:r>
      <w:r w:rsidRPr="009E72F1">
        <w:t xml:space="preserve">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T</w:t>
      </w:r>
      <w:r w:rsidRPr="009E72F1"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>if( availableFlagD</w:t>
      </w:r>
      <w:r w:rsidRPr="009E72F1">
        <w:t xml:space="preserve">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D</w:t>
      </w:r>
      <w:r w:rsidRPr="009E72F1">
        <w:br/>
      </w:r>
      <w:r w:rsidRPr="009E72F1">
        <w:tab/>
      </w:r>
      <w:r w:rsidRPr="009E72F1">
        <w:tab/>
        <w:t xml:space="preserve">if( </w:t>
      </w:r>
      <w:r w:rsidRPr="009E72F1">
        <w:rPr>
          <w:lang w:eastAsia="ko-KR"/>
        </w:rPr>
        <w:t>availableFlagIvMC</w:t>
      </w:r>
      <w:r w:rsidRPr="009E72F1">
        <w:t xml:space="preserve">  &amp;&amp;  ( !availableFlagT  | |  differentMotion( T, IvMC ) ) 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IvMC</w:t>
      </w:r>
      <w:r w:rsidRPr="009E72F1">
        <w:br/>
      </w:r>
      <w:r w:rsidRPr="009E72F1">
        <w:tab/>
      </w:r>
      <w:r w:rsidRPr="009E72F1">
        <w:tab/>
      </w:r>
      <w:r w:rsidRPr="009E72F1">
        <w:rPr>
          <w:lang w:eastAsia="ko-KR"/>
        </w:rPr>
        <w:t>N = DepthFlag ? T : IvMC</w:t>
      </w:r>
      <w:r w:rsidRPr="009E72F1">
        <w:br/>
      </w:r>
      <w:r w:rsidRPr="009E72F1">
        <w:tab/>
      </w:r>
      <w:r w:rsidRPr="009E72F1">
        <w:tab/>
        <w:t>if( availableFlagA</w:t>
      </w:r>
      <w:r w:rsidRPr="009E72F1">
        <w:rPr>
          <w:vertAlign w:val="subscript"/>
        </w:rPr>
        <w:t>1</w:t>
      </w:r>
      <w:r w:rsidRPr="009E72F1">
        <w:rPr>
          <w:lang w:eastAsia="ko-KR"/>
        </w:rPr>
        <w:t xml:space="preserve">  &amp;&amp;  </w:t>
      </w:r>
      <w:r w:rsidRPr="009E72F1">
        <w:t>( </w:t>
      </w:r>
      <w:r w:rsidRPr="009E72F1">
        <w:rPr>
          <w:lang w:eastAsia="ko-KR"/>
        </w:rPr>
        <w:t>!</w:t>
      </w:r>
      <w:r w:rsidRPr="009E72F1">
        <w:t>availableFlagN  | |  differentMotion( N, A</w:t>
      </w:r>
      <w:r w:rsidRPr="009E72F1">
        <w:rPr>
          <w:vertAlign w:val="subscript"/>
        </w:rPr>
        <w:t>1</w:t>
      </w:r>
      <w:r w:rsidRPr="009E72F1">
        <w:t> ) )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A</w:t>
      </w:r>
      <w:r w:rsidRPr="009E72F1">
        <w:rPr>
          <w:vertAlign w:val="subscript"/>
        </w:rPr>
        <w:t>1</w:t>
      </w:r>
      <w:r w:rsidRPr="009E72F1">
        <w:rPr>
          <w:vertAlign w:val="subscript"/>
        </w:rPr>
        <w:br/>
      </w:r>
      <w:r w:rsidRPr="009E72F1">
        <w:rPr>
          <w:vertAlign w:val="subscript"/>
        </w:rPr>
        <w:tab/>
      </w:r>
      <w:r w:rsidRPr="009E72F1">
        <w:rPr>
          <w:vertAlign w:val="subscript"/>
        </w:rPr>
        <w:tab/>
      </w:r>
      <w:r w:rsidRPr="009E72F1">
        <w:t xml:space="preserve">if( </w:t>
      </w:r>
      <w:r w:rsidRPr="009E72F1">
        <w:rPr>
          <w:lang w:eastAsia="ko-KR"/>
        </w:rPr>
        <w:t>availableFlagB</w:t>
      </w:r>
      <w:r w:rsidRPr="009E72F1">
        <w:rPr>
          <w:vertAlign w:val="subscript"/>
          <w:lang w:eastAsia="ko-KR"/>
        </w:rPr>
        <w:t>1</w:t>
      </w:r>
      <w:r w:rsidRPr="009E72F1">
        <w:rPr>
          <w:lang w:eastAsia="ko-KR"/>
        </w:rPr>
        <w:t xml:space="preserve">  </w:t>
      </w:r>
      <w:r w:rsidRPr="009E72F1">
        <w:t>&amp;&amp;  ( </w:t>
      </w:r>
      <w:r w:rsidRPr="009E72F1">
        <w:rPr>
          <w:lang w:eastAsia="ko-KR"/>
        </w:rPr>
        <w:t>!</w:t>
      </w:r>
      <w:r w:rsidRPr="009E72F1">
        <w:t>availableFlagN  | |  differentMotion( N, B</w:t>
      </w:r>
      <w:r w:rsidRPr="009E72F1">
        <w:rPr>
          <w:vertAlign w:val="subscript"/>
        </w:rPr>
        <w:t>1</w:t>
      </w:r>
      <w:r w:rsidRPr="009E72F1">
        <w:t> ) )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B</w:t>
      </w:r>
      <w:r w:rsidRPr="009E72F1">
        <w:rPr>
          <w:vertAlign w:val="subscript"/>
        </w:rPr>
        <w:t>1</w:t>
      </w:r>
      <w:r w:rsidRPr="009E72F1">
        <w:rPr>
          <w:vertAlign w:val="subscript"/>
        </w:rPr>
        <w:br/>
      </w:r>
      <w:ins w:id="3" w:author="Samsung" w:date="2014-10-06T17:08:00Z">
        <w:r w:rsidR="00972C43" w:rsidRPr="009E72F1">
          <w:rPr>
            <w:lang w:eastAsia="ko-KR"/>
          </w:rPr>
          <w:tab/>
        </w:r>
        <w:r w:rsidR="00972C43" w:rsidRPr="009E72F1">
          <w:rPr>
            <w:lang w:eastAsia="ko-KR"/>
          </w:rPr>
          <w:tab/>
        </w:r>
        <w:r w:rsidR="00972C43" w:rsidRPr="009E72F1">
          <w:t xml:space="preserve">if( </w:t>
        </w:r>
        <w:r w:rsidR="00972C43" w:rsidRPr="009E72F1">
          <w:rPr>
            <w:lang w:eastAsia="ko-KR"/>
          </w:rPr>
          <w:t>availableFlagVSP</w:t>
        </w:r>
        <w:r w:rsidR="00972C43">
          <w:rPr>
            <w:rFonts w:hint="eastAsia"/>
            <w:lang w:eastAsia="ko-KR"/>
          </w:rPr>
          <w:t xml:space="preserve"> &amp;&amp; !VspModeFlag[xPb-1][yPb+nPbH-1]</w:t>
        </w:r>
        <w:r w:rsidR="00972C43" w:rsidRPr="009E72F1">
          <w:t xml:space="preserve"> &amp;&amp;  !</w:t>
        </w:r>
        <w:r w:rsidR="00972C43" w:rsidRPr="009E72F1">
          <w:rPr>
            <w:lang w:eastAsia="ko-KR"/>
          </w:rPr>
          <w:t>ic_flag  &amp;&amp;  iv_res_pred_weight_idx  = =  0</w:t>
        </w:r>
        <w:r w:rsidR="00972C43">
          <w:t xml:space="preserve"> &amp;&amp; </w:t>
        </w:r>
        <w:r w:rsidR="00972C43" w:rsidRPr="009E72F1">
          <w:t>i &lt; ( 5 + NumExtraMergeCand )</w:t>
        </w:r>
        <w:r w:rsidR="00972C43" w:rsidRPr="009E72F1">
          <w:rPr>
            <w:lang w:eastAsia="ko-KR"/>
          </w:rPr>
          <w:t xml:space="preserve"> </w:t>
        </w:r>
        <w:r w:rsidR="00972C43" w:rsidRPr="009E72F1">
          <w:t>)</w:t>
        </w:r>
        <w:r w:rsidR="00972C43" w:rsidRPr="009E72F1">
          <w:br/>
        </w:r>
        <w:r w:rsidR="00972C43" w:rsidRPr="009E72F1">
          <w:tab/>
        </w:r>
        <w:r w:rsidR="00972C43" w:rsidRPr="009E72F1">
          <w:tab/>
        </w:r>
        <w:r w:rsidR="00972C43" w:rsidRPr="009E72F1">
          <w:tab/>
        </w:r>
        <w:r w:rsidR="00972C43" w:rsidRPr="009E72F1">
          <w:rPr>
            <w:lang w:eastAsia="ko-KR"/>
          </w:rPr>
          <w:t>extM</w:t>
        </w:r>
        <w:r w:rsidR="00972C43" w:rsidRPr="009E72F1">
          <w:t>ergeCandList[ i++ ] = VSP</w:t>
        </w:r>
      </w:ins>
    </w:p>
    <w:p w:rsidR="00BC4B4B" w:rsidRPr="009E72F1" w:rsidRDefault="00BC4B4B" w:rsidP="00972C43">
      <w:pPr>
        <w:pStyle w:val="3Tabs"/>
      </w:pP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t xml:space="preserve">if( </w:t>
      </w:r>
      <w:r w:rsidRPr="009E72F1">
        <w:rPr>
          <w:lang w:eastAsia="ko-KR"/>
        </w:rPr>
        <w:t>availableFlagB</w:t>
      </w:r>
      <w:r w:rsidRPr="009E72F1">
        <w:rPr>
          <w:vertAlign w:val="subscript"/>
          <w:lang w:eastAsia="ko-KR"/>
        </w:rPr>
        <w:t>0</w:t>
      </w:r>
      <w:r w:rsidRPr="009E72F1">
        <w:t xml:space="preserve">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B</w:t>
      </w:r>
      <w:r w:rsidRPr="009E72F1">
        <w:rPr>
          <w:vertAlign w:val="subscript"/>
        </w:rPr>
        <w:t>0</w:t>
      </w:r>
      <w:r w:rsidRPr="009E72F1">
        <w:rPr>
          <w:vertAlign w:val="subscript"/>
        </w:rPr>
        <w:tab/>
      </w:r>
      <w:r w:rsidRPr="009E72F1">
        <w:rPr>
          <w:vertAlign w:val="subscript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 xml:space="preserve">if( availableFlagIvDC  </w:t>
      </w:r>
      <w:r w:rsidRPr="009E72F1">
        <w:t>&amp;&amp;  ( </w:t>
      </w:r>
      <w:r w:rsidRPr="009E72F1">
        <w:rPr>
          <w:lang w:eastAsia="ko-KR"/>
        </w:rPr>
        <w:t>!</w:t>
      </w:r>
      <w:r w:rsidRPr="009E72F1">
        <w:t>availableFlag</w:t>
      </w:r>
      <w:r w:rsidRPr="009E72F1">
        <w:rPr>
          <w:lang w:eastAsia="ko-KR"/>
        </w:rPr>
        <w:t>A</w:t>
      </w:r>
      <w:r w:rsidRPr="009E72F1">
        <w:rPr>
          <w:vertAlign w:val="subscript"/>
          <w:lang w:eastAsia="ko-KR"/>
        </w:rPr>
        <w:t>1</w:t>
      </w:r>
      <w:r w:rsidRPr="009E72F1">
        <w:t>  | |  differentMotion( </w:t>
      </w:r>
      <w:r w:rsidRPr="009E72F1">
        <w:rPr>
          <w:lang w:eastAsia="ko-KR"/>
        </w:rPr>
        <w:t>A</w:t>
      </w:r>
      <w:r w:rsidRPr="009E72F1">
        <w:rPr>
          <w:vertAlign w:val="subscript"/>
          <w:lang w:eastAsia="ko-KR"/>
        </w:rPr>
        <w:t>1</w:t>
      </w:r>
      <w:r w:rsidRPr="009E72F1">
        <w:t xml:space="preserve">, IvDC ) )  &amp;&amp;  </w:t>
      </w:r>
      <w:r w:rsidRPr="009E72F1">
        <w:br/>
      </w:r>
      <w:r w:rsidRPr="009E72F1">
        <w:tab/>
      </w:r>
      <w:r w:rsidRPr="009E72F1">
        <w:tab/>
      </w:r>
      <w:r w:rsidRPr="009E72F1">
        <w:tab/>
        <w:t>( </w:t>
      </w:r>
      <w:r w:rsidRPr="009E72F1">
        <w:rPr>
          <w:lang w:eastAsia="ko-KR"/>
        </w:rPr>
        <w:t>!</w:t>
      </w:r>
      <w:r w:rsidRPr="009E72F1">
        <w:t>availableFlagB</w:t>
      </w:r>
      <w:r w:rsidRPr="009E72F1">
        <w:rPr>
          <w:vertAlign w:val="subscript"/>
          <w:lang w:eastAsia="ko-KR"/>
        </w:rPr>
        <w:t>1</w:t>
      </w:r>
      <w:r w:rsidRPr="009E72F1">
        <w:t>  | |  differentMotion( B</w:t>
      </w:r>
      <w:r w:rsidRPr="009E72F1">
        <w:rPr>
          <w:vertAlign w:val="subscript"/>
          <w:lang w:eastAsia="ko-KR"/>
        </w:rPr>
        <w:t>1</w:t>
      </w:r>
      <w:r w:rsidRPr="009E72F1">
        <w:t>, IvDC ) )  &amp;&amp;  ( i &lt; ( 5 + NumExtraMergeCand ) ) 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 xml:space="preserve">ergeCandList[ i++ ] = </w:t>
      </w:r>
      <w:r w:rsidRPr="009E72F1">
        <w:rPr>
          <w:lang w:eastAsia="ko-KR"/>
        </w:rPr>
        <w:t>IvDC</w:t>
      </w:r>
      <w:r w:rsidRPr="009E72F1">
        <w:rPr>
          <w:lang w:eastAsia="ko-KR"/>
        </w:rPr>
        <w:br/>
      </w:r>
      <w:del w:id="4" w:author="Samsung" w:date="2014-10-06T15:32:00Z">
        <w:r w:rsidRPr="009E72F1" w:rsidDel="007E6892">
          <w:rPr>
            <w:lang w:eastAsia="ko-KR"/>
          </w:rPr>
          <w:tab/>
        </w:r>
        <w:r w:rsidRPr="009E72F1" w:rsidDel="007E6892">
          <w:rPr>
            <w:lang w:eastAsia="ko-KR"/>
          </w:rPr>
          <w:tab/>
        </w:r>
        <w:r w:rsidRPr="009E72F1" w:rsidDel="007E6892">
          <w:delText xml:space="preserve">if( </w:delText>
        </w:r>
        <w:r w:rsidRPr="009E72F1" w:rsidDel="007E6892">
          <w:rPr>
            <w:lang w:eastAsia="ko-KR"/>
          </w:rPr>
          <w:delText>availableFlagVSP</w:delText>
        </w:r>
      </w:del>
      <w:del w:id="5" w:author="Samsung" w:date="2014-10-06T15:25:00Z">
        <w:r w:rsidRPr="009E72F1" w:rsidDel="00AA61B3">
          <w:delText xml:space="preserve"> </w:delText>
        </w:r>
      </w:del>
      <w:del w:id="6" w:author="Samsung" w:date="2014-10-06T15:32:00Z">
        <w:r w:rsidRPr="009E72F1" w:rsidDel="007E6892">
          <w:delText xml:space="preserve"> &amp;&amp;  !</w:delText>
        </w:r>
        <w:r w:rsidRPr="009E72F1" w:rsidDel="007E6892">
          <w:rPr>
            <w:lang w:eastAsia="ko-KR"/>
          </w:rPr>
          <w:delText>ic_flag  &amp;&amp;  iv_res_pred_weight_idx  = =  0</w:delText>
        </w:r>
        <w:r w:rsidR="008F5A77" w:rsidDel="007E6892">
          <w:delText xml:space="preserve"> &amp;&amp; </w:delText>
        </w:r>
        <w:r w:rsidRPr="009E72F1" w:rsidDel="007E6892">
          <w:delText>i &lt; ( 5 + NumExtraMergeCand )</w:delText>
        </w:r>
        <w:r w:rsidRPr="009E72F1" w:rsidDel="007E6892">
          <w:rPr>
            <w:lang w:eastAsia="ko-KR"/>
          </w:rPr>
          <w:delText xml:space="preserve"> </w:delText>
        </w:r>
        <w:r w:rsidRPr="009E72F1" w:rsidDel="007E6892">
          <w:delText>)</w:delText>
        </w:r>
        <w:r w:rsidRPr="009E72F1" w:rsidDel="007E6892">
          <w:br/>
        </w:r>
        <w:r w:rsidRPr="009E72F1" w:rsidDel="007E6892">
          <w:tab/>
        </w:r>
        <w:r w:rsidRPr="009E72F1" w:rsidDel="007E6892">
          <w:tab/>
        </w:r>
        <w:r w:rsidRPr="009E72F1" w:rsidDel="007E6892">
          <w:tab/>
        </w:r>
        <w:r w:rsidRPr="009E72F1" w:rsidDel="007E6892">
          <w:rPr>
            <w:lang w:eastAsia="ko-KR"/>
          </w:rPr>
          <w:delText>extM</w:delText>
        </w:r>
        <w:r w:rsidRPr="009E72F1" w:rsidDel="007E6892">
          <w:delText>ergeCandList[ i++ ] = VSP</w:delText>
        </w:r>
      </w:del>
      <w:r w:rsidRPr="009E72F1">
        <w:br/>
      </w:r>
      <w:r w:rsidRPr="009E72F1">
        <w:tab/>
      </w:r>
      <w:r w:rsidRPr="009E72F1">
        <w:tab/>
        <w:t>if( availableFlag</w:t>
      </w:r>
      <w:r w:rsidRPr="009E72F1">
        <w:rPr>
          <w:lang w:eastAsia="ko-KR"/>
        </w:rPr>
        <w:t>A</w:t>
      </w:r>
      <w:r w:rsidRPr="009E72F1">
        <w:rPr>
          <w:vertAlign w:val="subscript"/>
          <w:lang w:eastAsia="ko-KR"/>
        </w:rPr>
        <w:t>0</w:t>
      </w:r>
      <w:r w:rsidRPr="009E72F1">
        <w:t xml:space="preserve">  &amp;&amp;  i &lt; ( 5 + NumExtraMergeCand )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 xml:space="preserve">ergeCandList[ i++ ] = </w:t>
      </w:r>
      <w:r w:rsidRPr="009E72F1">
        <w:rPr>
          <w:lang w:eastAsia="ko-KR"/>
        </w:rPr>
        <w:t>A</w:t>
      </w:r>
      <w:r w:rsidRPr="009E72F1">
        <w:rPr>
          <w:vertAlign w:val="subscript"/>
          <w:lang w:eastAsia="ko-KR"/>
        </w:rPr>
        <w:t>0</w:t>
      </w:r>
      <w:r w:rsidRPr="009E72F1">
        <w:rPr>
          <w:vertAlign w:val="subscript"/>
        </w:rPr>
        <w:br/>
      </w:r>
      <w:r w:rsidRPr="009E72F1">
        <w:tab/>
      </w:r>
      <w:r w:rsidRPr="009E72F1">
        <w:tab/>
        <w:t>if( availableFlag</w:t>
      </w:r>
      <w:r w:rsidRPr="009E72F1">
        <w:rPr>
          <w:lang w:eastAsia="ko-KR"/>
        </w:rPr>
        <w:t>B</w:t>
      </w:r>
      <w:r w:rsidRPr="009E72F1">
        <w:rPr>
          <w:vertAlign w:val="subscript"/>
          <w:lang w:eastAsia="ko-KR"/>
        </w:rPr>
        <w:t>2</w:t>
      </w:r>
      <w:r w:rsidRPr="009E72F1">
        <w:t xml:space="preserve">  &amp;&amp;  i &lt; ( 5 + NumExtraMergeCand )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 xml:space="preserve">ergeCandList[ i++ ] = </w:t>
      </w:r>
      <w:r w:rsidRPr="009E72F1">
        <w:rPr>
          <w:lang w:eastAsia="ko-KR"/>
        </w:rPr>
        <w:t>B</w:t>
      </w:r>
      <w:r w:rsidRPr="009E72F1">
        <w:rPr>
          <w:vertAlign w:val="subscript"/>
          <w:lang w:eastAsia="ko-KR"/>
        </w:rPr>
        <w:t>2</w:t>
      </w:r>
      <w:r w:rsidRPr="009E72F1">
        <w:rPr>
          <w:vertAlign w:val="subscript"/>
          <w:lang w:eastAsia="ko-KR"/>
        </w:rPr>
        <w:br/>
      </w:r>
      <w:r w:rsidRPr="009E72F1">
        <w:rPr>
          <w:vertAlign w:val="subscript"/>
          <w:lang w:eastAsia="ko-KR"/>
        </w:rPr>
        <w:tab/>
      </w:r>
      <w:r w:rsidRPr="009E72F1">
        <w:rPr>
          <w:vertAlign w:val="subscript"/>
          <w:lang w:eastAsia="ko-KR"/>
        </w:rPr>
        <w:tab/>
      </w:r>
      <w:r w:rsidRPr="009E72F1">
        <w:rPr>
          <w:lang w:eastAsia="ko-KR"/>
        </w:rPr>
        <w:t>if( availableFlagIvMCShift  &amp;&amp;  i &lt; ( 5 + </w:t>
      </w:r>
      <w:r w:rsidRPr="009E72F1">
        <w:t>NumExtraMergeCand )  &amp;&amp;</w:t>
      </w:r>
      <w:r w:rsidRPr="009E72F1"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t>( </w:t>
      </w:r>
      <w:r w:rsidRPr="009E72F1">
        <w:rPr>
          <w:lang w:eastAsia="ko-KR"/>
        </w:rPr>
        <w:t>!</w:t>
      </w:r>
      <w:r w:rsidRPr="009E72F1">
        <w:t>availableFlag</w:t>
      </w:r>
      <w:r w:rsidRPr="009E72F1">
        <w:rPr>
          <w:lang w:eastAsia="ko-KR"/>
        </w:rPr>
        <w:t>IvMC</w:t>
      </w:r>
      <w:r w:rsidRPr="009E72F1">
        <w:t>  | |  differentMotion( </w:t>
      </w:r>
      <w:r w:rsidRPr="009E72F1">
        <w:rPr>
          <w:lang w:eastAsia="ko-KR"/>
        </w:rPr>
        <w:t>IvMC</w:t>
      </w:r>
      <w:r w:rsidRPr="009E72F1">
        <w:t>, IvMCShift ) ) )</w:t>
      </w:r>
      <w:r w:rsidRPr="009E72F1">
        <w:br/>
      </w:r>
      <w:r w:rsidRPr="009E72F1">
        <w:tab/>
      </w:r>
      <w:r w:rsidRPr="009E72F1">
        <w:tab/>
      </w:r>
      <w:r w:rsidRPr="009E72F1">
        <w:tab/>
        <w:t xml:space="preserve">extMergeCandList[ i++ ] = </w:t>
      </w:r>
      <w:r w:rsidRPr="009E72F1">
        <w:rPr>
          <w:lang w:eastAsia="ko-KR"/>
        </w:rPr>
        <w:t>IvMCShift</w:t>
      </w:r>
      <w:r w:rsidRPr="009E72F1">
        <w:rPr>
          <w:lang w:eastAsia="ko-KR"/>
        </w:rPr>
        <w:br/>
      </w:r>
      <w:r w:rsidRPr="009E72F1">
        <w:tab/>
      </w:r>
      <w:r w:rsidRPr="009E72F1">
        <w:tab/>
        <w:t xml:space="preserve">if( availableFlagIvDCShift  </w:t>
      </w:r>
      <w:r w:rsidRPr="009E72F1">
        <w:rPr>
          <w:lang w:eastAsia="ko-KR"/>
        </w:rPr>
        <w:t>&amp;&amp;  i &lt; ( 5 + </w:t>
      </w:r>
      <w:r w:rsidRPr="009E72F1">
        <w:t>NumExtraMergeCand )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IvDCShift</w:t>
      </w:r>
      <w:r w:rsidRPr="009E72F1">
        <w:br/>
      </w:r>
      <w:r w:rsidRPr="009E72F1">
        <w:tab/>
      </w:r>
      <w:r w:rsidRPr="009E72F1">
        <w:tab/>
        <w:t>j = 0</w:t>
      </w:r>
      <w:r w:rsidRPr="009E72F1">
        <w:br/>
      </w:r>
      <w:r w:rsidRPr="009E72F1">
        <w:lastRenderedPageBreak/>
        <w:tab/>
      </w:r>
      <w:r w:rsidRPr="009E72F1">
        <w:tab/>
        <w:t>while( i &lt; MaxNumMergeCand ) {</w:t>
      </w:r>
      <w:r w:rsidRPr="009E72F1">
        <w:rPr>
          <w:vertAlign w:val="subscript"/>
        </w:rPr>
        <w:tab/>
      </w:r>
      <w:r w:rsidRPr="009E72F1">
        <w:br/>
      </w:r>
      <w:r w:rsidRPr="009E72F1">
        <w:tab/>
      </w:r>
      <w:r w:rsidRPr="009E72F1">
        <w:tab/>
      </w:r>
      <w:r w:rsidRPr="009E72F1">
        <w:tab/>
        <w:t>N = baseMergeCandList[ j++ ]</w:t>
      </w:r>
      <w:r w:rsidRPr="009E72F1">
        <w:br/>
      </w:r>
      <w:r w:rsidRPr="009E72F1">
        <w:tab/>
      </w:r>
      <w:r w:rsidRPr="009E72F1">
        <w:tab/>
      </w:r>
      <w:r w:rsidRPr="009E72F1">
        <w:tab/>
        <w:t>if( N  !=  A</w:t>
      </w:r>
      <w:r w:rsidRPr="009E72F1">
        <w:rPr>
          <w:vertAlign w:val="subscript"/>
        </w:rPr>
        <w:t>1</w:t>
      </w:r>
      <w:r w:rsidRPr="009E72F1">
        <w:t xml:space="preserve">  &amp;&amp;  N  !=  B</w:t>
      </w:r>
      <w:r w:rsidRPr="009E72F1">
        <w:rPr>
          <w:vertAlign w:val="subscript"/>
        </w:rPr>
        <w:t>1</w:t>
      </w:r>
      <w:r w:rsidRPr="009E72F1">
        <w:t xml:space="preserve">  &amp;&amp;  N  !=  B</w:t>
      </w:r>
      <w:r w:rsidRPr="009E72F1">
        <w:rPr>
          <w:vertAlign w:val="subscript"/>
        </w:rPr>
        <w:t>0</w:t>
      </w:r>
      <w:r w:rsidRPr="009E72F1">
        <w:t xml:space="preserve">  &amp;&amp;  N  !=  A</w:t>
      </w:r>
      <w:r w:rsidRPr="009E72F1">
        <w:rPr>
          <w:vertAlign w:val="subscript"/>
        </w:rPr>
        <w:t>0</w:t>
      </w:r>
      <w:r w:rsidRPr="009E72F1">
        <w:t xml:space="preserve">  &amp;&amp;  N  !=  B</w:t>
      </w:r>
      <w:r w:rsidRPr="009E72F1">
        <w:rPr>
          <w:vertAlign w:val="subscript"/>
        </w:rPr>
        <w:t>2</w:t>
      </w:r>
      <w:r w:rsidRPr="009E72F1">
        <w:t xml:space="preserve">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</w:r>
      <w:r w:rsidRPr="009E72F1">
        <w:rPr>
          <w:lang w:eastAsia="ko-KR"/>
        </w:rPr>
        <w:t>extM</w:t>
      </w:r>
      <w:r w:rsidRPr="009E72F1">
        <w:t>ergeCandList[ i++ ] = N</w:t>
      </w:r>
      <w:r w:rsidRPr="009E72F1">
        <w:br/>
      </w:r>
      <w:r w:rsidRPr="009E72F1">
        <w:tab/>
      </w:r>
      <w:r w:rsidRPr="009E72F1">
        <w:tab/>
        <w:t>}</w:t>
      </w:r>
    </w:p>
    <w:p w:rsidR="002D7C2D" w:rsidRDefault="00BC4B4B">
      <w:r>
        <w:rPr>
          <w:rFonts w:hint="eastAsia"/>
        </w:rPr>
        <w:t>...</w:t>
      </w:r>
    </w:p>
    <w:p w:rsidR="00AA61B3" w:rsidRPr="00964538" w:rsidRDefault="00AA61B3">
      <w:pPr>
        <w:widowControl/>
        <w:wordWrap/>
        <w:autoSpaceDE/>
        <w:autoSpaceDN/>
        <w:rPr>
          <w:rFonts w:ascii="Times New Roman Bold" w:eastAsia="맑은 고딕" w:hAnsi="Times New Roman Bold" w:cs="Times New Roman"/>
          <w:b/>
          <w:kern w:val="0"/>
          <w:szCs w:val="20"/>
        </w:rPr>
      </w:pPr>
      <w:bookmarkStart w:id="7" w:name="_Ref373509484"/>
    </w:p>
    <w:p w:rsidR="00BC4B4B" w:rsidRPr="009E72F1" w:rsidRDefault="00BC4B4B" w:rsidP="00BC4B4B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ko-KR"/>
        </w:rPr>
        <w:t xml:space="preserve">I.8.5.3.2.18 </w:t>
      </w:r>
      <w:r w:rsidRPr="009E72F1">
        <w:rPr>
          <w:lang w:val="en-US"/>
        </w:rPr>
        <w:t>Derivation process for a view synthesis prediction flag</w:t>
      </w:r>
      <w:bookmarkEnd w:id="7"/>
    </w:p>
    <w:p w:rsidR="00BC4B4B" w:rsidRPr="009E72F1" w:rsidRDefault="00BC4B4B" w:rsidP="00BC4B4B">
      <w:pPr>
        <w:pStyle w:val="3N0"/>
        <w:rPr>
          <w:lang w:val="en-US"/>
        </w:rPr>
      </w:pPr>
      <w:r w:rsidRPr="009E72F1">
        <w:rPr>
          <w:lang w:val="en-US"/>
        </w:rPr>
        <w:t>Inputs to this process are:</w:t>
      </w:r>
    </w:p>
    <w:p w:rsidR="00BC4B4B" w:rsidRPr="009E72F1" w:rsidRDefault="00BC4B4B" w:rsidP="00BC4B4B">
      <w:pPr>
        <w:pStyle w:val="3D0"/>
        <w:rPr>
          <w:lang w:val="en-US"/>
        </w:rPr>
      </w:pPr>
      <w:r w:rsidRPr="009E72F1">
        <w:rPr>
          <w:lang w:val="en-US" w:eastAsia="ko-KR"/>
        </w:rPr>
        <w:t>a luma location ( xCb, yCb ) of the top-left sample of the current luma coding block relative to the top-left luma sample of the current picture,</w:t>
      </w:r>
    </w:p>
    <w:p w:rsidR="00BC4B4B" w:rsidRPr="009E72F1" w:rsidRDefault="00BC4B4B" w:rsidP="00BC4B4B">
      <w:pPr>
        <w:pStyle w:val="3D0"/>
        <w:rPr>
          <w:lang w:val="en-US"/>
        </w:rPr>
      </w:pPr>
      <w:r w:rsidRPr="009E72F1">
        <w:rPr>
          <w:lang w:val="en-US"/>
        </w:rPr>
        <w:t>a luma location ( xPb, yPb ) of the top-left sample of the current luma prediction block relative to the top-left luma sample of the current picture,</w:t>
      </w:r>
    </w:p>
    <w:p w:rsidR="00BC4B4B" w:rsidRPr="009E72F1" w:rsidRDefault="00BC4B4B" w:rsidP="00BC4B4B">
      <w:pPr>
        <w:pStyle w:val="3D0"/>
        <w:rPr>
          <w:lang w:val="en-US"/>
        </w:rPr>
      </w:pPr>
      <w:r w:rsidRPr="009E72F1">
        <w:rPr>
          <w:lang w:val="en-US"/>
        </w:rPr>
        <w:t>two variables nPbW and nPbH specifying the width and the height of the current prediction block,</w:t>
      </w:r>
    </w:p>
    <w:p w:rsidR="00BC4B4B" w:rsidRPr="009E72F1" w:rsidRDefault="00BC4B4B" w:rsidP="00BC4B4B">
      <w:pPr>
        <w:pStyle w:val="3D0"/>
        <w:rPr>
          <w:lang w:val="en-US"/>
        </w:rPr>
      </w:pPr>
      <w:r w:rsidRPr="009E72F1">
        <w:rPr>
          <w:lang w:val="en-US"/>
        </w:rPr>
        <w:t xml:space="preserve">a merge candidate indicator N, specifying the merge candidate. </w:t>
      </w:r>
    </w:p>
    <w:p w:rsidR="00BC4B4B" w:rsidRPr="009E72F1" w:rsidRDefault="00BC4B4B" w:rsidP="00BC4B4B">
      <w:pPr>
        <w:pStyle w:val="3N0"/>
        <w:rPr>
          <w:lang w:val="en-US"/>
        </w:rPr>
      </w:pPr>
      <w:r w:rsidRPr="009E72F1">
        <w:rPr>
          <w:lang w:val="en-US"/>
        </w:rPr>
        <w:t>Outputs of this process are:</w:t>
      </w:r>
    </w:p>
    <w:p w:rsidR="00BC4B4B" w:rsidRPr="009E72F1" w:rsidRDefault="00BC4B4B" w:rsidP="00BC4B4B">
      <w:pPr>
        <w:pStyle w:val="3D0"/>
        <w:rPr>
          <w:lang w:val="en-US"/>
        </w:rPr>
      </w:pPr>
      <w:r w:rsidRPr="009E72F1">
        <w:rPr>
          <w:lang w:val="en-US"/>
        </w:rPr>
        <w:t xml:space="preserve">a variable mergeCandIsVspFlag specifying, whether the merge candidate is a view synthesis prediction  merge candidate. </w:t>
      </w:r>
    </w:p>
    <w:p w:rsidR="00BC4B4B" w:rsidRPr="009E72F1" w:rsidRDefault="00BC4B4B" w:rsidP="00AA61B3">
      <w:pPr>
        <w:pStyle w:val="3E0"/>
        <w:numPr>
          <w:ilvl w:val="0"/>
          <w:numId w:val="0"/>
        </w:numPr>
        <w:rPr>
          <w:lang w:val="en-US"/>
        </w:rPr>
      </w:pPr>
      <w:r w:rsidRPr="009E72F1">
        <w:rPr>
          <w:lang w:val="en-US"/>
        </w:rPr>
        <w:t>The variable mergeCandIsVspFlag is derived as specified in the following:</w:t>
      </w:r>
    </w:p>
    <w:p w:rsidR="00BC4B4B" w:rsidRPr="009E72F1" w:rsidRDefault="00BC4B4B" w:rsidP="00BC4B4B">
      <w:pPr>
        <w:pStyle w:val="3D0"/>
        <w:rPr>
          <w:lang w:val="en-US"/>
        </w:rPr>
      </w:pPr>
      <w:r w:rsidRPr="009E72F1">
        <w:rPr>
          <w:lang w:val="en-US"/>
        </w:rPr>
        <w:t xml:space="preserve">If N is equal to VSP, mergeCandIsVspFlag is set equal to 1, </w:t>
      </w:r>
    </w:p>
    <w:p w:rsidR="00BC4B4B" w:rsidRPr="009E72F1" w:rsidDel="00AA61B3" w:rsidRDefault="00BC4B4B" w:rsidP="00AA61B3">
      <w:pPr>
        <w:pStyle w:val="3D0"/>
        <w:rPr>
          <w:del w:id="8" w:author="Samsung" w:date="2014-10-06T15:22:00Z"/>
          <w:lang w:val="en-US"/>
        </w:rPr>
      </w:pPr>
      <w:r w:rsidRPr="009E72F1">
        <w:rPr>
          <w:lang w:val="en-US"/>
        </w:rPr>
        <w:t>Otherwise, if N is equal to A</w:t>
      </w:r>
      <w:r w:rsidRPr="009E72F1">
        <w:rPr>
          <w:vertAlign w:val="subscript"/>
          <w:lang w:eastAsia="ko-KR"/>
        </w:rPr>
        <w:t>1</w:t>
      </w:r>
      <w:del w:id="9" w:author="Samsung" w:date="2014-10-06T15:21:00Z">
        <w:r w:rsidRPr="009E72F1" w:rsidDel="00AA61B3">
          <w:rPr>
            <w:lang w:val="en-US"/>
          </w:rPr>
          <w:delText>, B</w:delText>
        </w:r>
        <w:r w:rsidRPr="009E72F1" w:rsidDel="00AA61B3">
          <w:rPr>
            <w:vertAlign w:val="subscript"/>
            <w:lang w:eastAsia="ko-KR"/>
          </w:rPr>
          <w:delText>1</w:delText>
        </w:r>
        <w:r w:rsidRPr="009E72F1" w:rsidDel="00AA61B3">
          <w:rPr>
            <w:lang w:val="en-US"/>
          </w:rPr>
          <w:delText>,</w:delText>
        </w:r>
        <w:r w:rsidRPr="009E72F1" w:rsidDel="00AA61B3">
          <w:rPr>
            <w:vertAlign w:val="subscript"/>
            <w:lang w:eastAsia="ko-KR"/>
          </w:rPr>
          <w:delText xml:space="preserve"> </w:delText>
        </w:r>
        <w:r w:rsidRPr="009E72F1" w:rsidDel="00AA61B3">
          <w:rPr>
            <w:lang w:val="en-US"/>
          </w:rPr>
          <w:delText>B</w:delText>
        </w:r>
        <w:r w:rsidRPr="009E72F1" w:rsidDel="00AA61B3">
          <w:rPr>
            <w:vertAlign w:val="subscript"/>
            <w:lang w:eastAsia="ko-KR"/>
          </w:rPr>
          <w:delText>0</w:delText>
        </w:r>
        <w:r w:rsidRPr="009E72F1" w:rsidDel="00AA61B3">
          <w:rPr>
            <w:lang w:val="en-US"/>
          </w:rPr>
          <w:delText>,</w:delText>
        </w:r>
        <w:r w:rsidRPr="009E72F1" w:rsidDel="00AA61B3">
          <w:rPr>
            <w:vertAlign w:val="subscript"/>
            <w:lang w:eastAsia="ko-KR"/>
          </w:rPr>
          <w:delText xml:space="preserve"> </w:delText>
        </w:r>
        <w:r w:rsidRPr="009E72F1" w:rsidDel="00AA61B3">
          <w:rPr>
            <w:lang w:val="en-US"/>
          </w:rPr>
          <w:delText>A</w:delText>
        </w:r>
        <w:r w:rsidRPr="009E72F1" w:rsidDel="00AA61B3">
          <w:rPr>
            <w:vertAlign w:val="subscript"/>
            <w:lang w:eastAsia="ko-KR"/>
          </w:rPr>
          <w:delText>0</w:delText>
        </w:r>
        <w:r w:rsidRPr="009E72F1" w:rsidDel="00AA61B3">
          <w:rPr>
            <w:lang w:val="en-US"/>
          </w:rPr>
          <w:delText>,</w:delText>
        </w:r>
        <w:r w:rsidRPr="009E72F1" w:rsidDel="00AA61B3">
          <w:rPr>
            <w:vertAlign w:val="subscript"/>
            <w:lang w:eastAsia="ko-KR"/>
          </w:rPr>
          <w:delText xml:space="preserve"> </w:delText>
        </w:r>
        <w:r w:rsidRPr="009E72F1" w:rsidDel="00AA61B3">
          <w:rPr>
            <w:lang w:val="en-US"/>
          </w:rPr>
          <w:delText>or B</w:delText>
        </w:r>
        <w:r w:rsidRPr="009E72F1" w:rsidDel="00AA61B3">
          <w:rPr>
            <w:vertAlign w:val="subscript"/>
            <w:lang w:eastAsia="ko-KR"/>
          </w:rPr>
          <w:delText>2</w:delText>
        </w:r>
        <w:r w:rsidRPr="009E72F1" w:rsidDel="00AA61B3">
          <w:rPr>
            <w:lang w:val="en-US"/>
          </w:rPr>
          <w:delText>,</w:delText>
        </w:r>
      </w:del>
      <w:ins w:id="10" w:author="Samsung" w:date="2014-10-06T15:22:00Z">
        <w:r w:rsidR="00AA61B3" w:rsidRPr="009E72F1" w:rsidDel="00AA61B3">
          <w:rPr>
            <w:vertAlign w:val="subscript"/>
            <w:lang w:eastAsia="ko-KR"/>
          </w:rPr>
          <w:t xml:space="preserve"> </w:t>
        </w:r>
      </w:ins>
      <w:del w:id="11" w:author="Samsung" w:date="2014-10-06T15:22:00Z">
        <w:r w:rsidRPr="009E72F1" w:rsidDel="00AA61B3">
          <w:rPr>
            <w:vertAlign w:val="subscript"/>
            <w:lang w:eastAsia="ko-KR"/>
          </w:rPr>
          <w:delText xml:space="preserve"> </w:delText>
        </w:r>
        <w:r w:rsidRPr="009E72F1" w:rsidDel="00AA61B3">
          <w:rPr>
            <w:lang w:val="en-US"/>
          </w:rPr>
          <w:delText xml:space="preserve">the following applies: </w:delText>
        </w:r>
      </w:del>
    </w:p>
    <w:p w:rsidR="00D65187" w:rsidRDefault="00BC4B4B">
      <w:pPr>
        <w:pStyle w:val="3D0"/>
        <w:rPr>
          <w:del w:id="12" w:author="Samsung" w:date="2014-10-06T15:22:00Z"/>
          <w:lang w:val="en-US"/>
        </w:rPr>
      </w:pPr>
      <w:del w:id="13" w:author="Samsung" w:date="2014-10-06T15:22:00Z">
        <w:r w:rsidRPr="009E72F1" w:rsidDel="00AA61B3">
          <w:rPr>
            <w:lang w:val="en-US"/>
          </w:rPr>
          <w:delText xml:space="preserve">The luma position ( xN, yN ) is specified in </w:delText>
        </w:r>
        <w:r w:rsidR="00D65187" w:rsidRPr="009E72F1" w:rsidDel="00AA61B3">
          <w:fldChar w:fldCharType="begin" w:fldLock="1"/>
        </w:r>
        <w:r w:rsidRPr="009E72F1" w:rsidDel="00AA61B3">
          <w:rPr>
            <w:lang w:val="en-US"/>
          </w:rPr>
          <w:delInstrText xml:space="preserve"> REF _Ref364688902 \h </w:delInstrText>
        </w:r>
        <w:r w:rsidR="00D65187" w:rsidRPr="009E72F1" w:rsidDel="00AA61B3">
          <w:fldChar w:fldCharType="separate"/>
        </w:r>
        <w:r w:rsidRPr="009E72F1" w:rsidDel="00AA61B3">
          <w:delText>Table </w:delText>
        </w:r>
        <w:r w:rsidRPr="009E72F1" w:rsidDel="00AA61B3">
          <w:rPr>
            <w:lang w:val="en-US" w:eastAsia="ko-KR"/>
          </w:rPr>
          <w:delText>I</w:delText>
        </w:r>
        <w:r w:rsidRPr="009E72F1" w:rsidDel="00AA61B3">
          <w:noBreakHyphen/>
        </w:r>
        <w:r w:rsidRPr="009E72F1" w:rsidDel="00AA61B3">
          <w:rPr>
            <w:noProof/>
          </w:rPr>
          <w:delText>9</w:delText>
        </w:r>
        <w:r w:rsidR="00D65187" w:rsidRPr="009E72F1" w:rsidDel="00AA61B3">
          <w:fldChar w:fldCharType="end"/>
        </w:r>
        <w:r w:rsidRPr="009E72F1" w:rsidDel="00AA61B3">
          <w:rPr>
            <w:lang w:val="en-US"/>
          </w:rPr>
          <w:delText xml:space="preserve"> depending on N.</w:delText>
        </w:r>
      </w:del>
    </w:p>
    <w:p w:rsidR="00D65187" w:rsidRDefault="00BC4B4B">
      <w:pPr>
        <w:pStyle w:val="3D0"/>
        <w:rPr>
          <w:lang w:val="en-US"/>
        </w:rPr>
      </w:pPr>
      <w:del w:id="14" w:author="Samsung" w:date="2014-10-06T15:22:00Z">
        <w:r w:rsidRPr="009E72F1" w:rsidDel="00AA61B3">
          <w:rPr>
            <w:lang w:val="en-US"/>
          </w:rPr>
          <w:delText>If one of the following conditions is true</w:delText>
        </w:r>
      </w:del>
      <w:r w:rsidRPr="009E72F1">
        <w:rPr>
          <w:lang w:val="en-US"/>
        </w:rPr>
        <w:t>, the variable mergeCandIsVspFlag is set equal to VspModeFlag[ </w:t>
      </w:r>
      <w:del w:id="15" w:author="Samsung" w:date="2014-10-06T15:22:00Z">
        <w:r w:rsidRPr="009E72F1" w:rsidDel="00AA61B3">
          <w:rPr>
            <w:lang w:val="en-US" w:eastAsia="ko-KR"/>
          </w:rPr>
          <w:delText>xN </w:delText>
        </w:r>
      </w:del>
      <w:ins w:id="16" w:author="Samsung" w:date="2014-10-06T15:22:00Z">
        <w:r w:rsidR="00AA61B3">
          <w:rPr>
            <w:rFonts w:hint="eastAsia"/>
            <w:lang w:val="en-US" w:eastAsia="ko-KR"/>
          </w:rPr>
          <w:t>xPb-1</w:t>
        </w:r>
        <w:r w:rsidR="00AA61B3" w:rsidRPr="009E72F1">
          <w:rPr>
            <w:lang w:val="en-US" w:eastAsia="ko-KR"/>
          </w:rPr>
          <w:t> </w:t>
        </w:r>
      </w:ins>
      <w:r w:rsidRPr="009E72F1">
        <w:rPr>
          <w:lang w:val="en-US"/>
        </w:rPr>
        <w:t>][</w:t>
      </w:r>
      <w:del w:id="17" w:author="Samsung" w:date="2014-10-06T15:22:00Z">
        <w:r w:rsidRPr="009E72F1" w:rsidDel="00AA61B3">
          <w:rPr>
            <w:lang w:val="en-US" w:eastAsia="ko-KR"/>
          </w:rPr>
          <w:delText> yN</w:delText>
        </w:r>
      </w:del>
      <w:ins w:id="18" w:author="Samsung" w:date="2014-10-06T15:22:00Z">
        <w:r w:rsidR="00AA61B3">
          <w:rPr>
            <w:rFonts w:hint="eastAsia"/>
            <w:lang w:val="en-US" w:eastAsia="ko-KR"/>
          </w:rPr>
          <w:t>yPb+nPbH-1</w:t>
        </w:r>
      </w:ins>
      <w:r w:rsidRPr="009E72F1">
        <w:rPr>
          <w:lang w:val="en-US" w:eastAsia="ko-KR"/>
        </w:rPr>
        <w:t> </w:t>
      </w:r>
      <w:r w:rsidRPr="009E72F1">
        <w:rPr>
          <w:lang w:val="en-US"/>
        </w:rPr>
        <w:t>].</w:t>
      </w:r>
    </w:p>
    <w:p w:rsidR="00BC4B4B" w:rsidRPr="009E72F1" w:rsidDel="00AA61B3" w:rsidRDefault="00BC4B4B" w:rsidP="00BC4B4B">
      <w:pPr>
        <w:pStyle w:val="3D2"/>
        <w:rPr>
          <w:del w:id="19" w:author="Samsung" w:date="2014-10-06T15:22:00Z"/>
          <w:lang w:val="en-US"/>
        </w:rPr>
      </w:pPr>
      <w:del w:id="20" w:author="Samsung" w:date="2014-10-06T15:22:00Z">
        <w:r w:rsidRPr="009E72F1" w:rsidDel="00AA61B3">
          <w:rPr>
            <w:lang w:val="en-US"/>
          </w:rPr>
          <w:delText>N is equal to A</w:delText>
        </w:r>
        <w:r w:rsidRPr="009E72F1" w:rsidDel="00AA61B3">
          <w:rPr>
            <w:vertAlign w:val="subscript"/>
            <w:lang w:eastAsia="ko-KR"/>
          </w:rPr>
          <w:delText>1</w:delText>
        </w:r>
        <w:r w:rsidRPr="009E72F1" w:rsidDel="00AA61B3">
          <w:rPr>
            <w:lang w:val="en-US"/>
          </w:rPr>
          <w:delText xml:space="preserve"> or A</w:delText>
        </w:r>
        <w:r w:rsidRPr="009E72F1" w:rsidDel="00AA61B3">
          <w:rPr>
            <w:vertAlign w:val="subscript"/>
            <w:lang w:eastAsia="ko-KR"/>
          </w:rPr>
          <w:delText>0</w:delText>
        </w:r>
      </w:del>
    </w:p>
    <w:p w:rsidR="00BC4B4B" w:rsidRPr="009E72F1" w:rsidDel="00AA61B3" w:rsidRDefault="00BC4B4B" w:rsidP="00BC4B4B">
      <w:pPr>
        <w:pStyle w:val="3D2"/>
        <w:rPr>
          <w:del w:id="21" w:author="Samsung" w:date="2014-10-06T15:22:00Z"/>
          <w:lang w:val="en-US"/>
        </w:rPr>
      </w:pPr>
      <w:del w:id="22" w:author="Samsung" w:date="2014-10-06T15:22:00Z">
        <w:r w:rsidRPr="009E72F1" w:rsidDel="00AA61B3">
          <w:rPr>
            <w:lang w:val="en-US"/>
          </w:rPr>
          <w:delText>N is equal to B</w:delText>
        </w:r>
        <w:r w:rsidRPr="009E72F1" w:rsidDel="00AA61B3">
          <w:rPr>
            <w:vertAlign w:val="subscript"/>
            <w:lang w:eastAsia="ko-KR"/>
          </w:rPr>
          <w:delText>0</w:delText>
        </w:r>
        <w:r w:rsidRPr="009E72F1" w:rsidDel="00AA61B3">
          <w:rPr>
            <w:lang w:val="en-US"/>
          </w:rPr>
          <w:delText>,</w:delText>
        </w:r>
        <w:r w:rsidRPr="009E72F1" w:rsidDel="00AA61B3">
          <w:rPr>
            <w:vertAlign w:val="subscript"/>
            <w:lang w:eastAsia="ko-KR"/>
          </w:rPr>
          <w:delText xml:space="preserve"> </w:delText>
        </w:r>
        <w:r w:rsidRPr="009E72F1" w:rsidDel="00AA61B3">
          <w:rPr>
            <w:lang w:val="en-US"/>
          </w:rPr>
          <w:delText>B</w:delText>
        </w:r>
        <w:r w:rsidRPr="009E72F1" w:rsidDel="00AA61B3">
          <w:rPr>
            <w:vertAlign w:val="subscript"/>
            <w:lang w:eastAsia="ko-KR"/>
          </w:rPr>
          <w:delText>1</w:delText>
        </w:r>
        <w:r w:rsidRPr="009E72F1" w:rsidDel="00AA61B3">
          <w:rPr>
            <w:lang w:val="en-US"/>
          </w:rPr>
          <w:delText>,</w:delText>
        </w:r>
        <w:r w:rsidRPr="009E72F1" w:rsidDel="00AA61B3">
          <w:rPr>
            <w:vertAlign w:val="subscript"/>
            <w:lang w:eastAsia="ko-KR"/>
          </w:rPr>
          <w:delText xml:space="preserve"> </w:delText>
        </w:r>
        <w:r w:rsidRPr="009E72F1" w:rsidDel="00AA61B3">
          <w:rPr>
            <w:lang w:val="en-US"/>
          </w:rPr>
          <w:delText>or B</w:delText>
        </w:r>
        <w:r w:rsidRPr="009E72F1" w:rsidDel="00AA61B3">
          <w:rPr>
            <w:vertAlign w:val="subscript"/>
            <w:lang w:eastAsia="ko-KR"/>
          </w:rPr>
          <w:delText>2</w:delText>
        </w:r>
        <w:r w:rsidRPr="009E72F1" w:rsidDel="00AA61B3">
          <w:rPr>
            <w:lang w:val="en-US"/>
          </w:rPr>
          <w:delText xml:space="preserve"> and ( </w:delText>
        </w:r>
        <w:r w:rsidRPr="009E72F1" w:rsidDel="00AA61B3">
          <w:delText>yN  &gt;&gt;  Log2CtbSizeY ) is equal to ( yCb &gt;&gt; Log2CtbSizeY )</w:delText>
        </w:r>
      </w:del>
    </w:p>
    <w:p w:rsidR="00BC4B4B" w:rsidRPr="009E72F1" w:rsidDel="00AA61B3" w:rsidRDefault="00BC4B4B" w:rsidP="00BC4B4B">
      <w:pPr>
        <w:pStyle w:val="3D1"/>
        <w:rPr>
          <w:del w:id="23" w:author="Samsung" w:date="2014-10-06T15:22:00Z"/>
          <w:lang w:val="en-US"/>
        </w:rPr>
      </w:pPr>
      <w:del w:id="24" w:author="Samsung" w:date="2014-10-06T15:22:00Z">
        <w:r w:rsidRPr="009E72F1" w:rsidDel="00AA61B3">
          <w:rPr>
            <w:lang w:val="en-US"/>
          </w:rPr>
          <w:delText>Otherwise, ,mergeCandIsVspFlag is set equal to 0.</w:delText>
        </w:r>
      </w:del>
    </w:p>
    <w:p w:rsidR="00BC4B4B" w:rsidRPr="009E72F1" w:rsidRDefault="00BC4B4B" w:rsidP="00BC4B4B">
      <w:pPr>
        <w:pStyle w:val="3D0"/>
        <w:rPr>
          <w:lang w:val="en-US"/>
        </w:rPr>
      </w:pPr>
      <w:r w:rsidRPr="009E72F1">
        <w:rPr>
          <w:lang w:val="en-US"/>
        </w:rPr>
        <w:t xml:space="preserve">Otherwise, mergeCandIsVspFlag is set equal to 0. </w:t>
      </w:r>
    </w:p>
    <w:p w:rsidR="00BC4B4B" w:rsidRPr="009E72F1" w:rsidDel="00AA61B3" w:rsidRDefault="00BC4B4B" w:rsidP="00BC4B4B">
      <w:pPr>
        <w:pStyle w:val="a3"/>
        <w:rPr>
          <w:del w:id="25" w:author="Samsung" w:date="2014-10-06T15:22:00Z"/>
        </w:rPr>
      </w:pPr>
      <w:bookmarkStart w:id="26" w:name="_Ref364688902"/>
      <w:bookmarkStart w:id="27" w:name="_Toc366604400"/>
      <w:bookmarkStart w:id="28" w:name="_Toc395714731"/>
      <w:del w:id="29" w:author="Samsung" w:date="2014-10-06T15:22:00Z">
        <w:r w:rsidRPr="009E72F1" w:rsidDel="00AA61B3">
          <w:rPr>
            <w:lang w:val="en-GB"/>
          </w:rPr>
          <w:delText>Table </w:delText>
        </w:r>
        <w:r w:rsidR="00D65187" w:rsidDel="00AA61B3">
          <w:fldChar w:fldCharType="begin" w:fldLock="1"/>
        </w:r>
        <w:r w:rsidR="00A56C51" w:rsidDel="00AA61B3">
          <w:delInstrText xml:space="preserve"> REF H \h  \* MERGEFORMAT </w:delInstrText>
        </w:r>
        <w:r w:rsidR="00D65187" w:rsidDel="00AA61B3">
          <w:fldChar w:fldCharType="separate"/>
        </w:r>
        <w:r w:rsidRPr="009E72F1" w:rsidDel="00AA61B3">
          <w:rPr>
            <w:lang w:eastAsia="ko-KR"/>
          </w:rPr>
          <w:delText>I</w:delText>
        </w:r>
        <w:r w:rsidR="00D65187" w:rsidDel="00AA61B3">
          <w:fldChar w:fldCharType="end"/>
        </w:r>
        <w:r w:rsidRPr="009E72F1" w:rsidDel="00AA61B3">
          <w:rPr>
            <w:lang w:val="en-GB"/>
          </w:rPr>
          <w:noBreakHyphen/>
        </w:r>
        <w:r w:rsidR="00D65187" w:rsidRPr="009E72F1" w:rsidDel="00AA61B3">
          <w:rPr>
            <w:lang w:val="en-GB"/>
          </w:rPr>
          <w:fldChar w:fldCharType="begin" w:fldLock="1"/>
        </w:r>
        <w:r w:rsidRPr="009E72F1" w:rsidDel="00AA61B3">
          <w:rPr>
            <w:lang w:val="en-GB"/>
          </w:rPr>
          <w:delInstrText xml:space="preserve"> SEQ Table \* ARABIC \s 1 </w:delInstrText>
        </w:r>
        <w:r w:rsidR="00D65187" w:rsidRPr="009E72F1" w:rsidDel="00AA61B3">
          <w:rPr>
            <w:lang w:val="en-GB"/>
          </w:rPr>
          <w:fldChar w:fldCharType="separate"/>
        </w:r>
        <w:r w:rsidRPr="009E72F1" w:rsidDel="00AA61B3">
          <w:rPr>
            <w:noProof/>
            <w:lang w:val="en-GB"/>
          </w:rPr>
          <w:delText>9</w:delText>
        </w:r>
        <w:r w:rsidR="00D65187" w:rsidRPr="009E72F1" w:rsidDel="00AA61B3">
          <w:rPr>
            <w:lang w:val="en-GB"/>
          </w:rPr>
          <w:fldChar w:fldCharType="end"/>
        </w:r>
        <w:bookmarkEnd w:id="26"/>
        <w:r w:rsidRPr="009E72F1" w:rsidDel="00AA61B3">
          <w:rPr>
            <w:lang w:val="en-GB" w:eastAsia="ko-KR"/>
          </w:rPr>
          <w:delText xml:space="preserve"> </w:delText>
        </w:r>
        <w:r w:rsidRPr="009E72F1" w:rsidDel="00AA61B3">
          <w:rPr>
            <w:lang w:val="en-GB"/>
          </w:rPr>
          <w:delText xml:space="preserve">– Specification of </w:delText>
        </w:r>
        <w:r w:rsidRPr="009E72F1" w:rsidDel="00AA61B3">
          <w:delText>xN and yN depending on N</w:delText>
        </w:r>
        <w:bookmarkEnd w:id="27"/>
        <w:bookmarkEnd w:id="28"/>
      </w:del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4"/>
        <w:gridCol w:w="1560"/>
        <w:gridCol w:w="1559"/>
        <w:gridCol w:w="1320"/>
        <w:gridCol w:w="1464"/>
        <w:gridCol w:w="1465"/>
      </w:tblGrid>
      <w:tr w:rsidR="00BC4B4B" w:rsidRPr="009E72F1" w:rsidDel="00AA61B3" w:rsidTr="00F84B54">
        <w:trPr>
          <w:jc w:val="center"/>
          <w:del w:id="30" w:author="Samsung" w:date="2014-10-06T15:22:00Z"/>
        </w:trPr>
        <w:tc>
          <w:tcPr>
            <w:tcW w:w="664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31" w:author="Samsung" w:date="2014-10-06T15:22:00Z"/>
                <w:b/>
              </w:rPr>
            </w:pPr>
            <w:del w:id="32" w:author="Samsung" w:date="2014-10-06T15:22:00Z">
              <w:r w:rsidRPr="009E72F1" w:rsidDel="00AA61B3">
                <w:rPr>
                  <w:b/>
                </w:rPr>
                <w:delText>N</w:delText>
              </w:r>
            </w:del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33" w:author="Samsung" w:date="2014-10-06T15:22:00Z"/>
              </w:rPr>
            </w:pPr>
            <w:del w:id="34" w:author="Samsung" w:date="2014-10-06T15:22:00Z">
              <w:r w:rsidRPr="009E72F1" w:rsidDel="00AA61B3">
                <w:rPr>
                  <w:lang w:eastAsia="ko-KR"/>
                </w:rPr>
                <w:delText>A</w:delText>
              </w:r>
              <w:r w:rsidRPr="009E72F1" w:rsidDel="00AA61B3">
                <w:rPr>
                  <w:vertAlign w:val="subscript"/>
                  <w:lang w:eastAsia="ko-KR"/>
                </w:rPr>
                <w:delText>1</w:delText>
              </w:r>
            </w:del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35" w:author="Samsung" w:date="2014-10-06T15:22:00Z"/>
              </w:rPr>
            </w:pPr>
            <w:del w:id="36" w:author="Samsung" w:date="2014-10-06T15:22:00Z">
              <w:r w:rsidRPr="009E72F1" w:rsidDel="00AA61B3">
                <w:rPr>
                  <w:lang w:eastAsia="ko-KR"/>
                </w:rPr>
                <w:delText>B</w:delText>
              </w:r>
              <w:r w:rsidRPr="009E72F1" w:rsidDel="00AA61B3">
                <w:rPr>
                  <w:vertAlign w:val="subscript"/>
                  <w:lang w:eastAsia="ko-KR"/>
                </w:rPr>
                <w:delText>1</w:delText>
              </w:r>
            </w:del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37" w:author="Samsung" w:date="2014-10-06T15:22:00Z"/>
              </w:rPr>
            </w:pPr>
            <w:del w:id="38" w:author="Samsung" w:date="2014-10-06T15:22:00Z">
              <w:r w:rsidRPr="009E72F1" w:rsidDel="00AA61B3">
                <w:rPr>
                  <w:lang w:eastAsia="ko-KR"/>
                </w:rPr>
                <w:delText>B</w:delText>
              </w:r>
              <w:r w:rsidRPr="009E72F1" w:rsidDel="00AA61B3">
                <w:rPr>
                  <w:vertAlign w:val="subscript"/>
                  <w:lang w:eastAsia="ko-KR"/>
                </w:rPr>
                <w:delText>0</w:delText>
              </w:r>
            </w:del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39" w:author="Samsung" w:date="2014-10-06T15:22:00Z"/>
              </w:rPr>
            </w:pPr>
            <w:del w:id="40" w:author="Samsung" w:date="2014-10-06T15:22:00Z">
              <w:r w:rsidRPr="009E72F1" w:rsidDel="00AA61B3">
                <w:rPr>
                  <w:lang w:eastAsia="ko-KR"/>
                </w:rPr>
                <w:delText>A</w:delText>
              </w:r>
              <w:r w:rsidRPr="009E72F1" w:rsidDel="00AA61B3">
                <w:rPr>
                  <w:vertAlign w:val="subscript"/>
                  <w:lang w:eastAsia="ko-KR"/>
                </w:rPr>
                <w:delText>0</w:delText>
              </w:r>
            </w:del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41" w:author="Samsung" w:date="2014-10-06T15:22:00Z"/>
              </w:rPr>
            </w:pPr>
            <w:del w:id="42" w:author="Samsung" w:date="2014-10-06T15:22:00Z">
              <w:r w:rsidRPr="009E72F1" w:rsidDel="00AA61B3">
                <w:rPr>
                  <w:lang w:eastAsia="ko-KR"/>
                </w:rPr>
                <w:delText>B</w:delText>
              </w:r>
              <w:r w:rsidRPr="009E72F1" w:rsidDel="00AA61B3">
                <w:rPr>
                  <w:vertAlign w:val="subscript"/>
                  <w:lang w:eastAsia="ko-KR"/>
                </w:rPr>
                <w:delText>2</w:delText>
              </w:r>
            </w:del>
          </w:p>
        </w:tc>
      </w:tr>
      <w:tr w:rsidR="00BC4B4B" w:rsidRPr="009E72F1" w:rsidDel="00AA61B3" w:rsidTr="00F84B54">
        <w:trPr>
          <w:jc w:val="center"/>
          <w:del w:id="43" w:author="Samsung" w:date="2014-10-06T15:22:00Z"/>
        </w:trPr>
        <w:tc>
          <w:tcPr>
            <w:tcW w:w="664" w:type="dxa"/>
            <w:shd w:val="clear" w:color="auto" w:fill="auto"/>
          </w:tcPr>
          <w:p w:rsidR="00BC4B4B" w:rsidRPr="009E72F1" w:rsidDel="00AA61B3" w:rsidRDefault="00BC4B4B" w:rsidP="00F84B54">
            <w:pPr>
              <w:pStyle w:val="3N0"/>
              <w:rPr>
                <w:del w:id="44" w:author="Samsung" w:date="2014-10-06T15:22:00Z"/>
                <w:b/>
              </w:rPr>
            </w:pPr>
            <w:del w:id="45" w:author="Samsung" w:date="2014-10-06T15:22:00Z">
              <w:r w:rsidRPr="009E72F1" w:rsidDel="00AA61B3">
                <w:rPr>
                  <w:b/>
                </w:rPr>
                <w:delText>xN</w:delText>
              </w:r>
            </w:del>
          </w:p>
        </w:tc>
        <w:tc>
          <w:tcPr>
            <w:tcW w:w="1560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46" w:author="Samsung" w:date="2014-10-06T15:22:00Z"/>
              </w:rPr>
            </w:pPr>
            <w:del w:id="47" w:author="Samsung" w:date="2014-10-06T15:22:00Z">
              <w:r w:rsidRPr="009E72F1" w:rsidDel="00AA61B3">
                <w:rPr>
                  <w:lang w:eastAsia="ko-KR"/>
                </w:rPr>
                <w:delText>xPb − 1</w:delText>
              </w:r>
            </w:del>
          </w:p>
        </w:tc>
        <w:tc>
          <w:tcPr>
            <w:tcW w:w="1559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48" w:author="Samsung" w:date="2014-10-06T15:22:00Z"/>
              </w:rPr>
            </w:pPr>
            <w:del w:id="49" w:author="Samsung" w:date="2014-10-06T15:22:00Z">
              <w:r w:rsidRPr="009E72F1" w:rsidDel="00AA61B3">
                <w:rPr>
                  <w:lang w:eastAsia="ko-KR"/>
                </w:rPr>
                <w:delText>xPb + nPbW − 1</w:delText>
              </w:r>
            </w:del>
          </w:p>
        </w:tc>
        <w:tc>
          <w:tcPr>
            <w:tcW w:w="1320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50" w:author="Samsung" w:date="2014-10-06T15:22:00Z"/>
              </w:rPr>
            </w:pPr>
            <w:del w:id="51" w:author="Samsung" w:date="2014-10-06T15:22:00Z">
              <w:r w:rsidRPr="009E72F1" w:rsidDel="00AA61B3">
                <w:rPr>
                  <w:lang w:eastAsia="ko-KR"/>
                </w:rPr>
                <w:delText>xPb + nPbW</w:delText>
              </w:r>
            </w:del>
          </w:p>
        </w:tc>
        <w:tc>
          <w:tcPr>
            <w:tcW w:w="1464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52" w:author="Samsung" w:date="2014-10-06T15:22:00Z"/>
              </w:rPr>
            </w:pPr>
            <w:del w:id="53" w:author="Samsung" w:date="2014-10-06T15:22:00Z">
              <w:r w:rsidRPr="009E72F1" w:rsidDel="00AA61B3">
                <w:rPr>
                  <w:lang w:eastAsia="ko-KR"/>
                </w:rPr>
                <w:delText>xPb − 1</w:delText>
              </w:r>
            </w:del>
          </w:p>
        </w:tc>
        <w:tc>
          <w:tcPr>
            <w:tcW w:w="1465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54" w:author="Samsung" w:date="2014-10-06T15:22:00Z"/>
              </w:rPr>
            </w:pPr>
            <w:del w:id="55" w:author="Samsung" w:date="2014-10-06T15:22:00Z">
              <w:r w:rsidRPr="009E72F1" w:rsidDel="00AA61B3">
                <w:rPr>
                  <w:lang w:eastAsia="ko-KR"/>
                </w:rPr>
                <w:delText>xPb − 1</w:delText>
              </w:r>
            </w:del>
          </w:p>
        </w:tc>
      </w:tr>
      <w:tr w:rsidR="00BC4B4B" w:rsidRPr="009E72F1" w:rsidDel="00AA61B3" w:rsidTr="00F84B54">
        <w:trPr>
          <w:jc w:val="center"/>
          <w:del w:id="56" w:author="Samsung" w:date="2014-10-06T15:22:00Z"/>
        </w:trPr>
        <w:tc>
          <w:tcPr>
            <w:tcW w:w="664" w:type="dxa"/>
            <w:shd w:val="clear" w:color="auto" w:fill="auto"/>
          </w:tcPr>
          <w:p w:rsidR="00BC4B4B" w:rsidRPr="009E72F1" w:rsidDel="00AA61B3" w:rsidRDefault="00BC4B4B" w:rsidP="00F84B54">
            <w:pPr>
              <w:pStyle w:val="3N0"/>
              <w:rPr>
                <w:del w:id="57" w:author="Samsung" w:date="2014-10-06T15:22:00Z"/>
                <w:b/>
              </w:rPr>
            </w:pPr>
            <w:del w:id="58" w:author="Samsung" w:date="2014-10-06T15:22:00Z">
              <w:r w:rsidRPr="009E72F1" w:rsidDel="00AA61B3">
                <w:rPr>
                  <w:b/>
                </w:rPr>
                <w:delText>yN</w:delText>
              </w:r>
            </w:del>
          </w:p>
        </w:tc>
        <w:tc>
          <w:tcPr>
            <w:tcW w:w="1560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59" w:author="Samsung" w:date="2014-10-06T15:22:00Z"/>
              </w:rPr>
            </w:pPr>
            <w:del w:id="60" w:author="Samsung" w:date="2014-10-06T15:22:00Z">
              <w:r w:rsidRPr="009E72F1" w:rsidDel="00AA61B3">
                <w:rPr>
                  <w:lang w:eastAsia="ko-KR"/>
                </w:rPr>
                <w:delText>yPb + nPbH − 1</w:delText>
              </w:r>
            </w:del>
          </w:p>
        </w:tc>
        <w:tc>
          <w:tcPr>
            <w:tcW w:w="1559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61" w:author="Samsung" w:date="2014-10-06T15:22:00Z"/>
              </w:rPr>
            </w:pPr>
            <w:del w:id="62" w:author="Samsung" w:date="2014-10-06T15:22:00Z">
              <w:r w:rsidRPr="009E72F1" w:rsidDel="00AA61B3">
                <w:rPr>
                  <w:lang w:eastAsia="ko-KR"/>
                </w:rPr>
                <w:delText>yPb − 1</w:delText>
              </w:r>
            </w:del>
          </w:p>
        </w:tc>
        <w:tc>
          <w:tcPr>
            <w:tcW w:w="1320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63" w:author="Samsung" w:date="2014-10-06T15:22:00Z"/>
              </w:rPr>
            </w:pPr>
            <w:del w:id="64" w:author="Samsung" w:date="2014-10-06T15:22:00Z">
              <w:r w:rsidRPr="009E72F1" w:rsidDel="00AA61B3">
                <w:rPr>
                  <w:lang w:eastAsia="ko-KR"/>
                </w:rPr>
                <w:delText>yPb − 1</w:delText>
              </w:r>
            </w:del>
          </w:p>
        </w:tc>
        <w:tc>
          <w:tcPr>
            <w:tcW w:w="1464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65" w:author="Samsung" w:date="2014-10-06T15:22:00Z"/>
              </w:rPr>
            </w:pPr>
            <w:del w:id="66" w:author="Samsung" w:date="2014-10-06T15:22:00Z">
              <w:r w:rsidRPr="009E72F1" w:rsidDel="00AA61B3">
                <w:rPr>
                  <w:lang w:eastAsia="ko-KR"/>
                </w:rPr>
                <w:delText>yPb + nPbH</w:delText>
              </w:r>
            </w:del>
          </w:p>
        </w:tc>
        <w:tc>
          <w:tcPr>
            <w:tcW w:w="1465" w:type="dxa"/>
            <w:shd w:val="clear" w:color="auto" w:fill="auto"/>
            <w:vAlign w:val="center"/>
          </w:tcPr>
          <w:p w:rsidR="00BC4B4B" w:rsidRPr="009E72F1" w:rsidDel="00AA61B3" w:rsidRDefault="00BC4B4B" w:rsidP="00F84B54">
            <w:pPr>
              <w:pStyle w:val="3N0"/>
              <w:jc w:val="center"/>
              <w:rPr>
                <w:del w:id="67" w:author="Samsung" w:date="2014-10-06T15:22:00Z"/>
              </w:rPr>
            </w:pPr>
            <w:del w:id="68" w:author="Samsung" w:date="2014-10-06T15:22:00Z">
              <w:r w:rsidRPr="009E72F1" w:rsidDel="00AA61B3">
                <w:rPr>
                  <w:lang w:eastAsia="ko-KR"/>
                </w:rPr>
                <w:delText>yPb − 1</w:delText>
              </w:r>
            </w:del>
          </w:p>
        </w:tc>
      </w:tr>
    </w:tbl>
    <w:p w:rsidR="00BC4B4B" w:rsidRDefault="00BC4B4B">
      <w:pPr>
        <w:rPr>
          <w:rFonts w:hint="eastAsia"/>
        </w:rPr>
      </w:pPr>
    </w:p>
    <w:p w:rsidR="00964538" w:rsidRPr="00577D63" w:rsidRDefault="00964538" w:rsidP="00964538">
      <w:pPr>
        <w:pStyle w:val="1"/>
        <w:rPr>
          <w:lang w:val="en-CA"/>
        </w:rPr>
      </w:pPr>
      <w:r>
        <w:rPr>
          <w:lang w:val="en-CA"/>
        </w:rPr>
        <w:t xml:space="preserve">Patent </w:t>
      </w:r>
      <w:r>
        <w:rPr>
          <w:rFonts w:hint="eastAsia"/>
          <w:lang w:val="en-CA" w:eastAsia="ko-KR"/>
        </w:rPr>
        <w:t>R</w:t>
      </w:r>
      <w:r w:rsidRPr="005B217D">
        <w:rPr>
          <w:lang w:val="en-CA"/>
        </w:rPr>
        <w:t xml:space="preserve">ights </w:t>
      </w:r>
      <w:r>
        <w:rPr>
          <w:rFonts w:hint="eastAsia"/>
          <w:lang w:val="en-CA" w:eastAsia="ko-KR"/>
        </w:rPr>
        <w:t>D</w:t>
      </w:r>
      <w:r w:rsidRPr="00577D63">
        <w:rPr>
          <w:lang w:val="en-CA"/>
        </w:rPr>
        <w:t>eclaration(s)</w:t>
      </w:r>
    </w:p>
    <w:p w:rsidR="00964538" w:rsidRPr="00964538" w:rsidRDefault="00964538">
      <w:r w:rsidRPr="00964538">
        <w:rPr>
          <w:rFonts w:ascii="Times New Roman" w:hAnsi="Times New Roman" w:cs="Times New Roman"/>
          <w:b/>
          <w:sz w:val="22"/>
        </w:rPr>
        <w:t>Samsung Electronics Co. Ltd. 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964538" w:rsidRPr="00964538" w:rsidSect="00064C9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7B1" w:rsidRDefault="000A07B1" w:rsidP="00AA61B3">
      <w:pPr>
        <w:spacing w:before="0"/>
      </w:pPr>
      <w:r>
        <w:separator/>
      </w:r>
    </w:p>
  </w:endnote>
  <w:endnote w:type="continuationSeparator" w:id="0">
    <w:p w:rsidR="000A07B1" w:rsidRDefault="000A07B1" w:rsidP="00AA61B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7B1" w:rsidRDefault="000A07B1" w:rsidP="00AA61B3">
      <w:pPr>
        <w:spacing w:before="0"/>
      </w:pPr>
      <w:r>
        <w:separator/>
      </w:r>
    </w:p>
  </w:footnote>
  <w:footnote w:type="continuationSeparator" w:id="0">
    <w:p w:rsidR="000A07B1" w:rsidRDefault="000A07B1" w:rsidP="00AA61B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7E7005E"/>
    <w:multiLevelType w:val="multilevel"/>
    <w:tmpl w:val="FA1832A2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5E860EA7"/>
    <w:multiLevelType w:val="multilevel"/>
    <w:tmpl w:val="EE04B4FE"/>
    <w:numStyleLink w:val="3DNumbering"/>
  </w:abstractNum>
  <w:num w:numId="1">
    <w:abstractNumId w:val="1"/>
  </w:num>
  <w:num w:numId="2">
    <w:abstractNumId w:val="2"/>
  </w:num>
  <w:num w:numId="3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">
    <w:abstractNumId w:val="6"/>
  </w:num>
  <w:num w:numId="5">
    <w:abstractNumId w:val="3"/>
  </w:num>
  <w:num w:numId="6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4B4B"/>
    <w:rsid w:val="00064C9C"/>
    <w:rsid w:val="000A07B1"/>
    <w:rsid w:val="00147140"/>
    <w:rsid w:val="002235F2"/>
    <w:rsid w:val="005541CF"/>
    <w:rsid w:val="00627B26"/>
    <w:rsid w:val="00630DC6"/>
    <w:rsid w:val="007E6892"/>
    <w:rsid w:val="008F5A77"/>
    <w:rsid w:val="00964538"/>
    <w:rsid w:val="00972C43"/>
    <w:rsid w:val="00A56C51"/>
    <w:rsid w:val="00AA61B3"/>
    <w:rsid w:val="00BC4B4B"/>
    <w:rsid w:val="00CB2A8D"/>
    <w:rsid w:val="00D65187"/>
    <w:rsid w:val="00D835C1"/>
    <w:rsid w:val="00E81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before="13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C9C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964538"/>
    <w:pPr>
      <w:keepNext/>
      <w:widowControl/>
      <w:numPr>
        <w:numId w:val="7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360" w:hanging="360"/>
      <w:jc w:val="left"/>
      <w:textAlignment w:val="baseline"/>
      <w:outlineLvl w:val="0"/>
    </w:pPr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Char"/>
    <w:qFormat/>
    <w:rsid w:val="00964538"/>
    <w:pPr>
      <w:keepNext/>
      <w:widowControl/>
      <w:numPr>
        <w:ilvl w:val="1"/>
        <w:numId w:val="7"/>
      </w:numPr>
      <w:tabs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720" w:hanging="720"/>
      <w:jc w:val="left"/>
      <w:textAlignment w:val="baseline"/>
      <w:outlineLvl w:val="1"/>
    </w:pPr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paragraph" w:styleId="3">
    <w:name w:val="heading 3"/>
    <w:basedOn w:val="a"/>
    <w:next w:val="a"/>
    <w:link w:val="3Char"/>
    <w:qFormat/>
    <w:rsid w:val="00964538"/>
    <w:pPr>
      <w:keepNext/>
      <w:widowControl/>
      <w:numPr>
        <w:ilvl w:val="2"/>
        <w:numId w:val="7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jc w:val="left"/>
      <w:textAlignment w:val="baseline"/>
      <w:outlineLvl w:val="2"/>
    </w:pPr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paragraph" w:styleId="4">
    <w:name w:val="heading 4"/>
    <w:basedOn w:val="a"/>
    <w:next w:val="a"/>
    <w:link w:val="4Char"/>
    <w:qFormat/>
    <w:rsid w:val="00964538"/>
    <w:pPr>
      <w:keepNext/>
      <w:widowControl/>
      <w:numPr>
        <w:ilvl w:val="3"/>
        <w:numId w:val="7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3"/>
    </w:pPr>
    <w:rPr>
      <w:rFonts w:ascii="Times New Roman" w:eastAsia="맑은 고딕" w:hAnsi="Times New Roman" w:cs="Times New Roman"/>
      <w:b/>
      <w:bCs/>
      <w:kern w:val="0"/>
      <w:sz w:val="24"/>
      <w:szCs w:val="28"/>
      <w:lang/>
    </w:rPr>
  </w:style>
  <w:style w:type="paragraph" w:styleId="5">
    <w:name w:val="heading 5"/>
    <w:basedOn w:val="a"/>
    <w:next w:val="a"/>
    <w:link w:val="5Char"/>
    <w:qFormat/>
    <w:rsid w:val="00964538"/>
    <w:pPr>
      <w:keepNext/>
      <w:widowControl/>
      <w:numPr>
        <w:ilvl w:val="4"/>
        <w:numId w:val="7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4"/>
    </w:pPr>
    <w:rPr>
      <w:rFonts w:ascii="Times New Roman" w:eastAsia="맑은 고딕" w:hAnsi="Times New Roman" w:cs="Times New Roman"/>
      <w:b/>
      <w:bCs/>
      <w:i/>
      <w:iCs/>
      <w:kern w:val="0"/>
      <w:sz w:val="22"/>
      <w:szCs w:val="26"/>
      <w:lang/>
    </w:rPr>
  </w:style>
  <w:style w:type="paragraph" w:styleId="6">
    <w:name w:val="heading 6"/>
    <w:basedOn w:val="a"/>
    <w:next w:val="a"/>
    <w:link w:val="6Char"/>
    <w:qFormat/>
    <w:rsid w:val="00964538"/>
    <w:pPr>
      <w:keepNext/>
      <w:widowControl/>
      <w:numPr>
        <w:ilvl w:val="5"/>
        <w:numId w:val="7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5"/>
    </w:pPr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paragraph" w:styleId="7">
    <w:name w:val="heading 7"/>
    <w:basedOn w:val="a"/>
    <w:next w:val="a"/>
    <w:link w:val="7Char"/>
    <w:qFormat/>
    <w:rsid w:val="00964538"/>
    <w:pPr>
      <w:keepNext/>
      <w:widowControl/>
      <w:numPr>
        <w:ilvl w:val="6"/>
        <w:numId w:val="7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440" w:hanging="1440"/>
      <w:jc w:val="left"/>
      <w:textAlignment w:val="baseline"/>
      <w:outlineLvl w:val="6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964538"/>
    <w:pPr>
      <w:keepNext/>
      <w:widowControl/>
      <w:numPr>
        <w:ilvl w:val="7"/>
        <w:numId w:val="7"/>
      </w:numPr>
      <w:tabs>
        <w:tab w:val="left" w:pos="360"/>
        <w:tab w:val="left" w:pos="720"/>
        <w:tab w:val="left" w:pos="1080"/>
        <w:tab w:val="left" w:pos="1440"/>
        <w:tab w:val="left" w:pos="1800"/>
      </w:tabs>
      <w:wordWrap/>
      <w:overflowPunct w:val="0"/>
      <w:adjustRightInd w:val="0"/>
      <w:spacing w:before="240" w:after="60"/>
      <w:ind w:left="1800" w:hanging="1800"/>
      <w:jc w:val="left"/>
      <w:textAlignment w:val="baseline"/>
      <w:outlineLvl w:val="7"/>
    </w:pPr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a"/>
    <w:qFormat/>
    <w:rsid w:val="00BC4B4B"/>
    <w:pPr>
      <w:keepNext/>
      <w:keepLines/>
      <w:numPr>
        <w:ilvl w:val="1"/>
        <w:numId w:val="1"/>
      </w:numPr>
      <w:tabs>
        <w:tab w:val="clear" w:pos="794"/>
        <w:tab w:val="left" w:pos="499"/>
        <w:tab w:val="left" w:pos="720"/>
      </w:tabs>
      <w:spacing w:before="313"/>
      <w:outlineLvl w:val="1"/>
    </w:pPr>
    <w:rPr>
      <w:rFonts w:ascii="Times New Roman Bold" w:eastAsia="맑은 고딕" w:hAnsi="Times New Roman Bold" w:cs="Times New Roman"/>
      <w:b/>
      <w:kern w:val="0"/>
      <w:sz w:val="24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BC4B4B"/>
    <w:pPr>
      <w:numPr>
        <w:ilvl w:val="2"/>
      </w:numPr>
      <w:tabs>
        <w:tab w:val="clear" w:pos="499"/>
        <w:tab w:val="clear" w:pos="720"/>
        <w:tab w:val="clear" w:pos="794"/>
        <w:tab w:val="left" w:pos="641"/>
        <w:tab w:val="left" w:pos="879"/>
      </w:tabs>
      <w:spacing w:before="181"/>
      <w:outlineLvl w:val="2"/>
    </w:pPr>
    <w:rPr>
      <w:sz w:val="22"/>
    </w:rPr>
  </w:style>
  <w:style w:type="paragraph" w:customStyle="1" w:styleId="3H2">
    <w:name w:val="3H2"/>
    <w:basedOn w:val="3H1"/>
    <w:next w:val="a"/>
    <w:qFormat/>
    <w:rsid w:val="00BC4B4B"/>
    <w:pPr>
      <w:numPr>
        <w:ilvl w:val="3"/>
      </w:numPr>
      <w:tabs>
        <w:tab w:val="clear" w:pos="641"/>
        <w:tab w:val="clear" w:pos="1361"/>
        <w:tab w:val="left" w:pos="1060"/>
      </w:tabs>
      <w:outlineLvl w:val="3"/>
    </w:pPr>
    <w:rPr>
      <w:sz w:val="20"/>
    </w:rPr>
  </w:style>
  <w:style w:type="paragraph" w:customStyle="1" w:styleId="3H3">
    <w:name w:val="3H3"/>
    <w:basedOn w:val="3H2"/>
    <w:next w:val="a"/>
    <w:qFormat/>
    <w:rsid w:val="00BC4B4B"/>
    <w:pPr>
      <w:numPr>
        <w:ilvl w:val="4"/>
      </w:numPr>
      <w:tabs>
        <w:tab w:val="clear" w:pos="879"/>
        <w:tab w:val="clear" w:pos="936"/>
        <w:tab w:val="clear" w:pos="1060"/>
        <w:tab w:val="left" w:pos="1140"/>
        <w:tab w:val="left" w:pos="1361"/>
      </w:tabs>
      <w:outlineLvl w:val="4"/>
    </w:pPr>
  </w:style>
  <w:style w:type="paragraph" w:customStyle="1" w:styleId="3H4">
    <w:name w:val="3H4"/>
    <w:basedOn w:val="3H3"/>
    <w:next w:val="a"/>
    <w:link w:val="3H4Char"/>
    <w:qFormat/>
    <w:rsid w:val="00BC4B4B"/>
    <w:pPr>
      <w:numPr>
        <w:ilvl w:val="5"/>
      </w:numPr>
      <w:tabs>
        <w:tab w:val="clear" w:pos="794"/>
      </w:tabs>
      <w:outlineLvl w:val="5"/>
    </w:pPr>
  </w:style>
  <w:style w:type="paragraph" w:customStyle="1" w:styleId="3H5">
    <w:name w:val="3H5"/>
    <w:basedOn w:val="3H4"/>
    <w:next w:val="a"/>
    <w:qFormat/>
    <w:rsid w:val="00BC4B4B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BC4B4B"/>
    <w:rPr>
      <w:rFonts w:ascii="Times New Roman Bold" w:eastAsia="맑은 고딕" w:hAnsi="Times New Roman Bold" w:cs="Times New Roman"/>
      <w:b/>
      <w:kern w:val="0"/>
      <w:szCs w:val="20"/>
      <w:lang w:val="en-GB" w:eastAsia="en-US"/>
    </w:rPr>
  </w:style>
  <w:style w:type="paragraph" w:customStyle="1" w:styleId="3H6">
    <w:name w:val="3H6"/>
    <w:basedOn w:val="a"/>
    <w:rsid w:val="00BC4B4B"/>
    <w:pPr>
      <w:widowControl/>
      <w:numPr>
        <w:ilvl w:val="7"/>
        <w:numId w:val="1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7">
    <w:name w:val="3H7"/>
    <w:basedOn w:val="a"/>
    <w:rsid w:val="00BC4B4B"/>
    <w:pPr>
      <w:widowControl/>
      <w:numPr>
        <w:ilvl w:val="8"/>
        <w:numId w:val="1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Annex">
    <w:name w:val="3HAnnex"/>
    <w:basedOn w:val="a"/>
    <w:qFormat/>
    <w:rsid w:val="00BC4B4B"/>
    <w:pPr>
      <w:keepNext/>
      <w:keepLines/>
      <w:widowControl/>
      <w:numPr>
        <w:numId w:val="1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480"/>
      <w:jc w:val="center"/>
      <w:textAlignment w:val="baseline"/>
      <w:outlineLvl w:val="0"/>
    </w:pPr>
    <w:rPr>
      <w:rFonts w:ascii="Times New Roman" w:eastAsia="맑은 고딕" w:hAnsi="Times New Roman" w:cs="Times New Roman"/>
      <w:b/>
      <w:noProof/>
      <w:kern w:val="0"/>
      <w:sz w:val="24"/>
      <w:szCs w:val="24"/>
      <w:lang w:val="en-GB" w:eastAsia="en-US"/>
    </w:rPr>
  </w:style>
  <w:style w:type="paragraph" w:customStyle="1" w:styleId="3Tabs">
    <w:name w:val="3 Tabs"/>
    <w:basedOn w:val="a"/>
    <w:link w:val="3TabsChar"/>
    <w:qFormat/>
    <w:rsid w:val="00BC4B4B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wordWrap/>
      <w:overflowPunct w:val="0"/>
      <w:adjustRightInd w:val="0"/>
      <w:spacing w:before="120" w:after="120"/>
      <w:jc w:val="left"/>
      <w:textAlignment w:val="baseline"/>
    </w:pPr>
    <w:rPr>
      <w:rFonts w:ascii="Times New Roman" w:eastAsia="맑은 고딕" w:hAnsi="Times New Roman" w:cs="Times New Roman"/>
      <w:bCs/>
      <w:kern w:val="0"/>
      <w:szCs w:val="20"/>
      <w:lang w:eastAsia="en-US"/>
    </w:rPr>
  </w:style>
  <w:style w:type="paragraph" w:customStyle="1" w:styleId="3U1">
    <w:name w:val="3U1"/>
    <w:basedOn w:val="a"/>
    <w:qFormat/>
    <w:rsid w:val="00BC4B4B"/>
    <w:pPr>
      <w:numPr>
        <w:ilvl w:val="1"/>
        <w:numId w:val="3"/>
      </w:numPr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0">
    <w:name w:val="3U0"/>
    <w:basedOn w:val="a"/>
    <w:qFormat/>
    <w:rsid w:val="00BC4B4B"/>
    <w:pPr>
      <w:numPr>
        <w:numId w:val="3"/>
      </w:numPr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2">
    <w:name w:val="3U2"/>
    <w:basedOn w:val="3U1"/>
    <w:qFormat/>
    <w:rsid w:val="00BC4B4B"/>
    <w:pPr>
      <w:numPr>
        <w:ilvl w:val="2"/>
      </w:numPr>
    </w:pPr>
  </w:style>
  <w:style w:type="paragraph" w:customStyle="1" w:styleId="3U3">
    <w:name w:val="3U3"/>
    <w:basedOn w:val="3U2"/>
    <w:qFormat/>
    <w:rsid w:val="00BC4B4B"/>
    <w:pPr>
      <w:numPr>
        <w:ilvl w:val="3"/>
      </w:numPr>
    </w:pPr>
  </w:style>
  <w:style w:type="paragraph" w:customStyle="1" w:styleId="3U4">
    <w:name w:val="3U4"/>
    <w:basedOn w:val="3U3"/>
    <w:qFormat/>
    <w:rsid w:val="00BC4B4B"/>
    <w:pPr>
      <w:numPr>
        <w:ilvl w:val="4"/>
      </w:numPr>
    </w:pPr>
  </w:style>
  <w:style w:type="paragraph" w:customStyle="1" w:styleId="3U5">
    <w:name w:val="3U5"/>
    <w:basedOn w:val="3U4"/>
    <w:qFormat/>
    <w:rsid w:val="00BC4B4B"/>
    <w:pPr>
      <w:numPr>
        <w:ilvl w:val="5"/>
      </w:numPr>
    </w:pPr>
  </w:style>
  <w:style w:type="paragraph" w:customStyle="1" w:styleId="3U6">
    <w:name w:val="3U6"/>
    <w:basedOn w:val="3U5"/>
    <w:qFormat/>
    <w:rsid w:val="00BC4B4B"/>
    <w:pPr>
      <w:numPr>
        <w:ilvl w:val="6"/>
      </w:numPr>
    </w:pPr>
  </w:style>
  <w:style w:type="paragraph" w:customStyle="1" w:styleId="3U7">
    <w:name w:val="3U7"/>
    <w:basedOn w:val="a"/>
    <w:qFormat/>
    <w:rsid w:val="00BC4B4B"/>
    <w:pPr>
      <w:widowControl/>
      <w:numPr>
        <w:ilvl w:val="7"/>
        <w:numId w:val="3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8">
    <w:name w:val="3U8"/>
    <w:basedOn w:val="3U7"/>
    <w:qFormat/>
    <w:rsid w:val="00BC4B4B"/>
    <w:pPr>
      <w:numPr>
        <w:ilvl w:val="8"/>
      </w:numPr>
    </w:pPr>
  </w:style>
  <w:style w:type="numbering" w:customStyle="1" w:styleId="3DNumbering">
    <w:name w:val="3D Numbering"/>
    <w:uiPriority w:val="99"/>
    <w:rsid w:val="00BC4B4B"/>
    <w:pPr>
      <w:numPr>
        <w:numId w:val="2"/>
      </w:numPr>
    </w:pPr>
  </w:style>
  <w:style w:type="character" w:customStyle="1" w:styleId="3TabsChar">
    <w:name w:val="3 Tabs Char"/>
    <w:link w:val="3Tabs"/>
    <w:rsid w:val="00BC4B4B"/>
    <w:rPr>
      <w:rFonts w:ascii="Times New Roman" w:eastAsia="맑은 고딕" w:hAnsi="Times New Roman" w:cs="Times New Roman"/>
      <w:bCs/>
      <w:kern w:val="0"/>
      <w:szCs w:val="20"/>
      <w:lang w:eastAsia="en-US"/>
    </w:rPr>
  </w:style>
  <w:style w:type="paragraph" w:styleId="a3">
    <w:name w:val="caption"/>
    <w:basedOn w:val="a"/>
    <w:next w:val="a"/>
    <w:link w:val="Char"/>
    <w:qFormat/>
    <w:rsid w:val="00BC4B4B"/>
    <w:pPr>
      <w:keepNext/>
      <w:widowControl/>
      <w:wordWrap/>
      <w:overflowPunct w:val="0"/>
      <w:adjustRightInd w:val="0"/>
      <w:spacing w:before="240" w:after="113"/>
      <w:jc w:val="center"/>
      <w:textAlignment w:val="baseline"/>
    </w:pPr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character" w:customStyle="1" w:styleId="Char">
    <w:name w:val="캡션 Char"/>
    <w:link w:val="a3"/>
    <w:locked/>
    <w:rsid w:val="00BC4B4B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paragraph" w:customStyle="1" w:styleId="3N0">
    <w:name w:val="3N0"/>
    <w:basedOn w:val="a"/>
    <w:link w:val="3N0Char"/>
    <w:qFormat/>
    <w:rsid w:val="00BC4B4B"/>
    <w:pPr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N0Char">
    <w:name w:val="3N0 Char"/>
    <w:link w:val="3N0"/>
    <w:rsid w:val="00BC4B4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BC4B4B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BC4B4B"/>
    <w:pPr>
      <w:numPr>
        <w:ilvl w:val="1"/>
      </w:numPr>
    </w:pPr>
  </w:style>
  <w:style w:type="character" w:customStyle="1" w:styleId="3D0Char">
    <w:name w:val="3D0 Char"/>
    <w:link w:val="3D0"/>
    <w:rsid w:val="00BC4B4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BC4B4B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BC4B4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qFormat/>
    <w:rsid w:val="00BC4B4B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BC4B4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qFormat/>
    <w:rsid w:val="00BC4B4B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BC4B4B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BC4B4B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BC4B4B"/>
    <w:pPr>
      <w:widowControl/>
      <w:numPr>
        <w:ilvl w:val="7"/>
        <w:numId w:val="4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8">
    <w:name w:val="3D8"/>
    <w:basedOn w:val="a"/>
    <w:rsid w:val="00BC4B4B"/>
    <w:pPr>
      <w:widowControl/>
      <w:numPr>
        <w:ilvl w:val="8"/>
        <w:numId w:val="4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0">
    <w:name w:val="3E0"/>
    <w:basedOn w:val="3N0"/>
    <w:qFormat/>
    <w:rsid w:val="00BC4B4B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BC4B4B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BC4B4B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BC4B4B"/>
    <w:pPr>
      <w:widowControl/>
      <w:numPr>
        <w:ilvl w:val="3"/>
        <w:numId w:val="6"/>
      </w:numPr>
      <w:tabs>
        <w:tab w:val="center" w:pos="4865"/>
        <w:tab w:val="right" w:pos="9730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4">
    <w:name w:val="3E4"/>
    <w:basedOn w:val="a"/>
    <w:qFormat/>
    <w:rsid w:val="00BC4B4B"/>
    <w:pPr>
      <w:widowControl/>
      <w:numPr>
        <w:ilvl w:val="4"/>
        <w:numId w:val="6"/>
      </w:numPr>
      <w:tabs>
        <w:tab w:val="center" w:pos="4865"/>
        <w:tab w:val="right" w:pos="9730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5">
    <w:name w:val="3E5"/>
    <w:basedOn w:val="a"/>
    <w:qFormat/>
    <w:rsid w:val="00BC4B4B"/>
    <w:pPr>
      <w:widowControl/>
      <w:numPr>
        <w:ilvl w:val="5"/>
        <w:numId w:val="6"/>
      </w:numPr>
      <w:tabs>
        <w:tab w:val="center" w:pos="4864"/>
        <w:tab w:val="right" w:pos="9729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6">
    <w:name w:val="3E6"/>
    <w:basedOn w:val="a"/>
    <w:qFormat/>
    <w:rsid w:val="00BC4B4B"/>
    <w:pPr>
      <w:widowControl/>
      <w:numPr>
        <w:ilvl w:val="6"/>
        <w:numId w:val="6"/>
      </w:numPr>
      <w:tabs>
        <w:tab w:val="center" w:pos="4864"/>
        <w:tab w:val="right" w:pos="9729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7">
    <w:name w:val="3E7"/>
    <w:basedOn w:val="a"/>
    <w:qFormat/>
    <w:rsid w:val="00BC4B4B"/>
    <w:pPr>
      <w:widowControl/>
      <w:numPr>
        <w:ilvl w:val="7"/>
        <w:numId w:val="6"/>
      </w:numPr>
      <w:tabs>
        <w:tab w:val="center" w:pos="4864"/>
        <w:tab w:val="right" w:pos="9729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8">
    <w:name w:val="3E8"/>
    <w:basedOn w:val="a"/>
    <w:qFormat/>
    <w:rsid w:val="00BC4B4B"/>
    <w:pPr>
      <w:widowControl/>
      <w:numPr>
        <w:ilvl w:val="8"/>
        <w:numId w:val="6"/>
      </w:numPr>
      <w:tabs>
        <w:tab w:val="center" w:pos="4864"/>
        <w:tab w:val="right" w:pos="9729"/>
      </w:tabs>
      <w:wordWrap/>
      <w:overflowPunct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numbering" w:customStyle="1" w:styleId="3DEquation">
    <w:name w:val="3D Equation"/>
    <w:uiPriority w:val="99"/>
    <w:rsid w:val="00BC4B4B"/>
    <w:pPr>
      <w:numPr>
        <w:numId w:val="5"/>
      </w:numPr>
    </w:pPr>
  </w:style>
  <w:style w:type="paragraph" w:styleId="a4">
    <w:name w:val="header"/>
    <w:basedOn w:val="a"/>
    <w:link w:val="Char0"/>
    <w:uiPriority w:val="99"/>
    <w:semiHidden/>
    <w:unhideWhenUsed/>
    <w:rsid w:val="00AA61B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AA61B3"/>
  </w:style>
  <w:style w:type="paragraph" w:styleId="a5">
    <w:name w:val="footer"/>
    <w:basedOn w:val="a"/>
    <w:link w:val="Char1"/>
    <w:uiPriority w:val="99"/>
    <w:semiHidden/>
    <w:unhideWhenUsed/>
    <w:rsid w:val="00AA61B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AA61B3"/>
  </w:style>
  <w:style w:type="paragraph" w:styleId="a6">
    <w:name w:val="Balloon Text"/>
    <w:basedOn w:val="a"/>
    <w:link w:val="Char2"/>
    <w:uiPriority w:val="99"/>
    <w:semiHidden/>
    <w:unhideWhenUsed/>
    <w:rsid w:val="00AA61B3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6"/>
    <w:uiPriority w:val="99"/>
    <w:semiHidden/>
    <w:rsid w:val="00AA61B3"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basedOn w:val="a0"/>
    <w:link w:val="1"/>
    <w:uiPriority w:val="9"/>
    <w:rsid w:val="00964538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964538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964538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964538"/>
    <w:rPr>
      <w:rFonts w:ascii="Times New Roman" w:eastAsia="맑은 고딕" w:hAnsi="Times New Roman" w:cs="Times New Roman"/>
      <w:b/>
      <w:bCs/>
      <w:kern w:val="0"/>
      <w:sz w:val="24"/>
      <w:szCs w:val="28"/>
      <w:lang/>
    </w:rPr>
  </w:style>
  <w:style w:type="character" w:customStyle="1" w:styleId="5Char">
    <w:name w:val="제목 5 Char"/>
    <w:basedOn w:val="a0"/>
    <w:link w:val="5"/>
    <w:rsid w:val="00964538"/>
    <w:rPr>
      <w:rFonts w:ascii="Times New Roman" w:eastAsia="맑은 고딕" w:hAnsi="Times New Roman" w:cs="Times New Roman"/>
      <w:b/>
      <w:bCs/>
      <w:i/>
      <w:iCs/>
      <w:kern w:val="0"/>
      <w:sz w:val="22"/>
      <w:szCs w:val="26"/>
      <w:lang/>
    </w:rPr>
  </w:style>
  <w:style w:type="character" w:customStyle="1" w:styleId="6Char">
    <w:name w:val="제목 6 Char"/>
    <w:basedOn w:val="a0"/>
    <w:link w:val="6"/>
    <w:rsid w:val="00964538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96453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964538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nyoung79.lee@samsung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9</cp:revision>
  <dcterms:created xsi:type="dcterms:W3CDTF">2014-10-06T01:01:00Z</dcterms:created>
  <dcterms:modified xsi:type="dcterms:W3CDTF">2014-10-08T05:33:00Z</dcterms:modified>
</cp:coreProperties>
</file>