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49719E" w:rsidRPr="00134F68" w:rsidTr="00696613">
        <w:tblPrEx>
          <w:tblCellMar>
            <w:top w:w="0" w:type="dxa"/>
            <w:bottom w:w="0" w:type="dxa"/>
          </w:tblCellMar>
        </w:tblPrEx>
        <w:tc>
          <w:tcPr>
            <w:tcW w:w="6408" w:type="dxa"/>
          </w:tcPr>
          <w:p w:rsidR="0049719E" w:rsidRPr="00134F68" w:rsidRDefault="0049719E" w:rsidP="00696613">
            <w:pPr>
              <w:tabs>
                <w:tab w:val="left" w:pos="7200"/>
              </w:tabs>
              <w:spacing w:before="0"/>
              <w:rPr>
                <w:b/>
                <w:szCs w:val="22"/>
                <w:lang w:val="en-CA"/>
              </w:rPr>
            </w:pPr>
            <w:r w:rsidRPr="00134F68">
              <w:rPr>
                <w:b/>
                <w:szCs w:val="22"/>
                <w:lang w:val="en-CA"/>
              </w:rPr>
              <w:pict>
                <v:group id="_x0000_s1026" style="position:absolute;left:0;text-align:left;margin-left:-4.35pt;margin-top:-27.5pt;width:23.3pt;height:24.6pt;z-index:251660288"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noProof/>
                <w:szCs w:val="22"/>
                <w:lang w:val="en-US" w:eastAsia="ko-KR"/>
              </w:rPr>
              <w:drawing>
                <wp:anchor distT="0" distB="0" distL="114300" distR="114300" simplePos="0" relativeHeight="251662336"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Pr>
                <w:b/>
                <w:noProof/>
                <w:szCs w:val="22"/>
                <w:lang w:val="en-US" w:eastAsia="ko-KR"/>
              </w:rPr>
              <w:drawing>
                <wp:anchor distT="0" distB="0" distL="114300" distR="114300" simplePos="0" relativeHeight="251661312"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Pr="00134F68">
              <w:rPr>
                <w:b/>
                <w:szCs w:val="22"/>
                <w:lang w:val="en-CA"/>
              </w:rPr>
              <w:t>Joint Collaborative Team on 3D Video Coding Extensions</w:t>
            </w:r>
          </w:p>
          <w:p w:rsidR="0049719E" w:rsidRPr="00134F68" w:rsidRDefault="0049719E" w:rsidP="00696613">
            <w:pPr>
              <w:tabs>
                <w:tab w:val="left" w:pos="7200"/>
              </w:tabs>
              <w:spacing w:before="0"/>
              <w:rPr>
                <w:b/>
                <w:szCs w:val="22"/>
                <w:lang w:val="en-CA"/>
              </w:rPr>
            </w:pPr>
            <w:r w:rsidRPr="00134F68">
              <w:rPr>
                <w:b/>
                <w:szCs w:val="22"/>
                <w:lang w:val="en-CA"/>
              </w:rPr>
              <w:t>of ITU-T SG 16 WP 3 and ISO/IEC JTC 1/SC 29/WG 11</w:t>
            </w:r>
          </w:p>
          <w:p w:rsidR="0049719E" w:rsidRPr="00134F68" w:rsidRDefault="0049719E" w:rsidP="00696613">
            <w:pPr>
              <w:tabs>
                <w:tab w:val="left" w:pos="7200"/>
              </w:tabs>
              <w:spacing w:before="0"/>
              <w:rPr>
                <w:b/>
                <w:szCs w:val="22"/>
                <w:lang w:val="en-CA"/>
              </w:rPr>
            </w:pPr>
            <w:r w:rsidRPr="00134F68">
              <w:rPr>
                <w:szCs w:val="22"/>
                <w:lang w:val="en-CA"/>
              </w:rPr>
              <w:t>10th Meeting: Strasbourg, FR, 18–24 Oct. 2014</w:t>
            </w:r>
          </w:p>
        </w:tc>
        <w:tc>
          <w:tcPr>
            <w:tcW w:w="3168" w:type="dxa"/>
          </w:tcPr>
          <w:p w:rsidR="0049719E" w:rsidRPr="00134F68" w:rsidRDefault="0049719E" w:rsidP="00696613">
            <w:pPr>
              <w:tabs>
                <w:tab w:val="left" w:pos="7200"/>
              </w:tabs>
              <w:rPr>
                <w:u w:val="single"/>
                <w:lang w:val="en-CA"/>
              </w:rPr>
            </w:pPr>
            <w:r w:rsidRPr="00134F68">
              <w:rPr>
                <w:lang w:val="en-CA"/>
              </w:rPr>
              <w:t>Document: JCT3V-J</w:t>
            </w:r>
            <w:r w:rsidRPr="00134F68">
              <w:rPr>
                <w:highlight w:val="yellow"/>
                <w:u w:val="single"/>
                <w:lang w:val="en-CA"/>
              </w:rPr>
              <w:t>xxxx</w:t>
            </w:r>
          </w:p>
        </w:tc>
      </w:tr>
    </w:tbl>
    <w:p w:rsidR="0049719E" w:rsidRPr="005B217D" w:rsidRDefault="0049719E" w:rsidP="0049719E">
      <w:pPr>
        <w:spacing w:before="0"/>
        <w:rPr>
          <w:lang w:val="en-CA"/>
        </w:rPr>
      </w:pPr>
    </w:p>
    <w:tbl>
      <w:tblPr>
        <w:tblW w:w="0" w:type="auto"/>
        <w:tblLayout w:type="fixed"/>
        <w:tblLook w:val="0000"/>
      </w:tblPr>
      <w:tblGrid>
        <w:gridCol w:w="1458"/>
        <w:gridCol w:w="4050"/>
        <w:gridCol w:w="900"/>
        <w:gridCol w:w="3168"/>
      </w:tblGrid>
      <w:tr w:rsidR="0049719E" w:rsidRPr="00134F68" w:rsidTr="00696613">
        <w:tblPrEx>
          <w:tblCellMar>
            <w:top w:w="0" w:type="dxa"/>
            <w:bottom w:w="0" w:type="dxa"/>
          </w:tblCellMar>
        </w:tblPrEx>
        <w:tc>
          <w:tcPr>
            <w:tcW w:w="1458" w:type="dxa"/>
          </w:tcPr>
          <w:p w:rsidR="0049719E" w:rsidRPr="00134F68" w:rsidRDefault="0049719E" w:rsidP="00696613">
            <w:pPr>
              <w:spacing w:before="60" w:after="60"/>
              <w:rPr>
                <w:i/>
                <w:szCs w:val="22"/>
                <w:lang w:val="en-CA"/>
              </w:rPr>
            </w:pPr>
            <w:r w:rsidRPr="00134F68">
              <w:rPr>
                <w:i/>
                <w:szCs w:val="22"/>
                <w:lang w:val="en-CA"/>
              </w:rPr>
              <w:t>Title:</w:t>
            </w:r>
          </w:p>
        </w:tc>
        <w:tc>
          <w:tcPr>
            <w:tcW w:w="8118" w:type="dxa"/>
            <w:gridSpan w:val="3"/>
          </w:tcPr>
          <w:p w:rsidR="0049719E" w:rsidRPr="00134F68" w:rsidRDefault="0049719E" w:rsidP="00696613">
            <w:pPr>
              <w:spacing w:before="60" w:after="60"/>
              <w:rPr>
                <w:b/>
                <w:szCs w:val="22"/>
                <w:lang w:val="en-CA"/>
              </w:rPr>
            </w:pPr>
            <w:r w:rsidRPr="00134F68">
              <w:rPr>
                <w:rFonts w:hint="eastAsia"/>
                <w:b/>
                <w:szCs w:val="22"/>
                <w:lang w:val="en-CA" w:eastAsia="ko-KR"/>
              </w:rPr>
              <w:t>Depth intra skip coding (DISC) mode</w:t>
            </w:r>
          </w:p>
        </w:tc>
      </w:tr>
      <w:tr w:rsidR="0049719E" w:rsidRPr="00134F68" w:rsidTr="00696613">
        <w:tblPrEx>
          <w:tblCellMar>
            <w:top w:w="0" w:type="dxa"/>
            <w:bottom w:w="0" w:type="dxa"/>
          </w:tblCellMar>
        </w:tblPrEx>
        <w:tc>
          <w:tcPr>
            <w:tcW w:w="1458" w:type="dxa"/>
          </w:tcPr>
          <w:p w:rsidR="0049719E" w:rsidRPr="00134F68" w:rsidRDefault="0049719E" w:rsidP="00696613">
            <w:pPr>
              <w:spacing w:before="60" w:after="60"/>
              <w:rPr>
                <w:i/>
                <w:szCs w:val="22"/>
                <w:lang w:val="en-CA"/>
              </w:rPr>
            </w:pPr>
            <w:r w:rsidRPr="00134F68">
              <w:rPr>
                <w:i/>
                <w:szCs w:val="22"/>
                <w:lang w:val="en-CA"/>
              </w:rPr>
              <w:t>Status:</w:t>
            </w:r>
          </w:p>
        </w:tc>
        <w:tc>
          <w:tcPr>
            <w:tcW w:w="8118" w:type="dxa"/>
            <w:gridSpan w:val="3"/>
          </w:tcPr>
          <w:p w:rsidR="0049719E" w:rsidRPr="00134F68" w:rsidRDefault="0049719E" w:rsidP="00696613">
            <w:pPr>
              <w:spacing w:before="60" w:after="60"/>
              <w:rPr>
                <w:szCs w:val="22"/>
                <w:lang w:val="en-CA"/>
              </w:rPr>
            </w:pPr>
            <w:r w:rsidRPr="00134F68">
              <w:rPr>
                <w:szCs w:val="22"/>
                <w:lang w:val="en-CA" w:eastAsia="ko-KR"/>
              </w:rPr>
              <w:t>Input document</w:t>
            </w:r>
          </w:p>
        </w:tc>
      </w:tr>
      <w:tr w:rsidR="0049719E" w:rsidRPr="00134F68" w:rsidTr="00696613">
        <w:tblPrEx>
          <w:tblCellMar>
            <w:top w:w="0" w:type="dxa"/>
            <w:bottom w:w="0" w:type="dxa"/>
          </w:tblCellMar>
        </w:tblPrEx>
        <w:tc>
          <w:tcPr>
            <w:tcW w:w="1458" w:type="dxa"/>
          </w:tcPr>
          <w:p w:rsidR="0049719E" w:rsidRPr="00134F68" w:rsidRDefault="0049719E" w:rsidP="00696613">
            <w:pPr>
              <w:spacing w:before="60" w:after="60"/>
              <w:rPr>
                <w:i/>
                <w:szCs w:val="22"/>
                <w:lang w:val="en-CA"/>
              </w:rPr>
            </w:pPr>
            <w:r w:rsidRPr="00134F68">
              <w:rPr>
                <w:i/>
                <w:szCs w:val="22"/>
                <w:lang w:val="en-CA"/>
              </w:rPr>
              <w:t>Purpose:</w:t>
            </w:r>
          </w:p>
        </w:tc>
        <w:tc>
          <w:tcPr>
            <w:tcW w:w="8118" w:type="dxa"/>
            <w:gridSpan w:val="3"/>
          </w:tcPr>
          <w:p w:rsidR="0049719E" w:rsidRPr="00134F68" w:rsidRDefault="0049719E" w:rsidP="00696613">
            <w:pPr>
              <w:spacing w:before="60" w:after="60"/>
              <w:rPr>
                <w:szCs w:val="22"/>
                <w:lang w:val="en-CA"/>
              </w:rPr>
            </w:pPr>
            <w:r w:rsidRPr="00134F68">
              <w:rPr>
                <w:szCs w:val="22"/>
                <w:lang w:val="en-CA"/>
              </w:rPr>
              <w:t>Proposal</w:t>
            </w:r>
          </w:p>
        </w:tc>
      </w:tr>
      <w:tr w:rsidR="0049719E" w:rsidRPr="00134F68" w:rsidTr="00696613">
        <w:tblPrEx>
          <w:tblCellMar>
            <w:top w:w="0" w:type="dxa"/>
            <w:bottom w:w="0" w:type="dxa"/>
          </w:tblCellMar>
        </w:tblPrEx>
        <w:tc>
          <w:tcPr>
            <w:tcW w:w="1458" w:type="dxa"/>
          </w:tcPr>
          <w:p w:rsidR="0049719E" w:rsidRPr="00134F68" w:rsidRDefault="0049719E" w:rsidP="00696613">
            <w:pPr>
              <w:spacing w:before="60" w:after="60"/>
              <w:rPr>
                <w:i/>
                <w:szCs w:val="22"/>
                <w:lang w:val="en-CA"/>
              </w:rPr>
            </w:pPr>
            <w:r w:rsidRPr="00134F68">
              <w:rPr>
                <w:i/>
                <w:szCs w:val="22"/>
                <w:lang w:val="en-CA"/>
              </w:rPr>
              <w:t>Author(s) or</w:t>
            </w:r>
            <w:r w:rsidRPr="00134F68">
              <w:rPr>
                <w:i/>
                <w:szCs w:val="22"/>
                <w:lang w:val="en-CA"/>
              </w:rPr>
              <w:br/>
              <w:t>Contact(s):</w:t>
            </w:r>
          </w:p>
        </w:tc>
        <w:tc>
          <w:tcPr>
            <w:tcW w:w="4050" w:type="dxa"/>
          </w:tcPr>
          <w:p w:rsidR="0049719E" w:rsidRPr="00134F68" w:rsidRDefault="0049719E" w:rsidP="00696613">
            <w:pPr>
              <w:spacing w:before="60" w:after="60"/>
              <w:rPr>
                <w:szCs w:val="22"/>
                <w:lang w:val="en-CA" w:eastAsia="ko-KR"/>
              </w:rPr>
            </w:pPr>
            <w:r w:rsidRPr="00134F68">
              <w:rPr>
                <w:szCs w:val="22"/>
                <w:lang w:val="en-CA"/>
              </w:rPr>
              <w:t>Jin Young Lee, Min Woo Park</w:t>
            </w:r>
            <w:r w:rsidRPr="00134F68">
              <w:rPr>
                <w:rFonts w:hint="eastAsia"/>
                <w:szCs w:val="22"/>
                <w:lang w:val="en-CA" w:eastAsia="ko-KR"/>
              </w:rPr>
              <w:t>, and Chanyul Kim</w:t>
            </w:r>
            <w:r w:rsidRPr="00134F68">
              <w:rPr>
                <w:rFonts w:hint="eastAsia"/>
                <w:szCs w:val="22"/>
                <w:lang w:val="en-CA" w:eastAsia="zh-CN"/>
              </w:rPr>
              <w:t xml:space="preserve"> </w:t>
            </w:r>
          </w:p>
        </w:tc>
        <w:tc>
          <w:tcPr>
            <w:tcW w:w="900" w:type="dxa"/>
          </w:tcPr>
          <w:p w:rsidR="0049719E" w:rsidRPr="00134F68" w:rsidRDefault="0049719E" w:rsidP="00696613">
            <w:pPr>
              <w:spacing w:before="60" w:after="60"/>
              <w:rPr>
                <w:szCs w:val="22"/>
                <w:lang w:val="en-CA"/>
              </w:rPr>
            </w:pPr>
            <w:r w:rsidRPr="00134F68">
              <w:rPr>
                <w:szCs w:val="22"/>
                <w:lang w:val="en-CA"/>
              </w:rPr>
              <w:br/>
              <w:t>Email:</w:t>
            </w:r>
          </w:p>
        </w:tc>
        <w:tc>
          <w:tcPr>
            <w:tcW w:w="3168" w:type="dxa"/>
          </w:tcPr>
          <w:p w:rsidR="0049719E" w:rsidRPr="00134F68" w:rsidRDefault="0049719E" w:rsidP="00696613">
            <w:pPr>
              <w:spacing w:before="60" w:after="60"/>
              <w:rPr>
                <w:szCs w:val="22"/>
                <w:lang w:val="en-CA"/>
              </w:rPr>
            </w:pPr>
            <w:r w:rsidRPr="00134F68">
              <w:rPr>
                <w:szCs w:val="22"/>
                <w:lang w:val="en-CA"/>
              </w:rPr>
              <w:br/>
            </w:r>
            <w:hyperlink r:id="rId9" w:history="1">
              <w:r w:rsidRPr="00134F68">
                <w:rPr>
                  <w:color w:val="0000FF"/>
                  <w:u w:val="single"/>
                  <w:lang w:val="en-CA" w:eastAsia="ko-KR"/>
                </w:rPr>
                <w:t>jinyoung79.lee@samsung.com</w:t>
              </w:r>
            </w:hyperlink>
          </w:p>
        </w:tc>
      </w:tr>
      <w:tr w:rsidR="0049719E" w:rsidRPr="00134F68" w:rsidTr="00696613">
        <w:tblPrEx>
          <w:tblCellMar>
            <w:top w:w="0" w:type="dxa"/>
            <w:bottom w:w="0" w:type="dxa"/>
          </w:tblCellMar>
        </w:tblPrEx>
        <w:tc>
          <w:tcPr>
            <w:tcW w:w="1458" w:type="dxa"/>
          </w:tcPr>
          <w:p w:rsidR="0049719E" w:rsidRPr="00134F68" w:rsidRDefault="0049719E" w:rsidP="00696613">
            <w:pPr>
              <w:spacing w:before="60" w:after="60"/>
              <w:rPr>
                <w:i/>
                <w:szCs w:val="22"/>
                <w:lang w:val="en-CA"/>
              </w:rPr>
            </w:pPr>
            <w:r w:rsidRPr="00134F68">
              <w:rPr>
                <w:i/>
                <w:szCs w:val="22"/>
                <w:lang w:val="en-CA"/>
              </w:rPr>
              <w:t>Source:</w:t>
            </w:r>
          </w:p>
        </w:tc>
        <w:tc>
          <w:tcPr>
            <w:tcW w:w="8118" w:type="dxa"/>
            <w:gridSpan w:val="3"/>
          </w:tcPr>
          <w:p w:rsidR="0049719E" w:rsidRPr="00134F68" w:rsidRDefault="0049719E" w:rsidP="00696613">
            <w:pPr>
              <w:spacing w:before="60" w:after="60"/>
              <w:rPr>
                <w:szCs w:val="22"/>
                <w:lang w:val="en-CA"/>
              </w:rPr>
            </w:pPr>
            <w:r w:rsidRPr="00134F68">
              <w:rPr>
                <w:rFonts w:hint="eastAsia"/>
                <w:szCs w:val="22"/>
                <w:lang w:val="en-CA" w:eastAsia="ko-KR"/>
              </w:rPr>
              <w:t>Samsung Electronics Co. Ltd.</w:t>
            </w:r>
          </w:p>
        </w:tc>
      </w:tr>
    </w:tbl>
    <w:p w:rsidR="0049719E" w:rsidRPr="005B217D" w:rsidRDefault="0049719E" w:rsidP="0049719E">
      <w:pPr>
        <w:tabs>
          <w:tab w:val="left" w:pos="1800"/>
          <w:tab w:val="right" w:pos="9360"/>
        </w:tabs>
        <w:spacing w:before="120" w:after="240"/>
        <w:jc w:val="center"/>
        <w:rPr>
          <w:szCs w:val="22"/>
          <w:lang w:val="en-CA"/>
        </w:rPr>
      </w:pPr>
      <w:r w:rsidRPr="005B217D">
        <w:rPr>
          <w:szCs w:val="22"/>
          <w:u w:val="single"/>
          <w:lang w:val="en-CA"/>
        </w:rPr>
        <w:t>_____________________________</w:t>
      </w:r>
    </w:p>
    <w:p w:rsidR="0049719E" w:rsidRPr="0046758F" w:rsidRDefault="0049719E" w:rsidP="0049719E">
      <w:pPr>
        <w:pStyle w:val="1"/>
        <w:rPr>
          <w:lang w:val="en-CA"/>
        </w:rPr>
      </w:pPr>
      <w:r>
        <w:rPr>
          <w:rFonts w:hint="eastAsia"/>
          <w:lang w:val="en-CA" w:eastAsia="ko-KR"/>
        </w:rPr>
        <w:t>Proposed Text</w:t>
      </w:r>
    </w:p>
    <w:p w:rsidR="001852C3" w:rsidRDefault="001852C3" w:rsidP="001852C3">
      <w:pPr>
        <w:pStyle w:val="3H3"/>
        <w:numPr>
          <w:ilvl w:val="0"/>
          <w:numId w:val="0"/>
        </w:numPr>
        <w:rPr>
          <w:lang w:val="en-US" w:eastAsia="ko-KR"/>
        </w:rPr>
      </w:pPr>
      <w:r>
        <w:rPr>
          <w:rFonts w:hint="eastAsia"/>
          <w:lang w:val="en-US" w:eastAsia="ko-KR"/>
        </w:rPr>
        <w:t xml:space="preserve">I. 7.3.6.1 </w:t>
      </w:r>
      <w:r w:rsidRPr="009E72F1">
        <w:rPr>
          <w:lang w:val="en-US"/>
        </w:rPr>
        <w:t>General slice segment header syntax</w:t>
      </w:r>
    </w:p>
    <w:p w:rsidR="008B40C2" w:rsidRPr="008B40C2" w:rsidRDefault="008B40C2" w:rsidP="008B40C2">
      <w:pPr>
        <w:rPr>
          <w:sz w:val="2"/>
          <w:szCs w:val="2"/>
          <w:lang w:val="en-US" w:eastAsia="ko-KR"/>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1852C3" w:rsidRPr="009E72F1" w:rsidTr="00B04E9C">
        <w:trPr>
          <w:cantSplit/>
          <w:trHeight w:val="289"/>
          <w:jc w:val="center"/>
        </w:trPr>
        <w:tc>
          <w:tcPr>
            <w:tcW w:w="7920" w:type="dxa"/>
          </w:tcPr>
          <w:p w:rsidR="001852C3" w:rsidRPr="009E72F1" w:rsidRDefault="00E971F4" w:rsidP="00E971F4">
            <w:pPr>
              <w:pStyle w:val="3Table"/>
              <w:tabs>
                <w:tab w:val="clear" w:pos="215"/>
                <w:tab w:val="clear" w:pos="431"/>
                <w:tab w:val="clear" w:pos="646"/>
                <w:tab w:val="left" w:pos="5"/>
                <w:tab w:val="left" w:pos="335"/>
                <w:tab w:val="left" w:pos="545"/>
              </w:tabs>
              <w:rPr>
                <w:lang w:val="en-US"/>
              </w:rPr>
            </w:pPr>
            <w:r>
              <w:rPr>
                <w:lang w:val="en-US"/>
              </w:rPr>
              <w:tab/>
            </w:r>
            <w:r>
              <w:rPr>
                <w:rFonts w:hint="eastAsia"/>
                <w:lang w:val="en-US"/>
              </w:rPr>
              <w:t>...</w:t>
            </w:r>
          </w:p>
        </w:tc>
        <w:tc>
          <w:tcPr>
            <w:tcW w:w="1152" w:type="dxa"/>
          </w:tcPr>
          <w:p w:rsidR="001852C3" w:rsidRPr="009E72F1" w:rsidRDefault="001852C3" w:rsidP="00B04E9C">
            <w:pPr>
              <w:pStyle w:val="3Table"/>
              <w:rPr>
                <w:lang w:val="en-US"/>
              </w:rPr>
            </w:pPr>
          </w:p>
        </w:tc>
      </w:tr>
      <w:tr w:rsidR="001852C3" w:rsidRPr="009E72F1" w:rsidTr="00B04E9C">
        <w:trPr>
          <w:cantSplit/>
          <w:trHeight w:val="289"/>
          <w:jc w:val="center"/>
        </w:trPr>
        <w:tc>
          <w:tcPr>
            <w:tcW w:w="7920" w:type="dxa"/>
          </w:tcPr>
          <w:p w:rsidR="001852C3" w:rsidRPr="009E72F1" w:rsidRDefault="001852C3" w:rsidP="00B04E9C">
            <w:pPr>
              <w:pStyle w:val="3Table"/>
              <w:rPr>
                <w:lang w:val="en-US"/>
              </w:rPr>
            </w:pPr>
            <w:r w:rsidRPr="009E72F1">
              <w:rPr>
                <w:lang w:val="en-US"/>
              </w:rPr>
              <w:tab/>
            </w:r>
            <w:r w:rsidRPr="009E72F1">
              <w:rPr>
                <w:lang w:val="en-US"/>
              </w:rPr>
              <w:tab/>
            </w:r>
            <w:r w:rsidRPr="009E72F1">
              <w:rPr>
                <w:lang w:val="en-US"/>
              </w:rPr>
              <w:tab/>
              <w:t>if( nuh_layerId &gt; 0  &amp;&amp;  DepthFlag  &amp;&amp;  !</w:t>
            </w:r>
            <w:r w:rsidRPr="009E72F1">
              <w:rPr>
                <w:szCs w:val="22"/>
                <w:lang w:val="en-US"/>
              </w:rPr>
              <w:t xml:space="preserve">MvHevcCompatibilityFlag </w:t>
            </w:r>
            <w:r w:rsidRPr="009E72F1">
              <w:rPr>
                <w:lang w:val="en-US"/>
              </w:rPr>
              <w:t>)</w:t>
            </w:r>
          </w:p>
        </w:tc>
        <w:tc>
          <w:tcPr>
            <w:tcW w:w="1152" w:type="dxa"/>
          </w:tcPr>
          <w:p w:rsidR="001852C3" w:rsidRPr="009E72F1" w:rsidRDefault="001852C3" w:rsidP="00B04E9C">
            <w:pPr>
              <w:pStyle w:val="3Table"/>
              <w:rPr>
                <w:lang w:val="en-US"/>
              </w:rPr>
            </w:pPr>
          </w:p>
        </w:tc>
      </w:tr>
      <w:tr w:rsidR="001852C3" w:rsidRPr="009E72F1" w:rsidTr="00B04E9C">
        <w:trPr>
          <w:cantSplit/>
          <w:trHeight w:val="289"/>
          <w:jc w:val="center"/>
        </w:trPr>
        <w:tc>
          <w:tcPr>
            <w:tcW w:w="7920" w:type="dxa"/>
          </w:tcPr>
          <w:p w:rsidR="001852C3" w:rsidRPr="009E72F1" w:rsidRDefault="001852C3" w:rsidP="003325AC">
            <w:pPr>
              <w:pStyle w:val="3Table"/>
              <w:rPr>
                <w:b/>
                <w:lang w:val="en-US"/>
              </w:rPr>
            </w:pPr>
            <w:r w:rsidRPr="009E72F1">
              <w:rPr>
                <w:lang w:val="en-US"/>
              </w:rPr>
              <w:tab/>
            </w:r>
            <w:r w:rsidRPr="009E72F1">
              <w:rPr>
                <w:lang w:val="en-US"/>
              </w:rPr>
              <w:tab/>
            </w:r>
            <w:r w:rsidRPr="009E72F1">
              <w:rPr>
                <w:lang w:val="en-US"/>
              </w:rPr>
              <w:tab/>
            </w:r>
            <w:r w:rsidRPr="009E72F1">
              <w:rPr>
                <w:lang w:val="en-US"/>
              </w:rPr>
              <w:tab/>
            </w:r>
            <w:del w:id="0" w:author="Samsung" w:date="2014-10-08T15:09:00Z">
              <w:r w:rsidRPr="009E72F1" w:rsidDel="003325AC">
                <w:rPr>
                  <w:b/>
                  <w:lang w:val="en-US"/>
                </w:rPr>
                <w:delText>slice_single_sample_mode_enable_flag</w:delText>
              </w:r>
            </w:del>
            <w:ins w:id="1" w:author="Samsung" w:date="2014-10-08T15:09:00Z">
              <w:r w:rsidR="003325AC">
                <w:rPr>
                  <w:rFonts w:hint="eastAsia"/>
                  <w:b/>
                  <w:lang w:val="en-US"/>
                </w:rPr>
                <w:t>depth_intra_skip_coding_enable_flag</w:t>
              </w:r>
            </w:ins>
          </w:p>
        </w:tc>
        <w:tc>
          <w:tcPr>
            <w:tcW w:w="1152" w:type="dxa"/>
          </w:tcPr>
          <w:p w:rsidR="001852C3" w:rsidRPr="009E72F1" w:rsidRDefault="001852C3" w:rsidP="00B04E9C">
            <w:pPr>
              <w:pStyle w:val="3Table"/>
              <w:rPr>
                <w:lang w:val="en-US"/>
              </w:rPr>
            </w:pPr>
            <w:r w:rsidRPr="009E72F1">
              <w:rPr>
                <w:lang w:val="en-US"/>
              </w:rPr>
              <w:t>u(1)</w:t>
            </w:r>
          </w:p>
        </w:tc>
      </w:tr>
      <w:tr w:rsidR="001852C3" w:rsidRPr="009E72F1" w:rsidTr="00B04E9C">
        <w:trPr>
          <w:cantSplit/>
          <w:trHeight w:val="289"/>
          <w:jc w:val="center"/>
        </w:trPr>
        <w:tc>
          <w:tcPr>
            <w:tcW w:w="7920" w:type="dxa"/>
          </w:tcPr>
          <w:p w:rsidR="001852C3" w:rsidRPr="009E72F1" w:rsidRDefault="00E971F4" w:rsidP="00E971F4">
            <w:pPr>
              <w:pStyle w:val="tablesyntax"/>
              <w:rPr>
                <w:rFonts w:ascii="Times New Roman" w:hAnsi="Times New Roman" w:hint="eastAsia"/>
                <w:lang w:val="en-US" w:eastAsia="ko-KR"/>
              </w:rPr>
            </w:pPr>
            <w:r>
              <w:rPr>
                <w:rFonts w:ascii="Times New Roman" w:hAnsi="Times New Roman" w:hint="eastAsia"/>
                <w:b/>
                <w:lang w:val="en-US" w:eastAsia="ko-KR"/>
              </w:rPr>
              <w:t>...</w:t>
            </w:r>
          </w:p>
        </w:tc>
        <w:tc>
          <w:tcPr>
            <w:tcW w:w="1152" w:type="dxa"/>
          </w:tcPr>
          <w:p w:rsidR="001852C3" w:rsidRPr="009E72F1" w:rsidRDefault="001852C3" w:rsidP="00B04E9C">
            <w:pPr>
              <w:pStyle w:val="tablecell"/>
              <w:rPr>
                <w:lang w:val="en-US"/>
              </w:rPr>
            </w:pPr>
          </w:p>
        </w:tc>
      </w:tr>
    </w:tbl>
    <w:p w:rsidR="008B40C2" w:rsidRPr="009E72F1" w:rsidRDefault="008B40C2" w:rsidP="008B40C2">
      <w:pPr>
        <w:pStyle w:val="3N"/>
        <w:rPr>
          <w:lang w:val="en-US"/>
        </w:rPr>
      </w:pPr>
      <w:del w:id="2" w:author="Samsung" w:date="2014-10-08T15:10:00Z">
        <w:r w:rsidRPr="009E72F1" w:rsidDel="003325AC">
          <w:rPr>
            <w:b/>
            <w:lang w:val="en-US"/>
          </w:rPr>
          <w:delText>slice_single_sample_mode_enable_flag</w:delText>
        </w:r>
      </w:del>
      <w:ins w:id="3" w:author="Samsung" w:date="2014-10-08T15:10:00Z">
        <w:r w:rsidR="003325AC" w:rsidRPr="003325AC">
          <w:rPr>
            <w:rFonts w:hint="eastAsia"/>
            <w:b/>
            <w:lang w:val="en-US" w:eastAsia="ko-KR"/>
          </w:rPr>
          <w:t>depth_intra_skip_coding_enable_flag</w:t>
        </w:r>
      </w:ins>
      <w:del w:id="4" w:author="Samsung" w:date="2014-10-08T15:10:00Z">
        <w:r w:rsidRPr="009E72F1" w:rsidDel="003325AC">
          <w:rPr>
            <w:lang w:val="en-US"/>
          </w:rPr>
          <w:delText xml:space="preserve"> </w:delText>
        </w:r>
      </w:del>
      <w:r w:rsidRPr="009E72F1">
        <w:rPr>
          <w:lang w:val="en-US"/>
        </w:rPr>
        <w:t xml:space="preserve">equal to 1 specifies that the </w:t>
      </w:r>
      <w:del w:id="5" w:author="Samsung" w:date="2014-10-08T15:10:00Z">
        <w:r w:rsidRPr="009E72F1" w:rsidDel="003325AC">
          <w:rPr>
            <w:lang w:val="en-US"/>
          </w:rPr>
          <w:delText>single sample</w:delText>
        </w:r>
      </w:del>
      <w:ins w:id="6" w:author="Samsung" w:date="2014-10-08T15:10:00Z">
        <w:r w:rsidR="003325AC">
          <w:rPr>
            <w:rFonts w:hint="eastAsia"/>
            <w:lang w:val="en-US" w:eastAsia="ko-KR"/>
          </w:rPr>
          <w:t>depth intra skip coding</w:t>
        </w:r>
      </w:ins>
      <w:r w:rsidRPr="009E72F1">
        <w:rPr>
          <w:lang w:val="en-US"/>
        </w:rPr>
        <w:t xml:space="preserve"> mode is enabled for the current slice. </w:t>
      </w:r>
      <w:del w:id="7" w:author="Samsung" w:date="2014-10-08T15:11:00Z">
        <w:r w:rsidRPr="009E72F1" w:rsidDel="003325AC">
          <w:rPr>
            <w:lang w:val="en-US"/>
          </w:rPr>
          <w:delText xml:space="preserve">slice_single_sample_mode_enable_flag </w:delText>
        </w:r>
      </w:del>
      <w:ins w:id="8" w:author="Samsung" w:date="2014-10-08T15:11:00Z">
        <w:r w:rsidR="003325AC">
          <w:rPr>
            <w:rFonts w:hint="eastAsia"/>
            <w:lang w:val="en-US" w:eastAsia="ko-KR"/>
          </w:rPr>
          <w:t xml:space="preserve">depth_intra_skip_coding_enable_flag </w:t>
        </w:r>
      </w:ins>
      <w:r w:rsidRPr="009E72F1">
        <w:rPr>
          <w:lang w:val="en-US"/>
        </w:rPr>
        <w:t xml:space="preserve">equal to 0 specifies that the </w:t>
      </w:r>
      <w:del w:id="9" w:author="Samsung" w:date="2014-10-08T15:11:00Z">
        <w:r w:rsidRPr="009E72F1" w:rsidDel="003325AC">
          <w:rPr>
            <w:lang w:val="en-US"/>
          </w:rPr>
          <w:delText>single sample</w:delText>
        </w:r>
      </w:del>
      <w:ins w:id="10" w:author="Samsung" w:date="2014-10-08T15:11:00Z">
        <w:r w:rsidR="003325AC">
          <w:rPr>
            <w:rFonts w:hint="eastAsia"/>
            <w:lang w:val="en-US" w:eastAsia="ko-KR"/>
          </w:rPr>
          <w:t>depth intra skip coding</w:t>
        </w:r>
      </w:ins>
      <w:r w:rsidRPr="009E72F1">
        <w:rPr>
          <w:lang w:val="en-US"/>
        </w:rPr>
        <w:t xml:space="preserve"> mode is disabled for the current slice. When not present, the value of </w:t>
      </w:r>
      <w:del w:id="11" w:author="Samsung" w:date="2014-10-08T15:11:00Z">
        <w:r w:rsidRPr="009E72F1" w:rsidDel="003325AC">
          <w:rPr>
            <w:lang w:val="en-US"/>
          </w:rPr>
          <w:delText>slice_single_sample_mode_enable_flag</w:delText>
        </w:r>
      </w:del>
      <w:ins w:id="12" w:author="Samsung" w:date="2014-10-08T15:11:00Z">
        <w:r w:rsidR="003325AC">
          <w:rPr>
            <w:rFonts w:hint="eastAsia"/>
            <w:lang w:val="en-US" w:eastAsia="ko-KR"/>
          </w:rPr>
          <w:t>depth_intra_skip_coding_enable_flag</w:t>
        </w:r>
      </w:ins>
      <w:r w:rsidRPr="009E72F1">
        <w:rPr>
          <w:lang w:val="en-US"/>
        </w:rPr>
        <w:t xml:space="preserve"> is inferred to be equal to 0.</w:t>
      </w:r>
    </w:p>
    <w:p w:rsidR="00B04E9C" w:rsidRPr="008B40C2" w:rsidRDefault="00B04E9C">
      <w:pPr>
        <w:rPr>
          <w:b/>
          <w:lang w:val="en-US" w:eastAsia="ko-KR"/>
        </w:rPr>
      </w:pPr>
    </w:p>
    <w:p w:rsidR="001852C3" w:rsidRDefault="008B40C2" w:rsidP="008B40C2">
      <w:pPr>
        <w:pStyle w:val="3H3"/>
        <w:numPr>
          <w:ilvl w:val="0"/>
          <w:numId w:val="0"/>
        </w:numPr>
        <w:rPr>
          <w:lang w:val="en-US" w:eastAsia="ko-KR"/>
        </w:rPr>
      </w:pPr>
      <w:bookmarkStart w:id="13" w:name="_Toc331592172"/>
      <w:r>
        <w:rPr>
          <w:rFonts w:hint="eastAsia"/>
          <w:lang w:val="en-US" w:eastAsia="ko-KR"/>
        </w:rPr>
        <w:t xml:space="preserve">I.7.3.8.5 </w:t>
      </w:r>
      <w:r w:rsidR="001852C3" w:rsidRPr="009E72F1">
        <w:rPr>
          <w:lang w:val="en-US"/>
        </w:rPr>
        <w:t>Coding unit syntax</w:t>
      </w:r>
      <w:bookmarkEnd w:id="13"/>
    </w:p>
    <w:p w:rsidR="008B40C2" w:rsidRPr="008B40C2" w:rsidRDefault="008B40C2" w:rsidP="008B40C2">
      <w:pPr>
        <w:rPr>
          <w:sz w:val="2"/>
          <w:szCs w:val="2"/>
          <w:lang w:val="en-US"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7"/>
        <w:gridCol w:w="1152"/>
      </w:tblGrid>
      <w:tr w:rsidR="001852C3" w:rsidRPr="009E72F1" w:rsidTr="00B04E9C">
        <w:trPr>
          <w:cantSplit/>
          <w:jc w:val="center"/>
        </w:trPr>
        <w:tc>
          <w:tcPr>
            <w:tcW w:w="7917" w:type="dxa"/>
          </w:tcPr>
          <w:p w:rsidR="001852C3" w:rsidRPr="009E72F1" w:rsidRDefault="001852C3" w:rsidP="00B04E9C">
            <w:pPr>
              <w:pStyle w:val="tablesyntax"/>
              <w:rPr>
                <w:rFonts w:ascii="Times New Roman" w:hAnsi="Times New Roman"/>
                <w:lang w:val="en-US" w:eastAsia="ko-KR"/>
              </w:rPr>
            </w:pPr>
            <w:r>
              <w:rPr>
                <w:rFonts w:ascii="Times New Roman" w:hAnsi="Times New Roman"/>
                <w:lang w:val="en-US" w:eastAsia="ko-KR"/>
              </w:rPr>
              <w:t>…</w:t>
            </w:r>
          </w:p>
        </w:tc>
        <w:tc>
          <w:tcPr>
            <w:tcW w:w="1152" w:type="dxa"/>
          </w:tcPr>
          <w:p w:rsidR="001852C3" w:rsidRPr="009E72F1" w:rsidRDefault="001852C3" w:rsidP="00B04E9C">
            <w:pPr>
              <w:pStyle w:val="tablecell"/>
              <w:rPr>
                <w:lang w:val="en-US"/>
              </w:rPr>
            </w:pPr>
          </w:p>
        </w:tc>
      </w:tr>
      <w:tr w:rsidR="001852C3" w:rsidRPr="009E72F1" w:rsidTr="00B04E9C">
        <w:trPr>
          <w:cantSplit/>
          <w:jc w:val="center"/>
        </w:trPr>
        <w:tc>
          <w:tcPr>
            <w:tcW w:w="7917" w:type="dxa"/>
          </w:tcPr>
          <w:p w:rsidR="001852C3" w:rsidRPr="009E72F1" w:rsidRDefault="001852C3" w:rsidP="00B04E9C">
            <w:pPr>
              <w:pStyle w:val="tablesyntax"/>
              <w:rPr>
                <w:rFonts w:ascii="Times New Roman" w:hAnsi="Times New Roman"/>
                <w:lang w:val="en-US"/>
              </w:rPr>
            </w:pPr>
            <w:r w:rsidRPr="009E72F1">
              <w:rPr>
                <w:rFonts w:ascii="Times New Roman" w:hAnsi="Times New Roman"/>
                <w:lang w:val="en-US"/>
              </w:rPr>
              <w:tab/>
              <w:t>if( cu_skip_flag[ x0 ][ y0 ] )</w:t>
            </w:r>
          </w:p>
        </w:tc>
        <w:tc>
          <w:tcPr>
            <w:tcW w:w="1152" w:type="dxa"/>
          </w:tcPr>
          <w:p w:rsidR="001852C3" w:rsidRPr="009E72F1" w:rsidRDefault="001852C3" w:rsidP="00B04E9C">
            <w:pPr>
              <w:pStyle w:val="tablecell"/>
              <w:rPr>
                <w:lang w:val="en-US"/>
              </w:rPr>
            </w:pPr>
          </w:p>
        </w:tc>
      </w:tr>
      <w:tr w:rsidR="001852C3" w:rsidRPr="009E72F1" w:rsidTr="00B04E9C">
        <w:trPr>
          <w:cantSplit/>
          <w:jc w:val="center"/>
        </w:trPr>
        <w:tc>
          <w:tcPr>
            <w:tcW w:w="7917" w:type="dxa"/>
          </w:tcPr>
          <w:p w:rsidR="001852C3" w:rsidRPr="009E72F1" w:rsidRDefault="001852C3" w:rsidP="00B04E9C">
            <w:pPr>
              <w:pStyle w:val="tablesyntax"/>
              <w:rPr>
                <w:rFonts w:ascii="Times New Roman" w:hAnsi="Times New Roman"/>
                <w:lang w:val="en-US"/>
              </w:rPr>
            </w:pPr>
            <w:r w:rsidRPr="009E72F1">
              <w:rPr>
                <w:rFonts w:ascii="Times New Roman" w:hAnsi="Times New Roman"/>
                <w:lang w:val="en-US"/>
              </w:rPr>
              <w:tab/>
            </w:r>
            <w:r w:rsidRPr="009E72F1">
              <w:rPr>
                <w:rFonts w:ascii="Times New Roman" w:hAnsi="Times New Roman"/>
                <w:lang w:val="en-US"/>
              </w:rPr>
              <w:tab/>
              <w:t>prediction_unit( x0, y0, </w:t>
            </w:r>
            <w:r w:rsidRPr="009E72F1">
              <w:rPr>
                <w:rFonts w:ascii="Times New Roman" w:hAnsi="Times New Roman"/>
                <w:lang w:val="en-US" w:eastAsia="ko-KR"/>
              </w:rPr>
              <w:t>nCbS, nCbS</w:t>
            </w:r>
            <w:r w:rsidRPr="009E72F1">
              <w:rPr>
                <w:rFonts w:ascii="Times New Roman" w:hAnsi="Times New Roman"/>
                <w:lang w:val="en-US"/>
              </w:rPr>
              <w:t> )</w:t>
            </w:r>
          </w:p>
        </w:tc>
        <w:tc>
          <w:tcPr>
            <w:tcW w:w="1152" w:type="dxa"/>
          </w:tcPr>
          <w:p w:rsidR="001852C3" w:rsidRPr="009E72F1" w:rsidRDefault="001852C3" w:rsidP="00B04E9C">
            <w:pPr>
              <w:pStyle w:val="tablecell"/>
              <w:rPr>
                <w:lang w:val="en-US"/>
              </w:rPr>
            </w:pPr>
          </w:p>
        </w:tc>
      </w:tr>
      <w:tr w:rsidR="001852C3" w:rsidRPr="009E72F1" w:rsidTr="00B04E9C">
        <w:trPr>
          <w:cantSplit/>
          <w:jc w:val="center"/>
        </w:trPr>
        <w:tc>
          <w:tcPr>
            <w:tcW w:w="7917" w:type="dxa"/>
          </w:tcPr>
          <w:p w:rsidR="001852C3" w:rsidRPr="009E72F1" w:rsidRDefault="001852C3" w:rsidP="00B04E9C">
            <w:pPr>
              <w:pStyle w:val="tablesyntax"/>
              <w:rPr>
                <w:rFonts w:ascii="Times New Roman" w:hAnsi="Times New Roman"/>
                <w:lang w:val="en-US"/>
              </w:rPr>
            </w:pPr>
            <w:r w:rsidRPr="009E72F1">
              <w:rPr>
                <w:rFonts w:ascii="Times New Roman" w:hAnsi="Times New Roman"/>
                <w:lang w:val="en-US"/>
              </w:rPr>
              <w:tab/>
              <w:t>else if( slice_single_sample_mode_enable_flag )</w:t>
            </w:r>
          </w:p>
        </w:tc>
        <w:tc>
          <w:tcPr>
            <w:tcW w:w="1152" w:type="dxa"/>
          </w:tcPr>
          <w:p w:rsidR="001852C3" w:rsidRPr="009E72F1" w:rsidRDefault="001852C3" w:rsidP="00B04E9C">
            <w:pPr>
              <w:pStyle w:val="tablecell"/>
              <w:rPr>
                <w:lang w:val="en-US"/>
              </w:rPr>
            </w:pPr>
          </w:p>
        </w:tc>
      </w:tr>
      <w:tr w:rsidR="001852C3" w:rsidRPr="009E72F1" w:rsidTr="00B04E9C">
        <w:trPr>
          <w:cantSplit/>
          <w:jc w:val="center"/>
        </w:trPr>
        <w:tc>
          <w:tcPr>
            <w:tcW w:w="7917" w:type="dxa"/>
          </w:tcPr>
          <w:p w:rsidR="001852C3" w:rsidRPr="009E72F1" w:rsidRDefault="001852C3" w:rsidP="003325AC">
            <w:pPr>
              <w:pStyle w:val="tablesyntax"/>
              <w:rPr>
                <w:rFonts w:ascii="Times New Roman" w:hAnsi="Times New Roman"/>
                <w:lang w:val="en-US"/>
              </w:rPr>
            </w:pPr>
            <w:r w:rsidRPr="009E72F1">
              <w:rPr>
                <w:rFonts w:ascii="Times New Roman" w:hAnsi="Times New Roman"/>
                <w:lang w:val="en-US"/>
              </w:rPr>
              <w:tab/>
            </w:r>
            <w:r w:rsidRPr="009E72F1">
              <w:rPr>
                <w:rFonts w:ascii="Times New Roman" w:hAnsi="Times New Roman"/>
                <w:lang w:val="en-US"/>
              </w:rPr>
              <w:tab/>
            </w:r>
            <w:del w:id="14" w:author="Samsung" w:date="2014-10-08T15:12:00Z">
              <w:r w:rsidRPr="009E72F1" w:rsidDel="003325AC">
                <w:rPr>
                  <w:rFonts w:ascii="Times New Roman" w:hAnsi="Times New Roman"/>
                  <w:b/>
                  <w:lang w:val="en-US"/>
                </w:rPr>
                <w:delText>single_sample_flag</w:delText>
              </w:r>
            </w:del>
            <w:ins w:id="15" w:author="Samsung" w:date="2014-10-08T15:12:00Z">
              <w:r w:rsidR="003325AC" w:rsidRPr="003325AC">
                <w:rPr>
                  <w:rFonts w:ascii="Times New Roman" w:hAnsi="Times New Roman" w:hint="eastAsia"/>
                  <w:b/>
                  <w:lang w:val="en-US" w:eastAsia="ko-KR"/>
                </w:rPr>
                <w:t>disc_flag</w:t>
              </w:r>
            </w:ins>
            <w:r w:rsidRPr="009E72F1">
              <w:rPr>
                <w:rFonts w:ascii="Times New Roman" w:hAnsi="Times New Roman"/>
                <w:lang w:val="en-US"/>
              </w:rPr>
              <w:t>[ x0 ][ y0 ]</w:t>
            </w:r>
          </w:p>
        </w:tc>
        <w:tc>
          <w:tcPr>
            <w:tcW w:w="1152" w:type="dxa"/>
          </w:tcPr>
          <w:p w:rsidR="001852C3" w:rsidRPr="009E72F1" w:rsidRDefault="001852C3" w:rsidP="00B04E9C">
            <w:pPr>
              <w:pStyle w:val="tablecell"/>
              <w:rPr>
                <w:lang w:val="en-US"/>
              </w:rPr>
            </w:pPr>
            <w:r w:rsidRPr="009E72F1">
              <w:rPr>
                <w:lang w:val="en-US"/>
              </w:rPr>
              <w:t>ae(v)</w:t>
            </w:r>
          </w:p>
        </w:tc>
      </w:tr>
      <w:tr w:rsidR="001852C3" w:rsidRPr="009E72F1" w:rsidTr="00B04E9C">
        <w:trPr>
          <w:cantSplit/>
          <w:jc w:val="center"/>
        </w:trPr>
        <w:tc>
          <w:tcPr>
            <w:tcW w:w="7917" w:type="dxa"/>
          </w:tcPr>
          <w:p w:rsidR="001852C3" w:rsidRPr="009E72F1" w:rsidRDefault="001852C3" w:rsidP="003325AC">
            <w:pPr>
              <w:pStyle w:val="tablesyntax"/>
              <w:rPr>
                <w:rFonts w:ascii="Times New Roman" w:hAnsi="Times New Roman"/>
                <w:lang w:val="en-US"/>
              </w:rPr>
            </w:pPr>
            <w:r w:rsidRPr="009E72F1">
              <w:rPr>
                <w:rFonts w:ascii="Times New Roman" w:hAnsi="Times New Roman"/>
                <w:lang w:val="en-US"/>
              </w:rPr>
              <w:tab/>
              <w:t>if( !cu_skip_flag[ x0 ][ y0 ]  &amp;&amp;  !</w:t>
            </w:r>
            <w:del w:id="16" w:author="Samsung" w:date="2014-10-08T15:13:00Z">
              <w:r w:rsidRPr="009E72F1" w:rsidDel="003325AC">
                <w:rPr>
                  <w:rFonts w:ascii="Times New Roman" w:hAnsi="Times New Roman"/>
                  <w:lang w:val="en-US"/>
                </w:rPr>
                <w:delText>single_sample_flag</w:delText>
              </w:r>
            </w:del>
            <w:ins w:id="17" w:author="Samsung" w:date="2014-10-08T15:13:00Z">
              <w:r w:rsidR="003325AC">
                <w:rPr>
                  <w:rFonts w:ascii="Times New Roman" w:hAnsi="Times New Roman" w:hint="eastAsia"/>
                  <w:lang w:val="en-US" w:eastAsia="ko-KR"/>
                </w:rPr>
                <w:t>disc_flag</w:t>
              </w:r>
            </w:ins>
            <w:r w:rsidRPr="009E72F1">
              <w:rPr>
                <w:rFonts w:ascii="Times New Roman" w:hAnsi="Times New Roman"/>
                <w:lang w:val="en-US"/>
              </w:rPr>
              <w:t>[ x0 ][ y0 ] ) {</w:t>
            </w:r>
          </w:p>
        </w:tc>
        <w:tc>
          <w:tcPr>
            <w:tcW w:w="1152" w:type="dxa"/>
          </w:tcPr>
          <w:p w:rsidR="001852C3" w:rsidRPr="009E72F1" w:rsidRDefault="001852C3" w:rsidP="00B04E9C">
            <w:pPr>
              <w:pStyle w:val="tablecell"/>
              <w:rPr>
                <w:lang w:val="en-US"/>
              </w:rPr>
            </w:pPr>
          </w:p>
        </w:tc>
      </w:tr>
      <w:tr w:rsidR="001852C3" w:rsidRPr="009E72F1" w:rsidTr="00B04E9C">
        <w:trPr>
          <w:cantSplit/>
          <w:jc w:val="center"/>
        </w:trPr>
        <w:tc>
          <w:tcPr>
            <w:tcW w:w="7917" w:type="dxa"/>
          </w:tcPr>
          <w:p w:rsidR="001852C3" w:rsidRPr="009E72F1" w:rsidRDefault="001852C3" w:rsidP="00B04E9C">
            <w:pPr>
              <w:pStyle w:val="tablesyntax"/>
              <w:rPr>
                <w:rFonts w:ascii="Times New Roman" w:hAnsi="Times New Roman"/>
                <w:lang w:val="en-US" w:eastAsia="ko-KR"/>
              </w:rPr>
            </w:pPr>
            <w:r>
              <w:rPr>
                <w:rFonts w:ascii="Times New Roman" w:hAnsi="Times New Roman"/>
                <w:lang w:val="en-US" w:eastAsia="ko-KR"/>
              </w:rPr>
              <w:t>…</w:t>
            </w:r>
          </w:p>
        </w:tc>
        <w:tc>
          <w:tcPr>
            <w:tcW w:w="1152" w:type="dxa"/>
          </w:tcPr>
          <w:p w:rsidR="001852C3" w:rsidRPr="009E72F1" w:rsidRDefault="001852C3" w:rsidP="00B04E9C">
            <w:pPr>
              <w:pStyle w:val="tablecell"/>
              <w:rPr>
                <w:lang w:val="en-US" w:eastAsia="ko-KR"/>
              </w:rPr>
            </w:pPr>
          </w:p>
        </w:tc>
      </w:tr>
      <w:tr w:rsidR="001852C3" w:rsidRPr="009E72F1" w:rsidTr="00B04E9C">
        <w:trPr>
          <w:cantSplit/>
          <w:jc w:val="center"/>
        </w:trPr>
        <w:tc>
          <w:tcPr>
            <w:tcW w:w="7917" w:type="dxa"/>
          </w:tcPr>
          <w:p w:rsidR="001852C3" w:rsidRPr="009E72F1" w:rsidRDefault="001852C3" w:rsidP="003325AC">
            <w:pPr>
              <w:pStyle w:val="tablesyntax"/>
              <w:rPr>
                <w:rFonts w:ascii="Times New Roman" w:hAnsi="Times New Roman"/>
                <w:lang w:val="en-US"/>
              </w:rPr>
            </w:pPr>
            <w:r w:rsidRPr="009E72F1">
              <w:rPr>
                <w:rFonts w:ascii="Times New Roman" w:hAnsi="Times New Roman"/>
                <w:lang w:val="en-US"/>
              </w:rPr>
              <w:tab/>
              <w:t>if( !cu_skip_flag[ x0 ][ y0 ]  &amp;&amp;  !</w:t>
            </w:r>
            <w:del w:id="18" w:author="Samsung" w:date="2014-10-08T15:13:00Z">
              <w:r w:rsidRPr="009E72F1" w:rsidDel="003325AC">
                <w:rPr>
                  <w:rFonts w:ascii="Times New Roman" w:hAnsi="Times New Roman"/>
                  <w:lang w:val="en-US"/>
                </w:rPr>
                <w:delText>single_sample_flag</w:delText>
              </w:r>
            </w:del>
            <w:ins w:id="19" w:author="Samsung" w:date="2014-10-08T15:13:00Z">
              <w:r w:rsidR="003325AC">
                <w:rPr>
                  <w:rFonts w:ascii="Times New Roman" w:hAnsi="Times New Roman" w:hint="eastAsia"/>
                  <w:lang w:val="en-US" w:eastAsia="ko-KR"/>
                </w:rPr>
                <w:t>disc_flag</w:t>
              </w:r>
            </w:ins>
            <w:r w:rsidRPr="009E72F1">
              <w:rPr>
                <w:rFonts w:ascii="Times New Roman" w:hAnsi="Times New Roman"/>
                <w:lang w:val="en-US"/>
              </w:rPr>
              <w:t xml:space="preserve"> [ x0 ][ y0 ]  </w:t>
            </w:r>
            <w:r w:rsidRPr="009E72F1">
              <w:rPr>
                <w:rFonts w:ascii="Times New Roman" w:hAnsi="Times New Roman"/>
                <w:lang w:val="en-US"/>
              </w:rPr>
              <w:br/>
            </w:r>
            <w:r w:rsidRPr="009E72F1">
              <w:rPr>
                <w:rFonts w:ascii="Times New Roman" w:hAnsi="Times New Roman"/>
                <w:lang w:val="en-US"/>
              </w:rPr>
              <w:tab/>
            </w:r>
            <w:r w:rsidRPr="009E72F1">
              <w:rPr>
                <w:rFonts w:ascii="Times New Roman" w:hAnsi="Times New Roman"/>
                <w:lang w:val="en-US"/>
              </w:rPr>
              <w:tab/>
              <w:t>&amp;&amp; !sdc_flag</w:t>
            </w:r>
            <w:r w:rsidRPr="009E72F1">
              <w:rPr>
                <w:rFonts w:ascii="Times New Roman" w:hAnsi="Times New Roman"/>
                <w:lang w:val="en-US" w:eastAsia="ko-KR"/>
              </w:rPr>
              <w:t xml:space="preserve">[ x0 ][ y0 ] &amp;&amp;  </w:t>
            </w:r>
            <w:r w:rsidRPr="009E72F1">
              <w:rPr>
                <w:rFonts w:ascii="Times New Roman" w:hAnsi="Times New Roman"/>
                <w:lang w:val="en-US"/>
              </w:rPr>
              <w:t>!pcm_flag</w:t>
            </w:r>
            <w:r w:rsidRPr="009E72F1">
              <w:rPr>
                <w:rFonts w:ascii="Times New Roman" w:hAnsi="Times New Roman"/>
                <w:lang w:val="en-US" w:eastAsia="ko-KR"/>
              </w:rPr>
              <w:t xml:space="preserve">[ x0 ][ y0 ] </w:t>
            </w:r>
            <w:r w:rsidRPr="009E72F1">
              <w:rPr>
                <w:rFonts w:ascii="Times New Roman" w:hAnsi="Times New Roman"/>
                <w:lang w:val="en-US"/>
              </w:rPr>
              <w:t>) {</w:t>
            </w:r>
          </w:p>
        </w:tc>
        <w:tc>
          <w:tcPr>
            <w:tcW w:w="1152" w:type="dxa"/>
          </w:tcPr>
          <w:p w:rsidR="001852C3" w:rsidRPr="009E72F1" w:rsidRDefault="001852C3" w:rsidP="00B04E9C">
            <w:pPr>
              <w:pStyle w:val="tablecell"/>
              <w:rPr>
                <w:lang w:val="en-US" w:eastAsia="ko-KR"/>
              </w:rPr>
            </w:pPr>
            <w:r w:rsidRPr="009E72F1">
              <w:rPr>
                <w:lang w:val="en-US" w:eastAsia="ko-KR"/>
              </w:rPr>
              <w:t>ae(v)</w:t>
            </w:r>
          </w:p>
        </w:tc>
      </w:tr>
      <w:tr w:rsidR="001852C3" w:rsidRPr="009E72F1" w:rsidTr="00B04E9C">
        <w:trPr>
          <w:cantSplit/>
          <w:jc w:val="center"/>
        </w:trPr>
        <w:tc>
          <w:tcPr>
            <w:tcW w:w="7917" w:type="dxa"/>
          </w:tcPr>
          <w:p w:rsidR="001852C3" w:rsidRPr="009E72F1" w:rsidRDefault="001852C3" w:rsidP="00B04E9C">
            <w:pPr>
              <w:pStyle w:val="tablesyntax"/>
              <w:rPr>
                <w:rFonts w:ascii="Times New Roman" w:hAnsi="Times New Roman"/>
                <w:lang w:val="en-US" w:eastAsia="ko-KR"/>
              </w:rPr>
            </w:pPr>
            <w:r>
              <w:rPr>
                <w:rFonts w:ascii="Times New Roman" w:hAnsi="Times New Roman"/>
                <w:lang w:val="en-US" w:eastAsia="ko-KR"/>
              </w:rPr>
              <w:t>…</w:t>
            </w:r>
          </w:p>
        </w:tc>
        <w:tc>
          <w:tcPr>
            <w:tcW w:w="1152" w:type="dxa"/>
          </w:tcPr>
          <w:p w:rsidR="001852C3" w:rsidRPr="009E72F1" w:rsidRDefault="001852C3" w:rsidP="00B04E9C">
            <w:pPr>
              <w:pStyle w:val="tablecell"/>
              <w:rPr>
                <w:lang w:val="en-US"/>
              </w:rPr>
            </w:pPr>
          </w:p>
        </w:tc>
      </w:tr>
    </w:tbl>
    <w:p w:rsidR="001852C3" w:rsidRPr="009E72F1" w:rsidRDefault="001852C3" w:rsidP="001852C3">
      <w:pPr>
        <w:pStyle w:val="3N0"/>
        <w:rPr>
          <w:noProof/>
        </w:rPr>
      </w:pPr>
      <w:del w:id="20" w:author="Samsung" w:date="2014-10-08T15:13:00Z">
        <w:r w:rsidRPr="009E72F1" w:rsidDel="003325AC">
          <w:rPr>
            <w:b/>
            <w:noProof/>
          </w:rPr>
          <w:delText>single_sample_flag</w:delText>
        </w:r>
      </w:del>
      <w:ins w:id="21" w:author="Samsung" w:date="2014-10-08T15:13:00Z">
        <w:r w:rsidR="003325AC">
          <w:rPr>
            <w:rFonts w:hint="eastAsia"/>
            <w:b/>
            <w:noProof/>
            <w:lang w:eastAsia="ko-KR"/>
          </w:rPr>
          <w:t>disc_flag</w:t>
        </w:r>
      </w:ins>
      <w:r w:rsidRPr="009E72F1">
        <w:rPr>
          <w:noProof/>
        </w:rPr>
        <w:t xml:space="preserve">[ x0 ][ y0 ] equal to 1 specifies that the </w:t>
      </w:r>
      <w:del w:id="22" w:author="Samsung" w:date="2014-10-08T15:13:00Z">
        <w:r w:rsidRPr="009E72F1" w:rsidDel="003325AC">
          <w:rPr>
            <w:noProof/>
          </w:rPr>
          <w:delText>single depth</w:delText>
        </w:r>
      </w:del>
      <w:ins w:id="23" w:author="Samsung" w:date="2014-10-08T15:14:00Z">
        <w:r w:rsidR="003325AC">
          <w:rPr>
            <w:rFonts w:hint="eastAsia"/>
            <w:noProof/>
            <w:lang w:eastAsia="ko-KR"/>
          </w:rPr>
          <w:t xml:space="preserve"> </w:t>
        </w:r>
      </w:ins>
      <w:ins w:id="24" w:author="Samsung" w:date="2014-10-08T15:13:00Z">
        <w:r w:rsidR="003325AC">
          <w:rPr>
            <w:rFonts w:hint="eastAsia"/>
            <w:noProof/>
            <w:lang w:eastAsia="ko-KR"/>
          </w:rPr>
          <w:t>depth intra skip coding</w:t>
        </w:r>
      </w:ins>
      <w:r w:rsidRPr="009E72F1">
        <w:rPr>
          <w:noProof/>
        </w:rPr>
        <w:t xml:space="preserve"> mode is used for the current coding unit</w:t>
      </w:r>
      <w:ins w:id="25" w:author="Samsung" w:date="2014-10-08T15:14:00Z">
        <w:r w:rsidR="003325AC">
          <w:rPr>
            <w:rFonts w:hint="eastAsia"/>
            <w:noProof/>
            <w:lang w:eastAsia="ko-KR"/>
          </w:rPr>
          <w:t>.</w:t>
        </w:r>
      </w:ins>
      <w:r w:rsidRPr="009E72F1">
        <w:rPr>
          <w:noProof/>
        </w:rPr>
        <w:t xml:space="preserve"> </w:t>
      </w:r>
      <w:del w:id="26" w:author="Samsung" w:date="2014-10-08T15:14:00Z">
        <w:r w:rsidRPr="009E72F1" w:rsidDel="003325AC">
          <w:rPr>
            <w:noProof/>
          </w:rPr>
          <w:delText>single_sample_flag</w:delText>
        </w:r>
      </w:del>
      <w:ins w:id="27" w:author="Samsung" w:date="2014-10-08T15:14:00Z">
        <w:r w:rsidR="003325AC">
          <w:rPr>
            <w:rFonts w:hint="eastAsia"/>
            <w:noProof/>
            <w:lang w:eastAsia="ko-KR"/>
          </w:rPr>
          <w:t>disc_flag</w:t>
        </w:r>
      </w:ins>
      <w:r w:rsidRPr="009E72F1">
        <w:rPr>
          <w:noProof/>
        </w:rPr>
        <w:t xml:space="preserve">[ x0 ][ y0 ] equal to 0 specifies that the </w:t>
      </w:r>
      <w:del w:id="28" w:author="Samsung" w:date="2014-10-08T15:14:00Z">
        <w:r w:rsidRPr="009E72F1" w:rsidDel="003325AC">
          <w:rPr>
            <w:noProof/>
          </w:rPr>
          <w:delText>single depth</w:delText>
        </w:r>
      </w:del>
      <w:ins w:id="29" w:author="Samsung" w:date="2014-10-08T15:14:00Z">
        <w:r w:rsidR="003325AC">
          <w:rPr>
            <w:rFonts w:hint="eastAsia"/>
            <w:noProof/>
            <w:lang w:eastAsia="ko-KR"/>
          </w:rPr>
          <w:t xml:space="preserve"> depth intra skip coding</w:t>
        </w:r>
      </w:ins>
      <w:r w:rsidRPr="009E72F1">
        <w:rPr>
          <w:noProof/>
        </w:rPr>
        <w:t xml:space="preserve"> mode is not used for the current coding unit. When not present, the value of </w:t>
      </w:r>
      <w:del w:id="30" w:author="Samsung" w:date="2014-10-08T15:14:00Z">
        <w:r w:rsidRPr="009E72F1" w:rsidDel="003325AC">
          <w:rPr>
            <w:noProof/>
          </w:rPr>
          <w:delText>single_sample_flag</w:delText>
        </w:r>
      </w:del>
      <w:ins w:id="31" w:author="Samsung" w:date="2014-10-08T15:14:00Z">
        <w:r w:rsidR="003325AC">
          <w:rPr>
            <w:rFonts w:hint="eastAsia"/>
            <w:noProof/>
            <w:lang w:eastAsia="ko-KR"/>
          </w:rPr>
          <w:t>disc_flag</w:t>
        </w:r>
      </w:ins>
      <w:r w:rsidRPr="009E72F1">
        <w:rPr>
          <w:noProof/>
        </w:rPr>
        <w:t>[ x0 ][ y0 ] is inferred to be equal to 0.</w:t>
      </w:r>
    </w:p>
    <w:p w:rsidR="001852C3" w:rsidRPr="009E72F1" w:rsidRDefault="001852C3" w:rsidP="001852C3">
      <w:pPr>
        <w:pStyle w:val="3N0"/>
        <w:rPr>
          <w:noProof/>
        </w:rPr>
      </w:pPr>
      <w:r w:rsidRPr="009E72F1">
        <w:rPr>
          <w:b/>
          <w:noProof/>
        </w:rPr>
        <w:t>pred_mode_flag</w:t>
      </w:r>
      <w:r w:rsidRPr="009E72F1">
        <w:rPr>
          <w:noProof/>
        </w:rPr>
        <w:t xml:space="preserve"> equal to 0 specifies that the current coding unit is coded in inter prediction mode. pred_mode_flag equal to 1 specifies that the current coding unit is coded in intra prediction mode. The variable CuPredMode[ x ][ y ] is derived as follows</w:t>
      </w:r>
      <w:r w:rsidRPr="009E72F1">
        <w:t xml:space="preserve"> for x = x0..x0 + nCbS − 1 and y = y0..y0 + nCbS − 1:</w:t>
      </w:r>
    </w:p>
    <w:p w:rsidR="001852C3" w:rsidRPr="009E72F1" w:rsidRDefault="001852C3" w:rsidP="001852C3">
      <w:pPr>
        <w:pStyle w:val="3D0"/>
        <w:rPr>
          <w:noProof/>
        </w:rPr>
      </w:pPr>
      <w:r w:rsidRPr="009E72F1">
        <w:rPr>
          <w:noProof/>
          <w:lang w:eastAsia="ko-KR"/>
        </w:rPr>
        <w:t>If pred_mode_flag is equal to 0</w:t>
      </w:r>
      <w:r w:rsidRPr="009E72F1">
        <w:rPr>
          <w:noProof/>
        </w:rPr>
        <w:t>, CuPredMode</w:t>
      </w:r>
      <w:r w:rsidRPr="009E72F1">
        <w:t>[ x ][ y ]</w:t>
      </w:r>
      <w:r w:rsidRPr="009E72F1">
        <w:rPr>
          <w:noProof/>
        </w:rPr>
        <w:t xml:space="preserve"> is set equal to MODE_INTER.</w:t>
      </w:r>
    </w:p>
    <w:p w:rsidR="001852C3" w:rsidRPr="009E72F1" w:rsidRDefault="001852C3" w:rsidP="001852C3">
      <w:pPr>
        <w:pStyle w:val="3D0"/>
        <w:rPr>
          <w:noProof/>
        </w:rPr>
      </w:pPr>
      <w:r w:rsidRPr="009E72F1">
        <w:rPr>
          <w:noProof/>
          <w:lang w:eastAsia="ko-KR"/>
        </w:rPr>
        <w:t>Otherwise</w:t>
      </w:r>
      <w:r w:rsidRPr="009E72F1">
        <w:rPr>
          <w:noProof/>
        </w:rPr>
        <w:t xml:space="preserve"> (pred_mode_flag is equal to 1</w:t>
      </w:r>
      <w:r w:rsidRPr="009E72F1">
        <w:rPr>
          <w:noProof/>
          <w:lang w:eastAsia="ko-KR"/>
        </w:rPr>
        <w:t>),</w:t>
      </w:r>
      <w:r w:rsidRPr="009E72F1">
        <w:rPr>
          <w:noProof/>
        </w:rPr>
        <w:t xml:space="preserve"> CuPredMode</w:t>
      </w:r>
      <w:r w:rsidRPr="009E72F1">
        <w:t>[ x ][ y ]</w:t>
      </w:r>
      <w:r w:rsidRPr="009E72F1">
        <w:rPr>
          <w:noProof/>
        </w:rPr>
        <w:t xml:space="preserve"> is set equal to MODE_INTRA.</w:t>
      </w:r>
    </w:p>
    <w:p w:rsidR="001852C3" w:rsidRPr="009E72F1" w:rsidRDefault="001852C3" w:rsidP="001852C3">
      <w:pPr>
        <w:pStyle w:val="3N0"/>
        <w:rPr>
          <w:noProof/>
          <w:lang w:eastAsia="ko-KR"/>
        </w:rPr>
      </w:pPr>
      <w:r w:rsidRPr="009E72F1">
        <w:rPr>
          <w:noProof/>
        </w:rPr>
        <w:lastRenderedPageBreak/>
        <w:t>When pred_</w:t>
      </w:r>
      <w:r w:rsidRPr="009E72F1">
        <w:rPr>
          <w:noProof/>
          <w:lang w:eastAsia="ko-KR"/>
        </w:rPr>
        <w:t>mode_flag</w:t>
      </w:r>
      <w:r w:rsidRPr="009E72F1">
        <w:rPr>
          <w:noProof/>
        </w:rPr>
        <w:t xml:space="preserve"> is not present, the variable </w:t>
      </w:r>
      <w:r w:rsidRPr="009E72F1">
        <w:rPr>
          <w:noProof/>
          <w:lang w:eastAsia="ko-KR"/>
        </w:rPr>
        <w:t>CuPredMode[ x ][ y ]</w:t>
      </w:r>
      <w:r w:rsidRPr="009E72F1">
        <w:rPr>
          <w:noProof/>
        </w:rPr>
        <w:t xml:space="preserve"> is</w:t>
      </w:r>
      <w:r w:rsidRPr="009E72F1">
        <w:rPr>
          <w:noProof/>
          <w:lang w:eastAsia="ko-KR"/>
        </w:rPr>
        <w:t xml:space="preserve"> derived as follows </w:t>
      </w:r>
      <w:r w:rsidRPr="009E72F1">
        <w:t>for x = x0..x0 + nCbS − 1 and y = y0..y0 + nCbS − 1:</w:t>
      </w:r>
    </w:p>
    <w:p w:rsidR="001852C3" w:rsidRPr="009E72F1" w:rsidRDefault="001852C3" w:rsidP="001852C3">
      <w:pPr>
        <w:pStyle w:val="3D0"/>
        <w:rPr>
          <w:noProof/>
        </w:rPr>
      </w:pPr>
      <w:r w:rsidRPr="009E72F1">
        <w:rPr>
          <w:noProof/>
          <w:lang w:eastAsia="ko-KR"/>
        </w:rPr>
        <w:t xml:space="preserve">If slice_type is equal to I or </w:t>
      </w:r>
      <w:del w:id="32" w:author="Samsung" w:date="2014-10-08T15:15:00Z">
        <w:r w:rsidRPr="009E72F1" w:rsidDel="003325AC">
          <w:rPr>
            <w:noProof/>
            <w:lang w:eastAsia="ko-KR"/>
          </w:rPr>
          <w:delText>single_sample_flag</w:delText>
        </w:r>
      </w:del>
      <w:ins w:id="33" w:author="Samsung" w:date="2014-10-08T15:15:00Z">
        <w:r w:rsidR="003325AC">
          <w:rPr>
            <w:rFonts w:hint="eastAsia"/>
            <w:noProof/>
            <w:lang w:eastAsia="ko-KR"/>
          </w:rPr>
          <w:t>disc_flag</w:t>
        </w:r>
      </w:ins>
      <w:r w:rsidRPr="009E72F1">
        <w:rPr>
          <w:noProof/>
          <w:lang w:eastAsia="ko-KR"/>
        </w:rPr>
        <w:t xml:space="preserve"> is equal to 1</w:t>
      </w:r>
      <w:r w:rsidRPr="009E72F1">
        <w:rPr>
          <w:noProof/>
        </w:rPr>
        <w:t>, CuPredMode</w:t>
      </w:r>
      <w:r w:rsidRPr="009E72F1">
        <w:t>[ x ][ y ]</w:t>
      </w:r>
      <w:r w:rsidRPr="009E72F1">
        <w:rPr>
          <w:noProof/>
        </w:rPr>
        <w:t xml:space="preserve"> is inferred to be equal to MODE_INTRA.</w:t>
      </w:r>
    </w:p>
    <w:p w:rsidR="001852C3" w:rsidRPr="009E72F1" w:rsidRDefault="001852C3" w:rsidP="001852C3">
      <w:pPr>
        <w:pStyle w:val="3D0"/>
        <w:rPr>
          <w:noProof/>
        </w:rPr>
      </w:pPr>
      <w:r w:rsidRPr="009E72F1">
        <w:rPr>
          <w:noProof/>
          <w:lang w:eastAsia="ko-KR"/>
        </w:rPr>
        <w:t>Otherwise</w:t>
      </w:r>
      <w:r w:rsidRPr="009E72F1">
        <w:rPr>
          <w:noProof/>
        </w:rPr>
        <w:t xml:space="preserve"> (slice_type is equal to P or B and </w:t>
      </w:r>
      <w:del w:id="34" w:author="Samsung" w:date="2014-10-08T15:15:00Z">
        <w:r w:rsidRPr="009E72F1" w:rsidDel="003325AC">
          <w:rPr>
            <w:noProof/>
          </w:rPr>
          <w:delText>single_sample_flag</w:delText>
        </w:r>
      </w:del>
      <w:ins w:id="35" w:author="Samsung" w:date="2014-10-08T15:15:00Z">
        <w:r w:rsidR="003325AC">
          <w:rPr>
            <w:rFonts w:hint="eastAsia"/>
            <w:noProof/>
            <w:lang w:eastAsia="ko-KR"/>
          </w:rPr>
          <w:t>disc_flag</w:t>
        </w:r>
      </w:ins>
      <w:r w:rsidRPr="009E72F1">
        <w:rPr>
          <w:noProof/>
        </w:rPr>
        <w:t xml:space="preserve"> is equal to 0</w:t>
      </w:r>
      <w:r w:rsidRPr="009E72F1">
        <w:rPr>
          <w:noProof/>
          <w:lang w:eastAsia="ko-KR"/>
        </w:rPr>
        <w:t>), when</w:t>
      </w:r>
      <w:r w:rsidRPr="009E72F1">
        <w:rPr>
          <w:noProof/>
        </w:rPr>
        <w:t xml:space="preserve"> cu_skip_flag[ x0 ][ y0 ] is equal to 1, CuPredMode</w:t>
      </w:r>
      <w:r w:rsidRPr="009E72F1">
        <w:t>[ x ][ y ]</w:t>
      </w:r>
      <w:r w:rsidRPr="009E72F1">
        <w:rPr>
          <w:noProof/>
        </w:rPr>
        <w:t xml:space="preserve"> is inferred to be equal to MODE_SKIP.</w:t>
      </w:r>
    </w:p>
    <w:p w:rsidR="001852C3" w:rsidRPr="001852C3" w:rsidRDefault="001852C3">
      <w:pPr>
        <w:rPr>
          <w:b/>
          <w:lang w:eastAsia="ko-KR"/>
        </w:rPr>
      </w:pPr>
    </w:p>
    <w:p w:rsidR="001852C3" w:rsidRPr="009E72F1" w:rsidRDefault="008B40C2" w:rsidP="008B40C2">
      <w:pPr>
        <w:pStyle w:val="3H4"/>
        <w:numPr>
          <w:ilvl w:val="0"/>
          <w:numId w:val="0"/>
        </w:numPr>
        <w:rPr>
          <w:lang w:val="en-US"/>
        </w:rPr>
      </w:pPr>
      <w:r>
        <w:rPr>
          <w:rFonts w:hint="eastAsia"/>
          <w:lang w:val="en-US" w:eastAsia="ko-KR"/>
        </w:rPr>
        <w:t xml:space="preserve">I. 7.3.8.5.2 </w:t>
      </w:r>
      <w:r w:rsidR="001852C3" w:rsidRPr="009E72F1">
        <w:rPr>
          <w:lang w:val="en-US"/>
        </w:rPr>
        <w:t>Coding unit extension syntax</w:t>
      </w:r>
    </w:p>
    <w:p w:rsidR="001852C3" w:rsidRPr="008B40C2" w:rsidRDefault="001852C3" w:rsidP="001852C3">
      <w:pPr>
        <w:pStyle w:val="3N0"/>
        <w:keepNext/>
        <w:keepLines/>
        <w:widowControl/>
        <w:rPr>
          <w:sz w:val="2"/>
          <w:szCs w:val="2"/>
          <w:lang w:val="en-US"/>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9"/>
        <w:gridCol w:w="1152"/>
      </w:tblGrid>
      <w:tr w:rsidR="001852C3" w:rsidRPr="009E72F1" w:rsidTr="00B04E9C">
        <w:trPr>
          <w:cantSplit/>
          <w:trHeight w:val="204"/>
          <w:jc w:val="center"/>
        </w:trPr>
        <w:tc>
          <w:tcPr>
            <w:tcW w:w="7919" w:type="dxa"/>
            <w:tcBorders>
              <w:top w:val="single" w:sz="4" w:space="0" w:color="auto"/>
              <w:left w:val="single" w:sz="4" w:space="0" w:color="auto"/>
              <w:bottom w:val="single" w:sz="4" w:space="0" w:color="auto"/>
              <w:right w:val="single" w:sz="4" w:space="0" w:color="auto"/>
            </w:tcBorders>
          </w:tcPr>
          <w:p w:rsidR="001852C3" w:rsidRPr="009E72F1" w:rsidRDefault="001852C3" w:rsidP="00B04E9C">
            <w:pPr>
              <w:pStyle w:val="3Table"/>
              <w:rPr>
                <w:lang w:val="en-US"/>
              </w:rPr>
            </w:pPr>
            <w:r w:rsidRPr="009E72F1">
              <w:rPr>
                <w:lang w:val="en-US"/>
              </w:rPr>
              <w:t>cu_extension( x0 , y0 </w:t>
            </w:r>
            <w:r w:rsidRPr="009E72F1">
              <w:rPr>
                <w:color w:val="000000"/>
              </w:rPr>
              <w:t xml:space="preserve">, log2CbSize </w:t>
            </w:r>
            <w:r w:rsidRPr="009E72F1">
              <w:rPr>
                <w:lang w:val="en-US"/>
              </w:rPr>
              <w:t>) {</w:t>
            </w:r>
          </w:p>
        </w:tc>
        <w:tc>
          <w:tcPr>
            <w:tcW w:w="1152" w:type="dxa"/>
            <w:tcBorders>
              <w:top w:val="single" w:sz="4" w:space="0" w:color="auto"/>
              <w:left w:val="single" w:sz="4" w:space="0" w:color="auto"/>
              <w:bottom w:val="single" w:sz="4" w:space="0" w:color="auto"/>
              <w:right w:val="single" w:sz="4" w:space="0" w:color="auto"/>
            </w:tcBorders>
          </w:tcPr>
          <w:p w:rsidR="001852C3" w:rsidRPr="009E72F1" w:rsidRDefault="001852C3" w:rsidP="00B04E9C">
            <w:pPr>
              <w:pStyle w:val="3Table"/>
              <w:rPr>
                <w:b/>
                <w:lang w:val="en-US"/>
              </w:rPr>
            </w:pPr>
            <w:r w:rsidRPr="009E72F1">
              <w:rPr>
                <w:b/>
                <w:lang w:val="en-US"/>
              </w:rPr>
              <w:t>Descriptor</w:t>
            </w:r>
          </w:p>
        </w:tc>
      </w:tr>
      <w:tr w:rsidR="001852C3" w:rsidRPr="009E72F1" w:rsidTr="001852C3">
        <w:trPr>
          <w:cantSplit/>
          <w:jc w:val="center"/>
        </w:trPr>
        <w:tc>
          <w:tcPr>
            <w:tcW w:w="7919" w:type="dxa"/>
          </w:tcPr>
          <w:p w:rsidR="001852C3" w:rsidRPr="009E72F1" w:rsidRDefault="001852C3" w:rsidP="003325AC">
            <w:pPr>
              <w:pStyle w:val="tablesyntax"/>
              <w:rPr>
                <w:rFonts w:ascii="Times New Roman" w:hAnsi="Times New Roman"/>
                <w:lang w:val="en-US"/>
              </w:rPr>
            </w:pPr>
            <w:r w:rsidRPr="009E72F1">
              <w:rPr>
                <w:rFonts w:ascii="Times New Roman" w:hAnsi="Times New Roman"/>
                <w:lang w:val="en-US"/>
              </w:rPr>
              <w:tab/>
              <w:t xml:space="preserve">if( </w:t>
            </w:r>
            <w:del w:id="36" w:author="Samsung" w:date="2014-10-08T15:15:00Z">
              <w:r w:rsidRPr="009E72F1" w:rsidDel="003325AC">
                <w:rPr>
                  <w:rFonts w:ascii="Times New Roman" w:hAnsi="Times New Roman"/>
                  <w:lang w:val="en-US"/>
                </w:rPr>
                <w:delText>single_sample_flag</w:delText>
              </w:r>
            </w:del>
            <w:ins w:id="37" w:author="Samsung" w:date="2014-10-08T15:15:00Z">
              <w:r w:rsidR="003325AC">
                <w:rPr>
                  <w:rFonts w:ascii="Times New Roman" w:hAnsi="Times New Roman" w:hint="eastAsia"/>
                  <w:lang w:val="en-US" w:eastAsia="ko-KR"/>
                </w:rPr>
                <w:t>disc_flag</w:t>
              </w:r>
            </w:ins>
            <w:r w:rsidRPr="009E72F1">
              <w:rPr>
                <w:rFonts w:ascii="Times New Roman" w:hAnsi="Times New Roman"/>
                <w:lang w:val="en-US"/>
              </w:rPr>
              <w:t>[ x0 ][ y0 ] )</w:t>
            </w:r>
          </w:p>
        </w:tc>
        <w:tc>
          <w:tcPr>
            <w:tcW w:w="1152" w:type="dxa"/>
          </w:tcPr>
          <w:p w:rsidR="001852C3" w:rsidRPr="009E72F1" w:rsidRDefault="001852C3" w:rsidP="00B04E9C">
            <w:pPr>
              <w:pStyle w:val="tablecell"/>
              <w:rPr>
                <w:lang w:val="en-US"/>
              </w:rPr>
            </w:pPr>
          </w:p>
        </w:tc>
      </w:tr>
      <w:tr w:rsidR="001852C3" w:rsidRPr="009E72F1" w:rsidTr="001852C3">
        <w:trPr>
          <w:cantSplit/>
          <w:jc w:val="center"/>
        </w:trPr>
        <w:tc>
          <w:tcPr>
            <w:tcW w:w="7919" w:type="dxa"/>
          </w:tcPr>
          <w:p w:rsidR="001852C3" w:rsidRPr="009E72F1" w:rsidRDefault="001852C3" w:rsidP="003325AC">
            <w:pPr>
              <w:pStyle w:val="tablesyntax"/>
              <w:rPr>
                <w:rFonts w:ascii="Times New Roman" w:hAnsi="Times New Roman"/>
                <w:lang w:val="en-US"/>
              </w:rPr>
            </w:pPr>
            <w:r w:rsidRPr="009E72F1">
              <w:rPr>
                <w:rFonts w:ascii="Times New Roman" w:hAnsi="Times New Roman"/>
                <w:lang w:val="en-US"/>
              </w:rPr>
              <w:tab/>
            </w:r>
            <w:r w:rsidRPr="009E72F1">
              <w:rPr>
                <w:rFonts w:ascii="Times New Roman" w:hAnsi="Times New Roman"/>
                <w:lang w:val="en-US"/>
              </w:rPr>
              <w:tab/>
            </w:r>
            <w:del w:id="38" w:author="Samsung" w:date="2014-10-08T15:15:00Z">
              <w:r w:rsidRPr="009E72F1" w:rsidDel="003325AC">
                <w:rPr>
                  <w:rFonts w:ascii="Times New Roman" w:hAnsi="Times New Roman"/>
                  <w:b/>
                  <w:lang w:val="en-US"/>
                </w:rPr>
                <w:delText>single_sample_idx</w:delText>
              </w:r>
            </w:del>
            <w:ins w:id="39" w:author="Samsung" w:date="2014-10-08T15:15:00Z">
              <w:r w:rsidR="003325AC">
                <w:rPr>
                  <w:rFonts w:ascii="Times New Roman" w:hAnsi="Times New Roman" w:hint="eastAsia"/>
                  <w:b/>
                  <w:lang w:val="en-US" w:eastAsia="ko-KR"/>
                </w:rPr>
                <w:t>disc_type_flag</w:t>
              </w:r>
            </w:ins>
            <w:r w:rsidRPr="009E72F1">
              <w:rPr>
                <w:rFonts w:ascii="Times New Roman" w:hAnsi="Times New Roman"/>
                <w:lang w:val="en-US"/>
              </w:rPr>
              <w:t>[ x0 ][ y0 ]</w:t>
            </w:r>
          </w:p>
        </w:tc>
        <w:tc>
          <w:tcPr>
            <w:tcW w:w="1152" w:type="dxa"/>
          </w:tcPr>
          <w:p w:rsidR="001852C3" w:rsidRPr="009E72F1" w:rsidRDefault="001852C3" w:rsidP="00B04E9C">
            <w:pPr>
              <w:pStyle w:val="tablecell"/>
              <w:rPr>
                <w:lang w:val="en-US"/>
              </w:rPr>
            </w:pPr>
            <w:r w:rsidRPr="009E72F1">
              <w:rPr>
                <w:lang w:val="en-US"/>
              </w:rPr>
              <w:t>ae(v)</w:t>
            </w:r>
          </w:p>
        </w:tc>
      </w:tr>
      <w:tr w:rsidR="001852C3" w:rsidRPr="009E72F1" w:rsidTr="001852C3">
        <w:trPr>
          <w:cantSplit/>
          <w:jc w:val="center"/>
        </w:trPr>
        <w:tc>
          <w:tcPr>
            <w:tcW w:w="7919" w:type="dxa"/>
          </w:tcPr>
          <w:p w:rsidR="001852C3" w:rsidRPr="009E72F1" w:rsidRDefault="001852C3" w:rsidP="008B40C2">
            <w:pPr>
              <w:pStyle w:val="tablesyntax"/>
              <w:rPr>
                <w:rFonts w:ascii="Times New Roman" w:hAnsi="Times New Roman"/>
                <w:lang w:val="en-US" w:eastAsia="ko-KR"/>
              </w:rPr>
            </w:pPr>
            <w:r w:rsidRPr="009E72F1">
              <w:rPr>
                <w:rFonts w:ascii="Times New Roman" w:hAnsi="Times New Roman"/>
                <w:lang w:val="en-US"/>
              </w:rPr>
              <w:tab/>
            </w:r>
            <w:r w:rsidR="008B40C2">
              <w:rPr>
                <w:rFonts w:ascii="Times New Roman" w:hAnsi="Times New Roman" w:hint="eastAsia"/>
                <w:lang w:val="en-US" w:eastAsia="ko-KR"/>
              </w:rPr>
              <w:t>...</w:t>
            </w:r>
          </w:p>
        </w:tc>
        <w:tc>
          <w:tcPr>
            <w:tcW w:w="1152" w:type="dxa"/>
          </w:tcPr>
          <w:p w:rsidR="001852C3" w:rsidRPr="009E72F1" w:rsidRDefault="001852C3" w:rsidP="00B04E9C">
            <w:pPr>
              <w:pStyle w:val="tablecell"/>
              <w:rPr>
                <w:lang w:val="en-US"/>
              </w:rPr>
            </w:pPr>
          </w:p>
        </w:tc>
      </w:tr>
    </w:tbl>
    <w:p w:rsidR="001852C3" w:rsidRPr="009E72F1" w:rsidRDefault="001852C3" w:rsidP="001852C3">
      <w:pPr>
        <w:pStyle w:val="3N0"/>
        <w:rPr>
          <w:noProof/>
        </w:rPr>
      </w:pPr>
      <w:del w:id="40" w:author="Samsung" w:date="2014-10-08T15:15:00Z">
        <w:r w:rsidRPr="009E72F1" w:rsidDel="003325AC">
          <w:rPr>
            <w:b/>
            <w:noProof/>
          </w:rPr>
          <w:delText>single_sample_idx</w:delText>
        </w:r>
      </w:del>
      <w:ins w:id="41" w:author="Samsung" w:date="2014-10-08T15:15:00Z">
        <w:r w:rsidR="003325AC">
          <w:rPr>
            <w:rFonts w:hint="eastAsia"/>
            <w:b/>
            <w:noProof/>
            <w:lang w:eastAsia="ko-KR"/>
          </w:rPr>
          <w:t>disc_type_flag</w:t>
        </w:r>
      </w:ins>
      <w:r w:rsidRPr="009E72F1">
        <w:rPr>
          <w:noProof/>
        </w:rPr>
        <w:t xml:space="preserve">[ x0 ][ y0 ] specifies </w:t>
      </w:r>
      <w:del w:id="42" w:author="Samsung" w:date="2014-10-08T15:16:00Z">
        <w:r w:rsidRPr="009E72F1" w:rsidDel="003325AC">
          <w:rPr>
            <w:noProof/>
          </w:rPr>
          <w:delText>the single sample candidate index of the single sample candidate list</w:delText>
        </w:r>
      </w:del>
      <w:ins w:id="43" w:author="Samsung" w:date="2014-10-08T15:16:00Z">
        <w:r w:rsidR="003325AC">
          <w:rPr>
            <w:rFonts w:hint="eastAsia"/>
            <w:noProof/>
            <w:lang w:eastAsia="ko-KR"/>
          </w:rPr>
          <w:t>the type of the depth intra skip coding mode</w:t>
        </w:r>
      </w:ins>
      <w:r w:rsidRPr="009E72F1">
        <w:rPr>
          <w:noProof/>
        </w:rPr>
        <w:t xml:space="preserve">. When not present, the value of </w:t>
      </w:r>
      <w:del w:id="44" w:author="Samsung" w:date="2014-10-08T15:16:00Z">
        <w:r w:rsidRPr="009E72F1" w:rsidDel="003325AC">
          <w:rPr>
            <w:noProof/>
          </w:rPr>
          <w:delText>single_sample_idx</w:delText>
        </w:r>
      </w:del>
      <w:ins w:id="45" w:author="Samsung" w:date="2014-10-08T15:16:00Z">
        <w:r w:rsidR="003325AC">
          <w:rPr>
            <w:rFonts w:hint="eastAsia"/>
            <w:noProof/>
            <w:lang w:eastAsia="ko-KR"/>
          </w:rPr>
          <w:t>disc_type_flag</w:t>
        </w:r>
      </w:ins>
      <w:r w:rsidRPr="009E72F1">
        <w:rPr>
          <w:noProof/>
        </w:rPr>
        <w:t>[ x0 ][ y0 ] is inferred to be equal to 0.</w:t>
      </w:r>
    </w:p>
    <w:p w:rsidR="001852C3" w:rsidRDefault="001852C3">
      <w:pPr>
        <w:rPr>
          <w:b/>
          <w:lang w:eastAsia="ko-KR"/>
        </w:rPr>
      </w:pPr>
    </w:p>
    <w:p w:rsidR="001852C3" w:rsidRPr="009E72F1" w:rsidRDefault="001852C3" w:rsidP="001852C3">
      <w:pPr>
        <w:pStyle w:val="3H2"/>
        <w:numPr>
          <w:ilvl w:val="0"/>
          <w:numId w:val="0"/>
        </w:numPr>
        <w:rPr>
          <w:lang w:val="en-US"/>
        </w:rPr>
      </w:pPr>
      <w:bookmarkStart w:id="46" w:name="_Toc331592202"/>
      <w:bookmarkStart w:id="47" w:name="_Ref366165031"/>
      <w:bookmarkStart w:id="48" w:name="_Toc395714684"/>
      <w:r>
        <w:rPr>
          <w:rFonts w:hint="eastAsia"/>
          <w:lang w:val="en-US" w:eastAsia="ko-KR"/>
        </w:rPr>
        <w:t xml:space="preserve">I.8.4.2 </w:t>
      </w:r>
      <w:r w:rsidRPr="009E72F1">
        <w:rPr>
          <w:lang w:val="en-US"/>
        </w:rPr>
        <w:t>Derivation process for luma intra prediction mode</w:t>
      </w:r>
      <w:bookmarkEnd w:id="46"/>
      <w:bookmarkEnd w:id="47"/>
      <w:bookmarkEnd w:id="48"/>
    </w:p>
    <w:p w:rsidR="001852C3" w:rsidRPr="009E72F1" w:rsidRDefault="001852C3" w:rsidP="001852C3">
      <w:pPr>
        <w:pStyle w:val="3N0"/>
        <w:rPr>
          <w:lang w:val="en-US"/>
        </w:rPr>
      </w:pPr>
      <w:r w:rsidRPr="009E72F1">
        <w:rPr>
          <w:lang w:val="en-US"/>
        </w:rPr>
        <w:t>Input to this process is a luma location ( xPb, yPb ) specifying the top-left sample of the current luma prediction block relative to the top left luma sample of the current picture.</w:t>
      </w:r>
    </w:p>
    <w:p w:rsidR="001852C3" w:rsidRPr="009E72F1" w:rsidRDefault="001852C3" w:rsidP="001852C3">
      <w:pPr>
        <w:pStyle w:val="3N0"/>
        <w:rPr>
          <w:lang w:val="en-US"/>
        </w:rPr>
      </w:pPr>
      <w:r w:rsidRPr="009E72F1">
        <w:rPr>
          <w:lang w:val="en-US"/>
        </w:rPr>
        <w:t>In this process, the luma intra prediction mode IntraPredModeY[ xPb ][ yPb ] is derived.</w:t>
      </w:r>
    </w:p>
    <w:p w:rsidR="001852C3" w:rsidRPr="009E72F1" w:rsidRDefault="009E72EA" w:rsidP="001852C3">
      <w:pPr>
        <w:pStyle w:val="3N0"/>
        <w:rPr>
          <w:lang w:val="en-US" w:eastAsia="ko-KR"/>
        </w:rPr>
      </w:pPr>
      <w:fldSimple w:instr=" REF _Ref296946888 \h \ * MERGEFORMAT \* MERGEFORMAT " w:fldLock="1">
        <w:r w:rsidR="001852C3" w:rsidRPr="009E72F1">
          <w:rPr>
            <w:lang w:val="en-US"/>
          </w:rPr>
          <w:t>Table I</w:t>
        </w:r>
        <w:r w:rsidR="001852C3" w:rsidRPr="009E72F1">
          <w:rPr>
            <w:lang w:val="en-US"/>
          </w:rPr>
          <w:noBreakHyphen/>
          <w:t>5</w:t>
        </w:r>
      </w:fldSimple>
      <w:r w:rsidR="001852C3" w:rsidRPr="009E72F1">
        <w:rPr>
          <w:lang w:val="en-US"/>
        </w:rPr>
        <w:t xml:space="preserve"> specifies the value for the intra prediction mode and the associated names.</w:t>
      </w:r>
    </w:p>
    <w:p w:rsidR="001852C3" w:rsidRPr="009E72F1" w:rsidRDefault="001852C3" w:rsidP="001852C3">
      <w:pPr>
        <w:pStyle w:val="a4"/>
      </w:pPr>
      <w:bookmarkStart w:id="49" w:name="_Ref296946888"/>
      <w:bookmarkStart w:id="50" w:name="_Toc331260035"/>
      <w:bookmarkStart w:id="51" w:name="_Ref331527393"/>
      <w:bookmarkStart w:id="52" w:name="_Toc331592243"/>
      <w:bookmarkStart w:id="53" w:name="_Toc395714727"/>
      <w:r w:rsidRPr="009E72F1">
        <w:t>Table </w:t>
      </w:r>
      <w:r w:rsidR="009E72EA" w:rsidRPr="009E72F1">
        <w:fldChar w:fldCharType="begin" w:fldLock="1"/>
      </w:r>
      <w:r w:rsidRPr="009E72F1">
        <w:instrText xml:space="preserve"> REF H \h </w:instrText>
      </w:r>
      <w:r w:rsidR="009E72EA" w:rsidRPr="009E72F1">
        <w:fldChar w:fldCharType="separate"/>
      </w:r>
      <w:r w:rsidRPr="009E72F1">
        <w:rPr>
          <w:lang w:eastAsia="ko-KR"/>
        </w:rPr>
        <w:t>I</w:t>
      </w:r>
      <w:r w:rsidR="009E72EA" w:rsidRPr="009E72F1">
        <w:fldChar w:fldCharType="end"/>
      </w:r>
      <w:r w:rsidRPr="009E72F1">
        <w:noBreakHyphen/>
      </w:r>
      <w:fldSimple w:instr=" SEQ Table \* ARABIC \s 1 " w:fldLock="1">
        <w:r w:rsidRPr="009E72F1">
          <w:rPr>
            <w:noProof/>
          </w:rPr>
          <w:t>5</w:t>
        </w:r>
      </w:fldSimple>
      <w:bookmarkEnd w:id="49"/>
      <w:r w:rsidRPr="009E72F1">
        <w:t xml:space="preserve"> – </w:t>
      </w:r>
      <w:r w:rsidRPr="009E72F1">
        <w:rPr>
          <w:lang w:eastAsia="ko-KR"/>
        </w:rPr>
        <w:t>Specification of intra prediction mode and associated names</w:t>
      </w:r>
      <w:bookmarkEnd w:id="50"/>
      <w:bookmarkEnd w:id="51"/>
      <w:bookmarkEnd w:id="52"/>
      <w:bookmarkEnd w:id="5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05"/>
        <w:gridCol w:w="3994"/>
      </w:tblGrid>
      <w:tr w:rsidR="001852C3" w:rsidRPr="009E72F1" w:rsidTr="00B04E9C">
        <w:trPr>
          <w:jc w:val="center"/>
        </w:trPr>
        <w:tc>
          <w:tcPr>
            <w:tcW w:w="0" w:type="auto"/>
          </w:tcPr>
          <w:p w:rsidR="001852C3" w:rsidRPr="009E72F1" w:rsidRDefault="001852C3" w:rsidP="00E971F4">
            <w:pPr>
              <w:pStyle w:val="a3"/>
              <w:keepNext/>
              <w:keepLines/>
              <w:spacing w:beforeLines="25" w:afterLines="25"/>
              <w:jc w:val="center"/>
              <w:rPr>
                <w:b/>
                <w:lang w:val="en-US"/>
              </w:rPr>
            </w:pPr>
            <w:r w:rsidRPr="009E72F1">
              <w:rPr>
                <w:b/>
                <w:bCs/>
                <w:lang w:val="en-US" w:eastAsia="ko-KR"/>
              </w:rPr>
              <w:t>Intra prediction mode</w:t>
            </w:r>
          </w:p>
        </w:tc>
        <w:tc>
          <w:tcPr>
            <w:tcW w:w="0" w:type="auto"/>
          </w:tcPr>
          <w:p w:rsidR="001852C3" w:rsidRPr="009E72F1" w:rsidRDefault="001852C3" w:rsidP="00E971F4">
            <w:pPr>
              <w:pStyle w:val="a3"/>
              <w:keepNext/>
              <w:keepLines/>
              <w:spacing w:beforeLines="25" w:afterLines="25"/>
              <w:jc w:val="center"/>
              <w:rPr>
                <w:b/>
                <w:lang w:val="en-US"/>
              </w:rPr>
            </w:pPr>
            <w:r w:rsidRPr="009E72F1">
              <w:rPr>
                <w:b/>
                <w:bCs/>
                <w:lang w:val="en-US" w:eastAsia="ko-KR"/>
              </w:rPr>
              <w:t>Associated name</w:t>
            </w:r>
          </w:p>
        </w:tc>
      </w:tr>
      <w:tr w:rsidR="001852C3" w:rsidRPr="009E72F1" w:rsidTr="00B04E9C">
        <w:trPr>
          <w:jc w:val="center"/>
        </w:trPr>
        <w:tc>
          <w:tcPr>
            <w:tcW w:w="0" w:type="auto"/>
          </w:tcPr>
          <w:p w:rsidR="001852C3" w:rsidRPr="009E72F1" w:rsidRDefault="001852C3" w:rsidP="00E971F4">
            <w:pPr>
              <w:keepNext/>
              <w:keepLines/>
              <w:spacing w:beforeLines="25" w:afterLines="25"/>
              <w:jc w:val="center"/>
              <w:rPr>
                <w:lang w:val="en-US"/>
              </w:rPr>
            </w:pPr>
            <w:r w:rsidRPr="009E72F1">
              <w:rPr>
                <w:lang w:val="en-US" w:eastAsia="ko-KR"/>
              </w:rPr>
              <w:t>0</w:t>
            </w:r>
          </w:p>
        </w:tc>
        <w:tc>
          <w:tcPr>
            <w:tcW w:w="0" w:type="auto"/>
          </w:tcPr>
          <w:p w:rsidR="001852C3" w:rsidRPr="009E72F1" w:rsidRDefault="001852C3" w:rsidP="00E971F4">
            <w:pPr>
              <w:keepNext/>
              <w:keepLines/>
              <w:spacing w:beforeLines="25" w:afterLines="25"/>
              <w:jc w:val="left"/>
              <w:rPr>
                <w:lang w:val="en-US"/>
              </w:rPr>
            </w:pPr>
            <w:r w:rsidRPr="009E72F1">
              <w:rPr>
                <w:lang w:val="en-US" w:eastAsia="ko-KR"/>
              </w:rPr>
              <w:t>INTRA_PLANAR</w:t>
            </w:r>
          </w:p>
        </w:tc>
      </w:tr>
      <w:tr w:rsidR="001852C3" w:rsidRPr="009E72F1" w:rsidTr="00B04E9C">
        <w:trPr>
          <w:jc w:val="center"/>
        </w:trPr>
        <w:tc>
          <w:tcPr>
            <w:tcW w:w="0" w:type="auto"/>
          </w:tcPr>
          <w:p w:rsidR="001852C3" w:rsidRPr="009E72F1" w:rsidRDefault="001852C3" w:rsidP="00E971F4">
            <w:pPr>
              <w:keepNext/>
              <w:keepLines/>
              <w:spacing w:beforeLines="25" w:afterLines="25"/>
              <w:jc w:val="center"/>
              <w:rPr>
                <w:lang w:val="en-US"/>
              </w:rPr>
            </w:pPr>
            <w:r w:rsidRPr="009E72F1">
              <w:rPr>
                <w:lang w:val="en-US" w:eastAsia="ko-KR"/>
              </w:rPr>
              <w:t>1</w:t>
            </w:r>
          </w:p>
        </w:tc>
        <w:tc>
          <w:tcPr>
            <w:tcW w:w="0" w:type="auto"/>
          </w:tcPr>
          <w:p w:rsidR="001852C3" w:rsidRPr="009E72F1" w:rsidRDefault="001852C3" w:rsidP="00E971F4">
            <w:pPr>
              <w:keepNext/>
              <w:keepLines/>
              <w:spacing w:beforeLines="25" w:afterLines="25"/>
              <w:jc w:val="left"/>
              <w:rPr>
                <w:lang w:val="en-US"/>
              </w:rPr>
            </w:pPr>
            <w:r w:rsidRPr="009E72F1">
              <w:rPr>
                <w:lang w:val="en-US" w:eastAsia="ko-KR"/>
              </w:rPr>
              <w:t>INTRA_DC</w:t>
            </w:r>
          </w:p>
        </w:tc>
      </w:tr>
      <w:tr w:rsidR="001852C3" w:rsidRPr="009E72F1" w:rsidTr="00B04E9C">
        <w:trPr>
          <w:jc w:val="center"/>
        </w:trPr>
        <w:tc>
          <w:tcPr>
            <w:tcW w:w="0" w:type="auto"/>
          </w:tcPr>
          <w:p w:rsidR="001852C3" w:rsidRPr="009E72F1" w:rsidRDefault="001852C3" w:rsidP="00E971F4">
            <w:pPr>
              <w:keepNext/>
              <w:keepLines/>
              <w:spacing w:beforeLines="25" w:afterLines="25"/>
              <w:jc w:val="center"/>
              <w:rPr>
                <w:lang w:val="en-US"/>
              </w:rPr>
            </w:pPr>
            <w:r w:rsidRPr="009E72F1">
              <w:rPr>
                <w:lang w:val="en-US" w:eastAsia="ko-KR"/>
              </w:rPr>
              <w:t>2..34</w:t>
            </w:r>
          </w:p>
        </w:tc>
        <w:tc>
          <w:tcPr>
            <w:tcW w:w="0" w:type="auto"/>
          </w:tcPr>
          <w:p w:rsidR="001852C3" w:rsidRPr="009E72F1" w:rsidRDefault="001852C3" w:rsidP="00E971F4">
            <w:pPr>
              <w:keepNext/>
              <w:keepLines/>
              <w:spacing w:beforeLines="25" w:afterLines="25"/>
              <w:jc w:val="left"/>
              <w:rPr>
                <w:lang w:val="en-US"/>
              </w:rPr>
            </w:pPr>
            <w:r w:rsidRPr="009E72F1">
              <w:rPr>
                <w:lang w:val="en-US" w:eastAsia="ko-KR"/>
              </w:rPr>
              <w:t>INTRA_ANGULAR2..INTRA_ANGULAR34</w:t>
            </w:r>
          </w:p>
        </w:tc>
      </w:tr>
      <w:tr w:rsidR="001852C3" w:rsidRPr="009E72F1" w:rsidTr="00B04E9C">
        <w:trPr>
          <w:jc w:val="center"/>
        </w:trPr>
        <w:tc>
          <w:tcPr>
            <w:tcW w:w="0" w:type="auto"/>
          </w:tcPr>
          <w:p w:rsidR="001852C3" w:rsidRPr="009E72F1" w:rsidRDefault="001852C3" w:rsidP="00E971F4">
            <w:pPr>
              <w:keepNext/>
              <w:keepLines/>
              <w:spacing w:beforeLines="25" w:afterLines="25"/>
              <w:jc w:val="center"/>
              <w:rPr>
                <w:lang w:val="en-US" w:eastAsia="ko-KR"/>
              </w:rPr>
            </w:pPr>
            <w:r w:rsidRPr="009E72F1">
              <w:rPr>
                <w:lang w:val="en-US" w:eastAsia="ko-KR"/>
              </w:rPr>
              <w:t>35</w:t>
            </w:r>
          </w:p>
        </w:tc>
        <w:tc>
          <w:tcPr>
            <w:tcW w:w="0" w:type="auto"/>
          </w:tcPr>
          <w:p w:rsidR="001852C3" w:rsidRPr="009E72F1" w:rsidRDefault="001852C3" w:rsidP="00E971F4">
            <w:pPr>
              <w:keepNext/>
              <w:keepLines/>
              <w:spacing w:beforeLines="25" w:afterLines="25"/>
              <w:jc w:val="left"/>
              <w:rPr>
                <w:lang w:val="en-US" w:eastAsia="ko-KR"/>
              </w:rPr>
            </w:pPr>
            <w:r w:rsidRPr="009E72F1">
              <w:rPr>
                <w:lang w:val="en-US" w:eastAsia="ko-KR"/>
              </w:rPr>
              <w:t>INTRA_DMM_WFULL</w:t>
            </w:r>
          </w:p>
        </w:tc>
      </w:tr>
      <w:tr w:rsidR="001852C3" w:rsidRPr="009E72F1" w:rsidTr="00B04E9C">
        <w:trPr>
          <w:jc w:val="center"/>
        </w:trPr>
        <w:tc>
          <w:tcPr>
            <w:tcW w:w="0" w:type="auto"/>
          </w:tcPr>
          <w:p w:rsidR="001852C3" w:rsidRPr="009E72F1" w:rsidRDefault="001852C3" w:rsidP="00E971F4">
            <w:pPr>
              <w:keepNext/>
              <w:keepLines/>
              <w:spacing w:beforeLines="25" w:afterLines="25"/>
              <w:jc w:val="center"/>
              <w:rPr>
                <w:lang w:val="en-US" w:eastAsia="ko-KR"/>
              </w:rPr>
            </w:pPr>
            <w:r w:rsidRPr="009E72F1">
              <w:rPr>
                <w:lang w:val="en-US" w:eastAsia="ko-KR"/>
              </w:rPr>
              <w:t>36</w:t>
            </w:r>
          </w:p>
        </w:tc>
        <w:tc>
          <w:tcPr>
            <w:tcW w:w="0" w:type="auto"/>
          </w:tcPr>
          <w:p w:rsidR="001852C3" w:rsidRPr="009E72F1" w:rsidRDefault="001852C3" w:rsidP="00E971F4">
            <w:pPr>
              <w:keepNext/>
              <w:keepLines/>
              <w:spacing w:beforeLines="25" w:afterLines="25"/>
              <w:jc w:val="left"/>
              <w:rPr>
                <w:lang w:val="en-US" w:eastAsia="ko-KR"/>
              </w:rPr>
            </w:pPr>
            <w:r w:rsidRPr="009E72F1">
              <w:rPr>
                <w:lang w:val="en-US" w:eastAsia="ko-KR"/>
              </w:rPr>
              <w:t>INTRA_DMM_CPREDTEX</w:t>
            </w:r>
          </w:p>
        </w:tc>
      </w:tr>
      <w:tr w:rsidR="001852C3" w:rsidRPr="009E72F1" w:rsidTr="00B04E9C">
        <w:trPr>
          <w:jc w:val="center"/>
        </w:trPr>
        <w:tc>
          <w:tcPr>
            <w:tcW w:w="0" w:type="auto"/>
          </w:tcPr>
          <w:p w:rsidR="001852C3" w:rsidRPr="009E72F1" w:rsidRDefault="001852C3" w:rsidP="00E971F4">
            <w:pPr>
              <w:keepNext/>
              <w:keepLines/>
              <w:spacing w:beforeLines="25" w:afterLines="25"/>
              <w:jc w:val="center"/>
              <w:rPr>
                <w:lang w:val="en-US" w:eastAsia="ko-KR"/>
              </w:rPr>
            </w:pPr>
            <w:r w:rsidRPr="009E72F1">
              <w:rPr>
                <w:lang w:val="en-US" w:eastAsia="ko-KR"/>
              </w:rPr>
              <w:t>37</w:t>
            </w:r>
          </w:p>
        </w:tc>
        <w:tc>
          <w:tcPr>
            <w:tcW w:w="0" w:type="auto"/>
          </w:tcPr>
          <w:p w:rsidR="001852C3" w:rsidRPr="009E72F1" w:rsidRDefault="001852C3" w:rsidP="00E971F4">
            <w:pPr>
              <w:keepNext/>
              <w:keepLines/>
              <w:spacing w:beforeLines="25" w:afterLines="25"/>
              <w:jc w:val="left"/>
              <w:rPr>
                <w:lang w:val="en-US" w:eastAsia="ko-KR"/>
              </w:rPr>
            </w:pPr>
            <w:r w:rsidRPr="009E72F1">
              <w:rPr>
                <w:lang w:val="en-US" w:eastAsia="ko-KR"/>
              </w:rPr>
              <w:t>INTRA_SINGLE_SAMPLE</w:t>
            </w:r>
          </w:p>
        </w:tc>
      </w:tr>
    </w:tbl>
    <w:p w:rsidR="001852C3" w:rsidRPr="009E72F1" w:rsidRDefault="001852C3" w:rsidP="001852C3">
      <w:pPr>
        <w:pStyle w:val="3N0"/>
        <w:rPr>
          <w:lang w:val="en-US" w:eastAsia="ko-KR"/>
        </w:rPr>
      </w:pPr>
    </w:p>
    <w:p w:rsidR="001852C3" w:rsidRPr="009E72F1" w:rsidRDefault="001852C3" w:rsidP="001852C3">
      <w:pPr>
        <w:pStyle w:val="3N0"/>
        <w:rPr>
          <w:lang w:val="en-US" w:eastAsia="ko-KR"/>
        </w:rPr>
      </w:pPr>
      <w:r w:rsidRPr="009E72F1">
        <w:rPr>
          <w:lang w:val="en-US"/>
        </w:rPr>
        <w:t>IntraPredModeY[ xPb ][ yPb ] labelled 0..34 represents directions of predictions as illustrated in Figure 8 1.</w:t>
      </w:r>
    </w:p>
    <w:p w:rsidR="001852C3" w:rsidDel="00B04E9C" w:rsidRDefault="001852C3" w:rsidP="001852C3">
      <w:pPr>
        <w:pStyle w:val="3D0"/>
        <w:rPr>
          <w:del w:id="54" w:author="Samsung" w:date="2014-10-08T17:04:00Z"/>
          <w:rFonts w:hint="eastAsia"/>
          <w:lang w:val="en-US"/>
        </w:rPr>
      </w:pPr>
      <w:del w:id="55" w:author="Samsung" w:date="2014-10-08T17:04:00Z">
        <w:r w:rsidRPr="009E72F1" w:rsidDel="00B04E9C">
          <w:rPr>
            <w:lang w:val="en-US"/>
          </w:rPr>
          <w:delText xml:space="preserve">If single_sample_flag[ xPb ][ yPb ] is equal to 1, IntraPredModeY[ xPb ][ yPb ] is set equal to </w:delText>
        </w:r>
        <w:r w:rsidRPr="009E72F1" w:rsidDel="00B04E9C">
          <w:rPr>
            <w:lang w:val="en-US" w:eastAsia="ko-KR"/>
          </w:rPr>
          <w:delText>INTRA_SINGLE_SAMPLE</w:delText>
        </w:r>
        <w:r w:rsidRPr="009E72F1" w:rsidDel="00B04E9C">
          <w:rPr>
            <w:lang w:val="en-US"/>
          </w:rPr>
          <w:delText>.</w:delText>
        </w:r>
      </w:del>
    </w:p>
    <w:p w:rsidR="00B04E9C" w:rsidRDefault="00B04E9C" w:rsidP="001852C3">
      <w:pPr>
        <w:pStyle w:val="3D0"/>
        <w:rPr>
          <w:ins w:id="56" w:author="Samsung" w:date="2014-10-08T17:07:00Z"/>
          <w:rFonts w:hint="eastAsia"/>
          <w:lang w:val="en-US"/>
        </w:rPr>
      </w:pPr>
      <w:ins w:id="57" w:author="Samsung" w:date="2014-10-08T17:04:00Z">
        <w:r>
          <w:rPr>
            <w:rFonts w:hint="eastAsia"/>
            <w:lang w:val="en-US" w:eastAsia="ko-KR"/>
          </w:rPr>
          <w:t>If disc_flag[xPb][yPb] is equal t</w:t>
        </w:r>
      </w:ins>
      <w:ins w:id="58" w:author="Samsung" w:date="2014-10-08T17:07:00Z">
        <w:r>
          <w:rPr>
            <w:rFonts w:hint="eastAsia"/>
            <w:lang w:val="en-US" w:eastAsia="ko-KR"/>
          </w:rPr>
          <w:t>o</w:t>
        </w:r>
      </w:ins>
      <w:ins w:id="59" w:author="Samsung" w:date="2014-10-08T17:04:00Z">
        <w:r>
          <w:rPr>
            <w:rFonts w:hint="eastAsia"/>
            <w:lang w:val="en-US" w:eastAsia="ko-KR"/>
          </w:rPr>
          <w:t xml:space="preserve"> 1 and disc_type_flag[xPb][yPb] is equal to 1</w:t>
        </w:r>
      </w:ins>
      <w:ins w:id="60" w:author="Samsung" w:date="2014-10-08T17:06:00Z">
        <w:r>
          <w:rPr>
            <w:rFonts w:hint="eastAsia"/>
            <w:lang w:val="en-US" w:eastAsia="ko-KR"/>
          </w:rPr>
          <w:t xml:space="preserve">, </w:t>
        </w:r>
        <w:r w:rsidRPr="009E72F1">
          <w:rPr>
            <w:lang w:val="en-US"/>
          </w:rPr>
          <w:t>IntraPredModeY[ xPb ][ yPb ] is set equal to INTRA_ANGULAR</w:t>
        </w:r>
        <w:r>
          <w:rPr>
            <w:rFonts w:hint="eastAsia"/>
            <w:lang w:val="en-US" w:eastAsia="ko-KR"/>
          </w:rPr>
          <w:t>10</w:t>
        </w:r>
      </w:ins>
      <w:ins w:id="61" w:author="Samsung" w:date="2014-10-08T17:07:00Z">
        <w:r>
          <w:rPr>
            <w:rFonts w:hint="eastAsia"/>
            <w:lang w:val="en-US" w:eastAsia="ko-KR"/>
          </w:rPr>
          <w:t>.</w:t>
        </w:r>
      </w:ins>
    </w:p>
    <w:p w:rsidR="00B04E9C" w:rsidRPr="009E72F1" w:rsidRDefault="00B04E9C" w:rsidP="00B04E9C">
      <w:pPr>
        <w:pStyle w:val="3D0"/>
        <w:rPr>
          <w:ins w:id="62" w:author="Samsung" w:date="2014-10-08T17:07:00Z"/>
          <w:lang w:val="en-US"/>
        </w:rPr>
      </w:pPr>
      <w:ins w:id="63" w:author="Samsung" w:date="2014-10-08T17:08:00Z">
        <w:r>
          <w:rPr>
            <w:rFonts w:hint="eastAsia"/>
            <w:lang w:val="en-US" w:eastAsia="ko-KR"/>
          </w:rPr>
          <w:t>Otherwise i</w:t>
        </w:r>
      </w:ins>
      <w:ins w:id="64" w:author="Samsung" w:date="2014-10-08T17:07:00Z">
        <w:r>
          <w:rPr>
            <w:rFonts w:hint="eastAsia"/>
            <w:lang w:val="en-US" w:eastAsia="ko-KR"/>
          </w:rPr>
          <w:t xml:space="preserve">f disc_flag[xPb][yPb] is equal to 1 and disc_type_flag[xPb][yPb] is equal to </w:t>
        </w:r>
      </w:ins>
      <w:ins w:id="65" w:author="Samsung" w:date="2014-10-08T17:08:00Z">
        <w:r>
          <w:rPr>
            <w:rFonts w:hint="eastAsia"/>
            <w:lang w:val="en-US" w:eastAsia="ko-KR"/>
          </w:rPr>
          <w:t>0</w:t>
        </w:r>
      </w:ins>
      <w:ins w:id="66" w:author="Samsung" w:date="2014-10-08T17:07:00Z">
        <w:r>
          <w:rPr>
            <w:rFonts w:hint="eastAsia"/>
            <w:lang w:val="en-US" w:eastAsia="ko-KR"/>
          </w:rPr>
          <w:t xml:space="preserve">, </w:t>
        </w:r>
        <w:r w:rsidRPr="009E72F1">
          <w:rPr>
            <w:lang w:val="en-US"/>
          </w:rPr>
          <w:t>IntraPredModeY[ xPb ][ yPb ] is set equal to INTRA_ANGULAR</w:t>
        </w:r>
      </w:ins>
      <w:ins w:id="67" w:author="Samsung" w:date="2014-10-08T17:08:00Z">
        <w:r>
          <w:rPr>
            <w:rFonts w:hint="eastAsia"/>
            <w:lang w:val="en-US" w:eastAsia="ko-KR"/>
          </w:rPr>
          <w:t>26</w:t>
        </w:r>
      </w:ins>
      <w:ins w:id="68" w:author="Samsung" w:date="2014-10-08T17:07:00Z">
        <w:r>
          <w:rPr>
            <w:rFonts w:hint="eastAsia"/>
            <w:lang w:val="en-US" w:eastAsia="ko-KR"/>
          </w:rPr>
          <w:t>.</w:t>
        </w:r>
      </w:ins>
    </w:p>
    <w:p w:rsidR="001852C3" w:rsidRPr="009E72F1" w:rsidRDefault="001852C3" w:rsidP="001852C3">
      <w:pPr>
        <w:pStyle w:val="3D0"/>
        <w:rPr>
          <w:lang w:val="en-US"/>
        </w:rPr>
      </w:pPr>
      <w:r w:rsidRPr="009E72F1">
        <w:rPr>
          <w:lang w:val="en-US"/>
        </w:rPr>
        <w:t xml:space="preserve">Otherwise, if DepthIntraMode[ xPb ][ yPb ] is equal to INTRA_DEP_DMM_WFULL, IntraPredModeY[ xPb ][ yPb ] is set equal to </w:t>
      </w:r>
      <w:r w:rsidRPr="009E72F1">
        <w:rPr>
          <w:lang w:val="en-US" w:eastAsia="ko-KR"/>
        </w:rPr>
        <w:t>INTRA_DMM_WFULL</w:t>
      </w:r>
      <w:r w:rsidRPr="009E72F1">
        <w:rPr>
          <w:lang w:val="en-US"/>
        </w:rPr>
        <w:t>.</w:t>
      </w:r>
    </w:p>
    <w:p w:rsidR="001852C3" w:rsidRPr="009E72F1" w:rsidRDefault="001852C3" w:rsidP="001852C3">
      <w:pPr>
        <w:pStyle w:val="3D0"/>
        <w:rPr>
          <w:lang w:val="en-US"/>
        </w:rPr>
      </w:pPr>
      <w:r w:rsidRPr="009E72F1">
        <w:rPr>
          <w:lang w:val="en-US"/>
        </w:rPr>
        <w:t xml:space="preserve">Otherwise, if DepthIntraMode[ xPb ][ yPb ] is equal to INTRA_DEP_DMM_CPREDTEX, IntraPredModeY[ xPb ][ yPb ] is set equal to </w:t>
      </w:r>
      <w:r w:rsidRPr="009E72F1">
        <w:rPr>
          <w:lang w:val="en-US" w:eastAsia="ko-KR"/>
        </w:rPr>
        <w:t>INTRA_DMM_CPREDTEX</w:t>
      </w:r>
      <w:r w:rsidRPr="009E72F1">
        <w:rPr>
          <w:lang w:val="en-US"/>
        </w:rPr>
        <w:t>.</w:t>
      </w:r>
    </w:p>
    <w:p w:rsidR="001852C3" w:rsidRDefault="001852C3" w:rsidP="001852C3">
      <w:pPr>
        <w:pStyle w:val="3H3"/>
        <w:numPr>
          <w:ilvl w:val="0"/>
          <w:numId w:val="0"/>
        </w:numPr>
        <w:rPr>
          <w:lang w:val="en-US" w:eastAsia="ko-KR"/>
        </w:rPr>
      </w:pPr>
      <w:bookmarkStart w:id="69" w:name="_Ref332660429"/>
      <w:r>
        <w:rPr>
          <w:rFonts w:hint="eastAsia"/>
          <w:lang w:val="en-US" w:eastAsia="ko-KR"/>
        </w:rPr>
        <w:lastRenderedPageBreak/>
        <w:t xml:space="preserve">I.8.4.4.1 </w:t>
      </w:r>
      <w:r w:rsidRPr="009E72F1">
        <w:rPr>
          <w:lang w:val="en-US"/>
        </w:rPr>
        <w:t>General decoding process for intra blocks</w:t>
      </w:r>
      <w:bookmarkEnd w:id="69"/>
    </w:p>
    <w:p w:rsidR="001852C3" w:rsidRDefault="001852C3" w:rsidP="001852C3">
      <w:pPr>
        <w:pStyle w:val="3U1"/>
        <w:numPr>
          <w:ilvl w:val="0"/>
          <w:numId w:val="0"/>
        </w:numPr>
        <w:rPr>
          <w:lang w:val="en-US" w:eastAsia="ko-KR"/>
        </w:rPr>
      </w:pPr>
      <w:r>
        <w:rPr>
          <w:lang w:val="en-US" w:eastAsia="ko-KR"/>
        </w:rPr>
        <w:t>...</w:t>
      </w:r>
    </w:p>
    <w:p w:rsidR="001852C3" w:rsidRPr="009E72F1" w:rsidRDefault="001852C3" w:rsidP="001852C3">
      <w:pPr>
        <w:pStyle w:val="3U1"/>
        <w:numPr>
          <w:ilvl w:val="0"/>
          <w:numId w:val="0"/>
        </w:numPr>
        <w:ind w:left="357"/>
        <w:rPr>
          <w:lang w:val="en-US"/>
        </w:rPr>
      </w:pPr>
      <w:r>
        <w:rPr>
          <w:rFonts w:hint="eastAsia"/>
          <w:lang w:val="en-US" w:eastAsia="ko-KR"/>
        </w:rPr>
        <w:t xml:space="preserve">6. </w:t>
      </w:r>
      <w:r w:rsidRPr="009E72F1">
        <w:rPr>
          <w:lang w:val="en-US"/>
        </w:rPr>
        <w:t>The variable residualFlag is set equal to !( </w:t>
      </w:r>
      <w:del w:id="70" w:author="Samsung" w:date="2014-10-08T15:19:00Z">
        <w:r w:rsidRPr="009E72F1" w:rsidDel="000E3DE0">
          <w:rPr>
            <w:lang w:val="en-US"/>
          </w:rPr>
          <w:delText>single_sample_flag</w:delText>
        </w:r>
      </w:del>
      <w:ins w:id="71" w:author="Samsung" w:date="2014-10-08T15:19:00Z">
        <w:r w:rsidR="000E3DE0">
          <w:rPr>
            <w:rFonts w:hint="eastAsia"/>
            <w:lang w:val="en-US" w:eastAsia="ko-KR"/>
          </w:rPr>
          <w:t>disc_flag</w:t>
        </w:r>
      </w:ins>
      <w:r w:rsidRPr="009E72F1">
        <w:rPr>
          <w:lang w:val="en-US"/>
        </w:rPr>
        <w:t>[ xTb0 ][ xTb0 ]  | |  SdcFlag[ xTb0 ][ xTb0 ]) and depending on residualFlag, the following applies:</w:t>
      </w:r>
    </w:p>
    <w:p w:rsidR="001852C3" w:rsidRPr="001852C3" w:rsidRDefault="001852C3" w:rsidP="001852C3">
      <w:pPr>
        <w:rPr>
          <w:lang w:val="en-US" w:eastAsia="ko-KR"/>
        </w:rPr>
      </w:pPr>
      <w:r>
        <w:rPr>
          <w:lang w:val="en-US" w:eastAsia="ko-KR"/>
        </w:rPr>
        <w:t>…</w:t>
      </w:r>
    </w:p>
    <w:p w:rsidR="001852C3" w:rsidRDefault="001852C3">
      <w:pPr>
        <w:rPr>
          <w:b/>
          <w:lang w:val="en-US" w:eastAsia="ko-KR"/>
        </w:rPr>
      </w:pPr>
    </w:p>
    <w:p w:rsidR="001852C3" w:rsidRPr="009E72F1" w:rsidRDefault="001852C3" w:rsidP="001852C3">
      <w:pPr>
        <w:pStyle w:val="3H4"/>
        <w:numPr>
          <w:ilvl w:val="0"/>
          <w:numId w:val="0"/>
        </w:numPr>
        <w:rPr>
          <w:lang w:val="en-US"/>
        </w:rPr>
      </w:pPr>
      <w:bookmarkStart w:id="72" w:name="_Ref332660646"/>
      <w:r>
        <w:rPr>
          <w:rFonts w:hint="eastAsia"/>
          <w:lang w:val="en-US" w:eastAsia="ko-KR"/>
        </w:rPr>
        <w:t xml:space="preserve">I. 8.4.4.2.1 </w:t>
      </w:r>
      <w:r w:rsidRPr="009E72F1">
        <w:rPr>
          <w:lang w:val="en-US"/>
        </w:rPr>
        <w:t>General intra sample prediction</w:t>
      </w:r>
      <w:bookmarkEnd w:id="72"/>
    </w:p>
    <w:p w:rsidR="001852C3" w:rsidRPr="009E72F1" w:rsidRDefault="001852C3" w:rsidP="001852C3">
      <w:pPr>
        <w:pStyle w:val="3D0"/>
        <w:numPr>
          <w:ilvl w:val="0"/>
          <w:numId w:val="0"/>
        </w:numPr>
        <w:ind w:left="357" w:hanging="357"/>
        <w:rPr>
          <w:lang w:val="en-US"/>
        </w:rPr>
      </w:pPr>
      <w:r>
        <w:rPr>
          <w:rFonts w:hint="eastAsia"/>
          <w:lang w:val="en-US" w:eastAsia="ko-KR"/>
        </w:rPr>
        <w:t>...</w:t>
      </w:r>
    </w:p>
    <w:p w:rsidR="001852C3" w:rsidRPr="009E72F1" w:rsidRDefault="001852C3" w:rsidP="001852C3">
      <w:pPr>
        <w:pStyle w:val="3D0"/>
        <w:rPr>
          <w:lang w:val="en-US"/>
        </w:rPr>
      </w:pPr>
      <w:r w:rsidRPr="009E72F1">
        <w:rPr>
          <w:lang w:val="en-US"/>
        </w:rPr>
        <w:t>Each sample p[ x ][ y ] is derived as follows:</w:t>
      </w:r>
    </w:p>
    <w:p w:rsidR="001852C3" w:rsidRPr="009E72F1" w:rsidRDefault="001852C3" w:rsidP="001852C3">
      <w:pPr>
        <w:pStyle w:val="3D1"/>
        <w:tabs>
          <w:tab w:val="clear" w:pos="360"/>
          <w:tab w:val="num" w:pos="697"/>
        </w:tabs>
        <w:rPr>
          <w:lang w:val="en-US"/>
        </w:rPr>
      </w:pPr>
      <w:r w:rsidRPr="009E72F1">
        <w:rPr>
          <w:lang w:val="en-US"/>
        </w:rPr>
        <w:t>If one or more of the following conditions are true, the sample p[ x ][ y ] is marked as "not available for intra prediction":</w:t>
      </w:r>
    </w:p>
    <w:p w:rsidR="001852C3" w:rsidRPr="009E72F1" w:rsidRDefault="001852C3" w:rsidP="001852C3">
      <w:pPr>
        <w:pStyle w:val="3D2"/>
        <w:rPr>
          <w:lang w:val="en-US"/>
        </w:rPr>
      </w:pPr>
      <w:r w:rsidRPr="009E72F1">
        <w:rPr>
          <w:lang w:val="en-US"/>
        </w:rPr>
        <w:t>The variable availableN is equal to FALSE.</w:t>
      </w:r>
    </w:p>
    <w:p w:rsidR="001852C3" w:rsidRDefault="001852C3" w:rsidP="001852C3">
      <w:pPr>
        <w:pStyle w:val="3D2"/>
        <w:rPr>
          <w:lang w:val="en-US"/>
        </w:rPr>
      </w:pPr>
      <w:r w:rsidRPr="009E72F1">
        <w:rPr>
          <w:lang w:val="en-US"/>
        </w:rPr>
        <w:t>CuPredMode[ xNbY ][ yNbY ] is not equal to MODE_INTRA and constrained_intra_pred_flag is equal to 1 and single_sample_flag[ xTbCmp ][ yTbCmp ] is equal to 0.</w:t>
      </w:r>
    </w:p>
    <w:p w:rsidR="001852C3" w:rsidRPr="009E72F1" w:rsidRDefault="001852C3" w:rsidP="001852C3">
      <w:pPr>
        <w:pStyle w:val="3D1"/>
        <w:tabs>
          <w:tab w:val="clear" w:pos="360"/>
          <w:tab w:val="num" w:pos="697"/>
        </w:tabs>
        <w:rPr>
          <w:lang w:val="en-US"/>
        </w:rPr>
      </w:pPr>
      <w:r w:rsidRPr="009E72F1">
        <w:rPr>
          <w:lang w:val="en-US"/>
        </w:rPr>
        <w:t>Otherwise, the sample p[ x ][ y ] is marked as "available for intra prediction" and the sample at the location ( xNbCmp, yNbCmp ) is assigned to p[ x ][ y ].</w:t>
      </w:r>
    </w:p>
    <w:p w:rsidR="001852C3" w:rsidRPr="009E72F1" w:rsidRDefault="001852C3" w:rsidP="001852C3">
      <w:pPr>
        <w:pStyle w:val="3N0"/>
        <w:rPr>
          <w:lang w:val="en-US"/>
        </w:rPr>
      </w:pPr>
      <w:r w:rsidRPr="009E72F1">
        <w:rPr>
          <w:lang w:val="en-US"/>
        </w:rPr>
        <w:t>When at least one sample p[ x ][ y ] with x = −1, y = −1..nTbS * 2 − 1 and x = 0..nTbS * 2 − 1, y = −1 is marked as "not available for intra prediction" and single_sample_flag[ xTbCmp ][ yTbCmp ] is equal to 0, the reference sample substitution process for intra sample prediction in subclause 8.4.4.2.2 is invoked with the samples p[ x ][ y ] with x = −1, y = −1..nTbS * 2 − 1 and x = 0..nTbS * 2 − 1, y = −1, nTbS, and cIdx as inputs, and the modified samples p[ x ][ y ] with x = −1, y = −1..nTbS * 2 − 1 and x = 0..nTbS * 2 − 1, y = −1 as output.</w:t>
      </w:r>
    </w:p>
    <w:p w:rsidR="001852C3" w:rsidRPr="009E72F1" w:rsidRDefault="001852C3" w:rsidP="003325AC">
      <w:pPr>
        <w:pStyle w:val="3E0"/>
        <w:numPr>
          <w:ilvl w:val="0"/>
          <w:numId w:val="0"/>
        </w:numPr>
        <w:rPr>
          <w:lang w:val="en-US"/>
        </w:rPr>
      </w:pPr>
      <w:r w:rsidRPr="009E72F1">
        <w:rPr>
          <w:lang w:val="en-US"/>
        </w:rPr>
        <w:t>Depending on the value of predModeIntra, the following ordered steps apply:</w:t>
      </w:r>
    </w:p>
    <w:p w:rsidR="001852C3" w:rsidRPr="009E72F1" w:rsidRDefault="001852C3" w:rsidP="001852C3">
      <w:pPr>
        <w:pStyle w:val="3U1"/>
        <w:numPr>
          <w:ilvl w:val="1"/>
          <w:numId w:val="7"/>
        </w:numPr>
        <w:rPr>
          <w:lang w:val="en-US"/>
        </w:rPr>
      </w:pPr>
      <w:r w:rsidRPr="009E72F1">
        <w:rPr>
          <w:lang w:val="en-US"/>
        </w:rPr>
        <w:t>When predModeIntra is in the range of 0 to 34, inclusive, and intra_smoothing_disabled_flag is equal to 0 and either cIdx is equal to 0 or ChromaArrayType is equal to 3, the filtering process of neighbouring samples specified in subclause 8.4.4.2.3 is invoked with the sample array p, the transform block size nTbS and the colour component index cIdx as inputs, and the output is reassigned to the sample array p.</w:t>
      </w:r>
    </w:p>
    <w:p w:rsidR="001852C3" w:rsidRPr="009E72F1" w:rsidRDefault="001852C3" w:rsidP="001852C3">
      <w:pPr>
        <w:pStyle w:val="3U1"/>
        <w:rPr>
          <w:lang w:val="en-US"/>
        </w:rPr>
      </w:pPr>
      <w:r w:rsidRPr="009E72F1">
        <w:rPr>
          <w:lang w:val="en-US"/>
        </w:rPr>
        <w:t>The intra sample prediction process according to predModeIntra applies as follows:</w:t>
      </w:r>
    </w:p>
    <w:p w:rsidR="001852C3" w:rsidRPr="009E72F1" w:rsidRDefault="001852C3" w:rsidP="001852C3">
      <w:pPr>
        <w:pStyle w:val="3D2"/>
        <w:rPr>
          <w:lang w:val="en-US"/>
        </w:rPr>
      </w:pPr>
      <w:r w:rsidRPr="009E72F1">
        <w:rPr>
          <w:lang w:val="en-US"/>
        </w:rPr>
        <w:t>If predModeIntra is equal to INTRA_PLANAR, the corresponding intra prediction mode specified in subclause 8.4.4.2.4 is invoked with the sample array p and the transform block size nTbS as inputs, and the output is the predicted sample array predSamples.</w:t>
      </w:r>
    </w:p>
    <w:p w:rsidR="001852C3" w:rsidRPr="009E72F1" w:rsidRDefault="001852C3" w:rsidP="001852C3">
      <w:pPr>
        <w:pStyle w:val="3D2"/>
        <w:rPr>
          <w:lang w:val="en-US"/>
        </w:rPr>
      </w:pPr>
      <w:r w:rsidRPr="009E72F1">
        <w:rPr>
          <w:lang w:val="en-US"/>
        </w:rPr>
        <w:t>Otherwise, if predModeIntra is equal to INTRA_DC, the corresponding intra prediction mode specified in subclause 8.4.4.2.5 is invoked with the sample array p, the transform block size nTbS, and the colour component index cIdx as inputs, and the output is the predicted sample array predSamples.</w:t>
      </w:r>
    </w:p>
    <w:p w:rsidR="001852C3" w:rsidRPr="009E72F1" w:rsidRDefault="001852C3" w:rsidP="001852C3">
      <w:pPr>
        <w:pStyle w:val="3D2"/>
        <w:rPr>
          <w:lang w:val="en-US"/>
        </w:rPr>
      </w:pPr>
      <w:r w:rsidRPr="009E72F1">
        <w:rPr>
          <w:lang w:val="en-US"/>
        </w:rPr>
        <w:t>Otherwise, if predModeIntra is in the range of INTRA_ANGULAR2..INTRA_ANGULAR34, the corresponding intra prediction mode specified in subclause 8.4.4.2.6 is invoked with the intra prediction mode predModeIntra, the sample array p, the transform block size nTbS, and the colour component index cIdx as inputs, and the output is the predicted sample array predSamples.</w:t>
      </w:r>
    </w:p>
    <w:p w:rsidR="001852C3" w:rsidRPr="009E72F1" w:rsidRDefault="001852C3" w:rsidP="001852C3">
      <w:pPr>
        <w:pStyle w:val="3D2"/>
        <w:rPr>
          <w:lang w:val="en-US" w:eastAsia="ko-KR"/>
        </w:rPr>
      </w:pPr>
      <w:r w:rsidRPr="009E72F1">
        <w:rPr>
          <w:lang w:val="en-US" w:eastAsia="ko-KR"/>
        </w:rPr>
        <w:t>Otherwise, if predModeIntra is equal to INTRA_DMM_WFULL, the corresponding intra prediction mode specified in subclause </w:t>
      </w:r>
      <w:r w:rsidR="009E72EA" w:rsidRPr="009E72F1">
        <w:rPr>
          <w:lang w:val="en-US" w:eastAsia="ko-KR"/>
        </w:rPr>
        <w:fldChar w:fldCharType="begin" w:fldLock="1"/>
      </w:r>
      <w:r w:rsidRPr="009E72F1">
        <w:rPr>
          <w:lang w:val="en-US" w:eastAsia="ko-KR"/>
        </w:rPr>
        <w:instrText xml:space="preserve"> REF _Ref329744537 \r \h </w:instrText>
      </w:r>
      <w:r w:rsidR="009E72EA" w:rsidRPr="009E72F1">
        <w:rPr>
          <w:lang w:val="en-US" w:eastAsia="ko-KR"/>
        </w:rPr>
      </w:r>
      <w:r w:rsidR="009E72EA" w:rsidRPr="009E72F1">
        <w:rPr>
          <w:lang w:val="en-US" w:eastAsia="ko-KR"/>
        </w:rPr>
        <w:fldChar w:fldCharType="separate"/>
      </w:r>
      <w:r w:rsidRPr="009E72F1">
        <w:rPr>
          <w:lang w:val="en-US" w:eastAsia="ko-KR"/>
        </w:rPr>
        <w:t>I.8.4.4.2.7</w:t>
      </w:r>
      <w:r w:rsidR="009E72EA" w:rsidRPr="009E72F1">
        <w:rPr>
          <w:lang w:val="en-US" w:eastAsia="ko-KR"/>
        </w:rPr>
        <w:fldChar w:fldCharType="end"/>
      </w:r>
      <w:r w:rsidRPr="009E72F1">
        <w:rPr>
          <w:lang w:val="en-US" w:eastAsia="ko-KR"/>
        </w:rPr>
        <w:t xml:space="preserve"> is invoked with </w:t>
      </w:r>
      <w:r w:rsidRPr="009E72F1">
        <w:rPr>
          <w:lang w:val="en-US"/>
        </w:rPr>
        <w:t xml:space="preserve">the location ( xTbY, yTbY ), </w:t>
      </w:r>
      <w:r w:rsidRPr="009E72F1">
        <w:rPr>
          <w:lang w:val="en-US" w:eastAsia="ko-KR"/>
        </w:rPr>
        <w:t>the sample array p and the transform block size nTbS as inputs ,and the outputs are the predicted sample array predSamples.</w:t>
      </w:r>
    </w:p>
    <w:p w:rsidR="001852C3" w:rsidRPr="009E72F1" w:rsidRDefault="001852C3" w:rsidP="001852C3">
      <w:pPr>
        <w:pStyle w:val="3D2"/>
        <w:rPr>
          <w:lang w:val="en-US" w:eastAsia="ko-KR"/>
        </w:rPr>
      </w:pPr>
      <w:r w:rsidRPr="009E72F1">
        <w:rPr>
          <w:lang w:val="en-US" w:eastAsia="ko-KR"/>
        </w:rPr>
        <w:t>Otherwise, if predModeIntra is equal to INTRA_DMM_CPREDTEX, the corresponding intra prediction mode specified in subclause </w:t>
      </w:r>
      <w:r w:rsidR="009E72EA" w:rsidRPr="009E72F1">
        <w:rPr>
          <w:lang w:val="en-US" w:eastAsia="ko-KR"/>
        </w:rPr>
        <w:fldChar w:fldCharType="begin" w:fldLock="1"/>
      </w:r>
      <w:r w:rsidRPr="009E72F1">
        <w:rPr>
          <w:lang w:val="en-US" w:eastAsia="ko-KR"/>
        </w:rPr>
        <w:instrText xml:space="preserve"> REF _Ref331530302 \r \h </w:instrText>
      </w:r>
      <w:r w:rsidR="009E72EA" w:rsidRPr="009E72F1">
        <w:rPr>
          <w:lang w:val="en-US" w:eastAsia="ko-KR"/>
        </w:rPr>
      </w:r>
      <w:r w:rsidR="009E72EA" w:rsidRPr="009E72F1">
        <w:rPr>
          <w:lang w:val="en-US" w:eastAsia="ko-KR"/>
        </w:rPr>
        <w:fldChar w:fldCharType="separate"/>
      </w:r>
      <w:r w:rsidRPr="009E72F1">
        <w:rPr>
          <w:lang w:val="en-US" w:eastAsia="ko-KR"/>
        </w:rPr>
        <w:t>I.8.4.4.2.8</w:t>
      </w:r>
      <w:r w:rsidR="009E72EA" w:rsidRPr="009E72F1">
        <w:rPr>
          <w:lang w:val="en-US" w:eastAsia="ko-KR"/>
        </w:rPr>
        <w:fldChar w:fldCharType="end"/>
      </w:r>
      <w:r w:rsidRPr="009E72F1">
        <w:rPr>
          <w:lang w:val="en-US" w:eastAsia="ko-KR"/>
        </w:rPr>
        <w:t xml:space="preserve"> is invoked with </w:t>
      </w:r>
      <w:r w:rsidRPr="009E72F1">
        <w:rPr>
          <w:lang w:val="en-US"/>
        </w:rPr>
        <w:t xml:space="preserve">the location ( xTbY, yTbY ), </w:t>
      </w:r>
      <w:r w:rsidRPr="009E72F1">
        <w:rPr>
          <w:lang w:val="en-US" w:eastAsia="ko-KR"/>
        </w:rPr>
        <w:t xml:space="preserve">with the sample array p and the transform block size nTbS as inputs, and the outputs are the </w:t>
      </w:r>
      <w:r w:rsidRPr="009E72F1">
        <w:rPr>
          <w:lang w:val="en-US" w:eastAsia="ko-KR"/>
        </w:rPr>
        <w:lastRenderedPageBreak/>
        <w:t>predicted sample array predSamples.</w:t>
      </w:r>
    </w:p>
    <w:p w:rsidR="001852C3" w:rsidRPr="009E72F1" w:rsidDel="00B04E9C" w:rsidRDefault="001852C3" w:rsidP="001852C3">
      <w:pPr>
        <w:pStyle w:val="3D2"/>
        <w:rPr>
          <w:del w:id="73" w:author="Samsung" w:date="2014-10-08T17:08:00Z"/>
          <w:lang w:val="en-US" w:eastAsia="ko-KR"/>
        </w:rPr>
      </w:pPr>
      <w:del w:id="74" w:author="Samsung" w:date="2014-10-08T17:08:00Z">
        <w:r w:rsidRPr="009E72F1" w:rsidDel="00B04E9C">
          <w:rPr>
            <w:lang w:val="en-US" w:eastAsia="ko-KR"/>
          </w:rPr>
          <w:delText>Otherwise, if predModeIntra is equal to INTRA_SINGLE_SAMPLE, the corresponding intra prediction mode specified in subclause </w:delText>
        </w:r>
        <w:r w:rsidR="009E72EA" w:rsidRPr="009E72F1" w:rsidDel="00B04E9C">
          <w:rPr>
            <w:lang w:val="en-US" w:eastAsia="ko-KR"/>
          </w:rPr>
          <w:fldChar w:fldCharType="begin" w:fldLock="1"/>
        </w:r>
        <w:r w:rsidRPr="009E72F1" w:rsidDel="00B04E9C">
          <w:rPr>
            <w:lang w:val="en-US" w:eastAsia="ko-KR"/>
          </w:rPr>
          <w:delInstrText xml:space="preserve"> REF _Ref394077333 \r \h </w:delInstrText>
        </w:r>
        <w:r w:rsidR="009E72EA" w:rsidRPr="009E72F1" w:rsidDel="00B04E9C">
          <w:rPr>
            <w:lang w:val="en-US" w:eastAsia="ko-KR"/>
          </w:rPr>
        </w:r>
        <w:r w:rsidR="009E72EA" w:rsidRPr="009E72F1" w:rsidDel="00B04E9C">
          <w:rPr>
            <w:lang w:val="en-US" w:eastAsia="ko-KR"/>
          </w:rPr>
          <w:fldChar w:fldCharType="separate"/>
        </w:r>
        <w:r w:rsidRPr="009E72F1" w:rsidDel="00B04E9C">
          <w:rPr>
            <w:lang w:val="en-US" w:eastAsia="ko-KR"/>
          </w:rPr>
          <w:delText>I.8.4.4.2.9</w:delText>
        </w:r>
        <w:r w:rsidR="009E72EA" w:rsidRPr="009E72F1" w:rsidDel="00B04E9C">
          <w:rPr>
            <w:lang w:val="en-US" w:eastAsia="ko-KR"/>
          </w:rPr>
          <w:fldChar w:fldCharType="end"/>
        </w:r>
        <w:r w:rsidRPr="009E72F1" w:rsidDel="00B04E9C">
          <w:rPr>
            <w:lang w:val="en-US" w:eastAsia="ko-KR"/>
          </w:rPr>
          <w:delText xml:space="preserve"> is invoked with </w:delText>
        </w:r>
        <w:r w:rsidRPr="009E72F1" w:rsidDel="00B04E9C">
          <w:rPr>
            <w:lang w:val="en-US"/>
          </w:rPr>
          <w:delText xml:space="preserve">the location ( xTbY, yTbY ), </w:delText>
        </w:r>
        <w:r w:rsidRPr="009E72F1" w:rsidDel="00B04E9C">
          <w:rPr>
            <w:lang w:val="en-US" w:eastAsia="ko-KR"/>
          </w:rPr>
          <w:delText>with the sample array p and the transform block size nTbS as inputs, and the outputs are the predicted sample array predSamples.</w:delText>
        </w:r>
      </w:del>
    </w:p>
    <w:p w:rsidR="001852C3" w:rsidRDefault="001852C3" w:rsidP="001852C3">
      <w:pPr>
        <w:pStyle w:val="3D2"/>
        <w:numPr>
          <w:ilvl w:val="0"/>
          <w:numId w:val="0"/>
        </w:numPr>
        <w:ind w:left="1071"/>
        <w:rPr>
          <w:b/>
          <w:lang w:val="en-US" w:eastAsia="ko-KR"/>
        </w:rPr>
      </w:pPr>
    </w:p>
    <w:p w:rsidR="001852C3" w:rsidRPr="009E72F1" w:rsidDel="00B04E9C" w:rsidRDefault="001852C3" w:rsidP="001852C3">
      <w:pPr>
        <w:pStyle w:val="3H4"/>
        <w:numPr>
          <w:ilvl w:val="0"/>
          <w:numId w:val="0"/>
        </w:numPr>
        <w:rPr>
          <w:del w:id="75" w:author="Samsung" w:date="2014-10-08T17:08:00Z"/>
          <w:lang w:val="en-US" w:eastAsia="ko-KR"/>
        </w:rPr>
      </w:pPr>
      <w:bookmarkStart w:id="76" w:name="_Ref394077333"/>
      <w:del w:id="77" w:author="Samsung" w:date="2014-10-08T17:08:00Z">
        <w:r w:rsidDel="00B04E9C">
          <w:rPr>
            <w:rFonts w:hint="eastAsia"/>
            <w:lang w:val="en-US" w:eastAsia="ko-KR"/>
          </w:rPr>
          <w:delText xml:space="preserve">I. 8.4.4.2.9 </w:delText>
        </w:r>
        <w:r w:rsidRPr="009E72F1" w:rsidDel="00B04E9C">
          <w:rPr>
            <w:lang w:val="en-US"/>
          </w:rPr>
          <w:delText xml:space="preserve">Specification of intra prediction mode </w:delText>
        </w:r>
        <w:r w:rsidRPr="009E72F1" w:rsidDel="00B04E9C">
          <w:rPr>
            <w:lang w:val="en-US" w:eastAsia="ko-KR"/>
          </w:rPr>
          <w:delText>INTRA_SINGLE_SAMPLE</w:delText>
        </w:r>
        <w:bookmarkEnd w:id="76"/>
      </w:del>
    </w:p>
    <w:p w:rsidR="001852C3" w:rsidRPr="009E72F1" w:rsidDel="00B04E9C" w:rsidRDefault="001852C3" w:rsidP="001852C3">
      <w:pPr>
        <w:pStyle w:val="3N0"/>
        <w:rPr>
          <w:del w:id="78" w:author="Samsung" w:date="2014-10-08T17:08:00Z"/>
          <w:lang w:val="en-US"/>
        </w:rPr>
      </w:pPr>
      <w:del w:id="79" w:author="Samsung" w:date="2014-10-08T17:08:00Z">
        <w:r w:rsidRPr="009E72F1" w:rsidDel="00B04E9C">
          <w:rPr>
            <w:lang w:val="en-US"/>
          </w:rPr>
          <w:delText>Inputs to this process are:</w:delText>
        </w:r>
      </w:del>
    </w:p>
    <w:p w:rsidR="001852C3" w:rsidRPr="009E72F1" w:rsidDel="00B04E9C" w:rsidRDefault="001852C3" w:rsidP="001852C3">
      <w:pPr>
        <w:pStyle w:val="3D0"/>
        <w:rPr>
          <w:del w:id="80" w:author="Samsung" w:date="2014-10-08T17:08:00Z"/>
          <w:lang w:val="en-US"/>
        </w:rPr>
      </w:pPr>
      <w:del w:id="81" w:author="Samsung" w:date="2014-10-08T17:08:00Z">
        <w:r w:rsidRPr="009E72F1" w:rsidDel="00B04E9C">
          <w:rPr>
            <w:lang w:val="en-US"/>
          </w:rPr>
          <w:delText>a sample location ( x</w:delText>
        </w:r>
        <w:r w:rsidRPr="009E72F1" w:rsidDel="00B04E9C">
          <w:rPr>
            <w:lang w:val="en-US" w:eastAsia="de-DE"/>
          </w:rPr>
          <w:delText>Tb</w:delText>
        </w:r>
        <w:r w:rsidRPr="009E72F1" w:rsidDel="00B04E9C">
          <w:rPr>
            <w:lang w:val="en-US"/>
          </w:rPr>
          <w:delText>, y</w:delText>
        </w:r>
        <w:r w:rsidRPr="009E72F1" w:rsidDel="00B04E9C">
          <w:rPr>
            <w:lang w:val="en-US" w:eastAsia="de-DE"/>
          </w:rPr>
          <w:delText>Tb</w:delText>
        </w:r>
        <w:r w:rsidRPr="009E72F1" w:rsidDel="00B04E9C">
          <w:rPr>
            <w:lang w:val="en-US"/>
          </w:rPr>
          <w:delText> ) specifying the top-left sample of the current block relative to the top</w:delText>
        </w:r>
        <w:r w:rsidRPr="009E72F1" w:rsidDel="00B04E9C">
          <w:rPr>
            <w:lang w:val="en-US"/>
          </w:rPr>
          <w:noBreakHyphen/>
          <w:delText>left sample of the current picture,</w:delText>
        </w:r>
      </w:del>
    </w:p>
    <w:p w:rsidR="001852C3" w:rsidRPr="009E72F1" w:rsidDel="00B04E9C" w:rsidRDefault="001852C3" w:rsidP="001852C3">
      <w:pPr>
        <w:pStyle w:val="3D0"/>
        <w:rPr>
          <w:del w:id="82" w:author="Samsung" w:date="2014-10-08T17:08:00Z"/>
          <w:lang w:val="en-US"/>
        </w:rPr>
      </w:pPr>
      <w:del w:id="83" w:author="Samsung" w:date="2014-10-08T17:08:00Z">
        <w:r w:rsidRPr="009E72F1" w:rsidDel="00B04E9C">
          <w:rPr>
            <w:lang w:val="en-US"/>
          </w:rPr>
          <w:delText xml:space="preserve">the </w:delText>
        </w:r>
        <w:r w:rsidRPr="009E72F1" w:rsidDel="00B04E9C">
          <w:rPr>
            <w:lang w:val="en-US" w:eastAsia="ko-KR"/>
          </w:rPr>
          <w:delText>neighbouring samples p[ x ][ y ], with x = −1, y = −1..nTbS * 2 − 1 and x = 0..nTbS * 2 − 1, y = −1</w:delText>
        </w:r>
        <w:r w:rsidRPr="009E72F1" w:rsidDel="00B04E9C">
          <w:rPr>
            <w:lang w:val="en-US"/>
          </w:rPr>
          <w:delText>,</w:delText>
        </w:r>
      </w:del>
    </w:p>
    <w:p w:rsidR="001852C3" w:rsidRPr="009E72F1" w:rsidDel="00B04E9C" w:rsidRDefault="001852C3" w:rsidP="001852C3">
      <w:pPr>
        <w:pStyle w:val="3D0"/>
        <w:rPr>
          <w:del w:id="84" w:author="Samsung" w:date="2014-10-08T17:08:00Z"/>
          <w:lang w:val="en-US" w:eastAsia="ko-KR"/>
        </w:rPr>
      </w:pPr>
      <w:del w:id="85" w:author="Samsung" w:date="2014-10-08T17:08:00Z">
        <w:r w:rsidRPr="009E72F1" w:rsidDel="00B04E9C">
          <w:rPr>
            <w:lang w:val="en-US"/>
          </w:rPr>
          <w:delText>a v</w:delText>
        </w:r>
        <w:r w:rsidRPr="009E72F1" w:rsidDel="00B04E9C">
          <w:rPr>
            <w:lang w:val="en-US" w:eastAsia="ko-KR"/>
          </w:rPr>
          <w:delText>ariable nTbS specifying the transform block size.</w:delText>
        </w:r>
      </w:del>
    </w:p>
    <w:p w:rsidR="001852C3" w:rsidRPr="009E72F1" w:rsidDel="00B04E9C" w:rsidRDefault="001852C3" w:rsidP="001852C3">
      <w:pPr>
        <w:pStyle w:val="3N0"/>
        <w:rPr>
          <w:del w:id="86" w:author="Samsung" w:date="2014-10-08T17:08:00Z"/>
          <w:lang w:val="en-US"/>
        </w:rPr>
      </w:pPr>
      <w:del w:id="87" w:author="Samsung" w:date="2014-10-08T17:08:00Z">
        <w:r w:rsidRPr="009E72F1" w:rsidDel="00B04E9C">
          <w:rPr>
            <w:lang w:val="en-US"/>
          </w:rPr>
          <w:delText>Output of this process is:</w:delText>
        </w:r>
      </w:del>
    </w:p>
    <w:p w:rsidR="001852C3" w:rsidRPr="009E72F1" w:rsidDel="00B04E9C" w:rsidRDefault="001852C3" w:rsidP="001852C3">
      <w:pPr>
        <w:pStyle w:val="3D0"/>
        <w:rPr>
          <w:del w:id="88" w:author="Samsung" w:date="2014-10-08T17:08:00Z"/>
          <w:lang w:val="en-US" w:eastAsia="ko-KR"/>
        </w:rPr>
      </w:pPr>
      <w:del w:id="89" w:author="Samsung" w:date="2014-10-08T17:08:00Z">
        <w:r w:rsidRPr="009E72F1" w:rsidDel="00B04E9C">
          <w:rPr>
            <w:lang w:val="en-US"/>
          </w:rPr>
          <w:delText xml:space="preserve">the </w:delText>
        </w:r>
        <w:r w:rsidRPr="009E72F1" w:rsidDel="00B04E9C">
          <w:rPr>
            <w:lang w:val="en-US" w:eastAsia="ko-KR"/>
          </w:rPr>
          <w:delText>predicted samples predSamples[ x ][ y ], with x, y = 0..nTbS − 1.</w:delText>
        </w:r>
      </w:del>
    </w:p>
    <w:p w:rsidR="001852C3" w:rsidRPr="009E72F1" w:rsidDel="00B04E9C" w:rsidRDefault="001852C3" w:rsidP="001852C3">
      <w:pPr>
        <w:pStyle w:val="3N0"/>
        <w:rPr>
          <w:del w:id="90" w:author="Samsung" w:date="2014-10-08T17:08:00Z"/>
          <w:lang w:val="en-US" w:eastAsia="ko-KR"/>
        </w:rPr>
      </w:pPr>
      <w:del w:id="91" w:author="Samsung" w:date="2014-10-08T17:08:00Z">
        <w:r w:rsidRPr="009E72F1" w:rsidDel="00B04E9C">
          <w:rPr>
            <w:lang w:val="en-US" w:eastAsia="ko-KR"/>
          </w:rPr>
          <w:delText>The lists predSample[ i ] and availableFlag[ i ] are derived as specified in the following:</w:delText>
        </w:r>
      </w:del>
    </w:p>
    <w:p w:rsidR="001852C3" w:rsidRPr="009E72F1" w:rsidDel="00B04E9C" w:rsidRDefault="001852C3" w:rsidP="001852C3">
      <w:pPr>
        <w:pStyle w:val="3D0"/>
        <w:rPr>
          <w:del w:id="92" w:author="Samsung" w:date="2014-10-08T17:08:00Z"/>
          <w:lang w:val="en-US" w:eastAsia="ko-KR"/>
        </w:rPr>
      </w:pPr>
      <w:del w:id="93" w:author="Samsung" w:date="2014-10-08T17:08:00Z">
        <w:r w:rsidRPr="009E72F1" w:rsidDel="00B04E9C">
          <w:rPr>
            <w:lang w:val="en-US" w:eastAsia="ko-KR"/>
          </w:rPr>
          <w:delText>For i in the range of 0 to 4, inclusive, the following applies:</w:delText>
        </w:r>
      </w:del>
    </w:p>
    <w:p w:rsidR="001852C3" w:rsidRPr="009E72F1" w:rsidDel="00B04E9C" w:rsidRDefault="001852C3" w:rsidP="001852C3">
      <w:pPr>
        <w:pStyle w:val="3D1"/>
        <w:tabs>
          <w:tab w:val="clear" w:pos="360"/>
          <w:tab w:val="num" w:pos="697"/>
        </w:tabs>
        <w:rPr>
          <w:del w:id="94" w:author="Samsung" w:date="2014-10-08T17:08:00Z"/>
          <w:lang w:val="en-US" w:eastAsia="ko-KR"/>
        </w:rPr>
      </w:pPr>
      <w:del w:id="95" w:author="Samsung" w:date="2014-10-08T17:08:00Z">
        <w:r w:rsidRPr="009E72F1" w:rsidDel="00B04E9C">
          <w:rPr>
            <w:lang w:val="en-US" w:eastAsia="ko-KR"/>
          </w:rPr>
          <w:delText>Depending on i, the luma location ( xN, yN ) is specified in </w:delText>
        </w:r>
        <w:r w:rsidR="009E72EA" w:rsidRPr="009E72F1" w:rsidDel="00B04E9C">
          <w:rPr>
            <w:lang w:val="en-US" w:eastAsia="ko-KR"/>
          </w:rPr>
          <w:fldChar w:fldCharType="begin" w:fldLock="1"/>
        </w:r>
        <w:r w:rsidRPr="009E72F1" w:rsidDel="00B04E9C">
          <w:rPr>
            <w:lang w:val="en-US" w:eastAsia="ko-KR"/>
          </w:rPr>
          <w:delInstrText xml:space="preserve"> REF _Ref364688902 \h </w:delInstrText>
        </w:r>
        <w:r w:rsidR="009E72EA" w:rsidRPr="009E72F1" w:rsidDel="00B04E9C">
          <w:rPr>
            <w:lang w:val="en-US" w:eastAsia="ko-KR"/>
          </w:rPr>
        </w:r>
        <w:r w:rsidR="009E72EA" w:rsidRPr="009E72F1" w:rsidDel="00B04E9C">
          <w:rPr>
            <w:lang w:val="en-US" w:eastAsia="ko-KR"/>
          </w:rPr>
          <w:fldChar w:fldCharType="separate"/>
        </w:r>
        <w:r w:rsidRPr="009E72F1" w:rsidDel="00B04E9C">
          <w:delText>Table </w:delText>
        </w:r>
        <w:r w:rsidRPr="009E72F1" w:rsidDel="00B04E9C">
          <w:rPr>
            <w:lang w:val="en-US" w:eastAsia="ko-KR"/>
          </w:rPr>
          <w:delText>I</w:delText>
        </w:r>
        <w:r w:rsidRPr="009E72F1" w:rsidDel="00B04E9C">
          <w:noBreakHyphen/>
        </w:r>
        <w:r w:rsidRPr="009E72F1" w:rsidDel="00B04E9C">
          <w:rPr>
            <w:noProof/>
          </w:rPr>
          <w:delText>9</w:delText>
        </w:r>
        <w:r w:rsidR="009E72EA" w:rsidRPr="009E72F1" w:rsidDel="00B04E9C">
          <w:rPr>
            <w:lang w:val="en-US" w:eastAsia="ko-KR"/>
          </w:rPr>
          <w:fldChar w:fldCharType="end"/>
        </w:r>
        <w:r w:rsidRPr="009E72F1" w:rsidDel="00B04E9C">
          <w:rPr>
            <w:lang w:val="en-US" w:eastAsia="ko-KR"/>
          </w:rPr>
          <w:delText xml:space="preserve">. </w:delText>
        </w:r>
      </w:del>
    </w:p>
    <w:p w:rsidR="001852C3" w:rsidRPr="009E72F1" w:rsidDel="00B04E9C" w:rsidRDefault="001852C3" w:rsidP="001852C3">
      <w:pPr>
        <w:pStyle w:val="3D1"/>
        <w:tabs>
          <w:tab w:val="clear" w:pos="360"/>
          <w:tab w:val="num" w:pos="697"/>
        </w:tabs>
        <w:rPr>
          <w:del w:id="96" w:author="Samsung" w:date="2014-10-08T17:08:00Z"/>
          <w:lang w:val="en-US" w:eastAsia="ko-KR"/>
        </w:rPr>
      </w:pPr>
      <w:del w:id="97" w:author="Samsung" w:date="2014-10-08T17:08:00Z">
        <w:r w:rsidRPr="009E72F1" w:rsidDel="00B04E9C">
          <w:rPr>
            <w:lang w:val="en-US" w:eastAsia="ko-KR"/>
          </w:rPr>
          <w:delText>The variable availableFlag[ i ] is derived as specified in the following:</w:delText>
        </w:r>
      </w:del>
    </w:p>
    <w:p w:rsidR="001852C3" w:rsidRPr="009E72F1" w:rsidDel="00B04E9C" w:rsidRDefault="001852C3" w:rsidP="001852C3">
      <w:pPr>
        <w:pStyle w:val="3D2"/>
        <w:rPr>
          <w:del w:id="98" w:author="Samsung" w:date="2014-10-08T17:08:00Z"/>
          <w:lang w:val="en-US" w:eastAsia="ko-KR"/>
        </w:rPr>
      </w:pPr>
      <w:del w:id="99" w:author="Samsung" w:date="2014-10-08T17:08:00Z">
        <w:r w:rsidRPr="009E72F1" w:rsidDel="00B04E9C">
          <w:rPr>
            <w:lang w:val="en-US" w:eastAsia="ko-KR"/>
          </w:rPr>
          <w:delText xml:space="preserve">If p[ xN, yN ] is marked as "available for intra prediction", availableFlag[ i ] is set equal to 1. </w:delText>
        </w:r>
      </w:del>
    </w:p>
    <w:p w:rsidR="001852C3" w:rsidRPr="009E72F1" w:rsidDel="00B04E9C" w:rsidRDefault="001852C3" w:rsidP="001852C3">
      <w:pPr>
        <w:pStyle w:val="3D2"/>
        <w:rPr>
          <w:del w:id="100" w:author="Samsung" w:date="2014-10-08T17:08:00Z"/>
          <w:lang w:val="en-US" w:eastAsia="ko-KR"/>
        </w:rPr>
      </w:pPr>
      <w:del w:id="101" w:author="Samsung" w:date="2014-10-08T17:08:00Z">
        <w:r w:rsidRPr="009E72F1" w:rsidDel="00B04E9C">
          <w:rPr>
            <w:lang w:val="en-US" w:eastAsia="ko-KR"/>
          </w:rPr>
          <w:delText>Otherwise (p[ xN, yN ] is marked as "not available for intra prediction"), availableFlag[ i ] is set equal to 0.</w:delText>
        </w:r>
      </w:del>
    </w:p>
    <w:p w:rsidR="001852C3" w:rsidRPr="009E72F1" w:rsidDel="00B04E9C" w:rsidRDefault="001852C3" w:rsidP="001852C3">
      <w:pPr>
        <w:pStyle w:val="3D1"/>
        <w:tabs>
          <w:tab w:val="clear" w:pos="360"/>
          <w:tab w:val="num" w:pos="697"/>
        </w:tabs>
        <w:rPr>
          <w:del w:id="102" w:author="Samsung" w:date="2014-10-08T17:08:00Z"/>
          <w:lang w:val="en-US" w:eastAsia="ko-KR"/>
        </w:rPr>
      </w:pPr>
      <w:del w:id="103" w:author="Samsung" w:date="2014-10-08T17:08:00Z">
        <w:r w:rsidRPr="009E72F1" w:rsidDel="00B04E9C">
          <w:rPr>
            <w:lang w:val="en-US" w:eastAsia="ko-KR"/>
          </w:rPr>
          <w:delText>The variable predSample[ i ] is set equal to p[ xN, yN ].</w:delText>
        </w:r>
      </w:del>
    </w:p>
    <w:p w:rsidR="001852C3" w:rsidRPr="009E72F1" w:rsidDel="00B04E9C" w:rsidRDefault="001852C3" w:rsidP="001852C3">
      <w:pPr>
        <w:pStyle w:val="a4"/>
        <w:rPr>
          <w:del w:id="104" w:author="Samsung" w:date="2014-10-08T17:08:00Z"/>
        </w:rPr>
      </w:pPr>
      <w:bookmarkStart w:id="105" w:name="_Toc395714728"/>
      <w:del w:id="106" w:author="Samsung" w:date="2014-10-08T17:08:00Z">
        <w:r w:rsidRPr="009E72F1" w:rsidDel="00B04E9C">
          <w:rPr>
            <w:lang w:val="en-GB"/>
          </w:rPr>
          <w:delText>Table </w:delText>
        </w:r>
        <w:r w:rsidR="009E72EA" w:rsidDel="00B04E9C">
          <w:fldChar w:fldCharType="begin" w:fldLock="1"/>
        </w:r>
        <w:r w:rsidR="009E72EA" w:rsidDel="00B04E9C">
          <w:delInstrText xml:space="preserve"> REF H \h  \* MERGEFORMAT </w:delInstrText>
        </w:r>
        <w:r w:rsidR="009E72EA" w:rsidDel="00B04E9C">
          <w:fldChar w:fldCharType="separate"/>
        </w:r>
        <w:r w:rsidRPr="009E72F1" w:rsidDel="00B04E9C">
          <w:rPr>
            <w:lang w:eastAsia="ko-KR"/>
          </w:rPr>
          <w:delText>I</w:delText>
        </w:r>
        <w:r w:rsidR="009E72EA" w:rsidDel="00B04E9C">
          <w:fldChar w:fldCharType="end"/>
        </w:r>
        <w:r w:rsidRPr="009E72F1" w:rsidDel="00B04E9C">
          <w:rPr>
            <w:lang w:val="en-GB"/>
          </w:rPr>
          <w:noBreakHyphen/>
        </w:r>
        <w:r w:rsidR="009E72EA" w:rsidRPr="009E72F1" w:rsidDel="00B04E9C">
          <w:rPr>
            <w:lang w:val="en-GB"/>
          </w:rPr>
          <w:fldChar w:fldCharType="begin" w:fldLock="1"/>
        </w:r>
        <w:r w:rsidRPr="009E72F1" w:rsidDel="00B04E9C">
          <w:rPr>
            <w:lang w:val="en-GB"/>
          </w:rPr>
          <w:delInstrText xml:space="preserve"> SEQ Table \* ARABIC \s 1 </w:delInstrText>
        </w:r>
        <w:r w:rsidR="009E72EA" w:rsidRPr="009E72F1" w:rsidDel="00B04E9C">
          <w:rPr>
            <w:lang w:val="en-GB"/>
          </w:rPr>
          <w:fldChar w:fldCharType="separate"/>
        </w:r>
        <w:r w:rsidRPr="009E72F1" w:rsidDel="00B04E9C">
          <w:rPr>
            <w:noProof/>
            <w:lang w:val="en-GB"/>
          </w:rPr>
          <w:delText>6</w:delText>
        </w:r>
        <w:r w:rsidR="009E72EA" w:rsidRPr="009E72F1" w:rsidDel="00B04E9C">
          <w:rPr>
            <w:lang w:val="en-GB"/>
          </w:rPr>
          <w:fldChar w:fldCharType="end"/>
        </w:r>
        <w:r w:rsidRPr="009E72F1" w:rsidDel="00B04E9C">
          <w:rPr>
            <w:lang w:val="en-GB" w:eastAsia="ko-KR"/>
          </w:rPr>
          <w:delText xml:space="preserve"> </w:delText>
        </w:r>
        <w:r w:rsidRPr="009E72F1" w:rsidDel="00B04E9C">
          <w:rPr>
            <w:lang w:val="en-GB"/>
          </w:rPr>
          <w:delText xml:space="preserve">– Specification of </w:delText>
        </w:r>
        <w:r w:rsidRPr="009E72F1" w:rsidDel="00B04E9C">
          <w:delText>xN and yN depending on i</w:delText>
        </w:r>
        <w:bookmarkEnd w:id="105"/>
      </w:del>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4"/>
        <w:gridCol w:w="1560"/>
        <w:gridCol w:w="1559"/>
        <w:gridCol w:w="1320"/>
        <w:gridCol w:w="1464"/>
        <w:gridCol w:w="1465"/>
      </w:tblGrid>
      <w:tr w:rsidR="001852C3" w:rsidRPr="009E72F1" w:rsidDel="00B04E9C" w:rsidTr="00B04E9C">
        <w:trPr>
          <w:jc w:val="center"/>
          <w:del w:id="107" w:author="Samsung" w:date="2014-10-08T17:08:00Z"/>
        </w:trPr>
        <w:tc>
          <w:tcPr>
            <w:tcW w:w="664" w:type="dxa"/>
            <w:shd w:val="clear" w:color="auto" w:fill="auto"/>
            <w:vAlign w:val="center"/>
          </w:tcPr>
          <w:p w:rsidR="001852C3" w:rsidRPr="009E72F1" w:rsidDel="00B04E9C" w:rsidRDefault="001852C3" w:rsidP="00B04E9C">
            <w:pPr>
              <w:pStyle w:val="3N0"/>
              <w:jc w:val="center"/>
              <w:rPr>
                <w:del w:id="108" w:author="Samsung" w:date="2014-10-08T17:08:00Z"/>
                <w:b/>
              </w:rPr>
            </w:pPr>
            <w:del w:id="109" w:author="Samsung" w:date="2014-10-08T17:08:00Z">
              <w:r w:rsidRPr="009E72F1" w:rsidDel="00B04E9C">
                <w:rPr>
                  <w:b/>
                </w:rPr>
                <w:delText>i</w:delText>
              </w:r>
            </w:del>
          </w:p>
        </w:tc>
        <w:tc>
          <w:tcPr>
            <w:tcW w:w="1560" w:type="dxa"/>
            <w:tcBorders>
              <w:top w:val="single" w:sz="4" w:space="0" w:color="auto"/>
            </w:tcBorders>
            <w:shd w:val="clear" w:color="auto" w:fill="auto"/>
            <w:vAlign w:val="center"/>
          </w:tcPr>
          <w:p w:rsidR="001852C3" w:rsidRPr="009E72F1" w:rsidDel="00B04E9C" w:rsidRDefault="001852C3" w:rsidP="00B04E9C">
            <w:pPr>
              <w:pStyle w:val="3N0"/>
              <w:jc w:val="center"/>
              <w:rPr>
                <w:del w:id="110" w:author="Samsung" w:date="2014-10-08T17:08:00Z"/>
              </w:rPr>
            </w:pPr>
            <w:del w:id="111" w:author="Samsung" w:date="2014-10-08T17:08:00Z">
              <w:r w:rsidRPr="009E72F1" w:rsidDel="00B04E9C">
                <w:rPr>
                  <w:lang w:eastAsia="ko-KR"/>
                </w:rPr>
                <w:delText>0</w:delText>
              </w:r>
            </w:del>
          </w:p>
        </w:tc>
        <w:tc>
          <w:tcPr>
            <w:tcW w:w="1559" w:type="dxa"/>
            <w:tcBorders>
              <w:top w:val="single" w:sz="4" w:space="0" w:color="auto"/>
            </w:tcBorders>
            <w:shd w:val="clear" w:color="auto" w:fill="auto"/>
            <w:vAlign w:val="center"/>
          </w:tcPr>
          <w:p w:rsidR="001852C3" w:rsidRPr="009E72F1" w:rsidDel="00B04E9C" w:rsidRDefault="001852C3" w:rsidP="00B04E9C">
            <w:pPr>
              <w:pStyle w:val="3N0"/>
              <w:jc w:val="center"/>
              <w:rPr>
                <w:del w:id="112" w:author="Samsung" w:date="2014-10-08T17:08:00Z"/>
              </w:rPr>
            </w:pPr>
            <w:del w:id="113" w:author="Samsung" w:date="2014-10-08T17:08:00Z">
              <w:r w:rsidRPr="009E72F1" w:rsidDel="00B04E9C">
                <w:rPr>
                  <w:lang w:eastAsia="ko-KR"/>
                </w:rPr>
                <w:delText>1</w:delText>
              </w:r>
            </w:del>
          </w:p>
        </w:tc>
        <w:tc>
          <w:tcPr>
            <w:tcW w:w="1320" w:type="dxa"/>
            <w:tcBorders>
              <w:top w:val="single" w:sz="4" w:space="0" w:color="auto"/>
            </w:tcBorders>
            <w:shd w:val="clear" w:color="auto" w:fill="auto"/>
            <w:vAlign w:val="center"/>
          </w:tcPr>
          <w:p w:rsidR="001852C3" w:rsidRPr="009E72F1" w:rsidDel="00B04E9C" w:rsidRDefault="001852C3" w:rsidP="00B04E9C">
            <w:pPr>
              <w:pStyle w:val="3N0"/>
              <w:jc w:val="center"/>
              <w:rPr>
                <w:del w:id="114" w:author="Samsung" w:date="2014-10-08T17:08:00Z"/>
              </w:rPr>
            </w:pPr>
            <w:del w:id="115" w:author="Samsung" w:date="2014-10-08T17:08:00Z">
              <w:r w:rsidRPr="009E72F1" w:rsidDel="00B04E9C">
                <w:rPr>
                  <w:lang w:eastAsia="ko-KR"/>
                </w:rPr>
                <w:delText>2</w:delText>
              </w:r>
            </w:del>
          </w:p>
        </w:tc>
        <w:tc>
          <w:tcPr>
            <w:tcW w:w="1464" w:type="dxa"/>
            <w:tcBorders>
              <w:top w:val="single" w:sz="4" w:space="0" w:color="auto"/>
            </w:tcBorders>
            <w:shd w:val="clear" w:color="auto" w:fill="auto"/>
            <w:vAlign w:val="center"/>
          </w:tcPr>
          <w:p w:rsidR="001852C3" w:rsidRPr="009E72F1" w:rsidDel="00B04E9C" w:rsidRDefault="001852C3" w:rsidP="00B04E9C">
            <w:pPr>
              <w:pStyle w:val="3N0"/>
              <w:jc w:val="center"/>
              <w:rPr>
                <w:del w:id="116" w:author="Samsung" w:date="2014-10-08T17:08:00Z"/>
              </w:rPr>
            </w:pPr>
            <w:del w:id="117" w:author="Samsung" w:date="2014-10-08T17:08:00Z">
              <w:r w:rsidRPr="009E72F1" w:rsidDel="00B04E9C">
                <w:rPr>
                  <w:lang w:eastAsia="ko-KR"/>
                </w:rPr>
                <w:delText>3</w:delText>
              </w:r>
            </w:del>
          </w:p>
        </w:tc>
        <w:tc>
          <w:tcPr>
            <w:tcW w:w="1465" w:type="dxa"/>
            <w:tcBorders>
              <w:top w:val="single" w:sz="4" w:space="0" w:color="auto"/>
            </w:tcBorders>
            <w:shd w:val="clear" w:color="auto" w:fill="auto"/>
            <w:vAlign w:val="center"/>
          </w:tcPr>
          <w:p w:rsidR="001852C3" w:rsidRPr="009E72F1" w:rsidDel="00B04E9C" w:rsidRDefault="001852C3" w:rsidP="00B04E9C">
            <w:pPr>
              <w:pStyle w:val="3N0"/>
              <w:jc w:val="center"/>
              <w:rPr>
                <w:del w:id="118" w:author="Samsung" w:date="2014-10-08T17:08:00Z"/>
              </w:rPr>
            </w:pPr>
            <w:del w:id="119" w:author="Samsung" w:date="2014-10-08T17:08:00Z">
              <w:r w:rsidRPr="009E72F1" w:rsidDel="00B04E9C">
                <w:rPr>
                  <w:lang w:eastAsia="ko-KR"/>
                </w:rPr>
                <w:delText>4</w:delText>
              </w:r>
            </w:del>
          </w:p>
        </w:tc>
      </w:tr>
      <w:tr w:rsidR="001852C3" w:rsidRPr="009E72F1" w:rsidDel="00B04E9C" w:rsidTr="00B04E9C">
        <w:trPr>
          <w:jc w:val="center"/>
          <w:del w:id="120" w:author="Samsung" w:date="2014-10-08T17:08:00Z"/>
        </w:trPr>
        <w:tc>
          <w:tcPr>
            <w:tcW w:w="664" w:type="dxa"/>
            <w:shd w:val="clear" w:color="auto" w:fill="auto"/>
          </w:tcPr>
          <w:p w:rsidR="001852C3" w:rsidRPr="009E72F1" w:rsidDel="00B04E9C" w:rsidRDefault="001852C3" w:rsidP="00B04E9C">
            <w:pPr>
              <w:pStyle w:val="3N0"/>
              <w:rPr>
                <w:del w:id="121" w:author="Samsung" w:date="2014-10-08T17:08:00Z"/>
                <w:b/>
              </w:rPr>
            </w:pPr>
            <w:del w:id="122" w:author="Samsung" w:date="2014-10-08T17:08:00Z">
              <w:r w:rsidRPr="009E72F1" w:rsidDel="00B04E9C">
                <w:rPr>
                  <w:b/>
                </w:rPr>
                <w:delText>xN</w:delText>
              </w:r>
            </w:del>
          </w:p>
        </w:tc>
        <w:tc>
          <w:tcPr>
            <w:tcW w:w="1560" w:type="dxa"/>
            <w:shd w:val="clear" w:color="auto" w:fill="auto"/>
            <w:vAlign w:val="center"/>
          </w:tcPr>
          <w:p w:rsidR="001852C3" w:rsidRPr="009E72F1" w:rsidDel="00B04E9C" w:rsidRDefault="001852C3" w:rsidP="00B04E9C">
            <w:pPr>
              <w:pStyle w:val="3N0"/>
              <w:jc w:val="center"/>
              <w:rPr>
                <w:del w:id="123" w:author="Samsung" w:date="2014-10-08T17:08:00Z"/>
              </w:rPr>
            </w:pPr>
            <w:del w:id="124" w:author="Samsung" w:date="2014-10-08T17:08:00Z">
              <w:r w:rsidRPr="009E72F1" w:rsidDel="00B04E9C">
                <w:rPr>
                  <w:lang w:val="en-US" w:eastAsia="ko-KR"/>
                </w:rPr>
                <w:delText>nTbS  &gt;&gt;  1</w:delText>
              </w:r>
            </w:del>
          </w:p>
        </w:tc>
        <w:tc>
          <w:tcPr>
            <w:tcW w:w="1559" w:type="dxa"/>
            <w:shd w:val="clear" w:color="auto" w:fill="auto"/>
            <w:vAlign w:val="center"/>
          </w:tcPr>
          <w:p w:rsidR="001852C3" w:rsidRPr="009E72F1" w:rsidDel="00B04E9C" w:rsidRDefault="001852C3" w:rsidP="00B04E9C">
            <w:pPr>
              <w:pStyle w:val="3N0"/>
              <w:jc w:val="center"/>
              <w:rPr>
                <w:del w:id="125" w:author="Samsung" w:date="2014-10-08T17:08:00Z"/>
              </w:rPr>
            </w:pPr>
            <w:del w:id="126" w:author="Samsung" w:date="2014-10-08T17:08:00Z">
              <w:r w:rsidRPr="009E72F1" w:rsidDel="00B04E9C">
                <w:rPr>
                  <w:lang w:eastAsia="ko-KR"/>
                </w:rPr>
                <w:delText>0</w:delText>
              </w:r>
            </w:del>
          </w:p>
        </w:tc>
        <w:tc>
          <w:tcPr>
            <w:tcW w:w="1320" w:type="dxa"/>
            <w:shd w:val="clear" w:color="auto" w:fill="auto"/>
            <w:vAlign w:val="center"/>
          </w:tcPr>
          <w:p w:rsidR="001852C3" w:rsidRPr="009E72F1" w:rsidDel="00B04E9C" w:rsidRDefault="001852C3" w:rsidP="00B04E9C">
            <w:pPr>
              <w:pStyle w:val="3N0"/>
              <w:jc w:val="center"/>
              <w:rPr>
                <w:del w:id="127" w:author="Samsung" w:date="2014-10-08T17:08:00Z"/>
              </w:rPr>
            </w:pPr>
            <w:del w:id="128" w:author="Samsung" w:date="2014-10-08T17:08:00Z">
              <w:r w:rsidRPr="009E72F1" w:rsidDel="00B04E9C">
                <w:rPr>
                  <w:lang w:eastAsia="ko-KR"/>
                </w:rPr>
                <w:delText>0</w:delText>
              </w:r>
            </w:del>
          </w:p>
        </w:tc>
        <w:tc>
          <w:tcPr>
            <w:tcW w:w="1464" w:type="dxa"/>
            <w:shd w:val="clear" w:color="auto" w:fill="auto"/>
            <w:vAlign w:val="center"/>
          </w:tcPr>
          <w:p w:rsidR="001852C3" w:rsidRPr="009E72F1" w:rsidDel="00B04E9C" w:rsidRDefault="001852C3" w:rsidP="00B04E9C">
            <w:pPr>
              <w:pStyle w:val="3N0"/>
              <w:jc w:val="center"/>
              <w:rPr>
                <w:del w:id="129" w:author="Samsung" w:date="2014-10-08T17:08:00Z"/>
              </w:rPr>
            </w:pPr>
            <w:del w:id="130" w:author="Samsung" w:date="2014-10-08T17:08:00Z">
              <w:r w:rsidRPr="009E72F1" w:rsidDel="00B04E9C">
                <w:rPr>
                  <w:lang w:eastAsia="ko-KR"/>
                </w:rPr>
                <w:delText>−1</w:delText>
              </w:r>
            </w:del>
          </w:p>
        </w:tc>
        <w:tc>
          <w:tcPr>
            <w:tcW w:w="1465" w:type="dxa"/>
            <w:shd w:val="clear" w:color="auto" w:fill="auto"/>
            <w:vAlign w:val="center"/>
          </w:tcPr>
          <w:p w:rsidR="001852C3" w:rsidRPr="009E72F1" w:rsidDel="00B04E9C" w:rsidRDefault="001852C3" w:rsidP="00B04E9C">
            <w:pPr>
              <w:pStyle w:val="3N0"/>
              <w:jc w:val="center"/>
              <w:rPr>
                <w:del w:id="131" w:author="Samsung" w:date="2014-10-08T17:08:00Z"/>
              </w:rPr>
            </w:pPr>
            <w:del w:id="132" w:author="Samsung" w:date="2014-10-08T17:08:00Z">
              <w:r w:rsidRPr="009E72F1" w:rsidDel="00B04E9C">
                <w:rPr>
                  <w:lang w:eastAsia="ko-KR"/>
                </w:rPr>
                <w:delText>−1</w:delText>
              </w:r>
            </w:del>
          </w:p>
        </w:tc>
      </w:tr>
      <w:tr w:rsidR="001852C3" w:rsidRPr="009E72F1" w:rsidDel="00B04E9C" w:rsidTr="00B04E9C">
        <w:trPr>
          <w:jc w:val="center"/>
          <w:del w:id="133" w:author="Samsung" w:date="2014-10-08T17:08:00Z"/>
        </w:trPr>
        <w:tc>
          <w:tcPr>
            <w:tcW w:w="664" w:type="dxa"/>
            <w:shd w:val="clear" w:color="auto" w:fill="auto"/>
          </w:tcPr>
          <w:p w:rsidR="001852C3" w:rsidRPr="009E72F1" w:rsidDel="00B04E9C" w:rsidRDefault="001852C3" w:rsidP="00B04E9C">
            <w:pPr>
              <w:pStyle w:val="3N0"/>
              <w:rPr>
                <w:del w:id="134" w:author="Samsung" w:date="2014-10-08T17:08:00Z"/>
                <w:b/>
              </w:rPr>
            </w:pPr>
            <w:del w:id="135" w:author="Samsung" w:date="2014-10-08T17:08:00Z">
              <w:r w:rsidRPr="009E72F1" w:rsidDel="00B04E9C">
                <w:rPr>
                  <w:b/>
                </w:rPr>
                <w:delText>yN</w:delText>
              </w:r>
            </w:del>
          </w:p>
        </w:tc>
        <w:tc>
          <w:tcPr>
            <w:tcW w:w="1560" w:type="dxa"/>
            <w:shd w:val="clear" w:color="auto" w:fill="auto"/>
            <w:vAlign w:val="center"/>
          </w:tcPr>
          <w:p w:rsidR="001852C3" w:rsidRPr="009E72F1" w:rsidDel="00B04E9C" w:rsidRDefault="001852C3" w:rsidP="00B04E9C">
            <w:pPr>
              <w:pStyle w:val="3N0"/>
              <w:jc w:val="center"/>
              <w:rPr>
                <w:del w:id="136" w:author="Samsung" w:date="2014-10-08T17:08:00Z"/>
              </w:rPr>
            </w:pPr>
            <w:del w:id="137" w:author="Samsung" w:date="2014-10-08T17:08:00Z">
              <w:r w:rsidRPr="009E72F1" w:rsidDel="00B04E9C">
                <w:rPr>
                  <w:lang w:eastAsia="ko-KR"/>
                </w:rPr>
                <w:delText>0</w:delText>
              </w:r>
            </w:del>
          </w:p>
        </w:tc>
        <w:tc>
          <w:tcPr>
            <w:tcW w:w="1559" w:type="dxa"/>
            <w:shd w:val="clear" w:color="auto" w:fill="auto"/>
            <w:vAlign w:val="center"/>
          </w:tcPr>
          <w:p w:rsidR="001852C3" w:rsidRPr="009E72F1" w:rsidDel="00B04E9C" w:rsidRDefault="001852C3" w:rsidP="00B04E9C">
            <w:pPr>
              <w:pStyle w:val="3N0"/>
              <w:jc w:val="center"/>
              <w:rPr>
                <w:del w:id="138" w:author="Samsung" w:date="2014-10-08T17:08:00Z"/>
              </w:rPr>
            </w:pPr>
            <w:del w:id="139" w:author="Samsung" w:date="2014-10-08T17:08:00Z">
              <w:r w:rsidRPr="009E72F1" w:rsidDel="00B04E9C">
                <w:rPr>
                  <w:lang w:val="en-US" w:eastAsia="ko-KR"/>
                </w:rPr>
                <w:delText>nTbS  &gt;&gt;  1</w:delText>
              </w:r>
            </w:del>
          </w:p>
        </w:tc>
        <w:tc>
          <w:tcPr>
            <w:tcW w:w="1320" w:type="dxa"/>
            <w:shd w:val="clear" w:color="auto" w:fill="auto"/>
            <w:vAlign w:val="center"/>
          </w:tcPr>
          <w:p w:rsidR="001852C3" w:rsidRPr="009E72F1" w:rsidDel="00B04E9C" w:rsidRDefault="001852C3" w:rsidP="00B04E9C">
            <w:pPr>
              <w:pStyle w:val="3N0"/>
              <w:jc w:val="center"/>
              <w:rPr>
                <w:del w:id="140" w:author="Samsung" w:date="2014-10-08T17:08:00Z"/>
              </w:rPr>
            </w:pPr>
            <w:del w:id="141" w:author="Samsung" w:date="2014-10-08T17:08:00Z">
              <w:r w:rsidRPr="009E72F1" w:rsidDel="00B04E9C">
                <w:rPr>
                  <w:lang w:eastAsia="ko-KR"/>
                </w:rPr>
                <w:delText>−1</w:delText>
              </w:r>
            </w:del>
          </w:p>
        </w:tc>
        <w:tc>
          <w:tcPr>
            <w:tcW w:w="1464" w:type="dxa"/>
            <w:shd w:val="clear" w:color="auto" w:fill="auto"/>
            <w:vAlign w:val="center"/>
          </w:tcPr>
          <w:p w:rsidR="001852C3" w:rsidRPr="009E72F1" w:rsidDel="00B04E9C" w:rsidRDefault="001852C3" w:rsidP="00B04E9C">
            <w:pPr>
              <w:pStyle w:val="3N0"/>
              <w:jc w:val="center"/>
              <w:rPr>
                <w:del w:id="142" w:author="Samsung" w:date="2014-10-08T17:08:00Z"/>
              </w:rPr>
            </w:pPr>
            <w:del w:id="143" w:author="Samsung" w:date="2014-10-08T17:08:00Z">
              <w:r w:rsidRPr="009E72F1" w:rsidDel="00B04E9C">
                <w:rPr>
                  <w:lang w:eastAsia="ko-KR"/>
                </w:rPr>
                <w:delText>0</w:delText>
              </w:r>
            </w:del>
          </w:p>
        </w:tc>
        <w:tc>
          <w:tcPr>
            <w:tcW w:w="1465" w:type="dxa"/>
            <w:shd w:val="clear" w:color="auto" w:fill="auto"/>
            <w:vAlign w:val="center"/>
          </w:tcPr>
          <w:p w:rsidR="001852C3" w:rsidRPr="009E72F1" w:rsidDel="00B04E9C" w:rsidRDefault="001852C3" w:rsidP="00B04E9C">
            <w:pPr>
              <w:pStyle w:val="3N0"/>
              <w:jc w:val="center"/>
              <w:rPr>
                <w:del w:id="144" w:author="Samsung" w:date="2014-10-08T17:08:00Z"/>
              </w:rPr>
            </w:pPr>
            <w:del w:id="145" w:author="Samsung" w:date="2014-10-08T17:08:00Z">
              <w:r w:rsidRPr="009E72F1" w:rsidDel="00B04E9C">
                <w:rPr>
                  <w:lang w:eastAsia="ko-KR"/>
                </w:rPr>
                <w:delText>−1</w:delText>
              </w:r>
            </w:del>
          </w:p>
        </w:tc>
      </w:tr>
    </w:tbl>
    <w:p w:rsidR="001852C3" w:rsidRPr="009E72F1" w:rsidDel="00B04E9C" w:rsidRDefault="001852C3" w:rsidP="001852C3">
      <w:pPr>
        <w:pStyle w:val="3D0"/>
        <w:numPr>
          <w:ilvl w:val="0"/>
          <w:numId w:val="0"/>
        </w:numPr>
        <w:rPr>
          <w:del w:id="146" w:author="Samsung" w:date="2014-10-08T17:08:00Z"/>
          <w:lang w:val="en-US" w:eastAsia="ko-KR"/>
        </w:rPr>
      </w:pPr>
      <w:del w:id="147" w:author="Samsung" w:date="2014-10-08T17:08:00Z">
        <w:r w:rsidRPr="009E72F1" w:rsidDel="00B04E9C">
          <w:rPr>
            <w:lang w:val="en-US" w:eastAsia="ko-KR"/>
          </w:rPr>
          <w:delText>The list availableFlag[ i ] is modified as specified in the following:</w:delText>
        </w:r>
      </w:del>
    </w:p>
    <w:p w:rsidR="001852C3" w:rsidRPr="009E72F1" w:rsidDel="00B04E9C" w:rsidRDefault="001852C3" w:rsidP="001852C3">
      <w:pPr>
        <w:pStyle w:val="3D0"/>
        <w:rPr>
          <w:del w:id="148" w:author="Samsung" w:date="2014-10-08T17:08:00Z"/>
          <w:lang w:val="en-US" w:eastAsia="ko-KR"/>
        </w:rPr>
      </w:pPr>
      <w:del w:id="149" w:author="Samsung" w:date="2014-10-08T17:08:00Z">
        <w:r w:rsidRPr="009E72F1" w:rsidDel="00B04E9C">
          <w:rPr>
            <w:lang w:val="en-US" w:eastAsia="ko-KR"/>
          </w:rPr>
          <w:delText>For i in the range of 1 to 4, inclusive, the following applies:</w:delText>
        </w:r>
      </w:del>
    </w:p>
    <w:p w:rsidR="001852C3" w:rsidRPr="009E72F1" w:rsidDel="00B04E9C" w:rsidRDefault="001852C3" w:rsidP="001852C3">
      <w:pPr>
        <w:pStyle w:val="3D1"/>
        <w:tabs>
          <w:tab w:val="clear" w:pos="360"/>
          <w:tab w:val="num" w:pos="697"/>
        </w:tabs>
        <w:rPr>
          <w:del w:id="150" w:author="Samsung" w:date="2014-10-08T17:08:00Z"/>
          <w:lang w:val="en-US" w:eastAsia="ko-KR"/>
        </w:rPr>
      </w:pPr>
      <w:del w:id="151" w:author="Samsung" w:date="2014-10-08T17:08:00Z">
        <w:r w:rsidRPr="009E72F1" w:rsidDel="00B04E9C">
          <w:rPr>
            <w:lang w:val="en-US" w:eastAsia="ko-KR"/>
          </w:rPr>
          <w:delText>For j in the range of 0 to ( i − 1 ), inclusive, the following applies:</w:delText>
        </w:r>
      </w:del>
    </w:p>
    <w:p w:rsidR="001852C3" w:rsidRPr="009E72F1" w:rsidDel="00B04E9C" w:rsidRDefault="001852C3" w:rsidP="001852C3">
      <w:pPr>
        <w:pStyle w:val="3E3"/>
        <w:jc w:val="left"/>
        <w:rPr>
          <w:del w:id="152" w:author="Samsung" w:date="2014-10-08T17:08:00Z"/>
          <w:lang w:val="en-US"/>
        </w:rPr>
      </w:pPr>
      <w:del w:id="153" w:author="Samsung" w:date="2014-10-08T17:08:00Z">
        <w:r w:rsidRPr="009E72F1" w:rsidDel="00B04E9C">
          <w:rPr>
            <w:lang w:val="en-US"/>
          </w:rPr>
          <w:delText>availableFlag[ i ] = availableFlag[ i ]  &amp;&amp;</w:delText>
        </w:r>
        <w:r w:rsidRPr="009E72F1" w:rsidDel="00B04E9C">
          <w:rPr>
            <w:lang w:val="en-US"/>
          </w:rPr>
          <w:br/>
        </w:r>
        <w:r w:rsidRPr="009E72F1" w:rsidDel="00B04E9C">
          <w:rPr>
            <w:lang w:val="en-US"/>
          </w:rPr>
          <w:tab/>
          <w:delText>!( availableFlag[ j ]  &amp;&amp;  ( predSample[ j ]  = =  predSample[ i ] ) )</w:delText>
        </w:r>
        <w:r w:rsidRPr="009E72F1" w:rsidDel="00B04E9C">
          <w:rPr>
            <w:lang w:val="en-US"/>
          </w:rPr>
          <w:tab/>
        </w:r>
        <w:r w:rsidRPr="009E72F1" w:rsidDel="00B04E9C">
          <w:rPr>
            <w:lang w:val="en-US" w:eastAsia="ko-KR"/>
          </w:rPr>
          <w:delText>(</w:delText>
        </w:r>
        <w:r w:rsidR="009E72EA" w:rsidRPr="009E72F1" w:rsidDel="00B04E9C">
          <w:rPr>
            <w:lang w:val="en-US" w:eastAsia="ko-KR"/>
          </w:rPr>
          <w:fldChar w:fldCharType="begin" w:fldLock="1"/>
        </w:r>
        <w:r w:rsidRPr="009E72F1" w:rsidDel="00B04E9C">
          <w:rPr>
            <w:lang w:val="en-US" w:eastAsia="ko-KR"/>
          </w:rPr>
          <w:delInstrText xml:space="preserve"> REF H \h </w:delInstrText>
        </w:r>
        <w:r w:rsidR="009E72EA" w:rsidRPr="009E72F1" w:rsidDel="00B04E9C">
          <w:rPr>
            <w:lang w:val="en-US" w:eastAsia="ko-KR"/>
          </w:rPr>
        </w:r>
        <w:r w:rsidR="009E72EA" w:rsidRPr="009E72F1" w:rsidDel="00B04E9C">
          <w:rPr>
            <w:lang w:val="en-US" w:eastAsia="ko-KR"/>
          </w:rPr>
          <w:fldChar w:fldCharType="separate"/>
        </w:r>
        <w:r w:rsidRPr="009E72F1" w:rsidDel="00B04E9C">
          <w:rPr>
            <w:lang w:val="en-US" w:eastAsia="ko-KR"/>
          </w:rPr>
          <w:delText>I</w:delText>
        </w:r>
        <w:r w:rsidR="009E72EA" w:rsidRPr="009E72F1" w:rsidDel="00B04E9C">
          <w:rPr>
            <w:lang w:val="en-US" w:eastAsia="ko-KR"/>
          </w:rPr>
          <w:fldChar w:fldCharType="end"/>
        </w:r>
        <w:r w:rsidRPr="009E72F1" w:rsidDel="00B04E9C">
          <w:rPr>
            <w:lang w:val="en-US" w:eastAsia="ko-KR"/>
          </w:rPr>
          <w:noBreakHyphen/>
        </w:r>
        <w:r w:rsidR="009E72EA" w:rsidRPr="009E72F1" w:rsidDel="00B04E9C">
          <w:rPr>
            <w:lang w:val="en-US" w:eastAsia="ko-KR"/>
          </w:rPr>
          <w:fldChar w:fldCharType="begin" w:fldLock="1"/>
        </w:r>
        <w:r w:rsidRPr="009E72F1" w:rsidDel="00B04E9C">
          <w:rPr>
            <w:lang w:val="en-US" w:eastAsia="ko-KR"/>
          </w:rPr>
          <w:delInstrText xml:space="preserve"> SEQ Equation \* ARABIC </w:delInstrText>
        </w:r>
        <w:r w:rsidR="009E72EA" w:rsidRPr="009E72F1" w:rsidDel="00B04E9C">
          <w:rPr>
            <w:lang w:val="en-US" w:eastAsia="ko-KR"/>
          </w:rPr>
          <w:fldChar w:fldCharType="separate"/>
        </w:r>
        <w:r w:rsidRPr="009E72F1" w:rsidDel="00B04E9C">
          <w:rPr>
            <w:noProof/>
            <w:lang w:val="en-US" w:eastAsia="ko-KR"/>
          </w:rPr>
          <w:delText>59</w:delText>
        </w:r>
        <w:r w:rsidR="009E72EA" w:rsidRPr="009E72F1" w:rsidDel="00B04E9C">
          <w:rPr>
            <w:lang w:val="en-US" w:eastAsia="ko-KR"/>
          </w:rPr>
          <w:fldChar w:fldCharType="end"/>
        </w:r>
        <w:r w:rsidRPr="009E72F1" w:rsidDel="00B04E9C">
          <w:rPr>
            <w:lang w:val="en-US" w:eastAsia="ko-KR"/>
          </w:rPr>
          <w:delText>)</w:delText>
        </w:r>
      </w:del>
    </w:p>
    <w:p w:rsidR="001852C3" w:rsidRPr="009E72F1" w:rsidDel="00B04E9C" w:rsidRDefault="001852C3" w:rsidP="001852C3">
      <w:pPr>
        <w:pStyle w:val="3N0"/>
        <w:rPr>
          <w:del w:id="154" w:author="Samsung" w:date="2014-10-08T17:08:00Z"/>
          <w:lang w:val="en-US" w:eastAsia="ko-KR"/>
        </w:rPr>
      </w:pPr>
      <w:del w:id="155" w:author="Samsung" w:date="2014-10-08T17:08:00Z">
        <w:r w:rsidRPr="009E72F1" w:rsidDel="00B04E9C">
          <w:rPr>
            <w:lang w:val="en-US" w:eastAsia="ko-KR"/>
          </w:rPr>
          <w:delText>The list sampleCandList is derived as specified in the following:</w:delText>
        </w:r>
      </w:del>
    </w:p>
    <w:p w:rsidR="001852C3" w:rsidRPr="009E72F1" w:rsidDel="00B04E9C" w:rsidRDefault="001852C3" w:rsidP="001852C3">
      <w:pPr>
        <w:pStyle w:val="3Tabs"/>
        <w:rPr>
          <w:del w:id="156" w:author="Samsung" w:date="2014-10-08T17:08:00Z"/>
          <w:lang w:eastAsia="ko-KR"/>
        </w:rPr>
      </w:pPr>
      <w:del w:id="157" w:author="Samsung" w:date="2014-10-08T17:08:00Z">
        <w:r w:rsidRPr="009E72F1" w:rsidDel="00B04E9C">
          <w:rPr>
            <w:lang w:eastAsia="ko-KR"/>
          </w:rPr>
          <w:tab/>
          <w:delText>numCand = 0</w:delText>
        </w:r>
        <w:r w:rsidRPr="009E72F1" w:rsidDel="00B04E9C">
          <w:rPr>
            <w:lang w:eastAsia="ko-KR"/>
          </w:rPr>
          <w:br/>
        </w:r>
        <w:r w:rsidRPr="009E72F1" w:rsidDel="00B04E9C">
          <w:rPr>
            <w:lang w:eastAsia="ko-KR"/>
          </w:rPr>
          <w:tab/>
          <w:delText>for( i = 0; i &lt; 5; i++ )</w:delText>
        </w:r>
        <w:r w:rsidRPr="009E72F1" w:rsidDel="00B04E9C">
          <w:rPr>
            <w:lang w:eastAsia="ko-KR"/>
          </w:rPr>
          <w:br/>
        </w:r>
        <w:r w:rsidRPr="009E72F1" w:rsidDel="00B04E9C">
          <w:rPr>
            <w:lang w:eastAsia="ko-KR"/>
          </w:rPr>
          <w:tab/>
        </w:r>
        <w:r w:rsidRPr="009E72F1" w:rsidDel="00B04E9C">
          <w:rPr>
            <w:lang w:eastAsia="ko-KR"/>
          </w:rPr>
          <w:tab/>
          <w:delText xml:space="preserve">if ( availableFlag[ i ]  &amp;&amp; numCand &lt; 2 ) </w:delText>
        </w:r>
        <w:r w:rsidRPr="009E72F1" w:rsidDel="00B04E9C">
          <w:rPr>
            <w:lang w:eastAsia="ko-KR"/>
          </w:rPr>
          <w:br/>
        </w:r>
        <w:r w:rsidRPr="009E72F1" w:rsidDel="00B04E9C">
          <w:rPr>
            <w:lang w:eastAsia="ko-KR"/>
          </w:rPr>
          <w:tab/>
        </w:r>
        <w:r w:rsidRPr="009E72F1" w:rsidDel="00B04E9C">
          <w:rPr>
            <w:lang w:eastAsia="ko-KR"/>
          </w:rPr>
          <w:tab/>
        </w:r>
        <w:r w:rsidRPr="009E72F1" w:rsidDel="00B04E9C">
          <w:rPr>
            <w:lang w:eastAsia="ko-KR"/>
          </w:rPr>
          <w:tab/>
          <w:delText>sampleCandList[ numCand++ ] = predSample[ i ]</w:delText>
        </w:r>
        <w:r w:rsidRPr="009E72F1" w:rsidDel="00B04E9C">
          <w:rPr>
            <w:lang w:eastAsia="ko-KR"/>
          </w:rPr>
          <w:br/>
        </w:r>
        <w:r w:rsidRPr="009E72F1" w:rsidDel="00B04E9C">
          <w:rPr>
            <w:lang w:eastAsia="ko-KR"/>
          </w:rPr>
          <w:tab/>
          <w:delText>if( numCand  = =  0 )</w:delText>
        </w:r>
        <w:r w:rsidRPr="009E72F1" w:rsidDel="00B04E9C">
          <w:rPr>
            <w:lang w:eastAsia="ko-KR"/>
          </w:rPr>
          <w:br/>
        </w:r>
        <w:r w:rsidRPr="009E72F1" w:rsidDel="00B04E9C">
          <w:rPr>
            <w:lang w:eastAsia="ko-KR"/>
          </w:rPr>
          <w:tab/>
        </w:r>
        <w:r w:rsidRPr="009E72F1" w:rsidDel="00B04E9C">
          <w:rPr>
            <w:lang w:eastAsia="ko-KR"/>
          </w:rPr>
          <w:tab/>
          <w:delText>sampleCandList[ numCand++ ] = ( 1  &lt;&lt;  ( </w:delText>
        </w:r>
        <w:r w:rsidRPr="009E72F1" w:rsidDel="00B04E9C">
          <w:delText>BitDepth</w:delText>
        </w:r>
        <w:r w:rsidRPr="009E72F1" w:rsidDel="00B04E9C">
          <w:rPr>
            <w:vertAlign w:val="subscript"/>
          </w:rPr>
          <w:delText>Y</w:delText>
        </w:r>
        <w:r w:rsidRPr="009E72F1" w:rsidDel="00B04E9C">
          <w:rPr>
            <w:lang w:eastAsia="ko-KR"/>
          </w:rPr>
          <w:delText> − 1 ) )</w:delText>
        </w:r>
        <w:r w:rsidRPr="009E72F1" w:rsidDel="00B04E9C">
          <w:rPr>
            <w:lang w:eastAsia="ko-KR"/>
          </w:rPr>
          <w:br/>
        </w:r>
        <w:r w:rsidRPr="009E72F1" w:rsidDel="00B04E9C">
          <w:rPr>
            <w:lang w:eastAsia="ko-KR"/>
          </w:rPr>
          <w:tab/>
          <w:delText>if( numCand  = =  1 )</w:delText>
        </w:r>
        <w:r w:rsidRPr="009E72F1" w:rsidDel="00B04E9C">
          <w:rPr>
            <w:lang w:eastAsia="ko-KR"/>
          </w:rPr>
          <w:br/>
        </w:r>
        <w:r w:rsidRPr="009E72F1" w:rsidDel="00B04E9C">
          <w:rPr>
            <w:lang w:eastAsia="ko-KR"/>
          </w:rPr>
          <w:tab/>
        </w:r>
        <w:r w:rsidRPr="009E72F1" w:rsidDel="00B04E9C">
          <w:rPr>
            <w:lang w:eastAsia="ko-KR"/>
          </w:rPr>
          <w:tab/>
          <w:delText>sampleCandList[ numCand++ ] = sampleCandList[ 0 ] + 1</w:delText>
        </w:r>
      </w:del>
    </w:p>
    <w:p w:rsidR="001852C3" w:rsidRPr="009E72F1" w:rsidDel="00B04E9C" w:rsidRDefault="001852C3" w:rsidP="001852C3">
      <w:pPr>
        <w:pStyle w:val="3N0"/>
        <w:rPr>
          <w:del w:id="158" w:author="Samsung" w:date="2014-10-08T17:08:00Z"/>
          <w:lang w:val="en-US" w:eastAsia="ko-KR"/>
        </w:rPr>
      </w:pPr>
      <w:del w:id="159" w:author="Samsung" w:date="2014-10-08T17:08:00Z">
        <w:r w:rsidRPr="009E72F1" w:rsidDel="00B04E9C">
          <w:rPr>
            <w:lang w:val="en-US" w:eastAsia="ko-KR"/>
          </w:rPr>
          <w:delText>The values of the prediction samples predSamples[ x ][ y ], with x, y = 0..nTbS − 1 are derived as follows:</w:delText>
        </w:r>
      </w:del>
    </w:p>
    <w:p w:rsidR="001852C3" w:rsidRPr="009E72F1" w:rsidDel="00B04E9C" w:rsidRDefault="001852C3" w:rsidP="001852C3">
      <w:pPr>
        <w:pStyle w:val="3E1"/>
        <w:rPr>
          <w:del w:id="160" w:author="Samsung" w:date="2014-10-08T17:08:00Z"/>
          <w:lang w:val="en-US" w:eastAsia="ko-KR"/>
        </w:rPr>
      </w:pPr>
      <w:del w:id="161" w:author="Samsung" w:date="2014-10-08T17:08:00Z">
        <w:r w:rsidRPr="009E72F1" w:rsidDel="00B04E9C">
          <w:rPr>
            <w:lang w:val="en-US" w:eastAsia="ko-KR"/>
          </w:rPr>
          <w:lastRenderedPageBreak/>
          <w:delText>predSamples[ x ][ y ] = sampleCandList[ single_sample_idx ]</w:delText>
        </w:r>
        <w:r w:rsidRPr="009E72F1" w:rsidDel="00B04E9C">
          <w:rPr>
            <w:lang w:val="en-US"/>
          </w:rPr>
          <w:tab/>
        </w:r>
        <w:r w:rsidRPr="009E72F1" w:rsidDel="00B04E9C">
          <w:rPr>
            <w:lang w:val="en-US" w:eastAsia="ko-KR"/>
          </w:rPr>
          <w:delText>(</w:delText>
        </w:r>
        <w:r w:rsidR="009E72EA" w:rsidRPr="009E72F1" w:rsidDel="00B04E9C">
          <w:rPr>
            <w:lang w:val="en-US" w:eastAsia="ko-KR"/>
          </w:rPr>
          <w:fldChar w:fldCharType="begin" w:fldLock="1"/>
        </w:r>
        <w:r w:rsidRPr="009E72F1" w:rsidDel="00B04E9C">
          <w:rPr>
            <w:lang w:val="en-US" w:eastAsia="ko-KR"/>
          </w:rPr>
          <w:delInstrText xml:space="preserve"> REF H \h </w:delInstrText>
        </w:r>
        <w:r w:rsidR="009E72EA" w:rsidRPr="009E72F1" w:rsidDel="00B04E9C">
          <w:rPr>
            <w:lang w:val="en-US" w:eastAsia="ko-KR"/>
          </w:rPr>
        </w:r>
        <w:r w:rsidR="009E72EA" w:rsidRPr="009E72F1" w:rsidDel="00B04E9C">
          <w:rPr>
            <w:lang w:val="en-US" w:eastAsia="ko-KR"/>
          </w:rPr>
          <w:fldChar w:fldCharType="separate"/>
        </w:r>
        <w:r w:rsidRPr="009E72F1" w:rsidDel="00B04E9C">
          <w:rPr>
            <w:lang w:val="en-US" w:eastAsia="ko-KR"/>
          </w:rPr>
          <w:delText>I</w:delText>
        </w:r>
        <w:r w:rsidR="009E72EA" w:rsidRPr="009E72F1" w:rsidDel="00B04E9C">
          <w:rPr>
            <w:lang w:val="en-US" w:eastAsia="ko-KR"/>
          </w:rPr>
          <w:fldChar w:fldCharType="end"/>
        </w:r>
        <w:r w:rsidRPr="009E72F1" w:rsidDel="00B04E9C">
          <w:rPr>
            <w:lang w:val="en-US" w:eastAsia="ko-KR"/>
          </w:rPr>
          <w:noBreakHyphen/>
        </w:r>
        <w:r w:rsidR="009E72EA" w:rsidRPr="009E72F1" w:rsidDel="00B04E9C">
          <w:rPr>
            <w:lang w:val="en-US" w:eastAsia="ko-KR"/>
          </w:rPr>
          <w:fldChar w:fldCharType="begin" w:fldLock="1"/>
        </w:r>
        <w:r w:rsidRPr="009E72F1" w:rsidDel="00B04E9C">
          <w:rPr>
            <w:lang w:val="en-US" w:eastAsia="ko-KR"/>
          </w:rPr>
          <w:delInstrText xml:space="preserve"> SEQ Equation \* ARABIC </w:delInstrText>
        </w:r>
        <w:r w:rsidR="009E72EA" w:rsidRPr="009E72F1" w:rsidDel="00B04E9C">
          <w:rPr>
            <w:lang w:val="en-US" w:eastAsia="ko-KR"/>
          </w:rPr>
          <w:fldChar w:fldCharType="separate"/>
        </w:r>
        <w:r w:rsidRPr="009E72F1" w:rsidDel="00B04E9C">
          <w:rPr>
            <w:noProof/>
            <w:lang w:val="en-US" w:eastAsia="ko-KR"/>
          </w:rPr>
          <w:delText>60</w:delText>
        </w:r>
        <w:r w:rsidR="009E72EA" w:rsidRPr="009E72F1" w:rsidDel="00B04E9C">
          <w:rPr>
            <w:lang w:val="en-US" w:eastAsia="ko-KR"/>
          </w:rPr>
          <w:fldChar w:fldCharType="end"/>
        </w:r>
        <w:r w:rsidRPr="009E72F1" w:rsidDel="00B04E9C">
          <w:rPr>
            <w:lang w:val="en-US" w:eastAsia="ko-KR"/>
          </w:rPr>
          <w:delText>)</w:delText>
        </w:r>
      </w:del>
    </w:p>
    <w:p w:rsidR="001852C3" w:rsidRDefault="001852C3" w:rsidP="001852C3">
      <w:pPr>
        <w:pStyle w:val="3D2"/>
        <w:numPr>
          <w:ilvl w:val="0"/>
          <w:numId w:val="0"/>
        </w:numPr>
        <w:ind w:left="1071"/>
        <w:rPr>
          <w:b/>
          <w:lang w:val="en-US" w:eastAsia="ko-KR"/>
        </w:rPr>
      </w:pPr>
    </w:p>
    <w:p w:rsidR="00D35EE4" w:rsidRPr="009E72F1" w:rsidRDefault="00D35EE4" w:rsidP="00D35EE4">
      <w:pPr>
        <w:pStyle w:val="a4"/>
      </w:pPr>
      <w:bookmarkStart w:id="162" w:name="_Ref341694597"/>
      <w:bookmarkStart w:id="163" w:name="_Toc395714733"/>
      <w:bookmarkStart w:id="164" w:name="_Ref358650303"/>
      <w:bookmarkStart w:id="165" w:name="_Toc395714742"/>
      <w:r w:rsidRPr="009E72F1">
        <w:t>Table </w:t>
      </w:r>
      <w:r w:rsidR="009E72EA" w:rsidRPr="009E72F1">
        <w:fldChar w:fldCharType="begin" w:fldLock="1"/>
      </w:r>
      <w:r w:rsidRPr="009E72F1">
        <w:instrText xml:space="preserve"> REF H \h </w:instrText>
      </w:r>
      <w:r w:rsidR="009E72EA" w:rsidRPr="009E72F1">
        <w:fldChar w:fldCharType="separate"/>
      </w:r>
      <w:r w:rsidRPr="009E72F1">
        <w:rPr>
          <w:lang w:eastAsia="ko-KR"/>
        </w:rPr>
        <w:t>I</w:t>
      </w:r>
      <w:r w:rsidR="009E72EA" w:rsidRPr="009E72F1">
        <w:fldChar w:fldCharType="end"/>
      </w:r>
      <w:r w:rsidRPr="009E72F1">
        <w:noBreakHyphen/>
      </w:r>
      <w:fldSimple w:instr=" SEQ Table \* ARABIC \s 1 " w:fldLock="1">
        <w:r w:rsidRPr="009E72F1">
          <w:rPr>
            <w:noProof/>
          </w:rPr>
          <w:t>11</w:t>
        </w:r>
      </w:fldSimple>
      <w:bookmarkEnd w:id="162"/>
      <w:r w:rsidRPr="009E72F1">
        <w:t xml:space="preserve"> – Association of ctxIdx and syntax elements for each initializationType in the initialization process</w:t>
      </w:r>
      <w:bookmarkEnd w:id="163"/>
    </w:p>
    <w:tbl>
      <w:tblPr>
        <w:tblW w:w="0" w:type="auto"/>
        <w:jc w:val="center"/>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6"/>
        <w:gridCol w:w="2929"/>
        <w:gridCol w:w="1480"/>
        <w:gridCol w:w="869"/>
        <w:gridCol w:w="919"/>
        <w:gridCol w:w="939"/>
      </w:tblGrid>
      <w:tr w:rsidR="00D35EE4" w:rsidRPr="009E72F1" w:rsidTr="00D35EE4">
        <w:trPr>
          <w:jc w:val="center"/>
        </w:trPr>
        <w:tc>
          <w:tcPr>
            <w:tcW w:w="1846" w:type="dxa"/>
            <w:vMerge w:val="restart"/>
            <w:shd w:val="clear" w:color="auto" w:fill="auto"/>
            <w:vAlign w:val="center"/>
          </w:tcPr>
          <w:p w:rsidR="00D35EE4" w:rsidRPr="009E72F1" w:rsidRDefault="00D35EE4" w:rsidP="00B04E9C">
            <w:pPr>
              <w:keepNext/>
              <w:jc w:val="center"/>
              <w:rPr>
                <w:b/>
                <w:sz w:val="16"/>
                <w:szCs w:val="16"/>
                <w:lang w:val="en-US"/>
              </w:rPr>
            </w:pPr>
            <w:r w:rsidRPr="009E72F1">
              <w:rPr>
                <w:b/>
                <w:bCs/>
                <w:sz w:val="16"/>
                <w:szCs w:val="16"/>
                <w:lang w:val="en-US"/>
              </w:rPr>
              <w:t>Syntax structure</w:t>
            </w:r>
          </w:p>
        </w:tc>
        <w:tc>
          <w:tcPr>
            <w:tcW w:w="2929" w:type="dxa"/>
            <w:vMerge w:val="restart"/>
            <w:shd w:val="clear" w:color="auto" w:fill="auto"/>
            <w:vAlign w:val="center"/>
          </w:tcPr>
          <w:p w:rsidR="00D35EE4" w:rsidRPr="009E72F1" w:rsidRDefault="00D35EE4" w:rsidP="00B04E9C">
            <w:pPr>
              <w:keepNext/>
              <w:jc w:val="left"/>
              <w:rPr>
                <w:b/>
                <w:sz w:val="16"/>
                <w:szCs w:val="16"/>
                <w:lang w:val="en-US"/>
              </w:rPr>
            </w:pPr>
            <w:r w:rsidRPr="009E72F1">
              <w:rPr>
                <w:b/>
                <w:bCs/>
                <w:sz w:val="16"/>
                <w:szCs w:val="16"/>
                <w:lang w:val="en-US"/>
              </w:rPr>
              <w:t>Syntax element</w:t>
            </w:r>
          </w:p>
        </w:tc>
        <w:tc>
          <w:tcPr>
            <w:tcW w:w="1480" w:type="dxa"/>
            <w:vMerge w:val="restart"/>
            <w:shd w:val="clear" w:color="auto" w:fill="auto"/>
            <w:vAlign w:val="center"/>
          </w:tcPr>
          <w:p w:rsidR="00D35EE4" w:rsidRPr="009E72F1" w:rsidRDefault="00D35EE4" w:rsidP="00B04E9C">
            <w:pPr>
              <w:keepNext/>
              <w:jc w:val="center"/>
              <w:rPr>
                <w:b/>
                <w:sz w:val="16"/>
                <w:szCs w:val="16"/>
                <w:lang w:val="en-US"/>
              </w:rPr>
            </w:pPr>
            <w:r w:rsidRPr="009E72F1">
              <w:rPr>
                <w:b/>
                <w:bCs/>
                <w:sz w:val="16"/>
                <w:szCs w:val="16"/>
                <w:lang w:val="en-US"/>
              </w:rPr>
              <w:t>ctxTable</w:t>
            </w:r>
          </w:p>
        </w:tc>
        <w:tc>
          <w:tcPr>
            <w:tcW w:w="2727" w:type="dxa"/>
            <w:gridSpan w:val="3"/>
            <w:shd w:val="clear" w:color="auto" w:fill="auto"/>
          </w:tcPr>
          <w:p w:rsidR="00D35EE4" w:rsidRPr="009E72F1" w:rsidRDefault="00D35EE4" w:rsidP="00B04E9C">
            <w:pPr>
              <w:keepNext/>
              <w:jc w:val="center"/>
              <w:rPr>
                <w:b/>
                <w:sz w:val="16"/>
                <w:szCs w:val="16"/>
                <w:lang w:val="en-US"/>
              </w:rPr>
            </w:pPr>
            <w:r w:rsidRPr="009E72F1">
              <w:rPr>
                <w:b/>
                <w:sz w:val="16"/>
                <w:szCs w:val="16"/>
                <w:lang w:val="en-US"/>
              </w:rPr>
              <w:t>initType</w:t>
            </w:r>
          </w:p>
        </w:tc>
      </w:tr>
      <w:tr w:rsidR="00D35EE4" w:rsidRPr="009E72F1" w:rsidTr="00D35EE4">
        <w:trPr>
          <w:jc w:val="center"/>
        </w:trPr>
        <w:tc>
          <w:tcPr>
            <w:tcW w:w="1846" w:type="dxa"/>
            <w:vMerge/>
            <w:shd w:val="clear" w:color="auto" w:fill="auto"/>
          </w:tcPr>
          <w:p w:rsidR="00D35EE4" w:rsidRPr="009E72F1" w:rsidRDefault="00D35EE4" w:rsidP="00B04E9C">
            <w:pPr>
              <w:keepNext/>
              <w:jc w:val="center"/>
              <w:rPr>
                <w:sz w:val="16"/>
                <w:szCs w:val="16"/>
                <w:lang w:val="en-US"/>
              </w:rPr>
            </w:pPr>
          </w:p>
        </w:tc>
        <w:tc>
          <w:tcPr>
            <w:tcW w:w="2929" w:type="dxa"/>
            <w:vMerge/>
            <w:shd w:val="clear" w:color="auto" w:fill="auto"/>
            <w:vAlign w:val="center"/>
          </w:tcPr>
          <w:p w:rsidR="00D35EE4" w:rsidRPr="009E72F1" w:rsidRDefault="00D35EE4" w:rsidP="00B04E9C">
            <w:pPr>
              <w:keepNext/>
              <w:jc w:val="center"/>
              <w:rPr>
                <w:sz w:val="16"/>
                <w:szCs w:val="16"/>
                <w:lang w:val="en-US"/>
              </w:rPr>
            </w:pPr>
          </w:p>
        </w:tc>
        <w:tc>
          <w:tcPr>
            <w:tcW w:w="1480" w:type="dxa"/>
            <w:vMerge/>
            <w:shd w:val="clear" w:color="auto" w:fill="auto"/>
            <w:vAlign w:val="center"/>
          </w:tcPr>
          <w:p w:rsidR="00D35EE4" w:rsidRPr="009E72F1" w:rsidRDefault="00D35EE4" w:rsidP="00B04E9C">
            <w:pPr>
              <w:keepNext/>
              <w:jc w:val="center"/>
              <w:rPr>
                <w:sz w:val="16"/>
                <w:szCs w:val="16"/>
                <w:lang w:val="en-US"/>
              </w:rPr>
            </w:pPr>
          </w:p>
        </w:tc>
        <w:tc>
          <w:tcPr>
            <w:tcW w:w="869" w:type="dxa"/>
            <w:shd w:val="clear" w:color="auto" w:fill="auto"/>
          </w:tcPr>
          <w:p w:rsidR="00D35EE4" w:rsidRPr="009E72F1" w:rsidRDefault="00D35EE4" w:rsidP="00B04E9C">
            <w:pPr>
              <w:keepNext/>
              <w:jc w:val="center"/>
              <w:rPr>
                <w:sz w:val="16"/>
                <w:szCs w:val="16"/>
                <w:lang w:val="en-US"/>
              </w:rPr>
            </w:pPr>
            <w:r w:rsidRPr="009E72F1">
              <w:rPr>
                <w:rFonts w:eastAsia="MS Mincho"/>
                <w:b/>
                <w:sz w:val="16"/>
                <w:szCs w:val="16"/>
                <w:lang w:val="en-US" w:eastAsia="ja-JP"/>
              </w:rPr>
              <w:t>0</w:t>
            </w:r>
          </w:p>
        </w:tc>
        <w:tc>
          <w:tcPr>
            <w:tcW w:w="919" w:type="dxa"/>
            <w:shd w:val="clear" w:color="auto" w:fill="auto"/>
          </w:tcPr>
          <w:p w:rsidR="00D35EE4" w:rsidRPr="009E72F1" w:rsidRDefault="00D35EE4" w:rsidP="00B04E9C">
            <w:pPr>
              <w:keepNext/>
              <w:jc w:val="center"/>
              <w:rPr>
                <w:sz w:val="16"/>
                <w:szCs w:val="16"/>
                <w:lang w:val="en-US"/>
              </w:rPr>
            </w:pPr>
            <w:r w:rsidRPr="009E72F1">
              <w:rPr>
                <w:rFonts w:eastAsia="MS Mincho"/>
                <w:b/>
                <w:sz w:val="16"/>
                <w:szCs w:val="16"/>
                <w:lang w:val="en-US" w:eastAsia="ja-JP"/>
              </w:rPr>
              <w:t>1</w:t>
            </w:r>
          </w:p>
        </w:tc>
        <w:tc>
          <w:tcPr>
            <w:tcW w:w="939" w:type="dxa"/>
            <w:shd w:val="clear" w:color="auto" w:fill="auto"/>
          </w:tcPr>
          <w:p w:rsidR="00D35EE4" w:rsidRPr="009E72F1" w:rsidRDefault="00D35EE4" w:rsidP="00B04E9C">
            <w:pPr>
              <w:keepNext/>
              <w:jc w:val="center"/>
              <w:rPr>
                <w:sz w:val="16"/>
                <w:szCs w:val="16"/>
                <w:lang w:val="en-US"/>
              </w:rPr>
            </w:pPr>
            <w:r w:rsidRPr="009E72F1">
              <w:rPr>
                <w:rFonts w:eastAsia="MS Mincho"/>
                <w:b/>
                <w:sz w:val="16"/>
                <w:szCs w:val="16"/>
                <w:lang w:val="en-US" w:eastAsia="ja-JP"/>
              </w:rPr>
              <w:t>2</w:t>
            </w:r>
          </w:p>
        </w:tc>
      </w:tr>
      <w:tr w:rsidR="00B04E9C" w:rsidRPr="009E72F1" w:rsidTr="00D35EE4">
        <w:trPr>
          <w:jc w:val="center"/>
        </w:trPr>
        <w:tc>
          <w:tcPr>
            <w:tcW w:w="1846" w:type="dxa"/>
            <w:vMerge w:val="restart"/>
            <w:shd w:val="clear" w:color="auto" w:fill="auto"/>
          </w:tcPr>
          <w:p w:rsidR="00B04E9C" w:rsidRPr="009E72F1" w:rsidRDefault="00B04E9C" w:rsidP="00B04E9C">
            <w:pPr>
              <w:keepNext/>
              <w:rPr>
                <w:sz w:val="16"/>
                <w:szCs w:val="16"/>
                <w:lang w:val="en-US"/>
              </w:rPr>
            </w:pPr>
            <w:r w:rsidRPr="009E72F1">
              <w:rPr>
                <w:sz w:val="16"/>
                <w:szCs w:val="16"/>
                <w:lang w:val="en-US"/>
              </w:rPr>
              <w:t>cu_extension( )</w:t>
            </w:r>
            <w:r w:rsidRPr="009E72F1">
              <w:rPr>
                <w:sz w:val="16"/>
                <w:szCs w:val="16"/>
                <w:lang w:val="en-US"/>
              </w:rPr>
              <w:br/>
              <w:t>intra_mode_ext( )</w:t>
            </w:r>
          </w:p>
        </w:tc>
        <w:tc>
          <w:tcPr>
            <w:tcW w:w="2929" w:type="dxa"/>
            <w:shd w:val="clear" w:color="auto" w:fill="auto"/>
            <w:vAlign w:val="center"/>
          </w:tcPr>
          <w:p w:rsidR="00B04E9C" w:rsidRPr="009E72F1" w:rsidRDefault="00B04E9C" w:rsidP="00B04E9C">
            <w:pPr>
              <w:keepNext/>
              <w:rPr>
                <w:sz w:val="16"/>
                <w:szCs w:val="16"/>
                <w:lang w:val="en-US" w:eastAsia="ko-KR"/>
              </w:rPr>
            </w:pPr>
            <w:r w:rsidRPr="009E72F1">
              <w:rPr>
                <w:sz w:val="16"/>
                <w:szCs w:val="16"/>
                <w:lang w:val="en-US" w:eastAsia="ko-KR"/>
              </w:rPr>
              <w:t>depth_intra_mode_flag</w:t>
            </w:r>
          </w:p>
        </w:tc>
        <w:tc>
          <w:tcPr>
            <w:tcW w:w="1480" w:type="dxa"/>
            <w:shd w:val="clear" w:color="auto" w:fill="auto"/>
          </w:tcPr>
          <w:p w:rsidR="00B04E9C" w:rsidRPr="009E72F1" w:rsidRDefault="00B04E9C" w:rsidP="00B04E9C">
            <w:pPr>
              <w:keepNext/>
              <w:rPr>
                <w:sz w:val="16"/>
                <w:szCs w:val="16"/>
                <w:lang w:val="en-US"/>
              </w:rPr>
            </w:pPr>
            <w:fldSimple w:instr=" REF _Ref358644782 \h  \* MERGEFORMAT " w:fldLock="1">
              <w:r w:rsidRPr="009E72F1">
                <w:rPr>
                  <w:sz w:val="16"/>
                  <w:szCs w:val="16"/>
                  <w:lang w:val="en-US"/>
                </w:rPr>
                <w:t>Table I</w:t>
              </w:r>
              <w:r w:rsidRPr="009E72F1">
                <w:rPr>
                  <w:sz w:val="16"/>
                  <w:szCs w:val="16"/>
                  <w:lang w:val="en-US"/>
                </w:rPr>
                <w:noBreakHyphen/>
                <w:t>15</w:t>
              </w:r>
            </w:fldSimple>
          </w:p>
        </w:tc>
        <w:tc>
          <w:tcPr>
            <w:tcW w:w="869" w:type="dxa"/>
            <w:shd w:val="clear" w:color="auto" w:fill="auto"/>
          </w:tcPr>
          <w:p w:rsidR="00B04E9C" w:rsidRPr="009E72F1" w:rsidRDefault="00B04E9C" w:rsidP="00B04E9C">
            <w:pPr>
              <w:keepNext/>
              <w:rPr>
                <w:sz w:val="16"/>
                <w:szCs w:val="16"/>
                <w:lang w:val="en-US"/>
              </w:rPr>
            </w:pPr>
            <w:r w:rsidRPr="009E72F1">
              <w:rPr>
                <w:sz w:val="16"/>
                <w:szCs w:val="16"/>
                <w:lang w:val="en-US"/>
              </w:rPr>
              <w:t>0</w:t>
            </w:r>
          </w:p>
        </w:tc>
        <w:tc>
          <w:tcPr>
            <w:tcW w:w="919" w:type="dxa"/>
            <w:shd w:val="clear" w:color="auto" w:fill="auto"/>
          </w:tcPr>
          <w:p w:rsidR="00B04E9C" w:rsidRPr="009E72F1" w:rsidRDefault="00B04E9C" w:rsidP="00B04E9C">
            <w:pPr>
              <w:keepNext/>
              <w:rPr>
                <w:sz w:val="16"/>
                <w:szCs w:val="16"/>
                <w:lang w:val="en-US"/>
              </w:rPr>
            </w:pPr>
            <w:r w:rsidRPr="009E72F1">
              <w:rPr>
                <w:sz w:val="16"/>
                <w:szCs w:val="16"/>
                <w:lang w:val="en-US"/>
              </w:rPr>
              <w:t>1</w:t>
            </w:r>
          </w:p>
        </w:tc>
        <w:tc>
          <w:tcPr>
            <w:tcW w:w="939" w:type="dxa"/>
            <w:shd w:val="clear" w:color="auto" w:fill="auto"/>
          </w:tcPr>
          <w:p w:rsidR="00B04E9C" w:rsidRPr="009E72F1" w:rsidRDefault="00B04E9C" w:rsidP="00B04E9C">
            <w:pPr>
              <w:keepNext/>
              <w:rPr>
                <w:sz w:val="16"/>
                <w:szCs w:val="16"/>
                <w:lang w:val="en-US"/>
              </w:rPr>
            </w:pPr>
            <w:r w:rsidRPr="009E72F1">
              <w:rPr>
                <w:sz w:val="16"/>
                <w:szCs w:val="16"/>
                <w:lang w:val="en-US"/>
              </w:rPr>
              <w:t>2</w:t>
            </w:r>
          </w:p>
        </w:tc>
      </w:tr>
      <w:tr w:rsidR="00B04E9C" w:rsidRPr="009E72F1" w:rsidTr="00D35EE4">
        <w:trPr>
          <w:jc w:val="center"/>
        </w:trPr>
        <w:tc>
          <w:tcPr>
            <w:tcW w:w="1846" w:type="dxa"/>
            <w:vMerge/>
            <w:shd w:val="clear" w:color="auto" w:fill="auto"/>
          </w:tcPr>
          <w:p w:rsidR="00B04E9C" w:rsidRPr="009E72F1" w:rsidRDefault="00B04E9C" w:rsidP="00B04E9C">
            <w:pPr>
              <w:keepNext/>
              <w:rPr>
                <w:sz w:val="16"/>
                <w:szCs w:val="16"/>
                <w:lang w:val="en-US"/>
              </w:rPr>
            </w:pPr>
          </w:p>
        </w:tc>
        <w:tc>
          <w:tcPr>
            <w:tcW w:w="2929" w:type="dxa"/>
            <w:shd w:val="clear" w:color="auto" w:fill="auto"/>
            <w:vAlign w:val="center"/>
          </w:tcPr>
          <w:p w:rsidR="00B04E9C" w:rsidRPr="009E72F1" w:rsidRDefault="00B04E9C" w:rsidP="00B04E9C">
            <w:pPr>
              <w:keepNext/>
              <w:rPr>
                <w:sz w:val="16"/>
                <w:szCs w:val="16"/>
                <w:lang w:val="en-US" w:eastAsia="ko-KR"/>
              </w:rPr>
            </w:pPr>
            <w:r w:rsidRPr="009E72F1">
              <w:rPr>
                <w:sz w:val="16"/>
                <w:szCs w:val="16"/>
                <w:lang w:val="en-US" w:eastAsia="ko-KR"/>
              </w:rPr>
              <w:t>depth_dc_flag</w:t>
            </w:r>
          </w:p>
        </w:tc>
        <w:tc>
          <w:tcPr>
            <w:tcW w:w="1480" w:type="dxa"/>
            <w:shd w:val="clear" w:color="auto" w:fill="auto"/>
          </w:tcPr>
          <w:p w:rsidR="00B04E9C" w:rsidRPr="009E72F1" w:rsidRDefault="00B04E9C" w:rsidP="00B04E9C">
            <w:pPr>
              <w:keepNext/>
              <w:rPr>
                <w:sz w:val="16"/>
                <w:szCs w:val="16"/>
                <w:lang w:val="en-US"/>
              </w:rPr>
            </w:pPr>
            <w:fldSimple w:instr=" REF _Ref358650389 \h  \* MERGEFORMAT " w:fldLock="1">
              <w:r w:rsidRPr="009E72F1">
                <w:rPr>
                  <w:sz w:val="16"/>
                  <w:szCs w:val="16"/>
                  <w:lang w:val="en-US"/>
                </w:rPr>
                <w:t>Table I</w:t>
              </w:r>
              <w:r w:rsidRPr="009E72F1">
                <w:rPr>
                  <w:sz w:val="16"/>
                  <w:szCs w:val="16"/>
                  <w:lang w:val="en-US"/>
                </w:rPr>
                <w:noBreakHyphen/>
                <w:t>16</w:t>
              </w:r>
            </w:fldSimple>
          </w:p>
        </w:tc>
        <w:tc>
          <w:tcPr>
            <w:tcW w:w="869" w:type="dxa"/>
            <w:shd w:val="clear" w:color="auto" w:fill="auto"/>
          </w:tcPr>
          <w:p w:rsidR="00B04E9C" w:rsidRPr="009E72F1" w:rsidRDefault="00B04E9C" w:rsidP="00B04E9C">
            <w:pPr>
              <w:keepNext/>
              <w:rPr>
                <w:sz w:val="16"/>
                <w:szCs w:val="16"/>
                <w:lang w:val="en-US"/>
              </w:rPr>
            </w:pPr>
            <w:r w:rsidRPr="009E72F1">
              <w:rPr>
                <w:sz w:val="16"/>
                <w:szCs w:val="16"/>
                <w:lang w:val="en-US"/>
              </w:rPr>
              <w:t>0</w:t>
            </w:r>
          </w:p>
        </w:tc>
        <w:tc>
          <w:tcPr>
            <w:tcW w:w="919" w:type="dxa"/>
            <w:shd w:val="clear" w:color="auto" w:fill="auto"/>
          </w:tcPr>
          <w:p w:rsidR="00B04E9C" w:rsidRPr="009E72F1" w:rsidRDefault="00B04E9C" w:rsidP="00B04E9C">
            <w:pPr>
              <w:keepNext/>
              <w:rPr>
                <w:sz w:val="16"/>
                <w:szCs w:val="16"/>
                <w:lang w:val="en-US"/>
              </w:rPr>
            </w:pPr>
            <w:r w:rsidRPr="009E72F1">
              <w:rPr>
                <w:sz w:val="16"/>
                <w:szCs w:val="16"/>
                <w:lang w:val="en-US"/>
              </w:rPr>
              <w:t>1</w:t>
            </w:r>
          </w:p>
        </w:tc>
        <w:tc>
          <w:tcPr>
            <w:tcW w:w="939" w:type="dxa"/>
            <w:shd w:val="clear" w:color="auto" w:fill="auto"/>
          </w:tcPr>
          <w:p w:rsidR="00B04E9C" w:rsidRPr="009E72F1" w:rsidRDefault="00B04E9C" w:rsidP="00B04E9C">
            <w:pPr>
              <w:keepNext/>
              <w:rPr>
                <w:sz w:val="16"/>
                <w:szCs w:val="16"/>
                <w:lang w:val="en-US"/>
              </w:rPr>
            </w:pPr>
            <w:r w:rsidRPr="009E72F1">
              <w:rPr>
                <w:sz w:val="16"/>
                <w:szCs w:val="16"/>
                <w:lang w:val="en-US"/>
              </w:rPr>
              <w:t>2</w:t>
            </w:r>
          </w:p>
        </w:tc>
      </w:tr>
      <w:tr w:rsidR="00B04E9C" w:rsidRPr="009E72F1" w:rsidTr="00D35EE4">
        <w:trPr>
          <w:jc w:val="center"/>
        </w:trPr>
        <w:tc>
          <w:tcPr>
            <w:tcW w:w="1846" w:type="dxa"/>
            <w:vMerge/>
            <w:shd w:val="clear" w:color="auto" w:fill="auto"/>
          </w:tcPr>
          <w:p w:rsidR="00B04E9C" w:rsidRPr="009E72F1" w:rsidRDefault="00B04E9C" w:rsidP="00B04E9C">
            <w:pPr>
              <w:keepNext/>
              <w:rPr>
                <w:sz w:val="16"/>
                <w:szCs w:val="16"/>
                <w:lang w:val="en-US"/>
              </w:rPr>
            </w:pPr>
          </w:p>
        </w:tc>
        <w:tc>
          <w:tcPr>
            <w:tcW w:w="2929" w:type="dxa"/>
            <w:shd w:val="clear" w:color="auto" w:fill="auto"/>
            <w:vAlign w:val="center"/>
          </w:tcPr>
          <w:p w:rsidR="00B04E9C" w:rsidRPr="009E72F1" w:rsidRDefault="00B04E9C" w:rsidP="00B04E9C">
            <w:pPr>
              <w:keepNext/>
              <w:rPr>
                <w:sz w:val="16"/>
                <w:szCs w:val="16"/>
                <w:lang w:val="en-US" w:eastAsia="ko-KR"/>
              </w:rPr>
            </w:pPr>
            <w:r w:rsidRPr="009E72F1">
              <w:rPr>
                <w:sz w:val="16"/>
                <w:szCs w:val="16"/>
                <w:lang w:val="en-US" w:eastAsia="ko-KR"/>
              </w:rPr>
              <w:t>depth_dc_abs</w:t>
            </w:r>
          </w:p>
        </w:tc>
        <w:tc>
          <w:tcPr>
            <w:tcW w:w="1480" w:type="dxa"/>
            <w:shd w:val="clear" w:color="auto" w:fill="auto"/>
          </w:tcPr>
          <w:p w:rsidR="00B04E9C" w:rsidRPr="009E72F1" w:rsidRDefault="00B04E9C" w:rsidP="00B04E9C">
            <w:pPr>
              <w:keepNext/>
              <w:rPr>
                <w:sz w:val="16"/>
                <w:szCs w:val="16"/>
                <w:lang w:val="en-US"/>
              </w:rPr>
            </w:pPr>
            <w:fldSimple w:instr=" REF _Ref341708956 \h  \* MERGEFORMAT " w:fldLock="1">
              <w:r w:rsidRPr="009E72F1">
                <w:rPr>
                  <w:sz w:val="16"/>
                  <w:szCs w:val="16"/>
                  <w:lang w:val="en-US"/>
                </w:rPr>
                <w:t>Table I</w:t>
              </w:r>
              <w:r w:rsidRPr="009E72F1">
                <w:rPr>
                  <w:sz w:val="16"/>
                  <w:szCs w:val="16"/>
                  <w:lang w:val="en-US"/>
                </w:rPr>
                <w:noBreakHyphen/>
                <w:t>12</w:t>
              </w:r>
            </w:fldSimple>
          </w:p>
        </w:tc>
        <w:tc>
          <w:tcPr>
            <w:tcW w:w="869" w:type="dxa"/>
            <w:shd w:val="clear" w:color="auto" w:fill="auto"/>
          </w:tcPr>
          <w:p w:rsidR="00B04E9C" w:rsidRPr="009E72F1" w:rsidRDefault="00B04E9C" w:rsidP="00B04E9C">
            <w:pPr>
              <w:keepNext/>
              <w:rPr>
                <w:sz w:val="16"/>
                <w:szCs w:val="16"/>
                <w:lang w:val="en-US"/>
              </w:rPr>
            </w:pPr>
            <w:r w:rsidRPr="009E72F1">
              <w:rPr>
                <w:sz w:val="16"/>
                <w:szCs w:val="16"/>
                <w:lang w:val="en-US"/>
              </w:rPr>
              <w:t>0</w:t>
            </w:r>
          </w:p>
        </w:tc>
        <w:tc>
          <w:tcPr>
            <w:tcW w:w="919" w:type="dxa"/>
            <w:shd w:val="clear" w:color="auto" w:fill="auto"/>
          </w:tcPr>
          <w:p w:rsidR="00B04E9C" w:rsidRPr="009E72F1" w:rsidRDefault="00B04E9C" w:rsidP="00B04E9C">
            <w:pPr>
              <w:keepNext/>
              <w:rPr>
                <w:sz w:val="16"/>
                <w:szCs w:val="16"/>
                <w:lang w:val="en-US"/>
              </w:rPr>
            </w:pPr>
            <w:r w:rsidRPr="009E72F1">
              <w:rPr>
                <w:sz w:val="16"/>
                <w:szCs w:val="16"/>
                <w:lang w:val="en-US"/>
              </w:rPr>
              <w:t>1</w:t>
            </w:r>
          </w:p>
        </w:tc>
        <w:tc>
          <w:tcPr>
            <w:tcW w:w="939" w:type="dxa"/>
            <w:shd w:val="clear" w:color="auto" w:fill="auto"/>
          </w:tcPr>
          <w:p w:rsidR="00B04E9C" w:rsidRPr="009E72F1" w:rsidRDefault="00B04E9C" w:rsidP="00B04E9C">
            <w:pPr>
              <w:keepNext/>
              <w:rPr>
                <w:sz w:val="16"/>
                <w:szCs w:val="16"/>
                <w:lang w:val="en-US"/>
              </w:rPr>
            </w:pPr>
            <w:r w:rsidRPr="009E72F1">
              <w:rPr>
                <w:sz w:val="16"/>
                <w:szCs w:val="16"/>
                <w:lang w:val="en-US"/>
              </w:rPr>
              <w:t>2</w:t>
            </w:r>
          </w:p>
        </w:tc>
      </w:tr>
      <w:tr w:rsidR="00B04E9C" w:rsidRPr="009E72F1" w:rsidTr="00D35EE4">
        <w:trPr>
          <w:jc w:val="center"/>
        </w:trPr>
        <w:tc>
          <w:tcPr>
            <w:tcW w:w="1846" w:type="dxa"/>
            <w:vMerge/>
            <w:shd w:val="clear" w:color="auto" w:fill="auto"/>
          </w:tcPr>
          <w:p w:rsidR="00B04E9C" w:rsidRPr="009E72F1" w:rsidRDefault="00B04E9C" w:rsidP="00B04E9C">
            <w:pPr>
              <w:keepNext/>
              <w:rPr>
                <w:sz w:val="16"/>
                <w:szCs w:val="16"/>
                <w:lang w:val="en-US"/>
              </w:rPr>
            </w:pPr>
          </w:p>
        </w:tc>
        <w:tc>
          <w:tcPr>
            <w:tcW w:w="2929" w:type="dxa"/>
            <w:shd w:val="clear" w:color="auto" w:fill="auto"/>
            <w:vAlign w:val="center"/>
          </w:tcPr>
          <w:p w:rsidR="00B04E9C" w:rsidRPr="009E72F1" w:rsidRDefault="00B04E9C" w:rsidP="00B04E9C">
            <w:pPr>
              <w:keepNext/>
              <w:rPr>
                <w:sz w:val="16"/>
                <w:szCs w:val="16"/>
                <w:lang w:val="en-US" w:eastAsia="ko-KR"/>
              </w:rPr>
            </w:pPr>
            <w:r w:rsidRPr="009E72F1">
              <w:rPr>
                <w:sz w:val="16"/>
                <w:szCs w:val="16"/>
                <w:lang w:val="en-US" w:eastAsia="ko-KR"/>
              </w:rPr>
              <w:t>iv_res_pred_weight_idx</w:t>
            </w:r>
          </w:p>
        </w:tc>
        <w:tc>
          <w:tcPr>
            <w:tcW w:w="1480" w:type="dxa"/>
            <w:shd w:val="clear" w:color="auto" w:fill="auto"/>
          </w:tcPr>
          <w:p w:rsidR="00B04E9C" w:rsidRPr="009E72F1" w:rsidRDefault="00B04E9C" w:rsidP="00B04E9C">
            <w:pPr>
              <w:keepNext/>
              <w:rPr>
                <w:sz w:val="16"/>
                <w:szCs w:val="16"/>
                <w:lang w:val="en-US"/>
              </w:rPr>
            </w:pPr>
            <w:fldSimple w:instr=" REF _Ref358321595 \h  \* MERGEFORMAT " w:fldLock="1">
              <w:r w:rsidRPr="009E72F1">
                <w:rPr>
                  <w:sz w:val="16"/>
                  <w:szCs w:val="16"/>
                  <w:lang w:val="en-US"/>
                </w:rPr>
                <w:t>Table I</w:t>
              </w:r>
              <w:r w:rsidRPr="009E72F1">
                <w:rPr>
                  <w:sz w:val="16"/>
                  <w:szCs w:val="16"/>
                  <w:lang w:val="en-US"/>
                </w:rPr>
                <w:noBreakHyphen/>
                <w:t>13</w:t>
              </w:r>
            </w:fldSimple>
          </w:p>
        </w:tc>
        <w:tc>
          <w:tcPr>
            <w:tcW w:w="869" w:type="dxa"/>
            <w:shd w:val="clear" w:color="auto" w:fill="auto"/>
          </w:tcPr>
          <w:p w:rsidR="00B04E9C" w:rsidRPr="009E72F1" w:rsidRDefault="00B04E9C" w:rsidP="00B04E9C">
            <w:pPr>
              <w:keepNext/>
              <w:rPr>
                <w:sz w:val="16"/>
                <w:szCs w:val="16"/>
                <w:lang w:val="en-US"/>
              </w:rPr>
            </w:pPr>
          </w:p>
        </w:tc>
        <w:tc>
          <w:tcPr>
            <w:tcW w:w="919" w:type="dxa"/>
            <w:shd w:val="clear" w:color="auto" w:fill="auto"/>
          </w:tcPr>
          <w:p w:rsidR="00B04E9C" w:rsidRPr="009E72F1" w:rsidRDefault="00B04E9C" w:rsidP="00B04E9C">
            <w:pPr>
              <w:keepNext/>
              <w:rPr>
                <w:sz w:val="16"/>
                <w:szCs w:val="16"/>
                <w:lang w:val="en-US"/>
              </w:rPr>
            </w:pPr>
            <w:r w:rsidRPr="009E72F1">
              <w:rPr>
                <w:sz w:val="16"/>
                <w:szCs w:val="16"/>
                <w:lang w:val="en-US"/>
              </w:rPr>
              <w:t>0..2</w:t>
            </w:r>
          </w:p>
        </w:tc>
        <w:tc>
          <w:tcPr>
            <w:tcW w:w="939" w:type="dxa"/>
            <w:shd w:val="clear" w:color="auto" w:fill="auto"/>
          </w:tcPr>
          <w:p w:rsidR="00B04E9C" w:rsidRPr="009E72F1" w:rsidRDefault="00B04E9C" w:rsidP="00B04E9C">
            <w:pPr>
              <w:keepNext/>
              <w:rPr>
                <w:sz w:val="16"/>
                <w:szCs w:val="16"/>
                <w:lang w:val="en-US"/>
              </w:rPr>
            </w:pPr>
            <w:r w:rsidRPr="009E72F1">
              <w:rPr>
                <w:sz w:val="16"/>
                <w:szCs w:val="16"/>
                <w:lang w:val="en-US"/>
              </w:rPr>
              <w:t>3..5</w:t>
            </w:r>
          </w:p>
        </w:tc>
      </w:tr>
      <w:tr w:rsidR="00B04E9C" w:rsidRPr="009E72F1" w:rsidTr="00D35EE4">
        <w:trPr>
          <w:jc w:val="center"/>
        </w:trPr>
        <w:tc>
          <w:tcPr>
            <w:tcW w:w="1846" w:type="dxa"/>
            <w:vMerge/>
            <w:shd w:val="clear" w:color="auto" w:fill="auto"/>
          </w:tcPr>
          <w:p w:rsidR="00B04E9C" w:rsidRPr="009E72F1" w:rsidRDefault="00B04E9C" w:rsidP="00B04E9C">
            <w:pPr>
              <w:keepNext/>
              <w:rPr>
                <w:sz w:val="16"/>
                <w:szCs w:val="16"/>
                <w:lang w:val="en-US"/>
              </w:rPr>
            </w:pPr>
          </w:p>
        </w:tc>
        <w:tc>
          <w:tcPr>
            <w:tcW w:w="2929" w:type="dxa"/>
            <w:shd w:val="clear" w:color="auto" w:fill="auto"/>
            <w:vAlign w:val="center"/>
          </w:tcPr>
          <w:p w:rsidR="00B04E9C" w:rsidRPr="009E72F1" w:rsidRDefault="00B04E9C" w:rsidP="00B04E9C">
            <w:pPr>
              <w:keepNext/>
              <w:rPr>
                <w:sz w:val="16"/>
                <w:szCs w:val="16"/>
                <w:lang w:val="en-US" w:eastAsia="ko-KR"/>
              </w:rPr>
            </w:pPr>
            <w:r w:rsidRPr="009E72F1">
              <w:rPr>
                <w:sz w:val="16"/>
                <w:szCs w:val="16"/>
                <w:lang w:val="en-US" w:eastAsia="ko-KR"/>
              </w:rPr>
              <w:t>ic_flag</w:t>
            </w:r>
          </w:p>
        </w:tc>
        <w:tc>
          <w:tcPr>
            <w:tcW w:w="1480" w:type="dxa"/>
            <w:shd w:val="clear" w:color="auto" w:fill="auto"/>
          </w:tcPr>
          <w:p w:rsidR="00B04E9C" w:rsidRPr="009E72F1" w:rsidRDefault="00B04E9C" w:rsidP="00B04E9C">
            <w:pPr>
              <w:keepNext/>
              <w:rPr>
                <w:sz w:val="16"/>
                <w:szCs w:val="16"/>
                <w:lang w:val="en-US"/>
              </w:rPr>
            </w:pPr>
            <w:fldSimple w:instr=" REF _Ref358644610 \h  \* MERGEFORMAT " w:fldLock="1">
              <w:r w:rsidRPr="009E72F1">
                <w:rPr>
                  <w:sz w:val="16"/>
                  <w:szCs w:val="16"/>
                  <w:lang w:val="en-US"/>
                </w:rPr>
                <w:t>Table I</w:t>
              </w:r>
              <w:r w:rsidRPr="009E72F1">
                <w:rPr>
                  <w:sz w:val="16"/>
                  <w:szCs w:val="16"/>
                  <w:lang w:val="en-US"/>
                </w:rPr>
                <w:noBreakHyphen/>
                <w:t>14</w:t>
              </w:r>
            </w:fldSimple>
          </w:p>
        </w:tc>
        <w:tc>
          <w:tcPr>
            <w:tcW w:w="869" w:type="dxa"/>
            <w:shd w:val="clear" w:color="auto" w:fill="auto"/>
          </w:tcPr>
          <w:p w:rsidR="00B04E9C" w:rsidRPr="009E72F1" w:rsidRDefault="00B04E9C" w:rsidP="00B04E9C">
            <w:pPr>
              <w:keepNext/>
              <w:rPr>
                <w:sz w:val="16"/>
                <w:szCs w:val="16"/>
                <w:lang w:val="en-US"/>
              </w:rPr>
            </w:pPr>
          </w:p>
        </w:tc>
        <w:tc>
          <w:tcPr>
            <w:tcW w:w="919" w:type="dxa"/>
            <w:shd w:val="clear" w:color="auto" w:fill="auto"/>
          </w:tcPr>
          <w:p w:rsidR="00B04E9C" w:rsidRPr="009E72F1" w:rsidRDefault="00B04E9C" w:rsidP="00B04E9C">
            <w:pPr>
              <w:keepNext/>
              <w:rPr>
                <w:sz w:val="16"/>
                <w:szCs w:val="16"/>
                <w:lang w:val="en-US"/>
              </w:rPr>
            </w:pPr>
            <w:r w:rsidRPr="009E72F1">
              <w:rPr>
                <w:sz w:val="16"/>
                <w:szCs w:val="16"/>
                <w:lang w:val="en-US"/>
              </w:rPr>
              <w:t>0</w:t>
            </w:r>
          </w:p>
        </w:tc>
        <w:tc>
          <w:tcPr>
            <w:tcW w:w="939" w:type="dxa"/>
            <w:shd w:val="clear" w:color="auto" w:fill="auto"/>
          </w:tcPr>
          <w:p w:rsidR="00B04E9C" w:rsidRPr="009E72F1" w:rsidRDefault="00B04E9C" w:rsidP="00B04E9C">
            <w:pPr>
              <w:keepNext/>
              <w:rPr>
                <w:sz w:val="16"/>
                <w:szCs w:val="16"/>
                <w:lang w:val="en-US"/>
              </w:rPr>
            </w:pPr>
            <w:r w:rsidRPr="009E72F1">
              <w:rPr>
                <w:sz w:val="16"/>
                <w:szCs w:val="16"/>
                <w:lang w:val="en-US"/>
              </w:rPr>
              <w:t>1</w:t>
            </w:r>
          </w:p>
        </w:tc>
      </w:tr>
      <w:tr w:rsidR="00B04E9C" w:rsidRPr="009E72F1" w:rsidTr="00D35EE4">
        <w:trPr>
          <w:jc w:val="center"/>
        </w:trPr>
        <w:tc>
          <w:tcPr>
            <w:tcW w:w="1846" w:type="dxa"/>
            <w:vMerge/>
            <w:shd w:val="clear" w:color="auto" w:fill="auto"/>
          </w:tcPr>
          <w:p w:rsidR="00B04E9C" w:rsidRPr="009E72F1" w:rsidRDefault="00B04E9C" w:rsidP="00B04E9C">
            <w:pPr>
              <w:keepNext/>
              <w:rPr>
                <w:sz w:val="16"/>
                <w:szCs w:val="16"/>
                <w:lang w:val="en-US"/>
              </w:rPr>
            </w:pPr>
          </w:p>
        </w:tc>
        <w:tc>
          <w:tcPr>
            <w:tcW w:w="2929" w:type="dxa"/>
            <w:shd w:val="clear" w:color="auto" w:fill="auto"/>
            <w:vAlign w:val="center"/>
          </w:tcPr>
          <w:p w:rsidR="00B04E9C" w:rsidRPr="009E72F1" w:rsidRDefault="00B04E9C" w:rsidP="00B04E9C">
            <w:pPr>
              <w:keepNext/>
              <w:rPr>
                <w:sz w:val="16"/>
                <w:szCs w:val="16"/>
                <w:lang w:val="de-DE" w:eastAsia="ko-KR"/>
              </w:rPr>
            </w:pPr>
            <w:r w:rsidRPr="009E72F1">
              <w:rPr>
                <w:sz w:val="16"/>
                <w:szCs w:val="16"/>
                <w:lang w:val="de-DE" w:eastAsia="ko-KR"/>
              </w:rPr>
              <w:t>dbbp_flag</w:t>
            </w:r>
          </w:p>
        </w:tc>
        <w:tc>
          <w:tcPr>
            <w:tcW w:w="1480" w:type="dxa"/>
            <w:shd w:val="clear" w:color="auto" w:fill="auto"/>
          </w:tcPr>
          <w:p w:rsidR="00B04E9C" w:rsidRPr="009E72F1" w:rsidRDefault="00B04E9C" w:rsidP="00B04E9C">
            <w:pPr>
              <w:keepNext/>
              <w:rPr>
                <w:sz w:val="16"/>
                <w:szCs w:val="16"/>
                <w:lang w:val="en-US"/>
              </w:rPr>
            </w:pPr>
            <w:fldSimple w:instr=" REF _Ref381710217 \h  \* MERGEFORMAT " w:fldLock="1">
              <w:r w:rsidRPr="009E72F1">
                <w:rPr>
                  <w:sz w:val="16"/>
                  <w:szCs w:val="16"/>
                </w:rPr>
                <w:t>Table I</w:t>
              </w:r>
              <w:r w:rsidRPr="009E72F1">
                <w:rPr>
                  <w:sz w:val="16"/>
                  <w:szCs w:val="16"/>
                </w:rPr>
                <w:noBreakHyphen/>
                <w:t>17</w:t>
              </w:r>
            </w:fldSimple>
          </w:p>
        </w:tc>
        <w:tc>
          <w:tcPr>
            <w:tcW w:w="869" w:type="dxa"/>
            <w:shd w:val="clear" w:color="auto" w:fill="auto"/>
          </w:tcPr>
          <w:p w:rsidR="00B04E9C" w:rsidRPr="009E72F1" w:rsidRDefault="00B04E9C" w:rsidP="00B04E9C">
            <w:pPr>
              <w:keepNext/>
              <w:jc w:val="left"/>
              <w:rPr>
                <w:sz w:val="16"/>
                <w:szCs w:val="16"/>
                <w:lang w:val="en-US"/>
              </w:rPr>
            </w:pPr>
            <w:r w:rsidRPr="009E72F1">
              <w:rPr>
                <w:sz w:val="16"/>
                <w:szCs w:val="16"/>
                <w:lang w:val="de-DE" w:eastAsia="ko-KR"/>
              </w:rPr>
              <w:t>0</w:t>
            </w:r>
          </w:p>
        </w:tc>
        <w:tc>
          <w:tcPr>
            <w:tcW w:w="919" w:type="dxa"/>
            <w:shd w:val="clear" w:color="auto" w:fill="auto"/>
          </w:tcPr>
          <w:p w:rsidR="00B04E9C" w:rsidRPr="009E72F1" w:rsidRDefault="00B04E9C" w:rsidP="00B04E9C">
            <w:pPr>
              <w:keepNext/>
              <w:rPr>
                <w:sz w:val="16"/>
                <w:szCs w:val="16"/>
                <w:lang w:val="en-US"/>
              </w:rPr>
            </w:pPr>
            <w:r w:rsidRPr="009E72F1">
              <w:rPr>
                <w:sz w:val="16"/>
                <w:szCs w:val="16"/>
                <w:lang w:val="de-DE" w:eastAsia="ko-KR"/>
              </w:rPr>
              <w:t>1</w:t>
            </w:r>
          </w:p>
        </w:tc>
        <w:tc>
          <w:tcPr>
            <w:tcW w:w="939" w:type="dxa"/>
            <w:shd w:val="clear" w:color="auto" w:fill="auto"/>
          </w:tcPr>
          <w:p w:rsidR="00B04E9C" w:rsidRPr="009E72F1" w:rsidRDefault="00B04E9C" w:rsidP="00B04E9C">
            <w:pPr>
              <w:keepNext/>
              <w:rPr>
                <w:sz w:val="16"/>
                <w:szCs w:val="16"/>
                <w:lang w:val="en-US"/>
              </w:rPr>
            </w:pPr>
            <w:r w:rsidRPr="009E72F1">
              <w:rPr>
                <w:sz w:val="16"/>
                <w:szCs w:val="16"/>
                <w:lang w:val="de-DE" w:eastAsia="ko-KR"/>
              </w:rPr>
              <w:t>2</w:t>
            </w:r>
          </w:p>
        </w:tc>
      </w:tr>
      <w:tr w:rsidR="00B04E9C" w:rsidRPr="009E72F1" w:rsidTr="00D35EE4">
        <w:trPr>
          <w:jc w:val="center"/>
        </w:trPr>
        <w:tc>
          <w:tcPr>
            <w:tcW w:w="1846" w:type="dxa"/>
            <w:vMerge/>
            <w:shd w:val="clear" w:color="auto" w:fill="auto"/>
          </w:tcPr>
          <w:p w:rsidR="00B04E9C" w:rsidRPr="009E72F1" w:rsidRDefault="00B04E9C" w:rsidP="00B04E9C">
            <w:pPr>
              <w:keepNext/>
              <w:rPr>
                <w:sz w:val="16"/>
                <w:szCs w:val="16"/>
                <w:lang w:val="en-US"/>
              </w:rPr>
            </w:pPr>
          </w:p>
        </w:tc>
        <w:tc>
          <w:tcPr>
            <w:tcW w:w="2929" w:type="dxa"/>
            <w:shd w:val="clear" w:color="auto" w:fill="auto"/>
            <w:vAlign w:val="center"/>
          </w:tcPr>
          <w:p w:rsidR="00B04E9C" w:rsidRPr="009E72F1" w:rsidRDefault="00B04E9C" w:rsidP="00B04E9C">
            <w:pPr>
              <w:keepNext/>
              <w:rPr>
                <w:sz w:val="16"/>
                <w:szCs w:val="16"/>
                <w:lang w:val="de-DE" w:eastAsia="ko-KR"/>
              </w:rPr>
            </w:pPr>
            <w:r w:rsidRPr="009E72F1">
              <w:rPr>
                <w:sz w:val="16"/>
                <w:szCs w:val="16"/>
                <w:lang w:val="de-DE" w:eastAsia="ko-KR"/>
              </w:rPr>
              <w:t>sdc_flag</w:t>
            </w:r>
          </w:p>
        </w:tc>
        <w:tc>
          <w:tcPr>
            <w:tcW w:w="1480" w:type="dxa"/>
            <w:shd w:val="clear" w:color="auto" w:fill="auto"/>
          </w:tcPr>
          <w:p w:rsidR="00B04E9C" w:rsidRPr="009E72F1" w:rsidRDefault="00B04E9C" w:rsidP="00B04E9C">
            <w:pPr>
              <w:keepNext/>
              <w:rPr>
                <w:sz w:val="16"/>
                <w:szCs w:val="16"/>
                <w:lang w:val="en-US"/>
              </w:rPr>
            </w:pPr>
            <w:fldSimple w:instr=" REF _Ref381710224 \h  \* MERGEFORMAT " w:fldLock="1">
              <w:r w:rsidRPr="009E72F1">
                <w:rPr>
                  <w:sz w:val="16"/>
                  <w:szCs w:val="16"/>
                </w:rPr>
                <w:t>Table I</w:t>
              </w:r>
              <w:r w:rsidRPr="009E72F1">
                <w:rPr>
                  <w:sz w:val="16"/>
                  <w:szCs w:val="16"/>
                </w:rPr>
                <w:noBreakHyphen/>
                <w:t>18</w:t>
              </w:r>
            </w:fldSimple>
          </w:p>
        </w:tc>
        <w:tc>
          <w:tcPr>
            <w:tcW w:w="869" w:type="dxa"/>
            <w:shd w:val="clear" w:color="auto" w:fill="auto"/>
          </w:tcPr>
          <w:p w:rsidR="00B04E9C" w:rsidRPr="009E72F1" w:rsidRDefault="00B04E9C" w:rsidP="00B04E9C">
            <w:pPr>
              <w:keepNext/>
              <w:jc w:val="left"/>
              <w:rPr>
                <w:sz w:val="16"/>
                <w:szCs w:val="16"/>
                <w:lang w:val="en-US"/>
              </w:rPr>
            </w:pPr>
            <w:r w:rsidRPr="009E72F1">
              <w:rPr>
                <w:sz w:val="16"/>
                <w:szCs w:val="16"/>
                <w:lang w:val="en-US"/>
              </w:rPr>
              <w:t>0</w:t>
            </w:r>
          </w:p>
        </w:tc>
        <w:tc>
          <w:tcPr>
            <w:tcW w:w="919" w:type="dxa"/>
            <w:shd w:val="clear" w:color="auto" w:fill="auto"/>
          </w:tcPr>
          <w:p w:rsidR="00B04E9C" w:rsidRPr="009E72F1" w:rsidRDefault="00B04E9C" w:rsidP="00B04E9C">
            <w:pPr>
              <w:keepNext/>
              <w:rPr>
                <w:sz w:val="16"/>
                <w:szCs w:val="16"/>
                <w:lang w:val="en-US"/>
              </w:rPr>
            </w:pPr>
            <w:r w:rsidRPr="009E72F1">
              <w:rPr>
                <w:sz w:val="16"/>
                <w:szCs w:val="16"/>
                <w:lang w:val="en-US"/>
              </w:rPr>
              <w:t>1</w:t>
            </w:r>
          </w:p>
        </w:tc>
        <w:tc>
          <w:tcPr>
            <w:tcW w:w="939" w:type="dxa"/>
            <w:shd w:val="clear" w:color="auto" w:fill="auto"/>
          </w:tcPr>
          <w:p w:rsidR="00B04E9C" w:rsidRPr="009E72F1" w:rsidRDefault="00B04E9C" w:rsidP="00B04E9C">
            <w:pPr>
              <w:keepNext/>
              <w:rPr>
                <w:sz w:val="16"/>
                <w:szCs w:val="16"/>
                <w:lang w:val="en-US"/>
              </w:rPr>
            </w:pPr>
            <w:r w:rsidRPr="009E72F1">
              <w:rPr>
                <w:sz w:val="16"/>
                <w:szCs w:val="16"/>
                <w:lang w:val="en-US"/>
              </w:rPr>
              <w:t>2</w:t>
            </w:r>
          </w:p>
        </w:tc>
      </w:tr>
      <w:tr w:rsidR="00B04E9C" w:rsidRPr="009E72F1" w:rsidTr="00D35EE4">
        <w:trPr>
          <w:trHeight w:val="267"/>
          <w:jc w:val="center"/>
        </w:trPr>
        <w:tc>
          <w:tcPr>
            <w:tcW w:w="1846" w:type="dxa"/>
            <w:vMerge/>
            <w:shd w:val="clear" w:color="auto" w:fill="auto"/>
          </w:tcPr>
          <w:p w:rsidR="00B04E9C" w:rsidRPr="009E72F1" w:rsidRDefault="00B04E9C" w:rsidP="00B04E9C">
            <w:pPr>
              <w:keepNext/>
              <w:rPr>
                <w:sz w:val="16"/>
                <w:szCs w:val="16"/>
                <w:lang w:val="en-US"/>
              </w:rPr>
            </w:pPr>
          </w:p>
        </w:tc>
        <w:tc>
          <w:tcPr>
            <w:tcW w:w="2929" w:type="dxa"/>
            <w:shd w:val="clear" w:color="auto" w:fill="auto"/>
            <w:vAlign w:val="center"/>
          </w:tcPr>
          <w:p w:rsidR="00B04E9C" w:rsidRPr="009E72F1" w:rsidRDefault="00B04E9C" w:rsidP="00B04E9C">
            <w:pPr>
              <w:keepNext/>
              <w:rPr>
                <w:sz w:val="16"/>
                <w:szCs w:val="16"/>
                <w:lang w:val="en-US" w:eastAsia="ko-KR"/>
              </w:rPr>
            </w:pPr>
            <w:r w:rsidRPr="009E72F1">
              <w:rPr>
                <w:sz w:val="16"/>
                <w:szCs w:val="16"/>
                <w:lang w:val="en-US" w:eastAsia="ko-KR"/>
              </w:rPr>
              <w:t>dim_not_present_flag</w:t>
            </w:r>
          </w:p>
        </w:tc>
        <w:tc>
          <w:tcPr>
            <w:tcW w:w="1480" w:type="dxa"/>
            <w:shd w:val="clear" w:color="auto" w:fill="auto"/>
          </w:tcPr>
          <w:p w:rsidR="00B04E9C" w:rsidRPr="009E72F1" w:rsidRDefault="00B04E9C" w:rsidP="00B04E9C">
            <w:pPr>
              <w:keepNext/>
              <w:rPr>
                <w:sz w:val="16"/>
                <w:szCs w:val="16"/>
                <w:lang w:val="en-US"/>
              </w:rPr>
            </w:pPr>
            <w:fldSimple w:instr=" REF _Ref381710227 \h  \* MERGEFORMAT " w:fldLock="1">
              <w:r w:rsidRPr="009E72F1">
                <w:rPr>
                  <w:sz w:val="16"/>
                  <w:szCs w:val="16"/>
                </w:rPr>
                <w:t>Table I</w:t>
              </w:r>
              <w:r w:rsidRPr="009E72F1">
                <w:rPr>
                  <w:sz w:val="16"/>
                  <w:szCs w:val="16"/>
                </w:rPr>
                <w:noBreakHyphen/>
                <w:t>19</w:t>
              </w:r>
            </w:fldSimple>
          </w:p>
        </w:tc>
        <w:tc>
          <w:tcPr>
            <w:tcW w:w="869" w:type="dxa"/>
            <w:shd w:val="clear" w:color="auto" w:fill="auto"/>
          </w:tcPr>
          <w:p w:rsidR="00B04E9C" w:rsidRPr="009E72F1" w:rsidRDefault="00B04E9C" w:rsidP="00B04E9C">
            <w:pPr>
              <w:keepNext/>
              <w:jc w:val="left"/>
              <w:rPr>
                <w:sz w:val="16"/>
                <w:szCs w:val="16"/>
                <w:lang w:val="en-US"/>
              </w:rPr>
            </w:pPr>
            <w:r w:rsidRPr="009E72F1">
              <w:rPr>
                <w:sz w:val="16"/>
                <w:szCs w:val="16"/>
                <w:lang w:val="en-US"/>
              </w:rPr>
              <w:t>0</w:t>
            </w:r>
          </w:p>
        </w:tc>
        <w:tc>
          <w:tcPr>
            <w:tcW w:w="919" w:type="dxa"/>
            <w:shd w:val="clear" w:color="auto" w:fill="auto"/>
          </w:tcPr>
          <w:p w:rsidR="00B04E9C" w:rsidRPr="009E72F1" w:rsidRDefault="00B04E9C" w:rsidP="00B04E9C">
            <w:pPr>
              <w:keepNext/>
              <w:rPr>
                <w:sz w:val="16"/>
                <w:szCs w:val="16"/>
                <w:lang w:val="en-US"/>
              </w:rPr>
            </w:pPr>
            <w:r w:rsidRPr="009E72F1">
              <w:rPr>
                <w:sz w:val="16"/>
                <w:szCs w:val="16"/>
                <w:lang w:val="en-US"/>
              </w:rPr>
              <w:t>1</w:t>
            </w:r>
          </w:p>
        </w:tc>
        <w:tc>
          <w:tcPr>
            <w:tcW w:w="939" w:type="dxa"/>
            <w:shd w:val="clear" w:color="auto" w:fill="auto"/>
          </w:tcPr>
          <w:p w:rsidR="00B04E9C" w:rsidRPr="009E72F1" w:rsidRDefault="00B04E9C" w:rsidP="00B04E9C">
            <w:pPr>
              <w:keepNext/>
              <w:rPr>
                <w:sz w:val="16"/>
                <w:szCs w:val="16"/>
                <w:lang w:val="en-US"/>
              </w:rPr>
            </w:pPr>
            <w:r w:rsidRPr="009E72F1">
              <w:rPr>
                <w:sz w:val="16"/>
                <w:szCs w:val="16"/>
                <w:lang w:val="en-US"/>
              </w:rPr>
              <w:t>2</w:t>
            </w:r>
          </w:p>
        </w:tc>
      </w:tr>
      <w:tr w:rsidR="00B04E9C" w:rsidRPr="009E72F1" w:rsidTr="00D35EE4">
        <w:trPr>
          <w:trHeight w:val="267"/>
          <w:jc w:val="center"/>
        </w:trPr>
        <w:tc>
          <w:tcPr>
            <w:tcW w:w="1846" w:type="dxa"/>
            <w:vMerge/>
            <w:shd w:val="clear" w:color="auto" w:fill="auto"/>
          </w:tcPr>
          <w:p w:rsidR="00B04E9C" w:rsidRPr="009E72F1" w:rsidRDefault="00B04E9C" w:rsidP="00B04E9C">
            <w:pPr>
              <w:keepNext/>
              <w:rPr>
                <w:sz w:val="16"/>
                <w:szCs w:val="16"/>
                <w:lang w:val="en-US"/>
              </w:rPr>
            </w:pPr>
          </w:p>
        </w:tc>
        <w:tc>
          <w:tcPr>
            <w:tcW w:w="2929" w:type="dxa"/>
            <w:shd w:val="clear" w:color="auto" w:fill="auto"/>
            <w:vAlign w:val="center"/>
          </w:tcPr>
          <w:p w:rsidR="00B04E9C" w:rsidRPr="009E72F1" w:rsidRDefault="00B04E9C" w:rsidP="00B04E9C">
            <w:pPr>
              <w:keepNext/>
              <w:rPr>
                <w:sz w:val="16"/>
                <w:szCs w:val="16"/>
                <w:lang w:val="en-US" w:eastAsia="ko-KR"/>
              </w:rPr>
            </w:pPr>
            <w:ins w:id="166" w:author="Samsung" w:date="2014-10-08T17:12:00Z">
              <w:r>
                <w:rPr>
                  <w:sz w:val="16"/>
                  <w:szCs w:val="16"/>
                  <w:lang w:val="en-US" w:eastAsia="ko-KR"/>
                </w:rPr>
                <w:t>disc</w:t>
              </w:r>
            </w:ins>
            <w:ins w:id="167" w:author="Samsung" w:date="2014-10-08T17:11:00Z">
              <w:r>
                <w:rPr>
                  <w:rFonts w:hint="eastAsia"/>
                  <w:sz w:val="16"/>
                  <w:szCs w:val="16"/>
                  <w:lang w:val="en-US" w:eastAsia="ko-KR"/>
                </w:rPr>
                <w:t>_flag</w:t>
              </w:r>
            </w:ins>
          </w:p>
        </w:tc>
        <w:tc>
          <w:tcPr>
            <w:tcW w:w="1480" w:type="dxa"/>
            <w:shd w:val="clear" w:color="auto" w:fill="auto"/>
          </w:tcPr>
          <w:p w:rsidR="00B04E9C" w:rsidRDefault="00B04E9C" w:rsidP="00B04E9C">
            <w:pPr>
              <w:keepNext/>
              <w:rPr>
                <w:rFonts w:hint="eastAsia"/>
                <w:lang w:eastAsia="ko-KR"/>
              </w:rPr>
            </w:pPr>
            <w:ins w:id="168" w:author="Samsung" w:date="2014-10-08T17:12:00Z">
              <w:r>
                <w:fldChar w:fldCharType="begin" w:fldLock="1"/>
              </w:r>
              <w:r>
                <w:instrText xml:space="preserve"> REF _Ref381710227 \h  \* MERGEFORMAT </w:instrText>
              </w:r>
              <w:r>
                <w:fldChar w:fldCharType="separate"/>
              </w:r>
              <w:r w:rsidRPr="009E72F1">
                <w:rPr>
                  <w:sz w:val="16"/>
                  <w:szCs w:val="16"/>
                </w:rPr>
                <w:t>Table I</w:t>
              </w:r>
              <w:r w:rsidRPr="009E72F1">
                <w:rPr>
                  <w:sz w:val="16"/>
                  <w:szCs w:val="16"/>
                </w:rPr>
                <w:noBreakHyphen/>
              </w:r>
              <w:r>
                <w:rPr>
                  <w:rFonts w:hint="eastAsia"/>
                  <w:sz w:val="16"/>
                  <w:szCs w:val="16"/>
                  <w:lang w:eastAsia="ko-KR"/>
                </w:rPr>
                <w:t>20</w:t>
              </w:r>
              <w:r>
                <w:fldChar w:fldCharType="end"/>
              </w:r>
            </w:ins>
          </w:p>
        </w:tc>
        <w:tc>
          <w:tcPr>
            <w:tcW w:w="869" w:type="dxa"/>
            <w:shd w:val="clear" w:color="auto" w:fill="auto"/>
          </w:tcPr>
          <w:p w:rsidR="00B04E9C" w:rsidRPr="009E72F1" w:rsidRDefault="00B04E9C" w:rsidP="00B04E9C">
            <w:pPr>
              <w:keepNext/>
              <w:jc w:val="left"/>
              <w:rPr>
                <w:rFonts w:hint="eastAsia"/>
                <w:sz w:val="16"/>
                <w:szCs w:val="16"/>
                <w:lang w:val="en-US" w:eastAsia="ko-KR"/>
              </w:rPr>
            </w:pPr>
            <w:ins w:id="169" w:author="Samsung" w:date="2014-10-08T17:12:00Z">
              <w:r>
                <w:rPr>
                  <w:rFonts w:hint="eastAsia"/>
                  <w:sz w:val="16"/>
                  <w:szCs w:val="16"/>
                  <w:lang w:val="en-US" w:eastAsia="ko-KR"/>
                </w:rPr>
                <w:t>0</w:t>
              </w:r>
            </w:ins>
          </w:p>
        </w:tc>
        <w:tc>
          <w:tcPr>
            <w:tcW w:w="919" w:type="dxa"/>
            <w:shd w:val="clear" w:color="auto" w:fill="auto"/>
          </w:tcPr>
          <w:p w:rsidR="00B04E9C" w:rsidRPr="009E72F1" w:rsidRDefault="00B04E9C" w:rsidP="00B04E9C">
            <w:pPr>
              <w:keepNext/>
              <w:rPr>
                <w:rFonts w:hint="eastAsia"/>
                <w:sz w:val="16"/>
                <w:szCs w:val="16"/>
                <w:lang w:val="en-US" w:eastAsia="ko-KR"/>
              </w:rPr>
            </w:pPr>
            <w:ins w:id="170" w:author="Samsung" w:date="2014-10-08T17:12:00Z">
              <w:r>
                <w:rPr>
                  <w:rFonts w:hint="eastAsia"/>
                  <w:sz w:val="16"/>
                  <w:szCs w:val="16"/>
                  <w:lang w:val="en-US" w:eastAsia="ko-KR"/>
                </w:rPr>
                <w:t>1</w:t>
              </w:r>
            </w:ins>
          </w:p>
        </w:tc>
        <w:tc>
          <w:tcPr>
            <w:tcW w:w="939" w:type="dxa"/>
            <w:shd w:val="clear" w:color="auto" w:fill="auto"/>
          </w:tcPr>
          <w:p w:rsidR="00B04E9C" w:rsidRPr="009E72F1" w:rsidRDefault="00B04E9C" w:rsidP="00B04E9C">
            <w:pPr>
              <w:keepNext/>
              <w:rPr>
                <w:rFonts w:hint="eastAsia"/>
                <w:sz w:val="16"/>
                <w:szCs w:val="16"/>
                <w:lang w:val="en-US" w:eastAsia="ko-KR"/>
              </w:rPr>
            </w:pPr>
            <w:ins w:id="171" w:author="Samsung" w:date="2014-10-08T17:12:00Z">
              <w:r>
                <w:rPr>
                  <w:rFonts w:hint="eastAsia"/>
                  <w:sz w:val="16"/>
                  <w:szCs w:val="16"/>
                  <w:lang w:val="en-US" w:eastAsia="ko-KR"/>
                </w:rPr>
                <w:t>2</w:t>
              </w:r>
            </w:ins>
          </w:p>
        </w:tc>
      </w:tr>
      <w:tr w:rsidR="00B04E9C" w:rsidRPr="009E72F1" w:rsidTr="00D35EE4">
        <w:trPr>
          <w:trHeight w:val="267"/>
          <w:jc w:val="center"/>
        </w:trPr>
        <w:tc>
          <w:tcPr>
            <w:tcW w:w="1846" w:type="dxa"/>
            <w:vMerge/>
            <w:shd w:val="clear" w:color="auto" w:fill="auto"/>
          </w:tcPr>
          <w:p w:rsidR="00B04E9C" w:rsidRPr="009E72F1" w:rsidRDefault="00B04E9C" w:rsidP="00B04E9C">
            <w:pPr>
              <w:keepNext/>
              <w:rPr>
                <w:sz w:val="16"/>
                <w:szCs w:val="16"/>
                <w:lang w:val="en-US"/>
              </w:rPr>
            </w:pPr>
          </w:p>
        </w:tc>
        <w:tc>
          <w:tcPr>
            <w:tcW w:w="2929" w:type="dxa"/>
            <w:shd w:val="clear" w:color="auto" w:fill="auto"/>
            <w:vAlign w:val="center"/>
          </w:tcPr>
          <w:p w:rsidR="00B04E9C" w:rsidRPr="009E72F1" w:rsidRDefault="00B04E9C" w:rsidP="00B04E9C">
            <w:pPr>
              <w:keepNext/>
              <w:rPr>
                <w:sz w:val="16"/>
                <w:szCs w:val="16"/>
                <w:lang w:val="en-US" w:eastAsia="ko-KR"/>
              </w:rPr>
            </w:pPr>
            <w:ins w:id="172" w:author="Samsung" w:date="2014-10-08T17:12:00Z">
              <w:r>
                <w:rPr>
                  <w:sz w:val="16"/>
                  <w:szCs w:val="16"/>
                  <w:lang w:val="en-US" w:eastAsia="ko-KR"/>
                </w:rPr>
                <w:t>disc</w:t>
              </w:r>
              <w:r>
                <w:rPr>
                  <w:rFonts w:hint="eastAsia"/>
                  <w:sz w:val="16"/>
                  <w:szCs w:val="16"/>
                  <w:lang w:val="en-US" w:eastAsia="ko-KR"/>
                </w:rPr>
                <w:t>_type_flag</w:t>
              </w:r>
            </w:ins>
          </w:p>
        </w:tc>
        <w:tc>
          <w:tcPr>
            <w:tcW w:w="1480" w:type="dxa"/>
            <w:shd w:val="clear" w:color="auto" w:fill="auto"/>
          </w:tcPr>
          <w:p w:rsidR="00B04E9C" w:rsidRDefault="00B04E9C" w:rsidP="00B04E9C">
            <w:pPr>
              <w:keepNext/>
            </w:pPr>
            <w:ins w:id="173" w:author="Samsung" w:date="2014-10-08T17:12:00Z">
              <w:r>
                <w:fldChar w:fldCharType="begin" w:fldLock="1"/>
              </w:r>
              <w:r>
                <w:instrText xml:space="preserve"> REF _Ref381710227 \h  \* MERGEFORMAT </w:instrText>
              </w:r>
              <w:r>
                <w:fldChar w:fldCharType="separate"/>
              </w:r>
              <w:r w:rsidRPr="009E72F1">
                <w:rPr>
                  <w:sz w:val="16"/>
                  <w:szCs w:val="16"/>
                </w:rPr>
                <w:t>Table I</w:t>
              </w:r>
              <w:r w:rsidRPr="009E72F1">
                <w:rPr>
                  <w:sz w:val="16"/>
                  <w:szCs w:val="16"/>
                </w:rPr>
                <w:noBreakHyphen/>
              </w:r>
              <w:r>
                <w:rPr>
                  <w:rFonts w:hint="eastAsia"/>
                  <w:sz w:val="16"/>
                  <w:szCs w:val="16"/>
                  <w:lang w:eastAsia="ko-KR"/>
                </w:rPr>
                <w:t>21</w:t>
              </w:r>
              <w:r>
                <w:fldChar w:fldCharType="end"/>
              </w:r>
            </w:ins>
          </w:p>
        </w:tc>
        <w:tc>
          <w:tcPr>
            <w:tcW w:w="869" w:type="dxa"/>
            <w:shd w:val="clear" w:color="auto" w:fill="auto"/>
          </w:tcPr>
          <w:p w:rsidR="00B04E9C" w:rsidRPr="009E72F1" w:rsidRDefault="00B04E9C" w:rsidP="00B04E9C">
            <w:pPr>
              <w:keepNext/>
              <w:jc w:val="left"/>
              <w:rPr>
                <w:rFonts w:hint="eastAsia"/>
                <w:sz w:val="16"/>
                <w:szCs w:val="16"/>
                <w:lang w:val="en-US" w:eastAsia="ko-KR"/>
              </w:rPr>
            </w:pPr>
            <w:ins w:id="174" w:author="Samsung" w:date="2014-10-08T17:12:00Z">
              <w:r>
                <w:rPr>
                  <w:rFonts w:hint="eastAsia"/>
                  <w:sz w:val="16"/>
                  <w:szCs w:val="16"/>
                  <w:lang w:val="en-US" w:eastAsia="ko-KR"/>
                </w:rPr>
                <w:t>0</w:t>
              </w:r>
            </w:ins>
          </w:p>
        </w:tc>
        <w:tc>
          <w:tcPr>
            <w:tcW w:w="919" w:type="dxa"/>
            <w:shd w:val="clear" w:color="auto" w:fill="auto"/>
          </w:tcPr>
          <w:p w:rsidR="00B04E9C" w:rsidRPr="009E72F1" w:rsidRDefault="00B04E9C" w:rsidP="00B04E9C">
            <w:pPr>
              <w:keepNext/>
              <w:rPr>
                <w:rFonts w:hint="eastAsia"/>
                <w:sz w:val="16"/>
                <w:szCs w:val="16"/>
                <w:lang w:val="en-US" w:eastAsia="ko-KR"/>
              </w:rPr>
            </w:pPr>
            <w:ins w:id="175" w:author="Samsung" w:date="2014-10-08T17:12:00Z">
              <w:r>
                <w:rPr>
                  <w:rFonts w:hint="eastAsia"/>
                  <w:sz w:val="16"/>
                  <w:szCs w:val="16"/>
                  <w:lang w:val="en-US" w:eastAsia="ko-KR"/>
                </w:rPr>
                <w:t>1</w:t>
              </w:r>
            </w:ins>
          </w:p>
        </w:tc>
        <w:tc>
          <w:tcPr>
            <w:tcW w:w="939" w:type="dxa"/>
            <w:shd w:val="clear" w:color="auto" w:fill="auto"/>
          </w:tcPr>
          <w:p w:rsidR="00B04E9C" w:rsidRPr="009E72F1" w:rsidRDefault="00B04E9C" w:rsidP="00B04E9C">
            <w:pPr>
              <w:keepNext/>
              <w:rPr>
                <w:rFonts w:hint="eastAsia"/>
                <w:sz w:val="16"/>
                <w:szCs w:val="16"/>
                <w:lang w:val="en-US" w:eastAsia="ko-KR"/>
              </w:rPr>
            </w:pPr>
            <w:ins w:id="176" w:author="Samsung" w:date="2014-10-08T17:12:00Z">
              <w:r>
                <w:rPr>
                  <w:rFonts w:hint="eastAsia"/>
                  <w:sz w:val="16"/>
                  <w:szCs w:val="16"/>
                  <w:lang w:val="en-US" w:eastAsia="ko-KR"/>
                </w:rPr>
                <w:t>2</w:t>
              </w:r>
            </w:ins>
          </w:p>
        </w:tc>
      </w:tr>
    </w:tbl>
    <w:p w:rsidR="00D35EE4" w:rsidRDefault="00D35EE4" w:rsidP="00D35EE4">
      <w:pPr>
        <w:pStyle w:val="a4"/>
        <w:rPr>
          <w:lang w:eastAsia="ko-KR"/>
        </w:rPr>
      </w:pPr>
    </w:p>
    <w:p w:rsidR="00D35EE4" w:rsidRPr="009E72F1" w:rsidRDefault="00D35EE4" w:rsidP="00D35EE4">
      <w:pPr>
        <w:pStyle w:val="a4"/>
      </w:pPr>
      <w:r w:rsidRPr="009E72F1">
        <w:t>Table </w:t>
      </w:r>
      <w:r w:rsidR="009E72EA" w:rsidRPr="009E72F1">
        <w:fldChar w:fldCharType="begin" w:fldLock="1"/>
      </w:r>
      <w:r w:rsidRPr="009E72F1">
        <w:instrText xml:space="preserve"> REF H \h </w:instrText>
      </w:r>
      <w:r w:rsidR="009E72EA" w:rsidRPr="009E72F1">
        <w:fldChar w:fldCharType="separate"/>
      </w:r>
      <w:r w:rsidRPr="009E72F1">
        <w:rPr>
          <w:lang w:eastAsia="ko-KR"/>
        </w:rPr>
        <w:t>I</w:t>
      </w:r>
      <w:r w:rsidR="009E72EA" w:rsidRPr="009E72F1">
        <w:fldChar w:fldCharType="end"/>
      </w:r>
      <w:r w:rsidRPr="009E72F1">
        <w:noBreakHyphen/>
      </w:r>
      <w:fldSimple w:instr=" SEQ Table \* ARABIC \s 1 " w:fldLock="1">
        <w:r w:rsidRPr="009E72F1">
          <w:rPr>
            <w:noProof/>
          </w:rPr>
          <w:t>20</w:t>
        </w:r>
      </w:fldSimple>
      <w:bookmarkEnd w:id="164"/>
      <w:r w:rsidRPr="009E72F1">
        <w:t xml:space="preserve"> – Syntax elements and associated binarizations</w:t>
      </w:r>
      <w:bookmarkEnd w:id="165"/>
    </w:p>
    <w:tbl>
      <w:tblPr>
        <w:tblW w:w="94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5"/>
        <w:gridCol w:w="2411"/>
        <w:gridCol w:w="1026"/>
        <w:gridCol w:w="4398"/>
      </w:tblGrid>
      <w:tr w:rsidR="00D35EE4" w:rsidRPr="009E72F1" w:rsidTr="00B04E9C">
        <w:trPr>
          <w:cantSplit/>
          <w:tblHeader/>
          <w:jc w:val="center"/>
        </w:trPr>
        <w:tc>
          <w:tcPr>
            <w:tcW w:w="1635" w:type="dxa"/>
            <w:vMerge w:val="restart"/>
            <w:tcBorders>
              <w:top w:val="single" w:sz="4" w:space="0" w:color="auto"/>
            </w:tcBorders>
          </w:tcPr>
          <w:p w:rsidR="00D35EE4" w:rsidRPr="009E72F1" w:rsidRDefault="00D35EE4" w:rsidP="00B04E9C">
            <w:pPr>
              <w:pStyle w:val="TableText"/>
              <w:keepNext/>
              <w:jc w:val="center"/>
              <w:rPr>
                <w:b/>
                <w:bCs/>
                <w:sz w:val="16"/>
                <w:lang w:val="en-US"/>
              </w:rPr>
            </w:pPr>
            <w:r w:rsidRPr="009E72F1">
              <w:rPr>
                <w:b/>
                <w:bCs/>
                <w:sz w:val="16"/>
                <w:lang w:val="en-US"/>
              </w:rPr>
              <w:t>Syntax structure</w:t>
            </w:r>
          </w:p>
        </w:tc>
        <w:tc>
          <w:tcPr>
            <w:tcW w:w="2411" w:type="dxa"/>
            <w:vMerge w:val="restart"/>
            <w:tcBorders>
              <w:top w:val="single" w:sz="4" w:space="0" w:color="auto"/>
            </w:tcBorders>
          </w:tcPr>
          <w:p w:rsidR="00D35EE4" w:rsidRPr="009E72F1" w:rsidRDefault="00D35EE4" w:rsidP="00B04E9C">
            <w:pPr>
              <w:pStyle w:val="TableText"/>
              <w:keepNext/>
              <w:jc w:val="center"/>
              <w:rPr>
                <w:b/>
                <w:bCs/>
                <w:sz w:val="16"/>
                <w:lang w:val="en-US"/>
              </w:rPr>
            </w:pPr>
            <w:r w:rsidRPr="009E72F1">
              <w:rPr>
                <w:b/>
                <w:bCs/>
                <w:sz w:val="16"/>
                <w:lang w:val="en-US"/>
              </w:rPr>
              <w:t>Syntax element</w:t>
            </w:r>
          </w:p>
        </w:tc>
        <w:tc>
          <w:tcPr>
            <w:tcW w:w="5424" w:type="dxa"/>
            <w:gridSpan w:val="2"/>
            <w:tcBorders>
              <w:top w:val="single" w:sz="4" w:space="0" w:color="auto"/>
            </w:tcBorders>
          </w:tcPr>
          <w:p w:rsidR="00D35EE4" w:rsidRPr="009E72F1" w:rsidRDefault="00D35EE4" w:rsidP="00B04E9C">
            <w:pPr>
              <w:pStyle w:val="TableText"/>
              <w:keepNext/>
              <w:jc w:val="center"/>
              <w:rPr>
                <w:b/>
                <w:bCs/>
                <w:sz w:val="16"/>
                <w:lang w:val="en-US"/>
              </w:rPr>
            </w:pPr>
            <w:r w:rsidRPr="009E72F1">
              <w:rPr>
                <w:b/>
                <w:bCs/>
                <w:sz w:val="16"/>
                <w:lang w:val="en-US"/>
              </w:rPr>
              <w:t>Binarization</w:t>
            </w:r>
          </w:p>
        </w:tc>
      </w:tr>
      <w:tr w:rsidR="00D35EE4" w:rsidRPr="009E72F1" w:rsidTr="00B04E9C">
        <w:trPr>
          <w:cantSplit/>
          <w:tblHeader/>
          <w:jc w:val="center"/>
        </w:trPr>
        <w:tc>
          <w:tcPr>
            <w:tcW w:w="1635" w:type="dxa"/>
            <w:vMerge/>
          </w:tcPr>
          <w:p w:rsidR="00D35EE4" w:rsidRPr="009E72F1" w:rsidRDefault="00D35EE4" w:rsidP="00B04E9C">
            <w:pPr>
              <w:pStyle w:val="TableText"/>
              <w:keepNext/>
              <w:jc w:val="center"/>
              <w:rPr>
                <w:b/>
                <w:bCs/>
                <w:sz w:val="16"/>
                <w:lang w:val="en-US"/>
              </w:rPr>
            </w:pPr>
          </w:p>
        </w:tc>
        <w:tc>
          <w:tcPr>
            <w:tcW w:w="2411" w:type="dxa"/>
            <w:vMerge/>
            <w:vAlign w:val="center"/>
          </w:tcPr>
          <w:p w:rsidR="00D35EE4" w:rsidRPr="009E72F1" w:rsidRDefault="00D35EE4" w:rsidP="00B04E9C">
            <w:pPr>
              <w:pStyle w:val="TableText"/>
              <w:keepNext/>
              <w:jc w:val="center"/>
              <w:rPr>
                <w:b/>
                <w:bCs/>
                <w:sz w:val="16"/>
                <w:lang w:val="en-US"/>
              </w:rPr>
            </w:pPr>
          </w:p>
        </w:tc>
        <w:tc>
          <w:tcPr>
            <w:tcW w:w="1026" w:type="dxa"/>
            <w:tcBorders>
              <w:top w:val="single" w:sz="4" w:space="0" w:color="auto"/>
            </w:tcBorders>
          </w:tcPr>
          <w:p w:rsidR="00D35EE4" w:rsidRPr="009E72F1" w:rsidRDefault="00D35EE4" w:rsidP="00B04E9C">
            <w:pPr>
              <w:pStyle w:val="TableText"/>
              <w:keepNext/>
              <w:jc w:val="center"/>
              <w:rPr>
                <w:b/>
                <w:bCs/>
                <w:sz w:val="16"/>
                <w:lang w:val="en-US"/>
              </w:rPr>
            </w:pPr>
            <w:r w:rsidRPr="009E72F1">
              <w:rPr>
                <w:b/>
                <w:bCs/>
                <w:sz w:val="16"/>
                <w:lang w:val="en-US"/>
              </w:rPr>
              <w:t>Process</w:t>
            </w:r>
          </w:p>
        </w:tc>
        <w:tc>
          <w:tcPr>
            <w:tcW w:w="4398" w:type="dxa"/>
            <w:tcBorders>
              <w:top w:val="single" w:sz="4" w:space="0" w:color="auto"/>
            </w:tcBorders>
            <w:vAlign w:val="center"/>
          </w:tcPr>
          <w:p w:rsidR="00D35EE4" w:rsidRPr="009E72F1" w:rsidRDefault="00D35EE4" w:rsidP="00B04E9C">
            <w:pPr>
              <w:pStyle w:val="TableText"/>
              <w:keepNext/>
              <w:jc w:val="center"/>
              <w:rPr>
                <w:b/>
                <w:bCs/>
                <w:sz w:val="16"/>
                <w:lang w:val="en-US"/>
              </w:rPr>
            </w:pPr>
            <w:r w:rsidRPr="009E72F1">
              <w:rPr>
                <w:b/>
                <w:bCs/>
                <w:sz w:val="16"/>
                <w:lang w:val="en-US"/>
              </w:rPr>
              <w:t>Input parameters</w:t>
            </w:r>
          </w:p>
        </w:tc>
      </w:tr>
      <w:tr w:rsidR="00B04E9C" w:rsidRPr="009E72F1" w:rsidTr="00B04E9C">
        <w:trPr>
          <w:cantSplit/>
          <w:trHeight w:val="290"/>
          <w:jc w:val="center"/>
        </w:trPr>
        <w:tc>
          <w:tcPr>
            <w:tcW w:w="1635" w:type="dxa"/>
            <w:vMerge w:val="restart"/>
          </w:tcPr>
          <w:p w:rsidR="00B04E9C" w:rsidRPr="009E72F1" w:rsidRDefault="00B04E9C" w:rsidP="00B04E9C">
            <w:pPr>
              <w:pStyle w:val="TableText"/>
              <w:keepNext/>
              <w:jc w:val="left"/>
              <w:rPr>
                <w:bCs/>
                <w:sz w:val="16"/>
                <w:szCs w:val="16"/>
                <w:lang w:val="en-US"/>
              </w:rPr>
            </w:pPr>
            <w:r w:rsidRPr="009E72F1">
              <w:rPr>
                <w:bCs/>
                <w:sz w:val="16"/>
                <w:szCs w:val="16"/>
                <w:lang w:val="en-US"/>
              </w:rPr>
              <w:t>cu_extension( )</w:t>
            </w:r>
          </w:p>
        </w:tc>
        <w:tc>
          <w:tcPr>
            <w:tcW w:w="2411" w:type="dxa"/>
            <w:vAlign w:val="center"/>
          </w:tcPr>
          <w:p w:rsidR="00B04E9C" w:rsidRPr="009E72F1" w:rsidRDefault="00B04E9C" w:rsidP="00B04E9C">
            <w:pPr>
              <w:pStyle w:val="TableText"/>
              <w:keepNext/>
              <w:jc w:val="left"/>
              <w:rPr>
                <w:bCs/>
                <w:sz w:val="16"/>
                <w:szCs w:val="16"/>
                <w:lang w:val="en-US"/>
              </w:rPr>
            </w:pPr>
            <w:r w:rsidRPr="009E72F1">
              <w:rPr>
                <w:bCs/>
                <w:sz w:val="16"/>
                <w:szCs w:val="16"/>
                <w:lang w:val="en-US"/>
              </w:rPr>
              <w:t>iv_res_pred_weight_idx</w:t>
            </w:r>
          </w:p>
        </w:tc>
        <w:tc>
          <w:tcPr>
            <w:tcW w:w="1026" w:type="dxa"/>
          </w:tcPr>
          <w:p w:rsidR="00B04E9C" w:rsidRPr="009E72F1" w:rsidRDefault="00B04E9C" w:rsidP="00B04E9C">
            <w:pPr>
              <w:pStyle w:val="TableText"/>
              <w:keepNext/>
              <w:jc w:val="left"/>
              <w:rPr>
                <w:bCs/>
                <w:sz w:val="16"/>
                <w:szCs w:val="16"/>
                <w:lang w:val="en-US"/>
              </w:rPr>
            </w:pPr>
            <w:r w:rsidRPr="009E72F1">
              <w:rPr>
                <w:bCs/>
                <w:sz w:val="16"/>
                <w:szCs w:val="16"/>
                <w:lang w:val="en-US"/>
              </w:rPr>
              <w:t>TR</w:t>
            </w:r>
          </w:p>
        </w:tc>
        <w:tc>
          <w:tcPr>
            <w:tcW w:w="4398" w:type="dxa"/>
            <w:vAlign w:val="center"/>
          </w:tcPr>
          <w:p w:rsidR="00B04E9C" w:rsidRPr="009E72F1" w:rsidRDefault="00B04E9C" w:rsidP="00B04E9C">
            <w:pPr>
              <w:pStyle w:val="TableText"/>
              <w:keepNext/>
              <w:jc w:val="left"/>
              <w:rPr>
                <w:bCs/>
                <w:sz w:val="16"/>
                <w:szCs w:val="16"/>
                <w:lang w:val="en-US"/>
              </w:rPr>
            </w:pPr>
            <w:r w:rsidRPr="009E72F1">
              <w:rPr>
                <w:bCs/>
                <w:sz w:val="16"/>
                <w:szCs w:val="16"/>
                <w:lang w:val="en-US"/>
              </w:rPr>
              <w:t>cMax = 2</w:t>
            </w:r>
            <w:r w:rsidRPr="009E72F1">
              <w:rPr>
                <w:sz w:val="16"/>
                <w:szCs w:val="16"/>
                <w:lang w:val="en-US"/>
              </w:rPr>
              <w:t>, cRiceParam = 0</w:t>
            </w:r>
          </w:p>
        </w:tc>
      </w:tr>
      <w:tr w:rsidR="00B04E9C" w:rsidRPr="009E72F1" w:rsidTr="00B04E9C">
        <w:trPr>
          <w:cantSplit/>
          <w:trHeight w:val="290"/>
          <w:jc w:val="center"/>
        </w:trPr>
        <w:tc>
          <w:tcPr>
            <w:tcW w:w="1635" w:type="dxa"/>
            <w:vMerge/>
          </w:tcPr>
          <w:p w:rsidR="00B04E9C" w:rsidRPr="009E72F1" w:rsidRDefault="00B04E9C" w:rsidP="00B04E9C">
            <w:pPr>
              <w:pStyle w:val="TableText"/>
              <w:keepNext/>
              <w:jc w:val="left"/>
              <w:rPr>
                <w:bCs/>
                <w:sz w:val="16"/>
                <w:szCs w:val="16"/>
                <w:lang w:val="en-US"/>
              </w:rPr>
            </w:pPr>
          </w:p>
        </w:tc>
        <w:tc>
          <w:tcPr>
            <w:tcW w:w="2411" w:type="dxa"/>
            <w:vAlign w:val="center"/>
          </w:tcPr>
          <w:p w:rsidR="00B04E9C" w:rsidRPr="009E72F1" w:rsidRDefault="00B04E9C" w:rsidP="00B04E9C">
            <w:pPr>
              <w:pStyle w:val="TableText"/>
              <w:keepNext/>
              <w:jc w:val="left"/>
              <w:rPr>
                <w:bCs/>
                <w:sz w:val="16"/>
                <w:szCs w:val="16"/>
                <w:lang w:val="en-US"/>
              </w:rPr>
            </w:pPr>
            <w:r w:rsidRPr="009E72F1">
              <w:rPr>
                <w:bCs/>
                <w:sz w:val="16"/>
                <w:szCs w:val="16"/>
                <w:lang w:val="en-US"/>
              </w:rPr>
              <w:t>ic_flag</w:t>
            </w:r>
          </w:p>
        </w:tc>
        <w:tc>
          <w:tcPr>
            <w:tcW w:w="1026" w:type="dxa"/>
          </w:tcPr>
          <w:p w:rsidR="00B04E9C" w:rsidRPr="009E72F1" w:rsidRDefault="00B04E9C" w:rsidP="00B04E9C">
            <w:pPr>
              <w:pStyle w:val="TableText"/>
              <w:keepNext/>
              <w:jc w:val="left"/>
              <w:rPr>
                <w:bCs/>
                <w:sz w:val="16"/>
                <w:szCs w:val="16"/>
                <w:lang w:val="en-US"/>
              </w:rPr>
            </w:pPr>
            <w:r w:rsidRPr="009E72F1">
              <w:rPr>
                <w:bCs/>
                <w:sz w:val="16"/>
                <w:szCs w:val="16"/>
                <w:lang w:val="en-US"/>
              </w:rPr>
              <w:t>FL</w:t>
            </w:r>
          </w:p>
        </w:tc>
        <w:tc>
          <w:tcPr>
            <w:tcW w:w="4398" w:type="dxa"/>
            <w:vAlign w:val="center"/>
          </w:tcPr>
          <w:p w:rsidR="00B04E9C" w:rsidRPr="009E72F1" w:rsidRDefault="00B04E9C" w:rsidP="00B04E9C">
            <w:pPr>
              <w:pStyle w:val="TableText"/>
              <w:keepNext/>
              <w:jc w:val="left"/>
              <w:rPr>
                <w:bCs/>
                <w:sz w:val="16"/>
                <w:szCs w:val="16"/>
                <w:lang w:val="en-US"/>
              </w:rPr>
            </w:pPr>
            <w:r w:rsidRPr="009E72F1">
              <w:rPr>
                <w:bCs/>
                <w:sz w:val="16"/>
                <w:szCs w:val="16"/>
                <w:lang w:val="en-US"/>
              </w:rPr>
              <w:t>cMax = 1</w:t>
            </w:r>
          </w:p>
        </w:tc>
      </w:tr>
      <w:tr w:rsidR="00B04E9C" w:rsidRPr="009E72F1" w:rsidTr="00B04E9C">
        <w:trPr>
          <w:cantSplit/>
          <w:trHeight w:val="290"/>
          <w:jc w:val="center"/>
        </w:trPr>
        <w:tc>
          <w:tcPr>
            <w:tcW w:w="1635" w:type="dxa"/>
            <w:vMerge/>
          </w:tcPr>
          <w:p w:rsidR="00B04E9C" w:rsidRPr="009E72F1" w:rsidRDefault="00B04E9C" w:rsidP="00B04E9C">
            <w:pPr>
              <w:pStyle w:val="TableText"/>
              <w:keepNext/>
              <w:jc w:val="left"/>
              <w:rPr>
                <w:sz w:val="16"/>
                <w:szCs w:val="16"/>
                <w:lang w:val="en-US" w:eastAsia="ko-KR"/>
              </w:rPr>
            </w:pPr>
          </w:p>
        </w:tc>
        <w:tc>
          <w:tcPr>
            <w:tcW w:w="2411" w:type="dxa"/>
            <w:vAlign w:val="center"/>
          </w:tcPr>
          <w:p w:rsidR="00B04E9C" w:rsidRPr="009E72F1" w:rsidRDefault="00B04E9C" w:rsidP="00B04E9C">
            <w:pPr>
              <w:pStyle w:val="TableText"/>
              <w:keepNext/>
              <w:jc w:val="left"/>
              <w:rPr>
                <w:sz w:val="16"/>
                <w:szCs w:val="16"/>
                <w:lang w:val="de-DE" w:eastAsia="ko-KR"/>
              </w:rPr>
            </w:pPr>
            <w:r w:rsidRPr="009E72F1">
              <w:rPr>
                <w:sz w:val="16"/>
                <w:szCs w:val="16"/>
                <w:lang w:val="de-DE" w:eastAsia="ko-KR"/>
              </w:rPr>
              <w:t>dbbp_flag</w:t>
            </w:r>
          </w:p>
        </w:tc>
        <w:tc>
          <w:tcPr>
            <w:tcW w:w="1026" w:type="dxa"/>
          </w:tcPr>
          <w:p w:rsidR="00B04E9C" w:rsidRPr="009E72F1" w:rsidRDefault="00B04E9C" w:rsidP="00B04E9C">
            <w:pPr>
              <w:pStyle w:val="TableText"/>
              <w:keepNext/>
              <w:jc w:val="left"/>
              <w:rPr>
                <w:bCs/>
                <w:sz w:val="16"/>
                <w:szCs w:val="16"/>
                <w:lang w:val="en-US"/>
              </w:rPr>
            </w:pPr>
            <w:r w:rsidRPr="009E72F1">
              <w:rPr>
                <w:sz w:val="16"/>
                <w:szCs w:val="16"/>
                <w:lang w:val="de-DE" w:eastAsia="ko-KR"/>
              </w:rPr>
              <w:t>FL</w:t>
            </w:r>
          </w:p>
        </w:tc>
        <w:tc>
          <w:tcPr>
            <w:tcW w:w="4398" w:type="dxa"/>
            <w:vAlign w:val="center"/>
          </w:tcPr>
          <w:p w:rsidR="00B04E9C" w:rsidRPr="009E72F1" w:rsidRDefault="00B04E9C" w:rsidP="00B04E9C">
            <w:pPr>
              <w:pStyle w:val="TableText"/>
              <w:keepNext/>
              <w:jc w:val="left"/>
              <w:rPr>
                <w:sz w:val="16"/>
                <w:szCs w:val="16"/>
                <w:lang w:val="en-US" w:eastAsia="ko-KR"/>
              </w:rPr>
            </w:pPr>
            <w:r w:rsidRPr="009E72F1">
              <w:rPr>
                <w:sz w:val="16"/>
                <w:szCs w:val="16"/>
                <w:lang w:val="de-DE" w:eastAsia="ko-KR"/>
              </w:rPr>
              <w:t>cMax = 1</w:t>
            </w:r>
          </w:p>
        </w:tc>
      </w:tr>
      <w:tr w:rsidR="00B04E9C" w:rsidRPr="009E72F1" w:rsidTr="00B04E9C">
        <w:trPr>
          <w:cantSplit/>
          <w:trHeight w:val="290"/>
          <w:jc w:val="center"/>
        </w:trPr>
        <w:tc>
          <w:tcPr>
            <w:tcW w:w="1635" w:type="dxa"/>
            <w:vMerge/>
            <w:vAlign w:val="center"/>
          </w:tcPr>
          <w:p w:rsidR="00B04E9C" w:rsidRPr="009E72F1" w:rsidDel="00875EDF" w:rsidRDefault="00B04E9C" w:rsidP="00B04E9C">
            <w:pPr>
              <w:pStyle w:val="TableText"/>
              <w:keepNext/>
              <w:jc w:val="center"/>
              <w:rPr>
                <w:sz w:val="16"/>
                <w:szCs w:val="16"/>
                <w:lang w:val="en-US" w:eastAsia="ko-KR"/>
              </w:rPr>
            </w:pPr>
          </w:p>
        </w:tc>
        <w:tc>
          <w:tcPr>
            <w:tcW w:w="2411" w:type="dxa"/>
            <w:vAlign w:val="center"/>
          </w:tcPr>
          <w:p w:rsidR="00B04E9C" w:rsidRPr="009E72F1" w:rsidRDefault="00B04E9C" w:rsidP="00B04E9C">
            <w:pPr>
              <w:pStyle w:val="TableText"/>
              <w:jc w:val="left"/>
              <w:rPr>
                <w:sz w:val="16"/>
                <w:szCs w:val="16"/>
                <w:lang w:val="en-US"/>
              </w:rPr>
            </w:pPr>
            <w:r w:rsidRPr="009E72F1">
              <w:rPr>
                <w:sz w:val="16"/>
                <w:szCs w:val="16"/>
                <w:lang w:val="en-US"/>
              </w:rPr>
              <w:t>sdc_flag</w:t>
            </w:r>
          </w:p>
        </w:tc>
        <w:tc>
          <w:tcPr>
            <w:tcW w:w="1026" w:type="dxa"/>
            <w:vAlign w:val="center"/>
          </w:tcPr>
          <w:p w:rsidR="00B04E9C" w:rsidRPr="009E72F1" w:rsidRDefault="00B04E9C" w:rsidP="00B04E9C">
            <w:pPr>
              <w:pStyle w:val="TableText"/>
              <w:jc w:val="left"/>
              <w:rPr>
                <w:bCs/>
                <w:sz w:val="16"/>
                <w:szCs w:val="16"/>
                <w:lang w:val="en-US"/>
              </w:rPr>
            </w:pPr>
            <w:r w:rsidRPr="009E72F1">
              <w:rPr>
                <w:bCs/>
                <w:sz w:val="16"/>
                <w:szCs w:val="16"/>
                <w:lang w:val="en-US"/>
              </w:rPr>
              <w:t>FL</w:t>
            </w:r>
          </w:p>
        </w:tc>
        <w:tc>
          <w:tcPr>
            <w:tcW w:w="4398" w:type="dxa"/>
            <w:vAlign w:val="center"/>
          </w:tcPr>
          <w:p w:rsidR="00B04E9C" w:rsidRPr="009E72F1" w:rsidRDefault="00B04E9C" w:rsidP="00B04E9C">
            <w:pPr>
              <w:pStyle w:val="TableText"/>
              <w:jc w:val="left"/>
              <w:rPr>
                <w:iCs/>
                <w:sz w:val="16"/>
                <w:szCs w:val="16"/>
                <w:lang w:val="en-US"/>
              </w:rPr>
            </w:pPr>
            <w:r w:rsidRPr="009E72F1">
              <w:rPr>
                <w:iCs/>
                <w:sz w:val="16"/>
                <w:szCs w:val="16"/>
                <w:lang w:val="en-US"/>
              </w:rPr>
              <w:t>cMax = 1</w:t>
            </w:r>
          </w:p>
        </w:tc>
      </w:tr>
      <w:tr w:rsidR="00B04E9C" w:rsidRPr="009E72F1" w:rsidTr="00B04E9C">
        <w:trPr>
          <w:cantSplit/>
          <w:trHeight w:val="290"/>
          <w:jc w:val="center"/>
        </w:trPr>
        <w:tc>
          <w:tcPr>
            <w:tcW w:w="1635" w:type="dxa"/>
            <w:vMerge/>
            <w:vAlign w:val="center"/>
          </w:tcPr>
          <w:p w:rsidR="00B04E9C" w:rsidRPr="009E72F1" w:rsidDel="00875EDF" w:rsidRDefault="00B04E9C" w:rsidP="00B04E9C">
            <w:pPr>
              <w:pStyle w:val="TableText"/>
              <w:keepNext/>
              <w:jc w:val="center"/>
              <w:rPr>
                <w:sz w:val="16"/>
                <w:szCs w:val="16"/>
                <w:lang w:val="en-US" w:eastAsia="ko-KR"/>
              </w:rPr>
            </w:pPr>
          </w:p>
        </w:tc>
        <w:tc>
          <w:tcPr>
            <w:tcW w:w="2411" w:type="dxa"/>
            <w:vAlign w:val="center"/>
          </w:tcPr>
          <w:p w:rsidR="00B04E9C" w:rsidRPr="009E72F1" w:rsidRDefault="00B04E9C" w:rsidP="00B04E9C">
            <w:pPr>
              <w:pStyle w:val="TableText"/>
              <w:jc w:val="left"/>
              <w:rPr>
                <w:sz w:val="16"/>
                <w:szCs w:val="16"/>
                <w:lang w:val="en-US"/>
              </w:rPr>
            </w:pPr>
            <w:ins w:id="177" w:author="Samsung" w:date="2014-10-08T17:12:00Z">
              <w:r>
                <w:rPr>
                  <w:sz w:val="16"/>
                  <w:szCs w:val="16"/>
                  <w:lang w:val="en-US" w:eastAsia="ko-KR"/>
                </w:rPr>
                <w:t>disc</w:t>
              </w:r>
              <w:r>
                <w:rPr>
                  <w:rFonts w:hint="eastAsia"/>
                  <w:sz w:val="16"/>
                  <w:szCs w:val="16"/>
                  <w:lang w:val="en-US" w:eastAsia="ko-KR"/>
                </w:rPr>
                <w:t>_flag</w:t>
              </w:r>
            </w:ins>
          </w:p>
        </w:tc>
        <w:tc>
          <w:tcPr>
            <w:tcW w:w="1026" w:type="dxa"/>
            <w:vAlign w:val="center"/>
          </w:tcPr>
          <w:p w:rsidR="00B04E9C" w:rsidRPr="009E72F1" w:rsidRDefault="00B04E9C" w:rsidP="00B04E9C">
            <w:pPr>
              <w:pStyle w:val="TableText"/>
              <w:jc w:val="left"/>
              <w:rPr>
                <w:bCs/>
                <w:sz w:val="16"/>
                <w:szCs w:val="16"/>
                <w:lang w:val="en-US"/>
              </w:rPr>
            </w:pPr>
            <w:ins w:id="178" w:author="Samsung" w:date="2014-10-08T17:12:00Z">
              <w:r w:rsidRPr="009E72F1">
                <w:rPr>
                  <w:bCs/>
                  <w:sz w:val="16"/>
                  <w:szCs w:val="16"/>
                  <w:lang w:val="en-US"/>
                </w:rPr>
                <w:t>FL</w:t>
              </w:r>
            </w:ins>
          </w:p>
        </w:tc>
        <w:tc>
          <w:tcPr>
            <w:tcW w:w="4398" w:type="dxa"/>
            <w:vAlign w:val="center"/>
          </w:tcPr>
          <w:p w:rsidR="00B04E9C" w:rsidRPr="009E72F1" w:rsidRDefault="00B04E9C" w:rsidP="00B04E9C">
            <w:pPr>
              <w:pStyle w:val="TableText"/>
              <w:jc w:val="left"/>
              <w:rPr>
                <w:iCs/>
                <w:sz w:val="16"/>
                <w:szCs w:val="16"/>
                <w:lang w:val="en-US"/>
              </w:rPr>
            </w:pPr>
            <w:ins w:id="179" w:author="Samsung" w:date="2014-10-08T17:12:00Z">
              <w:r w:rsidRPr="009E72F1">
                <w:rPr>
                  <w:iCs/>
                  <w:sz w:val="16"/>
                  <w:szCs w:val="16"/>
                  <w:lang w:val="en-US"/>
                </w:rPr>
                <w:t>cMax = 1</w:t>
              </w:r>
            </w:ins>
          </w:p>
        </w:tc>
      </w:tr>
      <w:tr w:rsidR="00B04E9C" w:rsidRPr="009E72F1" w:rsidTr="00B04E9C">
        <w:trPr>
          <w:cantSplit/>
          <w:trHeight w:val="290"/>
          <w:jc w:val="center"/>
        </w:trPr>
        <w:tc>
          <w:tcPr>
            <w:tcW w:w="1635" w:type="dxa"/>
            <w:vMerge w:val="restart"/>
            <w:vAlign w:val="center"/>
          </w:tcPr>
          <w:p w:rsidR="00B04E9C" w:rsidRPr="009E72F1" w:rsidDel="00875EDF" w:rsidRDefault="00B04E9C" w:rsidP="00B04E9C">
            <w:pPr>
              <w:pStyle w:val="TableText"/>
              <w:keepNext/>
              <w:jc w:val="left"/>
              <w:rPr>
                <w:sz w:val="16"/>
                <w:szCs w:val="16"/>
                <w:lang w:val="en-US" w:eastAsia="ko-KR"/>
              </w:rPr>
            </w:pPr>
            <w:r w:rsidRPr="009E72F1">
              <w:rPr>
                <w:sz w:val="16"/>
                <w:szCs w:val="16"/>
                <w:lang w:val="en-US" w:eastAsia="ko-KR"/>
              </w:rPr>
              <w:t>intra_mode_ext( )</w:t>
            </w:r>
          </w:p>
        </w:tc>
        <w:tc>
          <w:tcPr>
            <w:tcW w:w="2411" w:type="dxa"/>
            <w:vAlign w:val="center"/>
          </w:tcPr>
          <w:p w:rsidR="00B04E9C" w:rsidRPr="009E72F1" w:rsidRDefault="00B04E9C" w:rsidP="00B04E9C">
            <w:pPr>
              <w:pStyle w:val="TableText"/>
              <w:jc w:val="left"/>
              <w:rPr>
                <w:sz w:val="16"/>
                <w:szCs w:val="16"/>
                <w:lang w:val="en-US"/>
              </w:rPr>
            </w:pPr>
            <w:r w:rsidRPr="009E72F1">
              <w:rPr>
                <w:sz w:val="16"/>
                <w:szCs w:val="16"/>
                <w:lang w:val="en-US"/>
              </w:rPr>
              <w:t>dim_not_present_flag</w:t>
            </w:r>
          </w:p>
        </w:tc>
        <w:tc>
          <w:tcPr>
            <w:tcW w:w="1026" w:type="dxa"/>
            <w:vAlign w:val="center"/>
          </w:tcPr>
          <w:p w:rsidR="00B04E9C" w:rsidRPr="009E72F1" w:rsidRDefault="00B04E9C" w:rsidP="00B04E9C">
            <w:pPr>
              <w:pStyle w:val="TableText"/>
              <w:jc w:val="left"/>
              <w:rPr>
                <w:bCs/>
                <w:sz w:val="16"/>
                <w:szCs w:val="16"/>
                <w:lang w:val="en-US"/>
              </w:rPr>
            </w:pPr>
            <w:r w:rsidRPr="009E72F1">
              <w:rPr>
                <w:bCs/>
                <w:sz w:val="16"/>
                <w:szCs w:val="16"/>
                <w:lang w:val="en-US"/>
              </w:rPr>
              <w:t>FL</w:t>
            </w:r>
          </w:p>
        </w:tc>
        <w:tc>
          <w:tcPr>
            <w:tcW w:w="4398" w:type="dxa"/>
            <w:vAlign w:val="center"/>
          </w:tcPr>
          <w:p w:rsidR="00B04E9C" w:rsidRPr="009E72F1" w:rsidRDefault="00B04E9C" w:rsidP="00B04E9C">
            <w:pPr>
              <w:pStyle w:val="TableText"/>
              <w:jc w:val="left"/>
              <w:rPr>
                <w:iCs/>
                <w:sz w:val="16"/>
                <w:szCs w:val="16"/>
                <w:lang w:val="en-US"/>
              </w:rPr>
            </w:pPr>
            <w:r w:rsidRPr="009E72F1">
              <w:rPr>
                <w:iCs/>
                <w:sz w:val="16"/>
                <w:szCs w:val="16"/>
                <w:lang w:val="en-US"/>
              </w:rPr>
              <w:t>cMax = 1</w:t>
            </w:r>
          </w:p>
        </w:tc>
      </w:tr>
      <w:tr w:rsidR="00B04E9C" w:rsidRPr="009E72F1" w:rsidTr="00B04E9C">
        <w:trPr>
          <w:cantSplit/>
          <w:trHeight w:val="290"/>
          <w:jc w:val="center"/>
        </w:trPr>
        <w:tc>
          <w:tcPr>
            <w:tcW w:w="1635" w:type="dxa"/>
            <w:vMerge/>
            <w:vAlign w:val="center"/>
          </w:tcPr>
          <w:p w:rsidR="00B04E9C" w:rsidRPr="009E72F1" w:rsidRDefault="00B04E9C" w:rsidP="00B04E9C">
            <w:pPr>
              <w:pStyle w:val="TableText"/>
              <w:keepNext/>
              <w:jc w:val="center"/>
              <w:rPr>
                <w:sz w:val="16"/>
                <w:szCs w:val="16"/>
                <w:lang w:val="en-US" w:eastAsia="ko-KR"/>
              </w:rPr>
            </w:pPr>
          </w:p>
        </w:tc>
        <w:tc>
          <w:tcPr>
            <w:tcW w:w="2411" w:type="dxa"/>
            <w:vAlign w:val="center"/>
          </w:tcPr>
          <w:p w:rsidR="00B04E9C" w:rsidRPr="009E72F1" w:rsidRDefault="00B04E9C" w:rsidP="00B04E9C">
            <w:pPr>
              <w:pStyle w:val="TableText"/>
              <w:jc w:val="left"/>
              <w:rPr>
                <w:sz w:val="16"/>
                <w:szCs w:val="16"/>
                <w:lang w:val="en-US" w:eastAsia="ko-KR"/>
              </w:rPr>
            </w:pPr>
            <w:r w:rsidRPr="009E72F1">
              <w:rPr>
                <w:sz w:val="16"/>
                <w:szCs w:val="16"/>
                <w:lang w:val="en-US"/>
              </w:rPr>
              <w:t>depth_intra_mode_flag</w:t>
            </w:r>
          </w:p>
        </w:tc>
        <w:tc>
          <w:tcPr>
            <w:tcW w:w="1026" w:type="dxa"/>
            <w:vAlign w:val="center"/>
          </w:tcPr>
          <w:p w:rsidR="00B04E9C" w:rsidRPr="009E72F1" w:rsidRDefault="00B04E9C" w:rsidP="00B04E9C">
            <w:pPr>
              <w:pStyle w:val="TableText"/>
              <w:jc w:val="left"/>
              <w:rPr>
                <w:bCs/>
                <w:sz w:val="16"/>
                <w:szCs w:val="16"/>
                <w:lang w:val="en-US"/>
              </w:rPr>
            </w:pPr>
            <w:r w:rsidRPr="009E72F1">
              <w:rPr>
                <w:bCs/>
                <w:sz w:val="16"/>
                <w:szCs w:val="16"/>
                <w:lang w:val="en-US"/>
              </w:rPr>
              <w:t>FL</w:t>
            </w:r>
          </w:p>
        </w:tc>
        <w:tc>
          <w:tcPr>
            <w:tcW w:w="4398" w:type="dxa"/>
            <w:vAlign w:val="center"/>
          </w:tcPr>
          <w:p w:rsidR="00B04E9C" w:rsidRPr="009E72F1" w:rsidRDefault="00B04E9C" w:rsidP="00B04E9C">
            <w:pPr>
              <w:pStyle w:val="TableText"/>
              <w:jc w:val="left"/>
              <w:rPr>
                <w:sz w:val="16"/>
                <w:szCs w:val="16"/>
                <w:lang w:val="en-US" w:eastAsia="ko-KR"/>
              </w:rPr>
            </w:pPr>
            <w:r w:rsidRPr="009E72F1">
              <w:rPr>
                <w:iCs/>
                <w:sz w:val="16"/>
                <w:szCs w:val="16"/>
                <w:lang w:val="en-US"/>
              </w:rPr>
              <w:t>cMax = 1</w:t>
            </w:r>
          </w:p>
        </w:tc>
      </w:tr>
      <w:tr w:rsidR="00B04E9C" w:rsidRPr="009E72F1" w:rsidTr="00B04E9C">
        <w:trPr>
          <w:cantSplit/>
          <w:trHeight w:val="290"/>
          <w:jc w:val="center"/>
        </w:trPr>
        <w:tc>
          <w:tcPr>
            <w:tcW w:w="1635" w:type="dxa"/>
            <w:vMerge/>
          </w:tcPr>
          <w:p w:rsidR="00B04E9C" w:rsidRPr="009E72F1" w:rsidRDefault="00B04E9C" w:rsidP="00B04E9C">
            <w:pPr>
              <w:pStyle w:val="TableText"/>
              <w:keepNext/>
              <w:jc w:val="center"/>
              <w:rPr>
                <w:sz w:val="16"/>
                <w:szCs w:val="16"/>
                <w:lang w:val="en-US" w:eastAsia="ko-KR"/>
              </w:rPr>
            </w:pPr>
          </w:p>
        </w:tc>
        <w:tc>
          <w:tcPr>
            <w:tcW w:w="2411" w:type="dxa"/>
            <w:vAlign w:val="center"/>
          </w:tcPr>
          <w:p w:rsidR="00B04E9C" w:rsidRPr="009E72F1" w:rsidRDefault="00B04E9C" w:rsidP="00B04E9C">
            <w:pPr>
              <w:pStyle w:val="TableText"/>
              <w:jc w:val="left"/>
              <w:rPr>
                <w:sz w:val="16"/>
                <w:szCs w:val="16"/>
                <w:lang w:val="en-US" w:eastAsia="ko-KR"/>
              </w:rPr>
            </w:pPr>
            <w:r w:rsidRPr="009E72F1">
              <w:rPr>
                <w:sz w:val="16"/>
                <w:szCs w:val="16"/>
                <w:lang w:val="en-US" w:eastAsia="ko-KR"/>
              </w:rPr>
              <w:t>wedge_full_tab_idx</w:t>
            </w:r>
          </w:p>
        </w:tc>
        <w:tc>
          <w:tcPr>
            <w:tcW w:w="1026" w:type="dxa"/>
            <w:vAlign w:val="center"/>
          </w:tcPr>
          <w:p w:rsidR="00B04E9C" w:rsidRPr="009E72F1" w:rsidRDefault="00B04E9C" w:rsidP="00B04E9C">
            <w:pPr>
              <w:pStyle w:val="TableText"/>
              <w:jc w:val="left"/>
              <w:rPr>
                <w:bCs/>
                <w:sz w:val="16"/>
                <w:szCs w:val="16"/>
                <w:lang w:val="en-US"/>
              </w:rPr>
            </w:pPr>
            <w:r w:rsidRPr="009E72F1">
              <w:rPr>
                <w:bCs/>
                <w:sz w:val="16"/>
                <w:szCs w:val="16"/>
                <w:lang w:val="en-US"/>
              </w:rPr>
              <w:t>FL</w:t>
            </w:r>
          </w:p>
        </w:tc>
        <w:tc>
          <w:tcPr>
            <w:tcW w:w="4398" w:type="dxa"/>
            <w:vAlign w:val="center"/>
          </w:tcPr>
          <w:p w:rsidR="00B04E9C" w:rsidRPr="009E72F1" w:rsidRDefault="00B04E9C" w:rsidP="00B04E9C">
            <w:pPr>
              <w:pStyle w:val="TableText"/>
              <w:jc w:val="left"/>
              <w:rPr>
                <w:sz w:val="16"/>
                <w:szCs w:val="16"/>
                <w:lang w:val="en-US" w:eastAsia="ko-KR"/>
              </w:rPr>
            </w:pPr>
            <w:r w:rsidRPr="009E72F1">
              <w:rPr>
                <w:bCs/>
                <w:kern w:val="2"/>
                <w:sz w:val="16"/>
                <w:szCs w:val="16"/>
                <w:lang w:val="en-US"/>
              </w:rPr>
              <w:t>cMax = wedgeFullTabIdxBits[ </w:t>
            </w:r>
            <w:r w:rsidRPr="009E72F1">
              <w:rPr>
                <w:sz w:val="16"/>
                <w:szCs w:val="16"/>
                <w:lang w:val="en-US" w:eastAsia="ko-KR"/>
              </w:rPr>
              <w:t>log2PbSize ]</w:t>
            </w:r>
            <w:r w:rsidRPr="009E72F1">
              <w:rPr>
                <w:sz w:val="16"/>
                <w:szCs w:val="16"/>
                <w:lang w:val="en-US" w:eastAsia="ko-KR"/>
              </w:rPr>
              <w:br/>
              <w:t>(</w:t>
            </w:r>
            <w:r w:rsidRPr="009E72F1">
              <w:rPr>
                <w:rFonts w:eastAsia="SimSun"/>
                <w:bCs/>
                <w:kern w:val="2"/>
                <w:sz w:val="16"/>
                <w:szCs w:val="16"/>
                <w:lang w:val="en-US" w:eastAsia="zh-CN"/>
              </w:rPr>
              <w:t xml:space="preserve">defined in </w:t>
            </w:r>
            <w:fldSimple w:instr=" REF _Ref364427627 \h  \* MERGEFORMAT " w:fldLock="1">
              <w:r w:rsidRPr="009E72F1">
                <w:rPr>
                  <w:sz w:val="16"/>
                  <w:szCs w:val="16"/>
                  <w:lang w:val="en-US"/>
                </w:rPr>
                <w:t>Table I</w:t>
              </w:r>
              <w:r w:rsidRPr="009E72F1">
                <w:rPr>
                  <w:sz w:val="16"/>
                  <w:szCs w:val="16"/>
                  <w:lang w:val="en-US"/>
                </w:rPr>
                <w:noBreakHyphen/>
                <w:t>21</w:t>
              </w:r>
            </w:fldSimple>
            <w:r w:rsidRPr="009E72F1">
              <w:rPr>
                <w:rFonts w:eastAsia="SimSun"/>
                <w:bCs/>
                <w:kern w:val="2"/>
                <w:sz w:val="16"/>
                <w:szCs w:val="16"/>
                <w:lang w:val="en-US" w:eastAsia="zh-CN"/>
              </w:rPr>
              <w:t>)</w:t>
            </w:r>
          </w:p>
        </w:tc>
      </w:tr>
      <w:tr w:rsidR="00B04E9C" w:rsidRPr="009E72F1" w:rsidTr="00B04E9C">
        <w:trPr>
          <w:cantSplit/>
          <w:trHeight w:val="290"/>
          <w:jc w:val="center"/>
        </w:trPr>
        <w:tc>
          <w:tcPr>
            <w:tcW w:w="1635" w:type="dxa"/>
            <w:vMerge/>
            <w:vAlign w:val="center"/>
          </w:tcPr>
          <w:p w:rsidR="00B04E9C" w:rsidRPr="009E72F1" w:rsidRDefault="00B04E9C" w:rsidP="00B04E9C">
            <w:pPr>
              <w:pStyle w:val="TableText"/>
              <w:keepNext/>
              <w:jc w:val="center"/>
              <w:rPr>
                <w:sz w:val="16"/>
                <w:szCs w:val="16"/>
                <w:lang w:val="en-US" w:eastAsia="ko-KR"/>
              </w:rPr>
            </w:pPr>
          </w:p>
        </w:tc>
        <w:tc>
          <w:tcPr>
            <w:tcW w:w="2411" w:type="dxa"/>
            <w:vAlign w:val="center"/>
          </w:tcPr>
          <w:p w:rsidR="00B04E9C" w:rsidRPr="009E72F1" w:rsidRDefault="00B04E9C" w:rsidP="00B04E9C">
            <w:pPr>
              <w:pStyle w:val="TableText"/>
              <w:keepNext/>
              <w:jc w:val="left"/>
              <w:rPr>
                <w:sz w:val="16"/>
                <w:szCs w:val="16"/>
                <w:lang w:val="en-US" w:eastAsia="ko-KR"/>
              </w:rPr>
            </w:pPr>
            <w:r w:rsidRPr="009E72F1">
              <w:rPr>
                <w:sz w:val="16"/>
                <w:szCs w:val="16"/>
                <w:lang w:val="en-US" w:eastAsia="ko-KR"/>
              </w:rPr>
              <w:t>depth_dc_flag</w:t>
            </w:r>
          </w:p>
        </w:tc>
        <w:tc>
          <w:tcPr>
            <w:tcW w:w="1026" w:type="dxa"/>
            <w:vAlign w:val="center"/>
          </w:tcPr>
          <w:p w:rsidR="00B04E9C" w:rsidRPr="009E72F1" w:rsidRDefault="00B04E9C" w:rsidP="00B04E9C">
            <w:pPr>
              <w:pStyle w:val="TableText"/>
              <w:keepNext/>
              <w:jc w:val="left"/>
              <w:rPr>
                <w:bCs/>
                <w:sz w:val="16"/>
                <w:szCs w:val="16"/>
                <w:lang w:val="en-US"/>
              </w:rPr>
            </w:pPr>
            <w:r w:rsidRPr="009E72F1">
              <w:rPr>
                <w:bCs/>
                <w:sz w:val="16"/>
                <w:szCs w:val="16"/>
                <w:lang w:val="en-US"/>
              </w:rPr>
              <w:t>FL</w:t>
            </w:r>
          </w:p>
        </w:tc>
        <w:tc>
          <w:tcPr>
            <w:tcW w:w="4398" w:type="dxa"/>
            <w:vAlign w:val="center"/>
          </w:tcPr>
          <w:p w:rsidR="00B04E9C" w:rsidRPr="009E72F1" w:rsidRDefault="00B04E9C" w:rsidP="00B04E9C">
            <w:pPr>
              <w:pStyle w:val="TableText"/>
              <w:keepNext/>
              <w:jc w:val="left"/>
              <w:rPr>
                <w:sz w:val="16"/>
                <w:szCs w:val="16"/>
                <w:lang w:val="en-US" w:eastAsia="ko-KR"/>
              </w:rPr>
            </w:pPr>
            <w:r w:rsidRPr="009E72F1">
              <w:rPr>
                <w:sz w:val="16"/>
                <w:szCs w:val="16"/>
                <w:lang w:val="en-US" w:eastAsia="ko-KR"/>
              </w:rPr>
              <w:t>cMax = 1</w:t>
            </w:r>
          </w:p>
        </w:tc>
      </w:tr>
      <w:tr w:rsidR="00B04E9C" w:rsidRPr="009E72F1" w:rsidTr="00B04E9C">
        <w:trPr>
          <w:cantSplit/>
          <w:trHeight w:val="290"/>
          <w:jc w:val="center"/>
        </w:trPr>
        <w:tc>
          <w:tcPr>
            <w:tcW w:w="1635" w:type="dxa"/>
            <w:vMerge/>
          </w:tcPr>
          <w:p w:rsidR="00B04E9C" w:rsidRPr="009E72F1" w:rsidRDefault="00B04E9C" w:rsidP="00B04E9C">
            <w:pPr>
              <w:pStyle w:val="TableText"/>
              <w:jc w:val="left"/>
              <w:rPr>
                <w:sz w:val="16"/>
                <w:szCs w:val="16"/>
                <w:lang w:val="en-US" w:eastAsia="ko-KR"/>
              </w:rPr>
            </w:pPr>
          </w:p>
        </w:tc>
        <w:tc>
          <w:tcPr>
            <w:tcW w:w="2411" w:type="dxa"/>
            <w:vAlign w:val="center"/>
          </w:tcPr>
          <w:p w:rsidR="00B04E9C" w:rsidRPr="009E72F1" w:rsidRDefault="00B04E9C" w:rsidP="00B04E9C">
            <w:pPr>
              <w:pStyle w:val="TableText"/>
              <w:jc w:val="left"/>
              <w:rPr>
                <w:sz w:val="16"/>
                <w:szCs w:val="16"/>
                <w:lang w:val="en-US" w:eastAsia="ko-KR"/>
              </w:rPr>
            </w:pPr>
            <w:r w:rsidRPr="009E72F1">
              <w:rPr>
                <w:sz w:val="16"/>
                <w:szCs w:val="16"/>
                <w:lang w:val="en-US" w:eastAsia="ko-KR"/>
              </w:rPr>
              <w:t>depth_dc_abs</w:t>
            </w:r>
          </w:p>
        </w:tc>
        <w:tc>
          <w:tcPr>
            <w:tcW w:w="1026" w:type="dxa"/>
            <w:vAlign w:val="center"/>
          </w:tcPr>
          <w:p w:rsidR="00B04E9C" w:rsidRPr="009E72F1" w:rsidRDefault="00B04E9C" w:rsidP="00B04E9C">
            <w:pPr>
              <w:pStyle w:val="TableText"/>
              <w:jc w:val="left"/>
              <w:rPr>
                <w:bCs/>
                <w:sz w:val="16"/>
                <w:szCs w:val="16"/>
                <w:lang w:val="en-US"/>
              </w:rPr>
            </w:pPr>
            <w:r w:rsidRPr="009E72F1">
              <w:rPr>
                <w:iCs/>
                <w:sz w:val="16"/>
                <w:lang w:val="en-US"/>
              </w:rPr>
              <w:fldChar w:fldCharType="begin" w:fldLock="1"/>
            </w:r>
            <w:r w:rsidRPr="009E72F1">
              <w:rPr>
                <w:iCs/>
                <w:sz w:val="16"/>
                <w:lang w:val="en-US"/>
              </w:rPr>
              <w:instrText xml:space="preserve"> REF _Ref383938418 \r \h </w:instrText>
            </w:r>
            <w:r w:rsidRPr="009E72F1">
              <w:rPr>
                <w:iCs/>
                <w:sz w:val="16"/>
                <w:lang w:val="en-US"/>
              </w:rPr>
            </w:r>
            <w:r w:rsidRPr="009E72F1">
              <w:rPr>
                <w:iCs/>
                <w:sz w:val="16"/>
                <w:lang w:val="en-US"/>
              </w:rPr>
              <w:fldChar w:fldCharType="separate"/>
            </w:r>
            <w:r w:rsidRPr="009E72F1">
              <w:rPr>
                <w:iCs/>
                <w:sz w:val="16"/>
                <w:lang w:val="en-US"/>
              </w:rPr>
              <w:t>I.9.3.3.12</w:t>
            </w:r>
            <w:r w:rsidRPr="009E72F1">
              <w:rPr>
                <w:iCs/>
                <w:sz w:val="16"/>
                <w:lang w:val="en-US"/>
              </w:rPr>
              <w:fldChar w:fldCharType="end"/>
            </w:r>
          </w:p>
        </w:tc>
        <w:tc>
          <w:tcPr>
            <w:tcW w:w="4398" w:type="dxa"/>
            <w:vAlign w:val="center"/>
          </w:tcPr>
          <w:p w:rsidR="00B04E9C" w:rsidRPr="009E72F1" w:rsidRDefault="00B04E9C" w:rsidP="00B04E9C">
            <w:pPr>
              <w:pStyle w:val="TableText"/>
              <w:jc w:val="left"/>
              <w:rPr>
                <w:sz w:val="16"/>
                <w:szCs w:val="16"/>
                <w:lang w:val="en-US" w:eastAsia="ko-KR"/>
              </w:rPr>
            </w:pPr>
            <w:r w:rsidRPr="009E72F1">
              <w:rPr>
                <w:bCs/>
                <w:kern w:val="2"/>
                <w:sz w:val="16"/>
                <w:szCs w:val="16"/>
                <w:lang w:val="en-US"/>
              </w:rPr>
              <w:t>-</w:t>
            </w:r>
          </w:p>
        </w:tc>
      </w:tr>
      <w:tr w:rsidR="00B04E9C" w:rsidRPr="009E72F1" w:rsidTr="00B04E9C">
        <w:trPr>
          <w:cantSplit/>
          <w:trHeight w:val="290"/>
          <w:jc w:val="center"/>
        </w:trPr>
        <w:tc>
          <w:tcPr>
            <w:tcW w:w="1635" w:type="dxa"/>
            <w:vMerge/>
          </w:tcPr>
          <w:p w:rsidR="00B04E9C" w:rsidRPr="009E72F1" w:rsidRDefault="00B04E9C" w:rsidP="00B04E9C">
            <w:pPr>
              <w:pStyle w:val="TableText"/>
              <w:keepNext/>
              <w:jc w:val="left"/>
              <w:rPr>
                <w:sz w:val="16"/>
                <w:szCs w:val="16"/>
                <w:lang w:val="en-US" w:eastAsia="ko-KR"/>
              </w:rPr>
            </w:pPr>
          </w:p>
        </w:tc>
        <w:tc>
          <w:tcPr>
            <w:tcW w:w="2411" w:type="dxa"/>
            <w:vAlign w:val="center"/>
          </w:tcPr>
          <w:p w:rsidR="00B04E9C" w:rsidRPr="009E72F1" w:rsidRDefault="00B04E9C" w:rsidP="00B04E9C">
            <w:pPr>
              <w:pStyle w:val="TableText"/>
              <w:keepNext/>
              <w:jc w:val="left"/>
              <w:rPr>
                <w:sz w:val="16"/>
                <w:szCs w:val="16"/>
                <w:lang w:val="en-US" w:eastAsia="ko-KR"/>
              </w:rPr>
            </w:pPr>
            <w:r w:rsidRPr="009E72F1">
              <w:rPr>
                <w:sz w:val="16"/>
                <w:szCs w:val="16"/>
                <w:lang w:val="en-US" w:eastAsia="ko-KR"/>
              </w:rPr>
              <w:t>depth_dc_sign_flag</w:t>
            </w:r>
          </w:p>
        </w:tc>
        <w:tc>
          <w:tcPr>
            <w:tcW w:w="1026" w:type="dxa"/>
            <w:vAlign w:val="center"/>
          </w:tcPr>
          <w:p w:rsidR="00B04E9C" w:rsidRPr="009E72F1" w:rsidRDefault="00B04E9C" w:rsidP="00B04E9C">
            <w:pPr>
              <w:pStyle w:val="TableText"/>
              <w:keepNext/>
              <w:jc w:val="left"/>
              <w:rPr>
                <w:iCs/>
                <w:sz w:val="16"/>
                <w:lang w:val="en-US"/>
              </w:rPr>
            </w:pPr>
            <w:r w:rsidRPr="009E72F1">
              <w:rPr>
                <w:sz w:val="16"/>
                <w:szCs w:val="16"/>
                <w:lang w:val="en-US" w:eastAsia="ko-KR"/>
              </w:rPr>
              <w:t>FL</w:t>
            </w:r>
          </w:p>
        </w:tc>
        <w:tc>
          <w:tcPr>
            <w:tcW w:w="4398" w:type="dxa"/>
            <w:vAlign w:val="center"/>
          </w:tcPr>
          <w:p w:rsidR="00B04E9C" w:rsidRPr="009E72F1" w:rsidRDefault="00B04E9C" w:rsidP="00B04E9C">
            <w:pPr>
              <w:pStyle w:val="TableText"/>
              <w:keepNext/>
              <w:jc w:val="left"/>
              <w:rPr>
                <w:sz w:val="16"/>
                <w:szCs w:val="16"/>
                <w:lang w:val="en-US" w:eastAsia="ko-KR"/>
              </w:rPr>
            </w:pPr>
            <w:r w:rsidRPr="009E72F1">
              <w:rPr>
                <w:sz w:val="16"/>
                <w:szCs w:val="16"/>
                <w:lang w:val="en-US" w:eastAsia="ko-KR"/>
              </w:rPr>
              <w:t>cMax = 1</w:t>
            </w:r>
          </w:p>
        </w:tc>
      </w:tr>
      <w:tr w:rsidR="00B04E9C" w:rsidRPr="009E72F1" w:rsidTr="00B04E9C">
        <w:trPr>
          <w:cantSplit/>
          <w:trHeight w:val="290"/>
          <w:jc w:val="center"/>
        </w:trPr>
        <w:tc>
          <w:tcPr>
            <w:tcW w:w="1635" w:type="dxa"/>
            <w:vMerge/>
          </w:tcPr>
          <w:p w:rsidR="00B04E9C" w:rsidRPr="009E72F1" w:rsidRDefault="00B04E9C" w:rsidP="00B04E9C">
            <w:pPr>
              <w:pStyle w:val="TableText"/>
              <w:keepNext/>
              <w:jc w:val="left"/>
              <w:rPr>
                <w:sz w:val="16"/>
                <w:szCs w:val="16"/>
                <w:lang w:val="en-US" w:eastAsia="ko-KR"/>
              </w:rPr>
            </w:pPr>
          </w:p>
        </w:tc>
        <w:tc>
          <w:tcPr>
            <w:tcW w:w="2411" w:type="dxa"/>
            <w:vAlign w:val="center"/>
          </w:tcPr>
          <w:p w:rsidR="00B04E9C" w:rsidRPr="009E72F1" w:rsidRDefault="00B04E9C" w:rsidP="00B04E9C">
            <w:pPr>
              <w:pStyle w:val="TableText"/>
              <w:keepNext/>
              <w:jc w:val="left"/>
              <w:rPr>
                <w:sz w:val="16"/>
                <w:szCs w:val="16"/>
                <w:lang w:val="en-US" w:eastAsia="ko-KR"/>
              </w:rPr>
            </w:pPr>
            <w:ins w:id="180" w:author="Samsung" w:date="2014-10-08T17:12:00Z">
              <w:r>
                <w:rPr>
                  <w:sz w:val="16"/>
                  <w:szCs w:val="16"/>
                  <w:lang w:val="en-US" w:eastAsia="ko-KR"/>
                </w:rPr>
                <w:t>disc</w:t>
              </w:r>
              <w:r>
                <w:rPr>
                  <w:rFonts w:hint="eastAsia"/>
                  <w:sz w:val="16"/>
                  <w:szCs w:val="16"/>
                  <w:lang w:val="en-US" w:eastAsia="ko-KR"/>
                </w:rPr>
                <w:t>_type_flag</w:t>
              </w:r>
            </w:ins>
          </w:p>
        </w:tc>
        <w:tc>
          <w:tcPr>
            <w:tcW w:w="1026" w:type="dxa"/>
            <w:vAlign w:val="center"/>
          </w:tcPr>
          <w:p w:rsidR="00B04E9C" w:rsidRPr="009E72F1" w:rsidRDefault="00B04E9C" w:rsidP="00B04E9C">
            <w:pPr>
              <w:pStyle w:val="TableText"/>
              <w:keepNext/>
              <w:jc w:val="left"/>
              <w:rPr>
                <w:sz w:val="16"/>
                <w:szCs w:val="16"/>
                <w:lang w:val="en-US" w:eastAsia="ko-KR"/>
              </w:rPr>
            </w:pPr>
            <w:ins w:id="181" w:author="Samsung" w:date="2014-10-08T17:13:00Z">
              <w:r w:rsidRPr="009E72F1">
                <w:rPr>
                  <w:sz w:val="16"/>
                  <w:szCs w:val="16"/>
                  <w:lang w:val="en-US" w:eastAsia="ko-KR"/>
                </w:rPr>
                <w:t>FL</w:t>
              </w:r>
            </w:ins>
          </w:p>
        </w:tc>
        <w:tc>
          <w:tcPr>
            <w:tcW w:w="4398" w:type="dxa"/>
            <w:vAlign w:val="center"/>
          </w:tcPr>
          <w:p w:rsidR="00B04E9C" w:rsidRPr="009E72F1" w:rsidRDefault="00B04E9C" w:rsidP="00B04E9C">
            <w:pPr>
              <w:pStyle w:val="TableText"/>
              <w:keepNext/>
              <w:jc w:val="left"/>
              <w:rPr>
                <w:sz w:val="16"/>
                <w:szCs w:val="16"/>
                <w:lang w:val="en-US" w:eastAsia="ko-KR"/>
              </w:rPr>
            </w:pPr>
            <w:ins w:id="182" w:author="Samsung" w:date="2014-10-08T17:13:00Z">
              <w:r w:rsidRPr="009E72F1">
                <w:rPr>
                  <w:sz w:val="16"/>
                  <w:szCs w:val="16"/>
                  <w:lang w:val="en-US" w:eastAsia="ko-KR"/>
                </w:rPr>
                <w:t>cMax = 1</w:t>
              </w:r>
            </w:ins>
          </w:p>
        </w:tc>
      </w:tr>
    </w:tbl>
    <w:p w:rsidR="00D35EE4" w:rsidRPr="009E72F1" w:rsidRDefault="00D35EE4" w:rsidP="00D35EE4">
      <w:pPr>
        <w:rPr>
          <w:lang w:val="en-US"/>
        </w:rPr>
      </w:pPr>
    </w:p>
    <w:p w:rsidR="00D35EE4" w:rsidRPr="009E72F1" w:rsidRDefault="00D35EE4" w:rsidP="00D35EE4">
      <w:pPr>
        <w:pStyle w:val="a4"/>
        <w:rPr>
          <w:sz w:val="16"/>
          <w:szCs w:val="16"/>
        </w:rPr>
      </w:pPr>
      <w:bookmarkStart w:id="183" w:name="_Ref358650791"/>
      <w:bookmarkStart w:id="184" w:name="_Toc331260082"/>
      <w:bookmarkStart w:id="185" w:name="_Toc395714744"/>
      <w:r w:rsidRPr="009E72F1">
        <w:lastRenderedPageBreak/>
        <w:t>Table </w:t>
      </w:r>
      <w:r w:rsidR="009E72EA" w:rsidRPr="009E72F1">
        <w:fldChar w:fldCharType="begin" w:fldLock="1"/>
      </w:r>
      <w:r w:rsidRPr="009E72F1">
        <w:instrText xml:space="preserve"> REF H \h </w:instrText>
      </w:r>
      <w:r w:rsidR="009E72EA" w:rsidRPr="009E72F1">
        <w:fldChar w:fldCharType="separate"/>
      </w:r>
      <w:r w:rsidRPr="009E72F1">
        <w:rPr>
          <w:lang w:eastAsia="ko-KR"/>
        </w:rPr>
        <w:t>I</w:t>
      </w:r>
      <w:r w:rsidR="009E72EA" w:rsidRPr="009E72F1">
        <w:fldChar w:fldCharType="end"/>
      </w:r>
      <w:r w:rsidRPr="009E72F1">
        <w:noBreakHyphen/>
      </w:r>
      <w:fldSimple w:instr=" SEQ Table \* ARABIC \s 1 " w:fldLock="1">
        <w:r w:rsidRPr="009E72F1">
          <w:rPr>
            <w:noProof/>
          </w:rPr>
          <w:t>22</w:t>
        </w:r>
      </w:fldSimple>
      <w:bookmarkEnd w:id="183"/>
      <w:r w:rsidRPr="009E72F1">
        <w:t xml:space="preserve"> –</w:t>
      </w:r>
      <w:bookmarkEnd w:id="184"/>
      <w:r w:rsidRPr="009E72F1">
        <w:t>Assignment of ctxInc to syntax elements with context coded bins</w:t>
      </w:r>
      <w:bookmarkEnd w:id="185"/>
    </w:p>
    <w:tbl>
      <w:tblPr>
        <w:tblW w:w="9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tblPr>
      <w:tblGrid>
        <w:gridCol w:w="2264"/>
        <w:gridCol w:w="1234"/>
        <w:gridCol w:w="1235"/>
        <w:gridCol w:w="1234"/>
        <w:gridCol w:w="1235"/>
        <w:gridCol w:w="1234"/>
        <w:gridCol w:w="1235"/>
      </w:tblGrid>
      <w:tr w:rsidR="00D35EE4" w:rsidRPr="009E72F1" w:rsidTr="00B04E9C">
        <w:trPr>
          <w:tblHeader/>
          <w:jc w:val="center"/>
        </w:trPr>
        <w:tc>
          <w:tcPr>
            <w:tcW w:w="2264" w:type="dxa"/>
            <w:vMerge w:val="restart"/>
            <w:vAlign w:val="center"/>
          </w:tcPr>
          <w:p w:rsidR="00D35EE4" w:rsidRPr="009E72F1" w:rsidRDefault="00D35EE4" w:rsidP="00B04E9C">
            <w:pPr>
              <w:keepNext/>
              <w:jc w:val="center"/>
              <w:rPr>
                <w:b/>
                <w:sz w:val="16"/>
                <w:szCs w:val="16"/>
                <w:lang w:val="en-US"/>
              </w:rPr>
            </w:pPr>
            <w:r w:rsidRPr="009E72F1">
              <w:rPr>
                <w:b/>
                <w:sz w:val="16"/>
                <w:szCs w:val="16"/>
                <w:lang w:val="en-US"/>
              </w:rPr>
              <w:t>Syntax element</w:t>
            </w:r>
          </w:p>
        </w:tc>
        <w:tc>
          <w:tcPr>
            <w:tcW w:w="7407" w:type="dxa"/>
            <w:gridSpan w:val="6"/>
            <w:shd w:val="clear" w:color="auto" w:fill="auto"/>
            <w:vAlign w:val="center"/>
          </w:tcPr>
          <w:p w:rsidR="00D35EE4" w:rsidRPr="009E72F1" w:rsidRDefault="00D35EE4" w:rsidP="00B04E9C">
            <w:pPr>
              <w:keepNext/>
              <w:jc w:val="center"/>
              <w:rPr>
                <w:b/>
                <w:sz w:val="16"/>
                <w:szCs w:val="16"/>
                <w:lang w:val="en-US"/>
              </w:rPr>
            </w:pPr>
            <w:r w:rsidRPr="009E72F1">
              <w:rPr>
                <w:b/>
                <w:sz w:val="16"/>
                <w:szCs w:val="16"/>
                <w:lang w:val="en-US"/>
              </w:rPr>
              <w:t>binIdx</w:t>
            </w:r>
          </w:p>
        </w:tc>
      </w:tr>
      <w:tr w:rsidR="00D35EE4" w:rsidRPr="009E72F1" w:rsidTr="00B04E9C">
        <w:trPr>
          <w:tblHeader/>
          <w:jc w:val="center"/>
        </w:trPr>
        <w:tc>
          <w:tcPr>
            <w:tcW w:w="2264" w:type="dxa"/>
            <w:vMerge/>
          </w:tcPr>
          <w:p w:rsidR="00D35EE4" w:rsidRPr="009E72F1" w:rsidRDefault="00D35EE4" w:rsidP="00B04E9C">
            <w:pPr>
              <w:keepNext/>
              <w:rPr>
                <w:b/>
                <w:sz w:val="16"/>
                <w:szCs w:val="16"/>
                <w:lang w:val="en-US"/>
              </w:rPr>
            </w:pPr>
          </w:p>
        </w:tc>
        <w:tc>
          <w:tcPr>
            <w:tcW w:w="1234" w:type="dxa"/>
            <w:shd w:val="clear" w:color="auto" w:fill="auto"/>
            <w:vAlign w:val="center"/>
          </w:tcPr>
          <w:p w:rsidR="00D35EE4" w:rsidRPr="009E72F1" w:rsidRDefault="00D35EE4" w:rsidP="00B04E9C">
            <w:pPr>
              <w:keepNext/>
              <w:jc w:val="center"/>
              <w:rPr>
                <w:b/>
                <w:sz w:val="16"/>
                <w:szCs w:val="16"/>
                <w:lang w:val="en-US"/>
              </w:rPr>
            </w:pPr>
            <w:r w:rsidRPr="009E72F1">
              <w:rPr>
                <w:b/>
                <w:sz w:val="16"/>
                <w:szCs w:val="16"/>
                <w:lang w:val="en-US"/>
              </w:rPr>
              <w:t>0</w:t>
            </w:r>
          </w:p>
        </w:tc>
        <w:tc>
          <w:tcPr>
            <w:tcW w:w="1235" w:type="dxa"/>
            <w:shd w:val="clear" w:color="auto" w:fill="auto"/>
            <w:vAlign w:val="center"/>
          </w:tcPr>
          <w:p w:rsidR="00D35EE4" w:rsidRPr="009E72F1" w:rsidRDefault="00D35EE4" w:rsidP="00B04E9C">
            <w:pPr>
              <w:keepNext/>
              <w:jc w:val="center"/>
              <w:rPr>
                <w:b/>
                <w:sz w:val="16"/>
                <w:szCs w:val="16"/>
                <w:lang w:val="en-US"/>
              </w:rPr>
            </w:pPr>
            <w:r w:rsidRPr="009E72F1">
              <w:rPr>
                <w:b/>
                <w:sz w:val="16"/>
                <w:szCs w:val="16"/>
                <w:lang w:val="en-US"/>
              </w:rPr>
              <w:t>1</w:t>
            </w:r>
          </w:p>
        </w:tc>
        <w:tc>
          <w:tcPr>
            <w:tcW w:w="1234" w:type="dxa"/>
            <w:shd w:val="clear" w:color="auto" w:fill="auto"/>
            <w:vAlign w:val="center"/>
          </w:tcPr>
          <w:p w:rsidR="00D35EE4" w:rsidRPr="009E72F1" w:rsidRDefault="00D35EE4" w:rsidP="00B04E9C">
            <w:pPr>
              <w:keepNext/>
              <w:jc w:val="center"/>
              <w:rPr>
                <w:b/>
                <w:sz w:val="16"/>
                <w:szCs w:val="16"/>
                <w:lang w:val="en-US"/>
              </w:rPr>
            </w:pPr>
            <w:r w:rsidRPr="009E72F1">
              <w:rPr>
                <w:b/>
                <w:sz w:val="16"/>
                <w:szCs w:val="16"/>
                <w:lang w:val="en-US"/>
              </w:rPr>
              <w:t>2</w:t>
            </w:r>
          </w:p>
        </w:tc>
        <w:tc>
          <w:tcPr>
            <w:tcW w:w="1235" w:type="dxa"/>
            <w:shd w:val="clear" w:color="auto" w:fill="auto"/>
            <w:vAlign w:val="center"/>
          </w:tcPr>
          <w:p w:rsidR="00D35EE4" w:rsidRPr="009E72F1" w:rsidRDefault="00D35EE4" w:rsidP="00B04E9C">
            <w:pPr>
              <w:keepNext/>
              <w:jc w:val="center"/>
              <w:rPr>
                <w:b/>
                <w:sz w:val="16"/>
                <w:szCs w:val="16"/>
                <w:lang w:val="en-US"/>
              </w:rPr>
            </w:pPr>
            <w:r w:rsidRPr="009E72F1">
              <w:rPr>
                <w:b/>
                <w:sz w:val="16"/>
                <w:szCs w:val="16"/>
                <w:lang w:val="en-US"/>
              </w:rPr>
              <w:t>3</w:t>
            </w:r>
          </w:p>
        </w:tc>
        <w:tc>
          <w:tcPr>
            <w:tcW w:w="1234" w:type="dxa"/>
            <w:shd w:val="clear" w:color="auto" w:fill="auto"/>
            <w:vAlign w:val="center"/>
          </w:tcPr>
          <w:p w:rsidR="00D35EE4" w:rsidRPr="009E72F1" w:rsidRDefault="00D35EE4" w:rsidP="00B04E9C">
            <w:pPr>
              <w:keepNext/>
              <w:jc w:val="center"/>
              <w:rPr>
                <w:b/>
                <w:sz w:val="16"/>
                <w:szCs w:val="16"/>
                <w:lang w:val="en-US"/>
              </w:rPr>
            </w:pPr>
            <w:r w:rsidRPr="009E72F1">
              <w:rPr>
                <w:b/>
                <w:sz w:val="16"/>
                <w:szCs w:val="16"/>
                <w:lang w:val="en-US"/>
              </w:rPr>
              <w:t>4</w:t>
            </w:r>
          </w:p>
        </w:tc>
        <w:tc>
          <w:tcPr>
            <w:tcW w:w="1235" w:type="dxa"/>
          </w:tcPr>
          <w:p w:rsidR="00D35EE4" w:rsidRPr="009E72F1" w:rsidRDefault="00D35EE4" w:rsidP="00B04E9C">
            <w:pPr>
              <w:keepNext/>
              <w:jc w:val="center"/>
              <w:rPr>
                <w:b/>
                <w:sz w:val="16"/>
                <w:szCs w:val="16"/>
                <w:lang w:val="en-US"/>
              </w:rPr>
            </w:pPr>
            <w:r w:rsidRPr="009E72F1">
              <w:rPr>
                <w:b/>
                <w:sz w:val="16"/>
                <w:szCs w:val="16"/>
                <w:lang w:val="en-US"/>
              </w:rPr>
              <w:t>&gt;=5</w:t>
            </w:r>
          </w:p>
        </w:tc>
      </w:tr>
      <w:tr w:rsidR="00D35EE4" w:rsidRPr="009E72F1" w:rsidTr="00B04E9C">
        <w:trPr>
          <w:jc w:val="center"/>
        </w:trPr>
        <w:tc>
          <w:tcPr>
            <w:tcW w:w="2264" w:type="dxa"/>
          </w:tcPr>
          <w:p w:rsidR="00D35EE4" w:rsidRPr="009E72F1" w:rsidRDefault="00D35EE4" w:rsidP="00B04E9C">
            <w:pPr>
              <w:keepNext/>
              <w:jc w:val="left"/>
              <w:rPr>
                <w:sz w:val="16"/>
                <w:szCs w:val="16"/>
                <w:lang w:val="en-US"/>
              </w:rPr>
            </w:pPr>
            <w:r w:rsidRPr="009E72F1">
              <w:rPr>
                <w:bCs/>
                <w:sz w:val="16"/>
                <w:szCs w:val="16"/>
                <w:lang w:val="en-US"/>
              </w:rPr>
              <w:t>wedge_full_tab_idx</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bypass</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bypass</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bypass</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bypass</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bypass</w:t>
            </w:r>
          </w:p>
        </w:tc>
        <w:tc>
          <w:tcPr>
            <w:tcW w:w="1235" w:type="dxa"/>
          </w:tcPr>
          <w:p w:rsidR="00D35EE4" w:rsidRPr="009E72F1" w:rsidRDefault="00D35EE4" w:rsidP="00B04E9C">
            <w:pPr>
              <w:keepNext/>
              <w:jc w:val="center"/>
              <w:rPr>
                <w:sz w:val="16"/>
                <w:szCs w:val="16"/>
                <w:lang w:val="en-US"/>
              </w:rPr>
            </w:pPr>
            <w:r w:rsidRPr="009E72F1">
              <w:rPr>
                <w:sz w:val="16"/>
                <w:szCs w:val="16"/>
                <w:lang w:val="en-US"/>
              </w:rPr>
              <w:t>bypass</w:t>
            </w:r>
          </w:p>
        </w:tc>
      </w:tr>
      <w:tr w:rsidR="00D35EE4" w:rsidRPr="009E72F1" w:rsidTr="00B04E9C">
        <w:trPr>
          <w:jc w:val="center"/>
        </w:trPr>
        <w:tc>
          <w:tcPr>
            <w:tcW w:w="2264" w:type="dxa"/>
          </w:tcPr>
          <w:p w:rsidR="00D35EE4" w:rsidRPr="009E72F1" w:rsidRDefault="00D35EE4" w:rsidP="00B04E9C">
            <w:pPr>
              <w:keepNext/>
              <w:jc w:val="left"/>
              <w:rPr>
                <w:sz w:val="16"/>
                <w:szCs w:val="16"/>
                <w:lang w:val="en-US"/>
              </w:rPr>
            </w:pPr>
            <w:r w:rsidRPr="009E72F1">
              <w:rPr>
                <w:sz w:val="16"/>
                <w:szCs w:val="16"/>
                <w:lang w:val="en-US" w:eastAsia="ko-KR"/>
              </w:rPr>
              <w:t>depth_dc_flag</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0</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5" w:type="dxa"/>
          </w:tcPr>
          <w:p w:rsidR="00D35EE4" w:rsidRPr="009E72F1" w:rsidRDefault="00D35EE4" w:rsidP="00B04E9C">
            <w:pPr>
              <w:keepNext/>
              <w:jc w:val="center"/>
              <w:rPr>
                <w:sz w:val="16"/>
                <w:szCs w:val="16"/>
                <w:lang w:val="en-US"/>
              </w:rPr>
            </w:pPr>
            <w:r w:rsidRPr="009E72F1">
              <w:rPr>
                <w:rFonts w:eastAsia="MS Mincho"/>
                <w:sz w:val="16"/>
                <w:szCs w:val="16"/>
                <w:lang w:val="en-US" w:eastAsia="ja-JP"/>
              </w:rPr>
              <w:t>na</w:t>
            </w:r>
          </w:p>
        </w:tc>
      </w:tr>
      <w:tr w:rsidR="00D35EE4" w:rsidRPr="009E72F1" w:rsidTr="00B04E9C">
        <w:trPr>
          <w:jc w:val="center"/>
        </w:trPr>
        <w:tc>
          <w:tcPr>
            <w:tcW w:w="2264" w:type="dxa"/>
          </w:tcPr>
          <w:p w:rsidR="00D35EE4" w:rsidRPr="009E72F1" w:rsidRDefault="00D35EE4" w:rsidP="00B04E9C">
            <w:pPr>
              <w:keepNext/>
              <w:jc w:val="left"/>
              <w:rPr>
                <w:sz w:val="16"/>
                <w:szCs w:val="16"/>
                <w:lang w:val="en-US"/>
              </w:rPr>
            </w:pPr>
            <w:r w:rsidRPr="009E72F1">
              <w:rPr>
                <w:sz w:val="16"/>
                <w:szCs w:val="16"/>
                <w:lang w:val="en-US" w:eastAsia="ko-KR"/>
              </w:rPr>
              <w:t>depth_dc_abs</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0</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0</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0</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bypass</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bypass</w:t>
            </w:r>
          </w:p>
        </w:tc>
        <w:tc>
          <w:tcPr>
            <w:tcW w:w="1235" w:type="dxa"/>
          </w:tcPr>
          <w:p w:rsidR="00D35EE4" w:rsidRPr="009E72F1" w:rsidRDefault="00D35EE4" w:rsidP="00B04E9C">
            <w:pPr>
              <w:keepNext/>
              <w:jc w:val="center"/>
              <w:rPr>
                <w:sz w:val="16"/>
                <w:szCs w:val="16"/>
                <w:lang w:val="en-US"/>
              </w:rPr>
            </w:pPr>
            <w:r w:rsidRPr="009E72F1">
              <w:rPr>
                <w:sz w:val="16"/>
                <w:szCs w:val="16"/>
                <w:lang w:val="en-US"/>
              </w:rPr>
              <w:t>bypass</w:t>
            </w:r>
          </w:p>
        </w:tc>
      </w:tr>
      <w:tr w:rsidR="00D35EE4" w:rsidRPr="009E72F1" w:rsidTr="00B04E9C">
        <w:trPr>
          <w:jc w:val="center"/>
        </w:trPr>
        <w:tc>
          <w:tcPr>
            <w:tcW w:w="2264" w:type="dxa"/>
          </w:tcPr>
          <w:p w:rsidR="00D35EE4" w:rsidRPr="009E72F1" w:rsidRDefault="00D35EE4" w:rsidP="00B04E9C">
            <w:pPr>
              <w:keepNext/>
              <w:jc w:val="left"/>
              <w:rPr>
                <w:sz w:val="16"/>
                <w:szCs w:val="16"/>
                <w:lang w:val="en-US"/>
              </w:rPr>
            </w:pPr>
            <w:r w:rsidRPr="009E72F1">
              <w:rPr>
                <w:sz w:val="16"/>
                <w:szCs w:val="16"/>
                <w:lang w:val="en-US" w:eastAsia="ko-KR"/>
              </w:rPr>
              <w:t>depth_dc_sign_flag</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bypass</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0</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0</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0</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0</w:t>
            </w:r>
          </w:p>
        </w:tc>
        <w:tc>
          <w:tcPr>
            <w:tcW w:w="1235" w:type="dxa"/>
          </w:tcPr>
          <w:p w:rsidR="00D35EE4" w:rsidRPr="009E72F1" w:rsidRDefault="00D35EE4" w:rsidP="00B04E9C">
            <w:pPr>
              <w:keepNext/>
              <w:jc w:val="center"/>
              <w:rPr>
                <w:sz w:val="16"/>
                <w:szCs w:val="16"/>
                <w:lang w:val="en-US"/>
              </w:rPr>
            </w:pPr>
            <w:r w:rsidRPr="009E72F1">
              <w:rPr>
                <w:rFonts w:eastAsia="MS Mincho"/>
                <w:sz w:val="16"/>
                <w:szCs w:val="16"/>
                <w:lang w:val="en-US" w:eastAsia="ja-JP"/>
              </w:rPr>
              <w:t>0</w:t>
            </w:r>
          </w:p>
        </w:tc>
      </w:tr>
      <w:tr w:rsidR="00D35EE4" w:rsidRPr="009E72F1" w:rsidTr="00B04E9C">
        <w:trPr>
          <w:jc w:val="center"/>
        </w:trPr>
        <w:tc>
          <w:tcPr>
            <w:tcW w:w="2264" w:type="dxa"/>
          </w:tcPr>
          <w:p w:rsidR="00D35EE4" w:rsidRPr="009E72F1" w:rsidRDefault="00D35EE4" w:rsidP="00B04E9C">
            <w:pPr>
              <w:keepNext/>
              <w:jc w:val="left"/>
              <w:rPr>
                <w:sz w:val="16"/>
                <w:szCs w:val="16"/>
                <w:lang w:val="en-US"/>
              </w:rPr>
            </w:pPr>
            <w:r w:rsidRPr="009E72F1">
              <w:rPr>
                <w:rFonts w:eastAsia="PMingLiU" w:hint="eastAsia"/>
                <w:kern w:val="2"/>
                <w:sz w:val="16"/>
                <w:szCs w:val="16"/>
                <w:lang w:val="en-US" w:eastAsia="zh-TW"/>
              </w:rPr>
              <w:t>iv_res_pred_weight_idx</w:t>
            </w:r>
          </w:p>
        </w:tc>
        <w:tc>
          <w:tcPr>
            <w:tcW w:w="1234" w:type="dxa"/>
            <w:shd w:val="clear" w:color="auto" w:fill="auto"/>
          </w:tcPr>
          <w:p w:rsidR="00D35EE4" w:rsidRPr="009E72F1" w:rsidRDefault="00D35EE4" w:rsidP="00B04E9C">
            <w:pPr>
              <w:keepNext/>
              <w:jc w:val="center"/>
              <w:rPr>
                <w:sz w:val="16"/>
                <w:szCs w:val="16"/>
                <w:lang w:val="de-DE"/>
              </w:rPr>
            </w:pPr>
            <w:r w:rsidRPr="009E72F1">
              <w:rPr>
                <w:sz w:val="16"/>
                <w:szCs w:val="16"/>
                <w:lang w:val="de-DE"/>
              </w:rPr>
              <w:t>0, 1</w:t>
            </w:r>
            <w:r w:rsidRPr="009E72F1">
              <w:rPr>
                <w:sz w:val="16"/>
                <w:szCs w:val="16"/>
                <w:lang w:val="de-DE"/>
              </w:rPr>
              <w:br/>
            </w:r>
            <w:fldSimple w:instr=" REF _Ref358650827 \h  \* MERGEFORMAT " w:fldLock="1">
              <w:r w:rsidRPr="009E72F1">
                <w:rPr>
                  <w:sz w:val="16"/>
                  <w:szCs w:val="16"/>
                  <w:lang w:val="de-DE"/>
                </w:rPr>
                <w:t>Table I</w:t>
              </w:r>
              <w:r w:rsidRPr="009E72F1">
                <w:rPr>
                  <w:sz w:val="16"/>
                  <w:szCs w:val="16"/>
                  <w:lang w:val="de-DE"/>
                </w:rPr>
                <w:noBreakHyphen/>
                <w:t>23</w:t>
              </w:r>
            </w:fldSimple>
          </w:p>
        </w:tc>
        <w:tc>
          <w:tcPr>
            <w:tcW w:w="1235" w:type="dxa"/>
            <w:shd w:val="clear" w:color="auto" w:fill="auto"/>
          </w:tcPr>
          <w:p w:rsidR="00D35EE4" w:rsidRPr="009E72F1" w:rsidRDefault="00D35EE4" w:rsidP="00B04E9C">
            <w:pPr>
              <w:keepNext/>
              <w:jc w:val="center"/>
              <w:rPr>
                <w:sz w:val="16"/>
                <w:szCs w:val="16"/>
                <w:lang w:val="de-DE"/>
              </w:rPr>
            </w:pPr>
            <w:r w:rsidRPr="009E72F1">
              <w:rPr>
                <w:kern w:val="2"/>
                <w:sz w:val="16"/>
                <w:szCs w:val="16"/>
                <w:lang w:val="de-DE"/>
              </w:rPr>
              <w:t>2</w:t>
            </w:r>
          </w:p>
        </w:tc>
        <w:tc>
          <w:tcPr>
            <w:tcW w:w="1234" w:type="dxa"/>
            <w:shd w:val="clear" w:color="auto" w:fill="auto"/>
          </w:tcPr>
          <w:p w:rsidR="00D35EE4" w:rsidRPr="009E72F1" w:rsidRDefault="00D35EE4" w:rsidP="00B04E9C">
            <w:pPr>
              <w:keepNext/>
              <w:jc w:val="center"/>
              <w:rPr>
                <w:sz w:val="16"/>
                <w:szCs w:val="16"/>
                <w:lang w:val="de-DE"/>
              </w:rPr>
            </w:pPr>
            <w:r w:rsidRPr="009E72F1">
              <w:rPr>
                <w:kern w:val="2"/>
                <w:sz w:val="16"/>
                <w:szCs w:val="16"/>
                <w:lang w:val="de-DE"/>
              </w:rPr>
              <w:t>na</w:t>
            </w:r>
          </w:p>
        </w:tc>
        <w:tc>
          <w:tcPr>
            <w:tcW w:w="1235" w:type="dxa"/>
            <w:shd w:val="clear" w:color="auto" w:fill="auto"/>
          </w:tcPr>
          <w:p w:rsidR="00D35EE4" w:rsidRPr="009E72F1" w:rsidRDefault="00D35EE4" w:rsidP="00B04E9C">
            <w:pPr>
              <w:keepNext/>
              <w:jc w:val="center"/>
              <w:rPr>
                <w:sz w:val="16"/>
                <w:szCs w:val="16"/>
                <w:lang w:val="de-DE"/>
              </w:rPr>
            </w:pPr>
            <w:r w:rsidRPr="009E72F1">
              <w:rPr>
                <w:kern w:val="2"/>
                <w:sz w:val="16"/>
                <w:szCs w:val="16"/>
                <w:lang w:val="de-DE"/>
              </w:rPr>
              <w:t>na</w:t>
            </w:r>
          </w:p>
        </w:tc>
        <w:tc>
          <w:tcPr>
            <w:tcW w:w="1234" w:type="dxa"/>
            <w:shd w:val="clear" w:color="auto" w:fill="auto"/>
          </w:tcPr>
          <w:p w:rsidR="00D35EE4" w:rsidRPr="009E72F1" w:rsidRDefault="00D35EE4" w:rsidP="00B04E9C">
            <w:pPr>
              <w:keepNext/>
              <w:jc w:val="center"/>
              <w:rPr>
                <w:sz w:val="16"/>
                <w:szCs w:val="16"/>
                <w:lang w:val="de-DE"/>
              </w:rPr>
            </w:pPr>
            <w:r w:rsidRPr="009E72F1">
              <w:rPr>
                <w:kern w:val="2"/>
                <w:sz w:val="16"/>
                <w:szCs w:val="16"/>
                <w:lang w:val="de-DE"/>
              </w:rPr>
              <w:t>na</w:t>
            </w:r>
          </w:p>
        </w:tc>
        <w:tc>
          <w:tcPr>
            <w:tcW w:w="1235" w:type="dxa"/>
          </w:tcPr>
          <w:p w:rsidR="00D35EE4" w:rsidRPr="009E72F1" w:rsidRDefault="00D35EE4" w:rsidP="00B04E9C">
            <w:pPr>
              <w:keepNext/>
              <w:jc w:val="center"/>
              <w:rPr>
                <w:kern w:val="2"/>
                <w:sz w:val="16"/>
                <w:szCs w:val="16"/>
                <w:lang w:val="de-DE"/>
              </w:rPr>
            </w:pPr>
            <w:r w:rsidRPr="009E72F1">
              <w:rPr>
                <w:sz w:val="16"/>
                <w:szCs w:val="16"/>
                <w:lang w:val="de-DE"/>
              </w:rPr>
              <w:t>na</w:t>
            </w:r>
          </w:p>
        </w:tc>
      </w:tr>
      <w:tr w:rsidR="00D35EE4" w:rsidRPr="009E72F1" w:rsidTr="00B04E9C">
        <w:trPr>
          <w:jc w:val="center"/>
        </w:trPr>
        <w:tc>
          <w:tcPr>
            <w:tcW w:w="2264" w:type="dxa"/>
            <w:tcBorders>
              <w:top w:val="single" w:sz="4" w:space="0" w:color="auto"/>
              <w:left w:val="single" w:sz="4" w:space="0" w:color="auto"/>
              <w:bottom w:val="single" w:sz="4" w:space="0" w:color="auto"/>
              <w:right w:val="single" w:sz="4" w:space="0" w:color="auto"/>
            </w:tcBorders>
          </w:tcPr>
          <w:p w:rsidR="00D35EE4" w:rsidRPr="009E72F1" w:rsidRDefault="00D35EE4" w:rsidP="00B04E9C">
            <w:pPr>
              <w:keepNext/>
              <w:rPr>
                <w:bCs/>
                <w:sz w:val="16"/>
                <w:szCs w:val="16"/>
                <w:lang w:val="de-DE"/>
              </w:rPr>
            </w:pPr>
            <w:r w:rsidRPr="009E72F1">
              <w:rPr>
                <w:bCs/>
                <w:sz w:val="16"/>
                <w:szCs w:val="16"/>
                <w:lang w:val="de-DE" w:eastAsia="zh-CN"/>
              </w:rPr>
              <w:t>ic_</w:t>
            </w:r>
            <w:r w:rsidRPr="009E72F1">
              <w:rPr>
                <w:bCs/>
                <w:sz w:val="16"/>
                <w:szCs w:val="16"/>
                <w:lang w:val="de-DE"/>
              </w:rPr>
              <w:t>flag</w:t>
            </w:r>
          </w:p>
        </w:tc>
        <w:tc>
          <w:tcPr>
            <w:tcW w:w="1234" w:type="dxa"/>
            <w:tcBorders>
              <w:top w:val="single" w:sz="4" w:space="0" w:color="auto"/>
              <w:left w:val="single" w:sz="4" w:space="0" w:color="auto"/>
              <w:bottom w:val="single" w:sz="4" w:space="0" w:color="auto"/>
              <w:right w:val="single" w:sz="4" w:space="0" w:color="auto"/>
            </w:tcBorders>
            <w:shd w:val="clear" w:color="auto" w:fill="auto"/>
          </w:tcPr>
          <w:p w:rsidR="00D35EE4" w:rsidRPr="009E72F1" w:rsidRDefault="00D35EE4" w:rsidP="00B04E9C">
            <w:pPr>
              <w:keepNext/>
              <w:jc w:val="center"/>
              <w:rPr>
                <w:sz w:val="16"/>
                <w:szCs w:val="16"/>
                <w:lang w:val="de-DE" w:eastAsia="zh-CN"/>
              </w:rPr>
            </w:pPr>
            <w:r w:rsidRPr="009E72F1">
              <w:rPr>
                <w:sz w:val="16"/>
                <w:szCs w:val="16"/>
                <w:lang w:val="de-DE" w:eastAsia="zh-CN"/>
              </w:rPr>
              <w:t>0</w:t>
            </w:r>
          </w:p>
        </w:tc>
        <w:tc>
          <w:tcPr>
            <w:tcW w:w="1235" w:type="dxa"/>
            <w:tcBorders>
              <w:top w:val="single" w:sz="4" w:space="0" w:color="auto"/>
              <w:left w:val="single" w:sz="4" w:space="0" w:color="auto"/>
              <w:bottom w:val="single" w:sz="4" w:space="0" w:color="auto"/>
              <w:right w:val="single" w:sz="4" w:space="0" w:color="auto"/>
            </w:tcBorders>
            <w:shd w:val="clear" w:color="auto" w:fill="auto"/>
          </w:tcPr>
          <w:p w:rsidR="00D35EE4" w:rsidRPr="009E72F1" w:rsidRDefault="00D35EE4" w:rsidP="00B04E9C">
            <w:pPr>
              <w:keepNext/>
              <w:jc w:val="center"/>
              <w:rPr>
                <w:sz w:val="16"/>
                <w:szCs w:val="16"/>
                <w:lang w:val="de-DE"/>
              </w:rPr>
            </w:pPr>
            <w:r w:rsidRPr="009E72F1">
              <w:rPr>
                <w:sz w:val="16"/>
                <w:szCs w:val="16"/>
                <w:lang w:val="de-DE"/>
              </w:rPr>
              <w:t>na</w:t>
            </w:r>
          </w:p>
        </w:tc>
        <w:tc>
          <w:tcPr>
            <w:tcW w:w="1234" w:type="dxa"/>
            <w:tcBorders>
              <w:top w:val="single" w:sz="4" w:space="0" w:color="auto"/>
              <w:left w:val="single" w:sz="4" w:space="0" w:color="auto"/>
              <w:bottom w:val="single" w:sz="4" w:space="0" w:color="auto"/>
              <w:right w:val="single" w:sz="4" w:space="0" w:color="auto"/>
            </w:tcBorders>
            <w:shd w:val="clear" w:color="auto" w:fill="auto"/>
          </w:tcPr>
          <w:p w:rsidR="00D35EE4" w:rsidRPr="009E72F1" w:rsidRDefault="00D35EE4" w:rsidP="00B04E9C">
            <w:pPr>
              <w:keepNext/>
              <w:jc w:val="center"/>
              <w:rPr>
                <w:sz w:val="16"/>
                <w:szCs w:val="16"/>
                <w:lang w:val="de-DE"/>
              </w:rPr>
            </w:pPr>
            <w:r w:rsidRPr="009E72F1">
              <w:rPr>
                <w:sz w:val="16"/>
                <w:szCs w:val="16"/>
                <w:lang w:val="de-DE"/>
              </w:rPr>
              <w:t>na</w:t>
            </w:r>
          </w:p>
        </w:tc>
        <w:tc>
          <w:tcPr>
            <w:tcW w:w="1235" w:type="dxa"/>
            <w:tcBorders>
              <w:top w:val="single" w:sz="4" w:space="0" w:color="auto"/>
              <w:left w:val="single" w:sz="4" w:space="0" w:color="auto"/>
              <w:bottom w:val="single" w:sz="4" w:space="0" w:color="auto"/>
              <w:right w:val="single" w:sz="4" w:space="0" w:color="auto"/>
            </w:tcBorders>
            <w:shd w:val="clear" w:color="auto" w:fill="auto"/>
          </w:tcPr>
          <w:p w:rsidR="00D35EE4" w:rsidRPr="009E72F1" w:rsidRDefault="00D35EE4" w:rsidP="00B04E9C">
            <w:pPr>
              <w:keepNext/>
              <w:jc w:val="center"/>
              <w:rPr>
                <w:sz w:val="16"/>
                <w:szCs w:val="16"/>
                <w:lang w:val="de-DE"/>
              </w:rPr>
            </w:pPr>
            <w:r w:rsidRPr="009E72F1">
              <w:rPr>
                <w:sz w:val="16"/>
                <w:szCs w:val="16"/>
                <w:lang w:val="de-DE"/>
              </w:rPr>
              <w:t>na</w:t>
            </w:r>
          </w:p>
        </w:tc>
        <w:tc>
          <w:tcPr>
            <w:tcW w:w="1234" w:type="dxa"/>
            <w:tcBorders>
              <w:top w:val="single" w:sz="4" w:space="0" w:color="auto"/>
              <w:left w:val="single" w:sz="4" w:space="0" w:color="auto"/>
              <w:bottom w:val="single" w:sz="4" w:space="0" w:color="auto"/>
              <w:right w:val="single" w:sz="4" w:space="0" w:color="auto"/>
            </w:tcBorders>
            <w:shd w:val="clear" w:color="auto" w:fill="auto"/>
          </w:tcPr>
          <w:p w:rsidR="00D35EE4" w:rsidRPr="009E72F1" w:rsidRDefault="00D35EE4" w:rsidP="00B04E9C">
            <w:pPr>
              <w:keepNext/>
              <w:jc w:val="center"/>
              <w:rPr>
                <w:sz w:val="16"/>
                <w:szCs w:val="16"/>
                <w:lang w:val="de-DE"/>
              </w:rPr>
            </w:pPr>
            <w:r w:rsidRPr="009E72F1">
              <w:rPr>
                <w:sz w:val="16"/>
                <w:szCs w:val="16"/>
                <w:lang w:val="de-DE"/>
              </w:rPr>
              <w:t>na</w:t>
            </w:r>
          </w:p>
        </w:tc>
        <w:tc>
          <w:tcPr>
            <w:tcW w:w="1235" w:type="dxa"/>
            <w:tcBorders>
              <w:top w:val="single" w:sz="4" w:space="0" w:color="auto"/>
              <w:left w:val="single" w:sz="4" w:space="0" w:color="auto"/>
              <w:bottom w:val="single" w:sz="4" w:space="0" w:color="auto"/>
              <w:right w:val="single" w:sz="4" w:space="0" w:color="auto"/>
            </w:tcBorders>
          </w:tcPr>
          <w:p w:rsidR="00D35EE4" w:rsidRPr="009E72F1" w:rsidRDefault="00D35EE4" w:rsidP="00B04E9C">
            <w:pPr>
              <w:keepNext/>
              <w:jc w:val="center"/>
              <w:rPr>
                <w:sz w:val="16"/>
                <w:szCs w:val="16"/>
                <w:lang w:val="de-DE"/>
              </w:rPr>
            </w:pPr>
            <w:r w:rsidRPr="009E72F1">
              <w:rPr>
                <w:sz w:val="16"/>
                <w:szCs w:val="16"/>
                <w:lang w:val="de-DE"/>
              </w:rPr>
              <w:t>na</w:t>
            </w:r>
          </w:p>
        </w:tc>
      </w:tr>
      <w:tr w:rsidR="00D35EE4" w:rsidRPr="009E72F1" w:rsidTr="00B04E9C">
        <w:trPr>
          <w:jc w:val="center"/>
        </w:trPr>
        <w:tc>
          <w:tcPr>
            <w:tcW w:w="2264" w:type="dxa"/>
          </w:tcPr>
          <w:p w:rsidR="00D35EE4" w:rsidRPr="009E72F1" w:rsidRDefault="00D35EE4" w:rsidP="00B04E9C">
            <w:pPr>
              <w:keepNext/>
              <w:jc w:val="left"/>
              <w:rPr>
                <w:sz w:val="16"/>
                <w:szCs w:val="16"/>
                <w:lang w:val="en-US" w:eastAsia="ko-KR"/>
              </w:rPr>
            </w:pPr>
            <w:r w:rsidRPr="009E72F1">
              <w:rPr>
                <w:sz w:val="16"/>
                <w:szCs w:val="16"/>
                <w:lang w:val="en-US" w:eastAsia="ko-KR"/>
              </w:rPr>
              <w:t>dbbp_flag</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0</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r>
      <w:tr w:rsidR="00D35EE4" w:rsidRPr="009E72F1" w:rsidTr="00B04E9C">
        <w:trPr>
          <w:jc w:val="center"/>
        </w:trPr>
        <w:tc>
          <w:tcPr>
            <w:tcW w:w="2264" w:type="dxa"/>
          </w:tcPr>
          <w:p w:rsidR="00D35EE4" w:rsidRPr="009E72F1" w:rsidRDefault="00D35EE4" w:rsidP="00B04E9C">
            <w:pPr>
              <w:keepNext/>
              <w:jc w:val="left"/>
              <w:rPr>
                <w:rFonts w:eastAsia="PMingLiU"/>
                <w:kern w:val="2"/>
                <w:sz w:val="16"/>
                <w:szCs w:val="16"/>
                <w:lang w:val="de-DE" w:eastAsia="zh-TW"/>
              </w:rPr>
            </w:pPr>
            <w:r w:rsidRPr="009E72F1">
              <w:rPr>
                <w:rFonts w:eastAsia="PMingLiU"/>
                <w:kern w:val="2"/>
                <w:sz w:val="16"/>
                <w:szCs w:val="16"/>
                <w:lang w:val="de-DE" w:eastAsia="zh-TW"/>
              </w:rPr>
              <w:t>depth_intra_mode_flag</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0</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r>
      <w:tr w:rsidR="00D35EE4" w:rsidRPr="009E72F1" w:rsidTr="00B04E9C">
        <w:trPr>
          <w:jc w:val="center"/>
        </w:trPr>
        <w:tc>
          <w:tcPr>
            <w:tcW w:w="2264" w:type="dxa"/>
          </w:tcPr>
          <w:p w:rsidR="00D35EE4" w:rsidRPr="009E72F1" w:rsidRDefault="00D35EE4" w:rsidP="00B04E9C">
            <w:pPr>
              <w:keepNext/>
              <w:jc w:val="left"/>
              <w:rPr>
                <w:rFonts w:eastAsia="PMingLiU"/>
                <w:kern w:val="2"/>
                <w:sz w:val="16"/>
                <w:szCs w:val="16"/>
                <w:lang w:val="de-DE" w:eastAsia="zh-TW"/>
              </w:rPr>
            </w:pPr>
            <w:r w:rsidRPr="009E72F1">
              <w:rPr>
                <w:sz w:val="16"/>
                <w:szCs w:val="16"/>
                <w:lang w:val="en-US" w:eastAsia="ko-KR"/>
              </w:rPr>
              <w:t>sdc_flag</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0</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r>
      <w:tr w:rsidR="00D35EE4" w:rsidRPr="009E72F1" w:rsidTr="00B04E9C">
        <w:trPr>
          <w:jc w:val="center"/>
        </w:trPr>
        <w:tc>
          <w:tcPr>
            <w:tcW w:w="2264" w:type="dxa"/>
          </w:tcPr>
          <w:p w:rsidR="00D35EE4" w:rsidRPr="009E72F1" w:rsidRDefault="00D35EE4" w:rsidP="00B04E9C">
            <w:pPr>
              <w:keepNext/>
              <w:jc w:val="left"/>
              <w:rPr>
                <w:rFonts w:eastAsia="PMingLiU"/>
                <w:kern w:val="2"/>
                <w:sz w:val="16"/>
                <w:szCs w:val="16"/>
                <w:lang w:val="en-US" w:eastAsia="zh-TW"/>
              </w:rPr>
            </w:pPr>
            <w:r w:rsidRPr="009E72F1">
              <w:rPr>
                <w:sz w:val="16"/>
                <w:szCs w:val="16"/>
                <w:lang w:val="en-US" w:eastAsia="ko-KR"/>
              </w:rPr>
              <w:t>dim_not_present_flag</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0</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4"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c>
          <w:tcPr>
            <w:tcW w:w="1235" w:type="dxa"/>
            <w:shd w:val="clear" w:color="auto" w:fill="auto"/>
          </w:tcPr>
          <w:p w:rsidR="00D35EE4" w:rsidRPr="009E72F1" w:rsidRDefault="00D35EE4" w:rsidP="00B04E9C">
            <w:pPr>
              <w:keepNext/>
              <w:jc w:val="center"/>
              <w:rPr>
                <w:sz w:val="16"/>
                <w:szCs w:val="16"/>
                <w:lang w:val="en-US"/>
              </w:rPr>
            </w:pPr>
            <w:r w:rsidRPr="009E72F1">
              <w:rPr>
                <w:sz w:val="16"/>
                <w:szCs w:val="16"/>
                <w:lang w:val="en-US"/>
              </w:rPr>
              <w:t>na</w:t>
            </w:r>
          </w:p>
        </w:tc>
      </w:tr>
      <w:tr w:rsidR="00B04E9C" w:rsidRPr="009E72F1" w:rsidTr="00B04E9C">
        <w:trPr>
          <w:jc w:val="center"/>
        </w:trPr>
        <w:tc>
          <w:tcPr>
            <w:tcW w:w="2264" w:type="dxa"/>
            <w:vAlign w:val="center"/>
          </w:tcPr>
          <w:p w:rsidR="00B04E9C" w:rsidRPr="009E72F1" w:rsidRDefault="00B04E9C" w:rsidP="00B04E9C">
            <w:pPr>
              <w:keepNext/>
              <w:jc w:val="left"/>
              <w:rPr>
                <w:sz w:val="16"/>
                <w:szCs w:val="16"/>
                <w:lang w:val="en-US" w:eastAsia="ko-KR"/>
              </w:rPr>
            </w:pPr>
            <w:ins w:id="186" w:author="Samsung" w:date="2014-10-08T17:14:00Z">
              <w:r>
                <w:rPr>
                  <w:sz w:val="16"/>
                  <w:szCs w:val="16"/>
                  <w:lang w:val="en-US" w:eastAsia="ko-KR"/>
                </w:rPr>
                <w:t>disc</w:t>
              </w:r>
              <w:r>
                <w:rPr>
                  <w:rFonts w:hint="eastAsia"/>
                  <w:sz w:val="16"/>
                  <w:szCs w:val="16"/>
                  <w:lang w:val="en-US" w:eastAsia="ko-KR"/>
                </w:rPr>
                <w:t>_flag</w:t>
              </w:r>
            </w:ins>
          </w:p>
        </w:tc>
        <w:tc>
          <w:tcPr>
            <w:tcW w:w="1234" w:type="dxa"/>
            <w:shd w:val="clear" w:color="auto" w:fill="auto"/>
          </w:tcPr>
          <w:p w:rsidR="00B04E9C" w:rsidRPr="009E72F1" w:rsidRDefault="00B04E9C" w:rsidP="00B04E9C">
            <w:pPr>
              <w:keepNext/>
              <w:jc w:val="center"/>
              <w:rPr>
                <w:sz w:val="16"/>
                <w:szCs w:val="16"/>
                <w:lang w:val="en-US"/>
              </w:rPr>
            </w:pPr>
            <w:ins w:id="187" w:author="Samsung" w:date="2014-10-08T17:14:00Z">
              <w:r w:rsidRPr="009E72F1">
                <w:rPr>
                  <w:sz w:val="16"/>
                  <w:szCs w:val="16"/>
                  <w:lang w:val="en-US"/>
                </w:rPr>
                <w:t>0</w:t>
              </w:r>
            </w:ins>
          </w:p>
        </w:tc>
        <w:tc>
          <w:tcPr>
            <w:tcW w:w="1235" w:type="dxa"/>
            <w:shd w:val="clear" w:color="auto" w:fill="auto"/>
          </w:tcPr>
          <w:p w:rsidR="00B04E9C" w:rsidRPr="009E72F1" w:rsidRDefault="00B04E9C" w:rsidP="00B04E9C">
            <w:pPr>
              <w:keepNext/>
              <w:jc w:val="center"/>
              <w:rPr>
                <w:sz w:val="16"/>
                <w:szCs w:val="16"/>
                <w:lang w:val="en-US"/>
              </w:rPr>
            </w:pPr>
            <w:ins w:id="188" w:author="Samsung" w:date="2014-10-08T17:14:00Z">
              <w:r w:rsidRPr="009E72F1">
                <w:rPr>
                  <w:sz w:val="16"/>
                  <w:szCs w:val="16"/>
                  <w:lang w:val="en-US"/>
                </w:rPr>
                <w:t>na</w:t>
              </w:r>
            </w:ins>
          </w:p>
        </w:tc>
        <w:tc>
          <w:tcPr>
            <w:tcW w:w="1234" w:type="dxa"/>
            <w:shd w:val="clear" w:color="auto" w:fill="auto"/>
          </w:tcPr>
          <w:p w:rsidR="00B04E9C" w:rsidRPr="009E72F1" w:rsidRDefault="00B04E9C" w:rsidP="00B04E9C">
            <w:pPr>
              <w:keepNext/>
              <w:jc w:val="center"/>
              <w:rPr>
                <w:sz w:val="16"/>
                <w:szCs w:val="16"/>
                <w:lang w:val="en-US"/>
              </w:rPr>
            </w:pPr>
            <w:ins w:id="189" w:author="Samsung" w:date="2014-10-08T17:14:00Z">
              <w:r w:rsidRPr="009E72F1">
                <w:rPr>
                  <w:sz w:val="16"/>
                  <w:szCs w:val="16"/>
                  <w:lang w:val="en-US"/>
                </w:rPr>
                <w:t>na</w:t>
              </w:r>
            </w:ins>
          </w:p>
        </w:tc>
        <w:tc>
          <w:tcPr>
            <w:tcW w:w="1235" w:type="dxa"/>
            <w:shd w:val="clear" w:color="auto" w:fill="auto"/>
          </w:tcPr>
          <w:p w:rsidR="00B04E9C" w:rsidRPr="009E72F1" w:rsidRDefault="00B04E9C" w:rsidP="00B04E9C">
            <w:pPr>
              <w:keepNext/>
              <w:jc w:val="center"/>
              <w:rPr>
                <w:sz w:val="16"/>
                <w:szCs w:val="16"/>
                <w:lang w:val="en-US"/>
              </w:rPr>
            </w:pPr>
            <w:ins w:id="190" w:author="Samsung" w:date="2014-10-08T17:14:00Z">
              <w:r w:rsidRPr="009E72F1">
                <w:rPr>
                  <w:sz w:val="16"/>
                  <w:szCs w:val="16"/>
                  <w:lang w:val="en-US"/>
                </w:rPr>
                <w:t>na</w:t>
              </w:r>
            </w:ins>
          </w:p>
        </w:tc>
        <w:tc>
          <w:tcPr>
            <w:tcW w:w="1234" w:type="dxa"/>
            <w:shd w:val="clear" w:color="auto" w:fill="auto"/>
          </w:tcPr>
          <w:p w:rsidR="00B04E9C" w:rsidRPr="009E72F1" w:rsidRDefault="00B04E9C" w:rsidP="00B04E9C">
            <w:pPr>
              <w:keepNext/>
              <w:jc w:val="center"/>
              <w:rPr>
                <w:sz w:val="16"/>
                <w:szCs w:val="16"/>
                <w:lang w:val="en-US"/>
              </w:rPr>
            </w:pPr>
            <w:ins w:id="191" w:author="Samsung" w:date="2014-10-08T17:14:00Z">
              <w:r w:rsidRPr="009E72F1">
                <w:rPr>
                  <w:sz w:val="16"/>
                  <w:szCs w:val="16"/>
                  <w:lang w:val="en-US"/>
                </w:rPr>
                <w:t>na</w:t>
              </w:r>
            </w:ins>
          </w:p>
        </w:tc>
        <w:tc>
          <w:tcPr>
            <w:tcW w:w="1235" w:type="dxa"/>
            <w:shd w:val="clear" w:color="auto" w:fill="auto"/>
          </w:tcPr>
          <w:p w:rsidR="00B04E9C" w:rsidRPr="009E72F1" w:rsidRDefault="00B04E9C" w:rsidP="00B04E9C">
            <w:pPr>
              <w:keepNext/>
              <w:jc w:val="center"/>
              <w:rPr>
                <w:sz w:val="16"/>
                <w:szCs w:val="16"/>
                <w:lang w:val="en-US"/>
              </w:rPr>
            </w:pPr>
            <w:ins w:id="192" w:author="Samsung" w:date="2014-10-08T17:14:00Z">
              <w:r w:rsidRPr="009E72F1">
                <w:rPr>
                  <w:sz w:val="16"/>
                  <w:szCs w:val="16"/>
                  <w:lang w:val="en-US"/>
                </w:rPr>
                <w:t>na</w:t>
              </w:r>
            </w:ins>
          </w:p>
        </w:tc>
      </w:tr>
      <w:tr w:rsidR="00B04E9C" w:rsidRPr="009E72F1" w:rsidTr="00B04E9C">
        <w:trPr>
          <w:jc w:val="center"/>
        </w:trPr>
        <w:tc>
          <w:tcPr>
            <w:tcW w:w="2264" w:type="dxa"/>
            <w:vAlign w:val="center"/>
          </w:tcPr>
          <w:p w:rsidR="00B04E9C" w:rsidRPr="009E72F1" w:rsidRDefault="00B04E9C" w:rsidP="00B04E9C">
            <w:pPr>
              <w:keepNext/>
              <w:jc w:val="left"/>
              <w:rPr>
                <w:sz w:val="16"/>
                <w:szCs w:val="16"/>
                <w:lang w:val="en-US" w:eastAsia="ko-KR"/>
              </w:rPr>
            </w:pPr>
            <w:ins w:id="193" w:author="Samsung" w:date="2014-10-08T17:14:00Z">
              <w:r>
                <w:rPr>
                  <w:sz w:val="16"/>
                  <w:szCs w:val="16"/>
                  <w:lang w:val="en-US" w:eastAsia="ko-KR"/>
                </w:rPr>
                <w:t>disc</w:t>
              </w:r>
              <w:r>
                <w:rPr>
                  <w:rFonts w:hint="eastAsia"/>
                  <w:sz w:val="16"/>
                  <w:szCs w:val="16"/>
                  <w:lang w:val="en-US" w:eastAsia="ko-KR"/>
                </w:rPr>
                <w:t>_type_flag</w:t>
              </w:r>
            </w:ins>
          </w:p>
        </w:tc>
        <w:tc>
          <w:tcPr>
            <w:tcW w:w="1234" w:type="dxa"/>
            <w:shd w:val="clear" w:color="auto" w:fill="auto"/>
          </w:tcPr>
          <w:p w:rsidR="00B04E9C" w:rsidRPr="009E72F1" w:rsidRDefault="00B04E9C" w:rsidP="00B04E9C">
            <w:pPr>
              <w:keepNext/>
              <w:jc w:val="center"/>
              <w:rPr>
                <w:sz w:val="16"/>
                <w:szCs w:val="16"/>
                <w:lang w:val="en-US"/>
              </w:rPr>
            </w:pPr>
            <w:ins w:id="194" w:author="Samsung" w:date="2014-10-08T17:14:00Z">
              <w:r w:rsidRPr="009E72F1">
                <w:rPr>
                  <w:sz w:val="16"/>
                  <w:szCs w:val="16"/>
                  <w:lang w:val="en-US"/>
                </w:rPr>
                <w:t>0</w:t>
              </w:r>
            </w:ins>
          </w:p>
        </w:tc>
        <w:tc>
          <w:tcPr>
            <w:tcW w:w="1235" w:type="dxa"/>
            <w:shd w:val="clear" w:color="auto" w:fill="auto"/>
          </w:tcPr>
          <w:p w:rsidR="00B04E9C" w:rsidRPr="009E72F1" w:rsidRDefault="00B04E9C" w:rsidP="00B04E9C">
            <w:pPr>
              <w:keepNext/>
              <w:jc w:val="center"/>
              <w:rPr>
                <w:sz w:val="16"/>
                <w:szCs w:val="16"/>
                <w:lang w:val="en-US"/>
              </w:rPr>
            </w:pPr>
            <w:ins w:id="195" w:author="Samsung" w:date="2014-10-08T17:14:00Z">
              <w:r w:rsidRPr="009E72F1">
                <w:rPr>
                  <w:sz w:val="16"/>
                  <w:szCs w:val="16"/>
                  <w:lang w:val="en-US"/>
                </w:rPr>
                <w:t>na</w:t>
              </w:r>
            </w:ins>
          </w:p>
        </w:tc>
        <w:tc>
          <w:tcPr>
            <w:tcW w:w="1234" w:type="dxa"/>
            <w:shd w:val="clear" w:color="auto" w:fill="auto"/>
          </w:tcPr>
          <w:p w:rsidR="00B04E9C" w:rsidRPr="009E72F1" w:rsidRDefault="00B04E9C" w:rsidP="00B04E9C">
            <w:pPr>
              <w:keepNext/>
              <w:jc w:val="center"/>
              <w:rPr>
                <w:sz w:val="16"/>
                <w:szCs w:val="16"/>
                <w:lang w:val="en-US"/>
              </w:rPr>
            </w:pPr>
            <w:ins w:id="196" w:author="Samsung" w:date="2014-10-08T17:14:00Z">
              <w:r w:rsidRPr="009E72F1">
                <w:rPr>
                  <w:sz w:val="16"/>
                  <w:szCs w:val="16"/>
                  <w:lang w:val="en-US"/>
                </w:rPr>
                <w:t>na</w:t>
              </w:r>
            </w:ins>
          </w:p>
        </w:tc>
        <w:tc>
          <w:tcPr>
            <w:tcW w:w="1235" w:type="dxa"/>
            <w:shd w:val="clear" w:color="auto" w:fill="auto"/>
          </w:tcPr>
          <w:p w:rsidR="00B04E9C" w:rsidRPr="009E72F1" w:rsidRDefault="00B04E9C" w:rsidP="00B04E9C">
            <w:pPr>
              <w:keepNext/>
              <w:jc w:val="center"/>
              <w:rPr>
                <w:sz w:val="16"/>
                <w:szCs w:val="16"/>
                <w:lang w:val="en-US"/>
              </w:rPr>
            </w:pPr>
            <w:ins w:id="197" w:author="Samsung" w:date="2014-10-08T17:14:00Z">
              <w:r w:rsidRPr="009E72F1">
                <w:rPr>
                  <w:sz w:val="16"/>
                  <w:szCs w:val="16"/>
                  <w:lang w:val="en-US"/>
                </w:rPr>
                <w:t>na</w:t>
              </w:r>
            </w:ins>
          </w:p>
        </w:tc>
        <w:tc>
          <w:tcPr>
            <w:tcW w:w="1234" w:type="dxa"/>
            <w:shd w:val="clear" w:color="auto" w:fill="auto"/>
          </w:tcPr>
          <w:p w:rsidR="00B04E9C" w:rsidRPr="009E72F1" w:rsidRDefault="00B04E9C" w:rsidP="00B04E9C">
            <w:pPr>
              <w:keepNext/>
              <w:jc w:val="center"/>
              <w:rPr>
                <w:sz w:val="16"/>
                <w:szCs w:val="16"/>
                <w:lang w:val="en-US"/>
              </w:rPr>
            </w:pPr>
            <w:ins w:id="198" w:author="Samsung" w:date="2014-10-08T17:14:00Z">
              <w:r w:rsidRPr="009E72F1">
                <w:rPr>
                  <w:sz w:val="16"/>
                  <w:szCs w:val="16"/>
                  <w:lang w:val="en-US"/>
                </w:rPr>
                <w:t>na</w:t>
              </w:r>
            </w:ins>
          </w:p>
        </w:tc>
        <w:tc>
          <w:tcPr>
            <w:tcW w:w="1235" w:type="dxa"/>
            <w:shd w:val="clear" w:color="auto" w:fill="auto"/>
          </w:tcPr>
          <w:p w:rsidR="00B04E9C" w:rsidRPr="009E72F1" w:rsidRDefault="00B04E9C" w:rsidP="00B04E9C">
            <w:pPr>
              <w:keepNext/>
              <w:jc w:val="center"/>
              <w:rPr>
                <w:sz w:val="16"/>
                <w:szCs w:val="16"/>
                <w:lang w:val="en-US"/>
              </w:rPr>
            </w:pPr>
            <w:ins w:id="199" w:author="Samsung" w:date="2014-10-08T17:14:00Z">
              <w:r w:rsidRPr="009E72F1">
                <w:rPr>
                  <w:sz w:val="16"/>
                  <w:szCs w:val="16"/>
                  <w:lang w:val="en-US"/>
                </w:rPr>
                <w:t>na</w:t>
              </w:r>
            </w:ins>
          </w:p>
        </w:tc>
      </w:tr>
    </w:tbl>
    <w:p w:rsidR="00D35EE4" w:rsidRDefault="00D35EE4" w:rsidP="00D35EE4">
      <w:pPr>
        <w:pStyle w:val="3D2"/>
        <w:numPr>
          <w:ilvl w:val="0"/>
          <w:numId w:val="0"/>
        </w:numPr>
        <w:rPr>
          <w:ins w:id="200" w:author="Samsung" w:date="2014-10-08T17:15:00Z"/>
          <w:rFonts w:hint="eastAsia"/>
          <w:b/>
          <w:lang w:val="en-US" w:eastAsia="ko-KR"/>
        </w:rPr>
      </w:pPr>
    </w:p>
    <w:p w:rsidR="004254A2" w:rsidRPr="009E72F1" w:rsidRDefault="004254A2" w:rsidP="004254A2">
      <w:pPr>
        <w:pStyle w:val="a4"/>
        <w:rPr>
          <w:ins w:id="201" w:author="Samsung" w:date="2014-10-08T17:15:00Z"/>
        </w:rPr>
      </w:pPr>
      <w:bookmarkStart w:id="202" w:name="_Ref381710224"/>
      <w:bookmarkStart w:id="203" w:name="_Toc395714740"/>
      <w:ins w:id="204" w:author="Samsung" w:date="2014-10-08T17:15:00Z">
        <w:r w:rsidRPr="009E72F1">
          <w:t>Table </w:t>
        </w:r>
        <w:r w:rsidRPr="009E72F1">
          <w:fldChar w:fldCharType="begin" w:fldLock="1"/>
        </w:r>
        <w:r w:rsidRPr="009E72F1">
          <w:instrText xml:space="preserve"> REF H \h </w:instrText>
        </w:r>
        <w:r w:rsidRPr="009E72F1">
          <w:fldChar w:fldCharType="separate"/>
        </w:r>
        <w:r w:rsidRPr="009E72F1">
          <w:rPr>
            <w:lang w:eastAsia="ko-KR"/>
          </w:rPr>
          <w:t>I</w:t>
        </w:r>
        <w:r w:rsidRPr="009E72F1">
          <w:fldChar w:fldCharType="end"/>
        </w:r>
        <w:r w:rsidRPr="009E72F1">
          <w:noBreakHyphen/>
        </w:r>
        <w:r w:rsidRPr="009E72F1">
          <w:fldChar w:fldCharType="begin" w:fldLock="1"/>
        </w:r>
        <w:r w:rsidRPr="009E72F1">
          <w:instrText xml:space="preserve"> SEQ Table \* ARABIC \s 1 </w:instrText>
        </w:r>
        <w:r w:rsidRPr="009E72F1">
          <w:fldChar w:fldCharType="separate"/>
        </w:r>
        <w:r>
          <w:rPr>
            <w:rFonts w:hint="eastAsia"/>
            <w:noProof/>
            <w:lang w:eastAsia="ko-KR"/>
          </w:rPr>
          <w:t>20</w:t>
        </w:r>
        <w:r w:rsidRPr="009E72F1">
          <w:fldChar w:fldCharType="end"/>
        </w:r>
        <w:bookmarkEnd w:id="202"/>
        <w:r w:rsidRPr="009E72F1">
          <w:t xml:space="preserve"> – Values of initValue for </w:t>
        </w:r>
        <w:r>
          <w:rPr>
            <w:rFonts w:hint="eastAsia"/>
            <w:lang w:eastAsia="ko-KR"/>
          </w:rPr>
          <w:t>disc</w:t>
        </w:r>
        <w:r w:rsidRPr="009E72F1">
          <w:t>_flag ctxIdx</w:t>
        </w:r>
        <w:bookmarkEnd w:id="203"/>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4254A2" w:rsidRPr="009E72F1" w:rsidTr="00696613">
        <w:trPr>
          <w:cantSplit/>
          <w:jc w:val="center"/>
          <w:ins w:id="205" w:author="Samsung" w:date="2014-10-08T17:15:00Z"/>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4254A2" w:rsidRPr="009E72F1" w:rsidRDefault="004254A2" w:rsidP="00696613">
            <w:pPr>
              <w:keepNext/>
              <w:keepLines/>
              <w:tabs>
                <w:tab w:val="left" w:pos="720"/>
              </w:tabs>
              <w:spacing w:before="100" w:after="100" w:line="190" w:lineRule="exact"/>
              <w:jc w:val="center"/>
              <w:rPr>
                <w:ins w:id="206" w:author="Samsung" w:date="2014-10-08T17:15:00Z"/>
                <w:rFonts w:eastAsia="Times New Roman"/>
                <w:b/>
                <w:kern w:val="2"/>
                <w:sz w:val="16"/>
                <w:szCs w:val="16"/>
                <w:lang w:val="en-US"/>
              </w:rPr>
            </w:pPr>
            <w:ins w:id="207" w:author="Samsung" w:date="2014-10-08T17:15:00Z">
              <w:r w:rsidRPr="009E72F1">
                <w:rPr>
                  <w:rFonts w:eastAsia="Times New Roman"/>
                  <w:b/>
                  <w:kern w:val="2"/>
                  <w:sz w:val="16"/>
                  <w:szCs w:val="16"/>
                  <w:lang w:val="en-US"/>
                </w:rPr>
                <w:t>Initialization variable</w:t>
              </w:r>
            </w:ins>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4254A2" w:rsidRPr="009E72F1" w:rsidRDefault="004254A2" w:rsidP="00696613">
            <w:pPr>
              <w:keepNext/>
              <w:keepLines/>
              <w:tabs>
                <w:tab w:val="left" w:pos="720"/>
              </w:tabs>
              <w:spacing w:before="100" w:after="100" w:line="190" w:lineRule="exact"/>
              <w:jc w:val="center"/>
              <w:rPr>
                <w:ins w:id="208" w:author="Samsung" w:date="2014-10-08T17:15:00Z"/>
                <w:rFonts w:eastAsia="PMingLiU"/>
                <w:b/>
                <w:kern w:val="2"/>
                <w:sz w:val="16"/>
                <w:szCs w:val="16"/>
                <w:lang w:val="en-US" w:eastAsia="zh-TW"/>
              </w:rPr>
            </w:pPr>
            <w:ins w:id="209" w:author="Samsung" w:date="2014-10-08T17:15:00Z">
              <w:r w:rsidRPr="009E72F1">
                <w:rPr>
                  <w:rFonts w:eastAsia="PMingLiU"/>
                  <w:b/>
                  <w:kern w:val="2"/>
                  <w:sz w:val="16"/>
                  <w:szCs w:val="16"/>
                  <w:lang w:val="en-US" w:eastAsia="zh-TW"/>
                </w:rPr>
                <w:t>ctxIdx of sdc_flag ctxIdx</w:t>
              </w:r>
            </w:ins>
          </w:p>
        </w:tc>
      </w:tr>
      <w:tr w:rsidR="004254A2" w:rsidRPr="009E72F1" w:rsidTr="00696613">
        <w:trPr>
          <w:cantSplit/>
          <w:jc w:val="center"/>
          <w:ins w:id="210" w:author="Samsung" w:date="2014-10-08T17:15:00Z"/>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4254A2" w:rsidRPr="009E72F1" w:rsidRDefault="004254A2" w:rsidP="00696613">
            <w:pPr>
              <w:keepNext/>
              <w:keepLines/>
              <w:tabs>
                <w:tab w:val="clear" w:pos="794"/>
                <w:tab w:val="clear" w:pos="1191"/>
                <w:tab w:val="clear" w:pos="1588"/>
                <w:tab w:val="clear" w:pos="1985"/>
              </w:tabs>
              <w:overflowPunct/>
              <w:autoSpaceDE/>
              <w:autoSpaceDN/>
              <w:adjustRightInd/>
              <w:spacing w:before="0"/>
              <w:jc w:val="left"/>
              <w:rPr>
                <w:ins w:id="211" w:author="Samsung" w:date="2014-10-08T17:15:00Z"/>
                <w:rFonts w:eastAsia="Times New Roman"/>
                <w:b/>
                <w:kern w:val="2"/>
                <w:sz w:val="16"/>
                <w:szCs w:val="16"/>
                <w:lang w:val="en-US"/>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4254A2" w:rsidRPr="009E72F1" w:rsidRDefault="004254A2" w:rsidP="00696613">
            <w:pPr>
              <w:keepNext/>
              <w:keepLines/>
              <w:tabs>
                <w:tab w:val="left" w:pos="720"/>
              </w:tabs>
              <w:spacing w:before="100" w:after="100" w:line="190" w:lineRule="exact"/>
              <w:jc w:val="center"/>
              <w:rPr>
                <w:ins w:id="212" w:author="Samsung" w:date="2014-10-08T17:15:00Z"/>
                <w:rFonts w:eastAsia="Times New Roman"/>
                <w:b/>
                <w:bCs/>
                <w:kern w:val="2"/>
                <w:sz w:val="16"/>
                <w:szCs w:val="16"/>
                <w:lang w:val="en-US"/>
              </w:rPr>
            </w:pPr>
            <w:ins w:id="213" w:author="Samsung" w:date="2014-10-08T17:15:00Z">
              <w:r w:rsidRPr="009E72F1">
                <w:rPr>
                  <w:rFonts w:eastAsia="Times New Roman"/>
                  <w:b/>
                  <w:bCs/>
                  <w:kern w:val="2"/>
                  <w:sz w:val="16"/>
                  <w:szCs w:val="16"/>
                  <w:lang w:val="en-US"/>
                </w:rPr>
                <w:t>0</w:t>
              </w:r>
            </w:ins>
          </w:p>
        </w:tc>
        <w:tc>
          <w:tcPr>
            <w:tcW w:w="615" w:type="dxa"/>
            <w:tcBorders>
              <w:top w:val="single" w:sz="4" w:space="0" w:color="auto"/>
              <w:left w:val="single" w:sz="4" w:space="0" w:color="auto"/>
              <w:bottom w:val="single" w:sz="4" w:space="0" w:color="auto"/>
              <w:right w:val="single" w:sz="4" w:space="0" w:color="auto"/>
            </w:tcBorders>
            <w:vAlign w:val="center"/>
            <w:hideMark/>
          </w:tcPr>
          <w:p w:rsidR="004254A2" w:rsidRPr="009E72F1" w:rsidRDefault="004254A2" w:rsidP="00696613">
            <w:pPr>
              <w:keepNext/>
              <w:keepLines/>
              <w:tabs>
                <w:tab w:val="left" w:pos="720"/>
              </w:tabs>
              <w:spacing w:before="100" w:after="100" w:line="190" w:lineRule="exact"/>
              <w:jc w:val="center"/>
              <w:rPr>
                <w:ins w:id="214" w:author="Samsung" w:date="2014-10-08T17:15:00Z"/>
                <w:rFonts w:eastAsia="Times New Roman"/>
                <w:b/>
                <w:bCs/>
                <w:kern w:val="2"/>
                <w:sz w:val="16"/>
                <w:szCs w:val="16"/>
                <w:lang w:val="en-US"/>
              </w:rPr>
            </w:pPr>
            <w:ins w:id="215" w:author="Samsung" w:date="2014-10-08T17:15:00Z">
              <w:r w:rsidRPr="009E72F1">
                <w:rPr>
                  <w:rFonts w:eastAsia="Times New Roman"/>
                  <w:b/>
                  <w:bCs/>
                  <w:kern w:val="2"/>
                  <w:sz w:val="16"/>
                  <w:szCs w:val="16"/>
                  <w:lang w:val="en-US"/>
                </w:rPr>
                <w:t>1</w:t>
              </w:r>
            </w:ins>
          </w:p>
        </w:tc>
        <w:tc>
          <w:tcPr>
            <w:tcW w:w="615" w:type="dxa"/>
            <w:tcBorders>
              <w:top w:val="single" w:sz="4" w:space="0" w:color="auto"/>
              <w:left w:val="single" w:sz="4" w:space="0" w:color="auto"/>
              <w:bottom w:val="single" w:sz="4" w:space="0" w:color="auto"/>
              <w:right w:val="single" w:sz="4" w:space="0" w:color="auto"/>
            </w:tcBorders>
            <w:vAlign w:val="center"/>
            <w:hideMark/>
          </w:tcPr>
          <w:p w:rsidR="004254A2" w:rsidRPr="009E72F1" w:rsidRDefault="004254A2" w:rsidP="00696613">
            <w:pPr>
              <w:keepNext/>
              <w:keepLines/>
              <w:tabs>
                <w:tab w:val="left" w:pos="720"/>
              </w:tabs>
              <w:spacing w:before="100" w:after="100" w:line="190" w:lineRule="exact"/>
              <w:jc w:val="center"/>
              <w:rPr>
                <w:ins w:id="216" w:author="Samsung" w:date="2014-10-08T17:15:00Z"/>
                <w:rFonts w:eastAsia="Times New Roman"/>
                <w:b/>
                <w:bCs/>
                <w:kern w:val="2"/>
                <w:sz w:val="16"/>
                <w:szCs w:val="16"/>
                <w:lang w:val="en-US"/>
              </w:rPr>
            </w:pPr>
            <w:ins w:id="217" w:author="Samsung" w:date="2014-10-08T17:15:00Z">
              <w:r w:rsidRPr="009E72F1">
                <w:rPr>
                  <w:rFonts w:eastAsia="Times New Roman"/>
                  <w:b/>
                  <w:bCs/>
                  <w:kern w:val="2"/>
                  <w:sz w:val="16"/>
                  <w:szCs w:val="16"/>
                  <w:lang w:val="en-US"/>
                </w:rPr>
                <w:t>2</w:t>
              </w:r>
            </w:ins>
          </w:p>
        </w:tc>
      </w:tr>
      <w:tr w:rsidR="004254A2" w:rsidRPr="009E72F1" w:rsidTr="00696613">
        <w:trPr>
          <w:cantSplit/>
          <w:jc w:val="center"/>
          <w:ins w:id="218" w:author="Samsung" w:date="2014-10-08T17:15:00Z"/>
        </w:trPr>
        <w:tc>
          <w:tcPr>
            <w:tcW w:w="1097" w:type="dxa"/>
            <w:tcBorders>
              <w:top w:val="single" w:sz="4" w:space="0" w:color="auto"/>
              <w:left w:val="single" w:sz="4" w:space="0" w:color="auto"/>
              <w:bottom w:val="single" w:sz="4" w:space="0" w:color="auto"/>
              <w:right w:val="single" w:sz="4" w:space="0" w:color="auto"/>
            </w:tcBorders>
            <w:hideMark/>
          </w:tcPr>
          <w:p w:rsidR="004254A2" w:rsidRPr="009E72F1" w:rsidRDefault="004254A2" w:rsidP="00696613">
            <w:pPr>
              <w:keepNext/>
              <w:keepLines/>
              <w:tabs>
                <w:tab w:val="left" w:pos="720"/>
              </w:tabs>
              <w:spacing w:before="100" w:after="100" w:line="190" w:lineRule="exact"/>
              <w:rPr>
                <w:ins w:id="219" w:author="Samsung" w:date="2014-10-08T17:15:00Z"/>
                <w:rFonts w:eastAsia="Times New Roman"/>
                <w:b/>
                <w:bCs/>
                <w:kern w:val="2"/>
                <w:sz w:val="16"/>
                <w:szCs w:val="16"/>
                <w:lang w:val="en-US"/>
              </w:rPr>
            </w:pPr>
            <w:ins w:id="220" w:author="Samsung" w:date="2014-10-08T17:15:00Z">
              <w:r w:rsidRPr="009E72F1">
                <w:rPr>
                  <w:rFonts w:eastAsia="Times New Roman"/>
                  <w:b/>
                  <w:bCs/>
                  <w:kern w:val="2"/>
                  <w:sz w:val="16"/>
                  <w:szCs w:val="16"/>
                  <w:lang w:val="en-US"/>
                </w:rPr>
                <w:t>initValue</w:t>
              </w:r>
            </w:ins>
          </w:p>
        </w:tc>
        <w:tc>
          <w:tcPr>
            <w:tcW w:w="615" w:type="dxa"/>
            <w:tcBorders>
              <w:top w:val="single" w:sz="4" w:space="0" w:color="auto"/>
              <w:left w:val="single" w:sz="4" w:space="0" w:color="auto"/>
              <w:bottom w:val="single" w:sz="4" w:space="0" w:color="auto"/>
              <w:right w:val="single" w:sz="4" w:space="0" w:color="auto"/>
            </w:tcBorders>
            <w:vAlign w:val="center"/>
            <w:hideMark/>
          </w:tcPr>
          <w:p w:rsidR="004254A2" w:rsidRPr="009E72F1" w:rsidRDefault="004254A2" w:rsidP="00696613">
            <w:pPr>
              <w:keepNext/>
              <w:keepLines/>
              <w:tabs>
                <w:tab w:val="left" w:pos="720"/>
              </w:tabs>
              <w:spacing w:before="100" w:after="100" w:line="190" w:lineRule="exact"/>
              <w:jc w:val="center"/>
              <w:rPr>
                <w:ins w:id="221" w:author="Samsung" w:date="2014-10-08T17:15:00Z"/>
                <w:rFonts w:eastAsia="PMingLiU"/>
                <w:kern w:val="2"/>
                <w:sz w:val="16"/>
                <w:szCs w:val="16"/>
                <w:lang w:val="en-US" w:eastAsia="zh-TW"/>
              </w:rPr>
            </w:pPr>
            <w:ins w:id="222" w:author="Samsung" w:date="2014-10-08T17:15:00Z">
              <w:r w:rsidRPr="009E72F1">
                <w:rPr>
                  <w:rFonts w:eastAsia="PMingLiU"/>
                  <w:kern w:val="2"/>
                  <w:sz w:val="16"/>
                  <w:szCs w:val="16"/>
                  <w:lang w:val="en-US" w:eastAsia="zh-TW"/>
                </w:rPr>
                <w:t>154</w:t>
              </w:r>
            </w:ins>
          </w:p>
        </w:tc>
        <w:tc>
          <w:tcPr>
            <w:tcW w:w="615" w:type="dxa"/>
            <w:tcBorders>
              <w:top w:val="single" w:sz="4" w:space="0" w:color="auto"/>
              <w:left w:val="single" w:sz="4" w:space="0" w:color="auto"/>
              <w:bottom w:val="single" w:sz="4" w:space="0" w:color="auto"/>
              <w:right w:val="single" w:sz="4" w:space="0" w:color="auto"/>
            </w:tcBorders>
            <w:vAlign w:val="center"/>
            <w:hideMark/>
          </w:tcPr>
          <w:p w:rsidR="004254A2" w:rsidRPr="009E72F1" w:rsidRDefault="004254A2" w:rsidP="00696613">
            <w:pPr>
              <w:keepNext/>
              <w:keepLines/>
              <w:tabs>
                <w:tab w:val="left" w:pos="720"/>
              </w:tabs>
              <w:spacing w:before="100" w:after="100" w:line="190" w:lineRule="exact"/>
              <w:jc w:val="center"/>
              <w:rPr>
                <w:ins w:id="223" w:author="Samsung" w:date="2014-10-08T17:15:00Z"/>
                <w:rFonts w:eastAsia="PMingLiU"/>
                <w:kern w:val="2"/>
                <w:sz w:val="16"/>
                <w:szCs w:val="16"/>
                <w:lang w:val="en-US" w:eastAsia="zh-TW"/>
              </w:rPr>
            </w:pPr>
            <w:ins w:id="224" w:author="Samsung" w:date="2014-10-08T17:15:00Z">
              <w:r w:rsidRPr="009E72F1">
                <w:rPr>
                  <w:rFonts w:eastAsia="PMingLiU"/>
                  <w:kern w:val="2"/>
                  <w:sz w:val="16"/>
                  <w:szCs w:val="16"/>
                  <w:lang w:val="en-US" w:eastAsia="zh-TW"/>
                </w:rPr>
                <w:t>154</w:t>
              </w:r>
            </w:ins>
          </w:p>
        </w:tc>
        <w:tc>
          <w:tcPr>
            <w:tcW w:w="615" w:type="dxa"/>
            <w:tcBorders>
              <w:top w:val="single" w:sz="4" w:space="0" w:color="auto"/>
              <w:left w:val="single" w:sz="4" w:space="0" w:color="auto"/>
              <w:bottom w:val="single" w:sz="4" w:space="0" w:color="auto"/>
              <w:right w:val="single" w:sz="4" w:space="0" w:color="auto"/>
            </w:tcBorders>
            <w:vAlign w:val="center"/>
            <w:hideMark/>
          </w:tcPr>
          <w:p w:rsidR="004254A2" w:rsidRPr="009E72F1" w:rsidRDefault="004254A2" w:rsidP="00696613">
            <w:pPr>
              <w:keepNext/>
              <w:keepLines/>
              <w:tabs>
                <w:tab w:val="left" w:pos="720"/>
              </w:tabs>
              <w:spacing w:before="100" w:after="100" w:line="190" w:lineRule="exact"/>
              <w:jc w:val="center"/>
              <w:rPr>
                <w:ins w:id="225" w:author="Samsung" w:date="2014-10-08T17:15:00Z"/>
                <w:rFonts w:eastAsia="PMingLiU"/>
                <w:b/>
                <w:kern w:val="2"/>
                <w:sz w:val="16"/>
                <w:szCs w:val="16"/>
                <w:lang w:val="en-US" w:eastAsia="zh-TW"/>
              </w:rPr>
            </w:pPr>
            <w:ins w:id="226" w:author="Samsung" w:date="2014-10-08T17:15:00Z">
              <w:r w:rsidRPr="009E72F1">
                <w:rPr>
                  <w:rFonts w:eastAsia="PMingLiU"/>
                  <w:kern w:val="2"/>
                  <w:sz w:val="16"/>
                  <w:szCs w:val="16"/>
                  <w:lang w:val="en-US" w:eastAsia="zh-TW"/>
                </w:rPr>
                <w:t>154</w:t>
              </w:r>
            </w:ins>
          </w:p>
        </w:tc>
      </w:tr>
    </w:tbl>
    <w:p w:rsidR="004254A2" w:rsidRDefault="004254A2" w:rsidP="00D35EE4">
      <w:pPr>
        <w:pStyle w:val="3D2"/>
        <w:numPr>
          <w:ilvl w:val="0"/>
          <w:numId w:val="0"/>
        </w:numPr>
        <w:rPr>
          <w:ins w:id="227" w:author="Samsung" w:date="2014-10-08T17:15:00Z"/>
          <w:rFonts w:hint="eastAsia"/>
          <w:b/>
          <w:lang w:val="en-US" w:eastAsia="ko-KR"/>
        </w:rPr>
      </w:pPr>
    </w:p>
    <w:p w:rsidR="004254A2" w:rsidRPr="009E72F1" w:rsidRDefault="004254A2" w:rsidP="004254A2">
      <w:pPr>
        <w:pStyle w:val="a4"/>
        <w:rPr>
          <w:ins w:id="228" w:author="Samsung" w:date="2014-10-08T17:15:00Z"/>
        </w:rPr>
      </w:pPr>
      <w:ins w:id="229" w:author="Samsung" w:date="2014-10-08T17:15:00Z">
        <w:r w:rsidRPr="009E72F1">
          <w:t>Table </w:t>
        </w:r>
        <w:r w:rsidRPr="009E72F1">
          <w:fldChar w:fldCharType="begin" w:fldLock="1"/>
        </w:r>
        <w:r w:rsidRPr="009E72F1">
          <w:instrText xml:space="preserve"> REF H \h </w:instrText>
        </w:r>
        <w:r w:rsidRPr="009E72F1">
          <w:fldChar w:fldCharType="separate"/>
        </w:r>
        <w:r w:rsidRPr="009E72F1">
          <w:rPr>
            <w:lang w:eastAsia="ko-KR"/>
          </w:rPr>
          <w:t>I</w:t>
        </w:r>
        <w:r w:rsidRPr="009E72F1">
          <w:fldChar w:fldCharType="end"/>
        </w:r>
        <w:r w:rsidRPr="009E72F1">
          <w:noBreakHyphen/>
        </w:r>
        <w:r w:rsidRPr="009E72F1">
          <w:fldChar w:fldCharType="begin" w:fldLock="1"/>
        </w:r>
        <w:r w:rsidRPr="009E72F1">
          <w:instrText xml:space="preserve"> SEQ Table \* ARABIC \s 1 </w:instrText>
        </w:r>
        <w:r w:rsidRPr="009E72F1">
          <w:fldChar w:fldCharType="separate"/>
        </w:r>
        <w:r>
          <w:rPr>
            <w:rFonts w:hint="eastAsia"/>
            <w:noProof/>
            <w:lang w:eastAsia="ko-KR"/>
          </w:rPr>
          <w:t>21</w:t>
        </w:r>
        <w:r w:rsidRPr="009E72F1">
          <w:fldChar w:fldCharType="end"/>
        </w:r>
        <w:r w:rsidRPr="009E72F1">
          <w:t xml:space="preserve"> – Values of initValue for </w:t>
        </w:r>
        <w:r>
          <w:rPr>
            <w:rFonts w:hint="eastAsia"/>
            <w:lang w:eastAsia="ko-KR"/>
          </w:rPr>
          <w:t>disc_type</w:t>
        </w:r>
        <w:r w:rsidRPr="009E72F1">
          <w:t>_flag ctxIdx</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4254A2" w:rsidRPr="009E72F1" w:rsidTr="00696613">
        <w:trPr>
          <w:cantSplit/>
          <w:jc w:val="center"/>
          <w:ins w:id="230" w:author="Samsung" w:date="2014-10-08T17:15:00Z"/>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4254A2" w:rsidRPr="009E72F1" w:rsidRDefault="004254A2" w:rsidP="00696613">
            <w:pPr>
              <w:keepNext/>
              <w:keepLines/>
              <w:tabs>
                <w:tab w:val="left" w:pos="720"/>
              </w:tabs>
              <w:spacing w:before="100" w:after="100" w:line="190" w:lineRule="exact"/>
              <w:jc w:val="center"/>
              <w:rPr>
                <w:ins w:id="231" w:author="Samsung" w:date="2014-10-08T17:15:00Z"/>
                <w:rFonts w:eastAsia="Times New Roman"/>
                <w:b/>
                <w:kern w:val="2"/>
                <w:sz w:val="16"/>
                <w:szCs w:val="16"/>
                <w:lang w:val="en-US"/>
              </w:rPr>
            </w:pPr>
            <w:ins w:id="232" w:author="Samsung" w:date="2014-10-08T17:15:00Z">
              <w:r w:rsidRPr="009E72F1">
                <w:rPr>
                  <w:rFonts w:eastAsia="Times New Roman"/>
                  <w:b/>
                  <w:kern w:val="2"/>
                  <w:sz w:val="16"/>
                  <w:szCs w:val="16"/>
                  <w:lang w:val="en-US"/>
                </w:rPr>
                <w:t>Initialization variable</w:t>
              </w:r>
            </w:ins>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4254A2" w:rsidRPr="009E72F1" w:rsidRDefault="004254A2" w:rsidP="00696613">
            <w:pPr>
              <w:keepNext/>
              <w:keepLines/>
              <w:tabs>
                <w:tab w:val="left" w:pos="720"/>
              </w:tabs>
              <w:spacing w:before="100" w:after="100" w:line="190" w:lineRule="exact"/>
              <w:jc w:val="center"/>
              <w:rPr>
                <w:ins w:id="233" w:author="Samsung" w:date="2014-10-08T17:15:00Z"/>
                <w:rFonts w:eastAsia="PMingLiU"/>
                <w:b/>
                <w:kern w:val="2"/>
                <w:sz w:val="16"/>
                <w:szCs w:val="16"/>
                <w:lang w:val="en-US" w:eastAsia="zh-TW"/>
              </w:rPr>
            </w:pPr>
            <w:ins w:id="234" w:author="Samsung" w:date="2014-10-08T17:15:00Z">
              <w:r w:rsidRPr="009E72F1">
                <w:rPr>
                  <w:rFonts w:eastAsia="PMingLiU"/>
                  <w:b/>
                  <w:kern w:val="2"/>
                  <w:sz w:val="16"/>
                  <w:szCs w:val="16"/>
                  <w:lang w:val="en-US" w:eastAsia="zh-TW"/>
                </w:rPr>
                <w:t>ctxIdx of sdc_flag ctxIdx</w:t>
              </w:r>
            </w:ins>
          </w:p>
        </w:tc>
      </w:tr>
      <w:tr w:rsidR="004254A2" w:rsidRPr="009E72F1" w:rsidTr="00696613">
        <w:trPr>
          <w:cantSplit/>
          <w:jc w:val="center"/>
          <w:ins w:id="235" w:author="Samsung" w:date="2014-10-08T17:15:00Z"/>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4254A2" w:rsidRPr="009E72F1" w:rsidRDefault="004254A2" w:rsidP="00696613">
            <w:pPr>
              <w:keepNext/>
              <w:keepLines/>
              <w:tabs>
                <w:tab w:val="clear" w:pos="794"/>
                <w:tab w:val="clear" w:pos="1191"/>
                <w:tab w:val="clear" w:pos="1588"/>
                <w:tab w:val="clear" w:pos="1985"/>
              </w:tabs>
              <w:overflowPunct/>
              <w:autoSpaceDE/>
              <w:autoSpaceDN/>
              <w:adjustRightInd/>
              <w:spacing w:before="0"/>
              <w:jc w:val="left"/>
              <w:rPr>
                <w:ins w:id="236" w:author="Samsung" w:date="2014-10-08T17:15:00Z"/>
                <w:rFonts w:eastAsia="Times New Roman"/>
                <w:b/>
                <w:kern w:val="2"/>
                <w:sz w:val="16"/>
                <w:szCs w:val="16"/>
                <w:lang w:val="en-US"/>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4254A2" w:rsidRPr="009E72F1" w:rsidRDefault="004254A2" w:rsidP="00696613">
            <w:pPr>
              <w:keepNext/>
              <w:keepLines/>
              <w:tabs>
                <w:tab w:val="left" w:pos="720"/>
              </w:tabs>
              <w:spacing w:before="100" w:after="100" w:line="190" w:lineRule="exact"/>
              <w:jc w:val="center"/>
              <w:rPr>
                <w:ins w:id="237" w:author="Samsung" w:date="2014-10-08T17:15:00Z"/>
                <w:rFonts w:eastAsia="Times New Roman"/>
                <w:b/>
                <w:bCs/>
                <w:kern w:val="2"/>
                <w:sz w:val="16"/>
                <w:szCs w:val="16"/>
                <w:lang w:val="en-US"/>
              </w:rPr>
            </w:pPr>
            <w:ins w:id="238" w:author="Samsung" w:date="2014-10-08T17:15:00Z">
              <w:r w:rsidRPr="009E72F1">
                <w:rPr>
                  <w:rFonts w:eastAsia="Times New Roman"/>
                  <w:b/>
                  <w:bCs/>
                  <w:kern w:val="2"/>
                  <w:sz w:val="16"/>
                  <w:szCs w:val="16"/>
                  <w:lang w:val="en-US"/>
                </w:rPr>
                <w:t>0</w:t>
              </w:r>
            </w:ins>
          </w:p>
        </w:tc>
        <w:tc>
          <w:tcPr>
            <w:tcW w:w="615" w:type="dxa"/>
            <w:tcBorders>
              <w:top w:val="single" w:sz="4" w:space="0" w:color="auto"/>
              <w:left w:val="single" w:sz="4" w:space="0" w:color="auto"/>
              <w:bottom w:val="single" w:sz="4" w:space="0" w:color="auto"/>
              <w:right w:val="single" w:sz="4" w:space="0" w:color="auto"/>
            </w:tcBorders>
            <w:vAlign w:val="center"/>
            <w:hideMark/>
          </w:tcPr>
          <w:p w:rsidR="004254A2" w:rsidRPr="009E72F1" w:rsidRDefault="004254A2" w:rsidP="00696613">
            <w:pPr>
              <w:keepNext/>
              <w:keepLines/>
              <w:tabs>
                <w:tab w:val="left" w:pos="720"/>
              </w:tabs>
              <w:spacing w:before="100" w:after="100" w:line="190" w:lineRule="exact"/>
              <w:jc w:val="center"/>
              <w:rPr>
                <w:ins w:id="239" w:author="Samsung" w:date="2014-10-08T17:15:00Z"/>
                <w:rFonts w:eastAsia="Times New Roman"/>
                <w:b/>
                <w:bCs/>
                <w:kern w:val="2"/>
                <w:sz w:val="16"/>
                <w:szCs w:val="16"/>
                <w:lang w:val="en-US"/>
              </w:rPr>
            </w:pPr>
            <w:ins w:id="240" w:author="Samsung" w:date="2014-10-08T17:15:00Z">
              <w:r w:rsidRPr="009E72F1">
                <w:rPr>
                  <w:rFonts w:eastAsia="Times New Roman"/>
                  <w:b/>
                  <w:bCs/>
                  <w:kern w:val="2"/>
                  <w:sz w:val="16"/>
                  <w:szCs w:val="16"/>
                  <w:lang w:val="en-US"/>
                </w:rPr>
                <w:t>1</w:t>
              </w:r>
            </w:ins>
          </w:p>
        </w:tc>
        <w:tc>
          <w:tcPr>
            <w:tcW w:w="615" w:type="dxa"/>
            <w:tcBorders>
              <w:top w:val="single" w:sz="4" w:space="0" w:color="auto"/>
              <w:left w:val="single" w:sz="4" w:space="0" w:color="auto"/>
              <w:bottom w:val="single" w:sz="4" w:space="0" w:color="auto"/>
              <w:right w:val="single" w:sz="4" w:space="0" w:color="auto"/>
            </w:tcBorders>
            <w:vAlign w:val="center"/>
            <w:hideMark/>
          </w:tcPr>
          <w:p w:rsidR="004254A2" w:rsidRPr="009E72F1" w:rsidRDefault="004254A2" w:rsidP="00696613">
            <w:pPr>
              <w:keepNext/>
              <w:keepLines/>
              <w:tabs>
                <w:tab w:val="left" w:pos="720"/>
              </w:tabs>
              <w:spacing w:before="100" w:after="100" w:line="190" w:lineRule="exact"/>
              <w:jc w:val="center"/>
              <w:rPr>
                <w:ins w:id="241" w:author="Samsung" w:date="2014-10-08T17:15:00Z"/>
                <w:rFonts w:eastAsia="Times New Roman"/>
                <w:b/>
                <w:bCs/>
                <w:kern w:val="2"/>
                <w:sz w:val="16"/>
                <w:szCs w:val="16"/>
                <w:lang w:val="en-US"/>
              </w:rPr>
            </w:pPr>
            <w:ins w:id="242" w:author="Samsung" w:date="2014-10-08T17:15:00Z">
              <w:r w:rsidRPr="009E72F1">
                <w:rPr>
                  <w:rFonts w:eastAsia="Times New Roman"/>
                  <w:b/>
                  <w:bCs/>
                  <w:kern w:val="2"/>
                  <w:sz w:val="16"/>
                  <w:szCs w:val="16"/>
                  <w:lang w:val="en-US"/>
                </w:rPr>
                <w:t>2</w:t>
              </w:r>
            </w:ins>
          </w:p>
        </w:tc>
      </w:tr>
      <w:tr w:rsidR="004254A2" w:rsidRPr="009E72F1" w:rsidTr="00696613">
        <w:trPr>
          <w:cantSplit/>
          <w:jc w:val="center"/>
          <w:ins w:id="243" w:author="Samsung" w:date="2014-10-08T17:15:00Z"/>
        </w:trPr>
        <w:tc>
          <w:tcPr>
            <w:tcW w:w="1097" w:type="dxa"/>
            <w:tcBorders>
              <w:top w:val="single" w:sz="4" w:space="0" w:color="auto"/>
              <w:left w:val="single" w:sz="4" w:space="0" w:color="auto"/>
              <w:bottom w:val="single" w:sz="4" w:space="0" w:color="auto"/>
              <w:right w:val="single" w:sz="4" w:space="0" w:color="auto"/>
            </w:tcBorders>
            <w:hideMark/>
          </w:tcPr>
          <w:p w:rsidR="004254A2" w:rsidRPr="009E72F1" w:rsidRDefault="004254A2" w:rsidP="00696613">
            <w:pPr>
              <w:keepNext/>
              <w:keepLines/>
              <w:tabs>
                <w:tab w:val="left" w:pos="720"/>
              </w:tabs>
              <w:spacing w:before="100" w:after="100" w:line="190" w:lineRule="exact"/>
              <w:rPr>
                <w:ins w:id="244" w:author="Samsung" w:date="2014-10-08T17:15:00Z"/>
                <w:rFonts w:eastAsia="Times New Roman"/>
                <w:b/>
                <w:bCs/>
                <w:kern w:val="2"/>
                <w:sz w:val="16"/>
                <w:szCs w:val="16"/>
                <w:lang w:val="en-US"/>
              </w:rPr>
            </w:pPr>
            <w:ins w:id="245" w:author="Samsung" w:date="2014-10-08T17:15:00Z">
              <w:r w:rsidRPr="009E72F1">
                <w:rPr>
                  <w:rFonts w:eastAsia="Times New Roman"/>
                  <w:b/>
                  <w:bCs/>
                  <w:kern w:val="2"/>
                  <w:sz w:val="16"/>
                  <w:szCs w:val="16"/>
                  <w:lang w:val="en-US"/>
                </w:rPr>
                <w:t>initValue</w:t>
              </w:r>
            </w:ins>
          </w:p>
        </w:tc>
        <w:tc>
          <w:tcPr>
            <w:tcW w:w="615" w:type="dxa"/>
            <w:tcBorders>
              <w:top w:val="single" w:sz="4" w:space="0" w:color="auto"/>
              <w:left w:val="single" w:sz="4" w:space="0" w:color="auto"/>
              <w:bottom w:val="single" w:sz="4" w:space="0" w:color="auto"/>
              <w:right w:val="single" w:sz="4" w:space="0" w:color="auto"/>
            </w:tcBorders>
            <w:vAlign w:val="center"/>
            <w:hideMark/>
          </w:tcPr>
          <w:p w:rsidR="004254A2" w:rsidRPr="004254A2" w:rsidRDefault="004254A2" w:rsidP="00696613">
            <w:pPr>
              <w:keepNext/>
              <w:keepLines/>
              <w:tabs>
                <w:tab w:val="left" w:pos="720"/>
              </w:tabs>
              <w:spacing w:before="100" w:after="100" w:line="190" w:lineRule="exact"/>
              <w:jc w:val="center"/>
              <w:rPr>
                <w:ins w:id="246" w:author="Samsung" w:date="2014-10-08T17:15:00Z"/>
                <w:rFonts w:eastAsiaTheme="minorEastAsia" w:hint="eastAsia"/>
                <w:kern w:val="2"/>
                <w:sz w:val="16"/>
                <w:szCs w:val="16"/>
                <w:lang w:val="en-US" w:eastAsia="ko-KR"/>
              </w:rPr>
            </w:pPr>
            <w:ins w:id="247" w:author="Samsung" w:date="2014-10-08T17:15:00Z">
              <w:r>
                <w:rPr>
                  <w:rFonts w:eastAsiaTheme="minorEastAsia" w:hint="eastAsia"/>
                  <w:kern w:val="2"/>
                  <w:sz w:val="16"/>
                  <w:szCs w:val="16"/>
                  <w:lang w:val="en-US" w:eastAsia="ko-KR"/>
                </w:rPr>
                <w:t>137</w:t>
              </w:r>
            </w:ins>
          </w:p>
        </w:tc>
        <w:tc>
          <w:tcPr>
            <w:tcW w:w="615" w:type="dxa"/>
            <w:tcBorders>
              <w:top w:val="single" w:sz="4" w:space="0" w:color="auto"/>
              <w:left w:val="single" w:sz="4" w:space="0" w:color="auto"/>
              <w:bottom w:val="single" w:sz="4" w:space="0" w:color="auto"/>
              <w:right w:val="single" w:sz="4" w:space="0" w:color="auto"/>
            </w:tcBorders>
            <w:vAlign w:val="center"/>
            <w:hideMark/>
          </w:tcPr>
          <w:p w:rsidR="004254A2" w:rsidRPr="009E72F1" w:rsidRDefault="004254A2" w:rsidP="00696613">
            <w:pPr>
              <w:keepNext/>
              <w:keepLines/>
              <w:tabs>
                <w:tab w:val="left" w:pos="720"/>
              </w:tabs>
              <w:spacing w:before="100" w:after="100" w:line="190" w:lineRule="exact"/>
              <w:jc w:val="center"/>
              <w:rPr>
                <w:ins w:id="248" w:author="Samsung" w:date="2014-10-08T17:15:00Z"/>
                <w:rFonts w:eastAsia="PMingLiU"/>
                <w:kern w:val="2"/>
                <w:sz w:val="16"/>
                <w:szCs w:val="16"/>
                <w:lang w:val="en-US" w:eastAsia="zh-TW"/>
              </w:rPr>
            </w:pPr>
            <w:ins w:id="249" w:author="Samsung" w:date="2014-10-08T17:15:00Z">
              <w:r>
                <w:rPr>
                  <w:rFonts w:eastAsiaTheme="minorEastAsia" w:hint="eastAsia"/>
                  <w:kern w:val="2"/>
                  <w:sz w:val="16"/>
                  <w:szCs w:val="16"/>
                  <w:lang w:val="en-US" w:eastAsia="ko-KR"/>
                </w:rPr>
                <w:t>137</w:t>
              </w:r>
            </w:ins>
          </w:p>
        </w:tc>
        <w:tc>
          <w:tcPr>
            <w:tcW w:w="615" w:type="dxa"/>
            <w:tcBorders>
              <w:top w:val="single" w:sz="4" w:space="0" w:color="auto"/>
              <w:left w:val="single" w:sz="4" w:space="0" w:color="auto"/>
              <w:bottom w:val="single" w:sz="4" w:space="0" w:color="auto"/>
              <w:right w:val="single" w:sz="4" w:space="0" w:color="auto"/>
            </w:tcBorders>
            <w:vAlign w:val="center"/>
            <w:hideMark/>
          </w:tcPr>
          <w:p w:rsidR="004254A2" w:rsidRPr="009E72F1" w:rsidRDefault="004254A2" w:rsidP="00696613">
            <w:pPr>
              <w:keepNext/>
              <w:keepLines/>
              <w:tabs>
                <w:tab w:val="left" w:pos="720"/>
              </w:tabs>
              <w:spacing w:before="100" w:after="100" w:line="190" w:lineRule="exact"/>
              <w:jc w:val="center"/>
              <w:rPr>
                <w:ins w:id="250" w:author="Samsung" w:date="2014-10-08T17:15:00Z"/>
                <w:rFonts w:eastAsia="PMingLiU"/>
                <w:b/>
                <w:kern w:val="2"/>
                <w:sz w:val="16"/>
                <w:szCs w:val="16"/>
                <w:lang w:val="en-US" w:eastAsia="zh-TW"/>
              </w:rPr>
            </w:pPr>
            <w:ins w:id="251" w:author="Samsung" w:date="2014-10-08T17:15:00Z">
              <w:r>
                <w:rPr>
                  <w:rFonts w:eastAsiaTheme="minorEastAsia" w:hint="eastAsia"/>
                  <w:kern w:val="2"/>
                  <w:sz w:val="16"/>
                  <w:szCs w:val="16"/>
                  <w:lang w:val="en-US" w:eastAsia="ko-KR"/>
                </w:rPr>
                <w:t>137</w:t>
              </w:r>
            </w:ins>
          </w:p>
        </w:tc>
      </w:tr>
    </w:tbl>
    <w:p w:rsidR="004254A2" w:rsidRDefault="004254A2" w:rsidP="00D35EE4">
      <w:pPr>
        <w:pStyle w:val="3D2"/>
        <w:numPr>
          <w:ilvl w:val="0"/>
          <w:numId w:val="0"/>
        </w:numPr>
        <w:rPr>
          <w:rFonts w:hint="eastAsia"/>
          <w:b/>
          <w:lang w:val="en-US" w:eastAsia="ko-KR"/>
        </w:rPr>
      </w:pPr>
    </w:p>
    <w:p w:rsidR="0049719E" w:rsidRPr="00577D63" w:rsidRDefault="0049719E" w:rsidP="0049719E">
      <w:pPr>
        <w:pStyle w:val="1"/>
        <w:rPr>
          <w:lang w:val="en-CA"/>
        </w:rPr>
      </w:pPr>
      <w:r>
        <w:rPr>
          <w:lang w:val="en-CA"/>
        </w:rPr>
        <w:t xml:space="preserve">Patent </w:t>
      </w:r>
      <w:r>
        <w:rPr>
          <w:rFonts w:hint="eastAsia"/>
          <w:lang w:val="en-CA" w:eastAsia="ko-KR"/>
        </w:rPr>
        <w:t>R</w:t>
      </w:r>
      <w:r w:rsidRPr="005B217D">
        <w:rPr>
          <w:lang w:val="en-CA"/>
        </w:rPr>
        <w:t xml:space="preserve">ights </w:t>
      </w:r>
      <w:r>
        <w:rPr>
          <w:rFonts w:hint="eastAsia"/>
          <w:lang w:val="en-CA" w:eastAsia="ko-KR"/>
        </w:rPr>
        <w:t>D</w:t>
      </w:r>
      <w:r w:rsidRPr="00577D63">
        <w:rPr>
          <w:lang w:val="en-CA"/>
        </w:rPr>
        <w:t>eclaration(s)</w:t>
      </w:r>
    </w:p>
    <w:p w:rsidR="0049719E" w:rsidRPr="00964538" w:rsidRDefault="0049719E" w:rsidP="0049719E">
      <w:r w:rsidRPr="00964538">
        <w:rPr>
          <w:b/>
          <w:sz w:val="22"/>
        </w:rPr>
        <w:t>Samsung Electronics Co. Ltd. 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49719E" w:rsidRPr="0049719E" w:rsidRDefault="0049719E" w:rsidP="00D35EE4">
      <w:pPr>
        <w:pStyle w:val="3D2"/>
        <w:numPr>
          <w:ilvl w:val="0"/>
          <w:numId w:val="0"/>
        </w:numPr>
        <w:rPr>
          <w:b/>
          <w:lang w:eastAsia="ko-KR"/>
        </w:rPr>
      </w:pPr>
    </w:p>
    <w:sectPr w:rsidR="0049719E" w:rsidRPr="0049719E" w:rsidSect="00064C9C">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D57" w:rsidRDefault="008A5D57" w:rsidP="00E971F4">
      <w:pPr>
        <w:spacing w:before="0"/>
      </w:pPr>
      <w:r>
        <w:separator/>
      </w:r>
    </w:p>
  </w:endnote>
  <w:endnote w:type="continuationSeparator" w:id="0">
    <w:p w:rsidR="008A5D57" w:rsidRDefault="008A5D57" w:rsidP="00E971F4">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D57" w:rsidRDefault="008A5D57" w:rsidP="00E971F4">
      <w:pPr>
        <w:spacing w:before="0"/>
      </w:pPr>
      <w:r>
        <w:separator/>
      </w:r>
    </w:p>
  </w:footnote>
  <w:footnote w:type="continuationSeparator" w:id="0">
    <w:p w:rsidR="008A5D57" w:rsidRDefault="008A5D57" w:rsidP="00E971F4">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1">
    <w:nsid w:val="27E7005E"/>
    <w:multiLevelType w:val="multilevel"/>
    <w:tmpl w:val="FA1832A2"/>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4"/>
      </w:rPr>
    </w:lvl>
    <w:lvl w:ilvl="2">
      <w:start w:val="1"/>
      <w:numFmt w:val="decimal"/>
      <w:pStyle w:val="3H1"/>
      <w:lvlText w:val="%1.%2.%3"/>
      <w:lvlJc w:val="left"/>
      <w:pPr>
        <w:tabs>
          <w:tab w:val="num" w:pos="794"/>
        </w:tabs>
        <w:ind w:left="0" w:firstLine="0"/>
      </w:pPr>
      <w:rPr>
        <w:rFonts w:ascii="Times New Roman Bold" w:hAnsi="Times New Roman Bold" w:hint="default"/>
        <w:b/>
        <w:i w:val="0"/>
        <w:sz w:val="22"/>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2">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3">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4">
    <w:nsid w:val="39FD582C"/>
    <w:multiLevelType w:val="multilevel"/>
    <w:tmpl w:val="3A82E334"/>
    <w:numStyleLink w:val="3DEquation"/>
  </w:abstractNum>
  <w:abstractNum w:abstractNumId="5">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6">
    <w:nsid w:val="5E860EA7"/>
    <w:multiLevelType w:val="multilevel"/>
    <w:tmpl w:val="EE04B4FE"/>
    <w:numStyleLink w:val="3DNumbering"/>
  </w:abstractNum>
  <w:num w:numId="1">
    <w:abstractNumId w:val="1"/>
  </w:num>
  <w:num w:numId="2">
    <w:abstractNumId w:val="5"/>
  </w:num>
  <w:num w:numId="3">
    <w:abstractNumId w:val="3"/>
  </w:num>
  <w:num w:numId="4">
    <w:abstractNumId w:val="4"/>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5">
    <w:abstractNumId w:val="2"/>
  </w:num>
  <w:num w:numId="6">
    <w:abstractNumId w:val="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7">
    <w:abstractNumId w:val="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800"/>
  <w:displayHorizontalDrawingGridEvery w:val="0"/>
  <w:displayVerticalDrawingGridEvery w:val="2"/>
  <w:noPunctuationKerning/>
  <w:characterSpacingControl w:val="doNotCompress"/>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52C3"/>
    <w:rsid w:val="00064C9C"/>
    <w:rsid w:val="000E3DE0"/>
    <w:rsid w:val="001852C3"/>
    <w:rsid w:val="003325AC"/>
    <w:rsid w:val="004254A2"/>
    <w:rsid w:val="0049719E"/>
    <w:rsid w:val="00627B26"/>
    <w:rsid w:val="008A5D57"/>
    <w:rsid w:val="008B40C2"/>
    <w:rsid w:val="009E72EA"/>
    <w:rsid w:val="00B04E9C"/>
    <w:rsid w:val="00CB2A8D"/>
    <w:rsid w:val="00D35EE4"/>
    <w:rsid w:val="00D835C1"/>
    <w:rsid w:val="00E8195E"/>
    <w:rsid w:val="00E971F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before="13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2C3"/>
    <w:pPr>
      <w:tabs>
        <w:tab w:val="left" w:pos="794"/>
        <w:tab w:val="left" w:pos="1191"/>
        <w:tab w:val="left" w:pos="1588"/>
        <w:tab w:val="left" w:pos="1985"/>
      </w:tabs>
      <w:overflowPunct w:val="0"/>
      <w:autoSpaceDE w:val="0"/>
      <w:autoSpaceDN w:val="0"/>
      <w:adjustRightInd w:val="0"/>
      <w:textAlignment w:val="baseline"/>
    </w:pPr>
    <w:rPr>
      <w:rFonts w:ascii="Times New Roman" w:eastAsia="맑은 고딕" w:hAnsi="Times New Roman" w:cs="Times New Roman"/>
      <w:kern w:val="0"/>
      <w:szCs w:val="20"/>
      <w:lang w:val="en-GB" w:eastAsia="en-US"/>
    </w:rPr>
  </w:style>
  <w:style w:type="paragraph" w:styleId="1">
    <w:name w:val="heading 1"/>
    <w:basedOn w:val="a"/>
    <w:next w:val="a"/>
    <w:link w:val="1Char"/>
    <w:uiPriority w:val="9"/>
    <w:qFormat/>
    <w:rsid w:val="0049719E"/>
    <w:pPr>
      <w:keepNext/>
      <w:numPr>
        <w:numId w:val="8"/>
      </w:numPr>
      <w:tabs>
        <w:tab w:val="clear" w:pos="794"/>
        <w:tab w:val="clear" w:pos="1191"/>
        <w:tab w:val="clear" w:pos="1588"/>
        <w:tab w:val="clear" w:pos="1985"/>
        <w:tab w:val="left" w:pos="360"/>
        <w:tab w:val="left" w:pos="720"/>
        <w:tab w:val="left" w:pos="1080"/>
        <w:tab w:val="left" w:pos="1440"/>
      </w:tabs>
      <w:spacing w:before="240" w:after="60"/>
      <w:ind w:left="360" w:hanging="360"/>
      <w:jc w:val="left"/>
      <w:outlineLvl w:val="0"/>
    </w:pPr>
    <w:rPr>
      <w:rFonts w:cs="Arial"/>
      <w:b/>
      <w:bCs/>
      <w:kern w:val="32"/>
      <w:sz w:val="32"/>
      <w:szCs w:val="32"/>
      <w:lang w:val="en-US"/>
    </w:rPr>
  </w:style>
  <w:style w:type="paragraph" w:styleId="2">
    <w:name w:val="heading 2"/>
    <w:basedOn w:val="a"/>
    <w:next w:val="a"/>
    <w:link w:val="2Char"/>
    <w:qFormat/>
    <w:rsid w:val="0049719E"/>
    <w:pPr>
      <w:keepNext/>
      <w:numPr>
        <w:ilvl w:val="1"/>
        <w:numId w:val="8"/>
      </w:numPr>
      <w:tabs>
        <w:tab w:val="clear" w:pos="794"/>
        <w:tab w:val="clear" w:pos="1191"/>
        <w:tab w:val="clear" w:pos="1588"/>
        <w:tab w:val="clear" w:pos="1985"/>
        <w:tab w:val="left" w:pos="720"/>
        <w:tab w:val="left" w:pos="1080"/>
        <w:tab w:val="left" w:pos="1440"/>
      </w:tabs>
      <w:spacing w:before="240" w:after="60"/>
      <w:ind w:left="720" w:hanging="720"/>
      <w:jc w:val="left"/>
      <w:outlineLvl w:val="1"/>
    </w:pPr>
    <w:rPr>
      <w:b/>
      <w:bCs/>
      <w:i/>
      <w:iCs/>
      <w:sz w:val="28"/>
      <w:szCs w:val="28"/>
      <w:lang/>
    </w:rPr>
  </w:style>
  <w:style w:type="paragraph" w:styleId="3">
    <w:name w:val="heading 3"/>
    <w:basedOn w:val="a"/>
    <w:next w:val="a"/>
    <w:link w:val="3Char"/>
    <w:qFormat/>
    <w:rsid w:val="0049719E"/>
    <w:pPr>
      <w:keepNext/>
      <w:numPr>
        <w:ilvl w:val="2"/>
        <w:numId w:val="8"/>
      </w:numPr>
      <w:tabs>
        <w:tab w:val="clear" w:pos="794"/>
        <w:tab w:val="clear" w:pos="1191"/>
        <w:tab w:val="clear" w:pos="1588"/>
        <w:tab w:val="clear" w:pos="1985"/>
        <w:tab w:val="left" w:pos="360"/>
        <w:tab w:val="left" w:pos="720"/>
        <w:tab w:val="left" w:pos="1080"/>
        <w:tab w:val="left" w:pos="1440"/>
      </w:tabs>
      <w:spacing w:before="240" w:after="60"/>
      <w:jc w:val="left"/>
      <w:outlineLvl w:val="2"/>
    </w:pPr>
    <w:rPr>
      <w:b/>
      <w:bCs/>
      <w:sz w:val="26"/>
      <w:szCs w:val="26"/>
      <w:lang/>
    </w:rPr>
  </w:style>
  <w:style w:type="paragraph" w:styleId="4">
    <w:name w:val="heading 4"/>
    <w:basedOn w:val="a"/>
    <w:next w:val="a"/>
    <w:link w:val="4Char"/>
    <w:qFormat/>
    <w:rsid w:val="0049719E"/>
    <w:pPr>
      <w:keepNext/>
      <w:numPr>
        <w:ilvl w:val="3"/>
        <w:numId w:val="8"/>
      </w:numPr>
      <w:tabs>
        <w:tab w:val="clear" w:pos="794"/>
        <w:tab w:val="clear" w:pos="1191"/>
        <w:tab w:val="clear" w:pos="1588"/>
        <w:tab w:val="clear" w:pos="1985"/>
        <w:tab w:val="left" w:pos="360"/>
        <w:tab w:val="left" w:pos="720"/>
        <w:tab w:val="left" w:pos="1080"/>
        <w:tab w:val="left" w:pos="1440"/>
      </w:tabs>
      <w:spacing w:before="240" w:after="60"/>
      <w:ind w:left="1080" w:hanging="1080"/>
      <w:jc w:val="left"/>
      <w:outlineLvl w:val="3"/>
    </w:pPr>
    <w:rPr>
      <w:b/>
      <w:bCs/>
      <w:sz w:val="24"/>
      <w:szCs w:val="28"/>
      <w:lang/>
    </w:rPr>
  </w:style>
  <w:style w:type="paragraph" w:styleId="5">
    <w:name w:val="heading 5"/>
    <w:basedOn w:val="a"/>
    <w:next w:val="a"/>
    <w:link w:val="5Char"/>
    <w:qFormat/>
    <w:rsid w:val="0049719E"/>
    <w:pPr>
      <w:keepNext/>
      <w:numPr>
        <w:ilvl w:val="4"/>
        <w:numId w:val="8"/>
      </w:numPr>
      <w:tabs>
        <w:tab w:val="clear" w:pos="794"/>
        <w:tab w:val="clear" w:pos="1191"/>
        <w:tab w:val="clear" w:pos="1588"/>
        <w:tab w:val="clear" w:pos="1985"/>
        <w:tab w:val="left" w:pos="360"/>
        <w:tab w:val="left" w:pos="720"/>
        <w:tab w:val="left" w:pos="1080"/>
        <w:tab w:val="left" w:pos="1440"/>
      </w:tabs>
      <w:spacing w:before="240" w:after="60"/>
      <w:ind w:left="1080" w:hanging="1080"/>
      <w:jc w:val="left"/>
      <w:outlineLvl w:val="4"/>
    </w:pPr>
    <w:rPr>
      <w:b/>
      <w:bCs/>
      <w:i/>
      <w:iCs/>
      <w:sz w:val="22"/>
      <w:szCs w:val="26"/>
      <w:lang/>
    </w:rPr>
  </w:style>
  <w:style w:type="paragraph" w:styleId="6">
    <w:name w:val="heading 6"/>
    <w:basedOn w:val="a"/>
    <w:next w:val="a"/>
    <w:link w:val="6Char"/>
    <w:qFormat/>
    <w:rsid w:val="0049719E"/>
    <w:pPr>
      <w:keepNext/>
      <w:numPr>
        <w:ilvl w:val="5"/>
        <w:numId w:val="8"/>
      </w:numPr>
      <w:tabs>
        <w:tab w:val="clear" w:pos="794"/>
        <w:tab w:val="clear" w:pos="1191"/>
        <w:tab w:val="clear" w:pos="1588"/>
        <w:tab w:val="clear" w:pos="1985"/>
        <w:tab w:val="left" w:pos="360"/>
        <w:tab w:val="left" w:pos="720"/>
        <w:tab w:val="left" w:pos="1080"/>
        <w:tab w:val="left" w:pos="1440"/>
      </w:tabs>
      <w:spacing w:before="240" w:after="60"/>
      <w:ind w:left="1080" w:hanging="1080"/>
      <w:jc w:val="left"/>
      <w:outlineLvl w:val="5"/>
    </w:pPr>
    <w:rPr>
      <w:b/>
      <w:bCs/>
      <w:sz w:val="22"/>
      <w:szCs w:val="22"/>
      <w:lang/>
    </w:rPr>
  </w:style>
  <w:style w:type="paragraph" w:styleId="7">
    <w:name w:val="heading 7"/>
    <w:basedOn w:val="a"/>
    <w:next w:val="a"/>
    <w:link w:val="7Char"/>
    <w:qFormat/>
    <w:rsid w:val="0049719E"/>
    <w:pPr>
      <w:keepNext/>
      <w:numPr>
        <w:ilvl w:val="6"/>
        <w:numId w:val="8"/>
      </w:numPr>
      <w:tabs>
        <w:tab w:val="clear" w:pos="794"/>
        <w:tab w:val="clear" w:pos="1191"/>
        <w:tab w:val="clear" w:pos="1588"/>
        <w:tab w:val="clear" w:pos="1985"/>
        <w:tab w:val="left" w:pos="360"/>
        <w:tab w:val="left" w:pos="720"/>
        <w:tab w:val="left" w:pos="1080"/>
        <w:tab w:val="left" w:pos="1440"/>
      </w:tabs>
      <w:spacing w:before="240" w:after="60"/>
      <w:ind w:left="1440" w:hanging="1440"/>
      <w:jc w:val="left"/>
      <w:outlineLvl w:val="6"/>
    </w:pPr>
    <w:rPr>
      <w:sz w:val="24"/>
      <w:szCs w:val="24"/>
      <w:lang/>
    </w:rPr>
  </w:style>
  <w:style w:type="paragraph" w:styleId="8">
    <w:name w:val="heading 8"/>
    <w:basedOn w:val="a"/>
    <w:next w:val="a"/>
    <w:link w:val="8Char"/>
    <w:qFormat/>
    <w:rsid w:val="0049719E"/>
    <w:pPr>
      <w:keepNext/>
      <w:numPr>
        <w:ilvl w:val="7"/>
        <w:numId w:val="8"/>
      </w:numPr>
      <w:tabs>
        <w:tab w:val="clear" w:pos="794"/>
        <w:tab w:val="clear" w:pos="1191"/>
        <w:tab w:val="clear" w:pos="1588"/>
        <w:tab w:val="clear" w:pos="1985"/>
        <w:tab w:val="left" w:pos="360"/>
        <w:tab w:val="left" w:pos="720"/>
        <w:tab w:val="left" w:pos="1080"/>
        <w:tab w:val="left" w:pos="1440"/>
        <w:tab w:val="left" w:pos="1800"/>
      </w:tabs>
      <w:spacing w:before="240" w:after="60"/>
      <w:ind w:left="1800" w:hanging="1800"/>
      <w:jc w:val="left"/>
      <w:outlineLvl w:val="7"/>
    </w:pPr>
    <w:rPr>
      <w:i/>
      <w:iCs/>
      <w:sz w:val="24"/>
      <w:szCs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H0">
    <w:name w:val="3H0"/>
    <w:next w:val="a"/>
    <w:qFormat/>
    <w:rsid w:val="001852C3"/>
    <w:pPr>
      <w:keepNext/>
      <w:keepLines/>
      <w:numPr>
        <w:ilvl w:val="1"/>
        <w:numId w:val="1"/>
      </w:numPr>
      <w:tabs>
        <w:tab w:val="clear" w:pos="794"/>
        <w:tab w:val="left" w:pos="499"/>
        <w:tab w:val="left" w:pos="720"/>
      </w:tabs>
      <w:spacing w:before="313"/>
      <w:outlineLvl w:val="1"/>
    </w:pPr>
    <w:rPr>
      <w:rFonts w:ascii="Times New Roman Bold" w:eastAsia="맑은 고딕" w:hAnsi="Times New Roman Bold" w:cs="Times New Roman"/>
      <w:b/>
      <w:kern w:val="0"/>
      <w:sz w:val="24"/>
      <w:szCs w:val="20"/>
      <w:lang w:val="en-GB" w:eastAsia="en-US"/>
    </w:rPr>
  </w:style>
  <w:style w:type="paragraph" w:customStyle="1" w:styleId="3H1">
    <w:name w:val="3H1"/>
    <w:basedOn w:val="3H0"/>
    <w:next w:val="a"/>
    <w:qFormat/>
    <w:rsid w:val="001852C3"/>
    <w:pPr>
      <w:numPr>
        <w:ilvl w:val="2"/>
      </w:numPr>
      <w:tabs>
        <w:tab w:val="clear" w:pos="499"/>
        <w:tab w:val="clear" w:pos="720"/>
        <w:tab w:val="clear" w:pos="794"/>
        <w:tab w:val="left" w:pos="641"/>
        <w:tab w:val="left" w:pos="879"/>
      </w:tabs>
      <w:spacing w:before="181"/>
      <w:outlineLvl w:val="2"/>
    </w:pPr>
    <w:rPr>
      <w:sz w:val="22"/>
    </w:rPr>
  </w:style>
  <w:style w:type="paragraph" w:customStyle="1" w:styleId="3H2">
    <w:name w:val="3H2"/>
    <w:basedOn w:val="3H1"/>
    <w:next w:val="a"/>
    <w:link w:val="3H2Char"/>
    <w:qFormat/>
    <w:rsid w:val="001852C3"/>
    <w:pPr>
      <w:numPr>
        <w:ilvl w:val="3"/>
      </w:numPr>
      <w:tabs>
        <w:tab w:val="clear" w:pos="641"/>
        <w:tab w:val="clear" w:pos="1361"/>
        <w:tab w:val="left" w:pos="1060"/>
      </w:tabs>
      <w:outlineLvl w:val="3"/>
    </w:pPr>
    <w:rPr>
      <w:sz w:val="20"/>
    </w:rPr>
  </w:style>
  <w:style w:type="paragraph" w:customStyle="1" w:styleId="3H3">
    <w:name w:val="3H3"/>
    <w:basedOn w:val="3H2"/>
    <w:next w:val="a"/>
    <w:link w:val="3H3Char"/>
    <w:qFormat/>
    <w:rsid w:val="001852C3"/>
    <w:pPr>
      <w:numPr>
        <w:ilvl w:val="4"/>
      </w:numPr>
      <w:tabs>
        <w:tab w:val="clear" w:pos="879"/>
        <w:tab w:val="clear" w:pos="936"/>
        <w:tab w:val="clear" w:pos="1060"/>
        <w:tab w:val="left" w:pos="1140"/>
        <w:tab w:val="left" w:pos="1361"/>
      </w:tabs>
      <w:outlineLvl w:val="4"/>
    </w:pPr>
  </w:style>
  <w:style w:type="paragraph" w:customStyle="1" w:styleId="3H4">
    <w:name w:val="3H4"/>
    <w:basedOn w:val="3H3"/>
    <w:next w:val="a"/>
    <w:link w:val="3H4Char"/>
    <w:qFormat/>
    <w:rsid w:val="001852C3"/>
    <w:pPr>
      <w:numPr>
        <w:ilvl w:val="5"/>
      </w:numPr>
      <w:tabs>
        <w:tab w:val="clear" w:pos="794"/>
        <w:tab w:val="num" w:pos="360"/>
      </w:tabs>
      <w:outlineLvl w:val="5"/>
    </w:pPr>
  </w:style>
  <w:style w:type="character" w:customStyle="1" w:styleId="3H3Char">
    <w:name w:val="3H3 Char"/>
    <w:link w:val="3H3"/>
    <w:rsid w:val="001852C3"/>
    <w:rPr>
      <w:rFonts w:ascii="Times New Roman Bold" w:eastAsia="맑은 고딕" w:hAnsi="Times New Roman Bold" w:cs="Times New Roman"/>
      <w:b/>
      <w:kern w:val="0"/>
      <w:szCs w:val="20"/>
      <w:lang w:val="en-GB" w:eastAsia="en-US"/>
    </w:rPr>
  </w:style>
  <w:style w:type="paragraph" w:customStyle="1" w:styleId="3H5">
    <w:name w:val="3H5"/>
    <w:basedOn w:val="3H4"/>
    <w:next w:val="a"/>
    <w:qFormat/>
    <w:rsid w:val="001852C3"/>
    <w:pPr>
      <w:numPr>
        <w:ilvl w:val="6"/>
      </w:numPr>
      <w:tabs>
        <w:tab w:val="clear" w:pos="794"/>
        <w:tab w:val="num" w:pos="360"/>
      </w:tabs>
    </w:pPr>
  </w:style>
  <w:style w:type="paragraph" w:customStyle="1" w:styleId="3H6">
    <w:name w:val="3H6"/>
    <w:basedOn w:val="a"/>
    <w:rsid w:val="001852C3"/>
    <w:pPr>
      <w:numPr>
        <w:ilvl w:val="7"/>
        <w:numId w:val="1"/>
      </w:numPr>
    </w:pPr>
  </w:style>
  <w:style w:type="paragraph" w:customStyle="1" w:styleId="3H7">
    <w:name w:val="3H7"/>
    <w:basedOn w:val="a"/>
    <w:rsid w:val="001852C3"/>
    <w:pPr>
      <w:numPr>
        <w:ilvl w:val="8"/>
        <w:numId w:val="1"/>
      </w:numPr>
    </w:pPr>
  </w:style>
  <w:style w:type="paragraph" w:customStyle="1" w:styleId="3HAnnex">
    <w:name w:val="3HAnnex"/>
    <w:basedOn w:val="a"/>
    <w:qFormat/>
    <w:rsid w:val="001852C3"/>
    <w:pPr>
      <w:keepNext/>
      <w:keepLines/>
      <w:numPr>
        <w:numId w:val="1"/>
      </w:numPr>
      <w:spacing w:before="480"/>
      <w:jc w:val="center"/>
      <w:outlineLvl w:val="0"/>
    </w:pPr>
    <w:rPr>
      <w:b/>
      <w:noProof/>
      <w:sz w:val="24"/>
      <w:szCs w:val="24"/>
    </w:rPr>
  </w:style>
  <w:style w:type="paragraph" w:customStyle="1" w:styleId="tablecell">
    <w:name w:val="table cell"/>
    <w:basedOn w:val="a"/>
    <w:rsid w:val="001852C3"/>
    <w:pPr>
      <w:keepNext/>
      <w:keepLines/>
      <w:tabs>
        <w:tab w:val="clear" w:pos="794"/>
        <w:tab w:val="clear" w:pos="1191"/>
        <w:tab w:val="clear" w:pos="1588"/>
        <w:tab w:val="clear" w:pos="1985"/>
      </w:tabs>
      <w:spacing w:before="0" w:after="60"/>
    </w:pPr>
  </w:style>
  <w:style w:type="paragraph" w:customStyle="1" w:styleId="tablesyntax">
    <w:name w:val="table syntax"/>
    <w:basedOn w:val="a"/>
    <w:link w:val="tablesyntaxChar"/>
    <w:rsid w:val="001852C3"/>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character" w:customStyle="1" w:styleId="tablesyntaxChar">
    <w:name w:val="table syntax Char"/>
    <w:link w:val="tablesyntax"/>
    <w:locked/>
    <w:rsid w:val="001852C3"/>
    <w:rPr>
      <w:rFonts w:ascii="Times" w:eastAsia="맑은 고딕" w:hAnsi="Times" w:cs="Times New Roman"/>
      <w:kern w:val="0"/>
      <w:szCs w:val="20"/>
      <w:lang w:val="en-GB" w:eastAsia="en-US"/>
    </w:rPr>
  </w:style>
  <w:style w:type="paragraph" w:customStyle="1" w:styleId="3Table">
    <w:name w:val="3Table"/>
    <w:basedOn w:val="tablesyntax"/>
    <w:link w:val="3TableChar"/>
    <w:qFormat/>
    <w:rsid w:val="001852C3"/>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TableChar">
    <w:name w:val="3Table Char"/>
    <w:link w:val="3Table"/>
    <w:rsid w:val="001852C3"/>
    <w:rPr>
      <w:rFonts w:ascii="Times New Roman" w:eastAsia="맑은 고딕" w:hAnsi="Times New Roman" w:cs="Times New Roman"/>
      <w:kern w:val="0"/>
      <w:szCs w:val="20"/>
      <w:lang w:val="en-GB"/>
    </w:rPr>
  </w:style>
  <w:style w:type="paragraph" w:customStyle="1" w:styleId="tableheading">
    <w:name w:val="table heading"/>
    <w:basedOn w:val="a"/>
    <w:rsid w:val="001852C3"/>
    <w:pPr>
      <w:keepNext/>
      <w:keepLines/>
      <w:tabs>
        <w:tab w:val="clear" w:pos="794"/>
        <w:tab w:val="clear" w:pos="1191"/>
        <w:tab w:val="clear" w:pos="1588"/>
        <w:tab w:val="clear" w:pos="1985"/>
      </w:tabs>
      <w:spacing w:before="0" w:after="60"/>
    </w:pPr>
    <w:rPr>
      <w:b/>
      <w:bCs/>
    </w:rPr>
  </w:style>
  <w:style w:type="paragraph" w:customStyle="1" w:styleId="3N0">
    <w:name w:val="3N0"/>
    <w:basedOn w:val="a"/>
    <w:link w:val="3N0Char"/>
    <w:qFormat/>
    <w:rsid w:val="001852C3"/>
    <w:pPr>
      <w:widowControl w:val="0"/>
      <w:tabs>
        <w:tab w:val="clear" w:pos="794"/>
        <w:tab w:val="clear" w:pos="1191"/>
        <w:tab w:val="clear" w:pos="1588"/>
        <w:tab w:val="clear" w:pos="1985"/>
      </w:tabs>
    </w:pPr>
  </w:style>
  <w:style w:type="character" w:customStyle="1" w:styleId="3N0Char">
    <w:name w:val="3N0 Char"/>
    <w:link w:val="3N0"/>
    <w:rsid w:val="001852C3"/>
    <w:rPr>
      <w:rFonts w:ascii="Times New Roman" w:eastAsia="맑은 고딕" w:hAnsi="Times New Roman" w:cs="Times New Roman"/>
      <w:kern w:val="0"/>
      <w:szCs w:val="20"/>
      <w:lang w:val="en-GB" w:eastAsia="en-US"/>
    </w:rPr>
  </w:style>
  <w:style w:type="paragraph" w:customStyle="1" w:styleId="3D0">
    <w:name w:val="3D0"/>
    <w:basedOn w:val="3N0"/>
    <w:link w:val="3D0Char"/>
    <w:qFormat/>
    <w:rsid w:val="001852C3"/>
    <w:pPr>
      <w:numPr>
        <w:numId w:val="2"/>
      </w:numPr>
      <w:tabs>
        <w:tab w:val="left" w:pos="794"/>
        <w:tab w:val="left" w:pos="1191"/>
        <w:tab w:val="left" w:pos="1588"/>
        <w:tab w:val="left" w:pos="1985"/>
        <w:tab w:val="left" w:pos="2381"/>
      </w:tabs>
    </w:pPr>
  </w:style>
  <w:style w:type="paragraph" w:customStyle="1" w:styleId="3D1">
    <w:name w:val="3D1"/>
    <w:basedOn w:val="3D0"/>
    <w:link w:val="3D1Char"/>
    <w:qFormat/>
    <w:rsid w:val="001852C3"/>
    <w:pPr>
      <w:numPr>
        <w:ilvl w:val="1"/>
      </w:numPr>
      <w:tabs>
        <w:tab w:val="clear" w:pos="697"/>
        <w:tab w:val="num" w:pos="360"/>
      </w:tabs>
    </w:pPr>
  </w:style>
  <w:style w:type="character" w:customStyle="1" w:styleId="3D0Char">
    <w:name w:val="3D0 Char"/>
    <w:link w:val="3D0"/>
    <w:rsid w:val="001852C3"/>
    <w:rPr>
      <w:rFonts w:ascii="Times New Roman" w:eastAsia="맑은 고딕" w:hAnsi="Times New Roman" w:cs="Times New Roman"/>
      <w:kern w:val="0"/>
      <w:szCs w:val="20"/>
      <w:lang w:val="en-GB" w:eastAsia="en-US"/>
    </w:rPr>
  </w:style>
  <w:style w:type="paragraph" w:customStyle="1" w:styleId="3D2">
    <w:name w:val="3D2"/>
    <w:basedOn w:val="3D1"/>
    <w:link w:val="3D2Char"/>
    <w:qFormat/>
    <w:rsid w:val="001852C3"/>
    <w:pPr>
      <w:numPr>
        <w:ilvl w:val="2"/>
      </w:numPr>
      <w:tabs>
        <w:tab w:val="clear" w:pos="340"/>
        <w:tab w:val="clear" w:pos="794"/>
        <w:tab w:val="left" w:pos="1072"/>
      </w:tabs>
      <w:ind w:left="1071"/>
    </w:pPr>
  </w:style>
  <w:style w:type="paragraph" w:customStyle="1" w:styleId="3D3">
    <w:name w:val="3D3"/>
    <w:basedOn w:val="3D2"/>
    <w:qFormat/>
    <w:rsid w:val="001852C3"/>
    <w:pPr>
      <w:numPr>
        <w:ilvl w:val="3"/>
      </w:numPr>
      <w:tabs>
        <w:tab w:val="clear" w:pos="1072"/>
        <w:tab w:val="clear" w:pos="1191"/>
        <w:tab w:val="clear" w:pos="1411"/>
        <w:tab w:val="num" w:pos="360"/>
      </w:tabs>
    </w:pPr>
  </w:style>
  <w:style w:type="paragraph" w:customStyle="1" w:styleId="3D4">
    <w:name w:val="3D4"/>
    <w:basedOn w:val="3D3"/>
    <w:qFormat/>
    <w:rsid w:val="001852C3"/>
    <w:pPr>
      <w:numPr>
        <w:ilvl w:val="4"/>
      </w:numPr>
      <w:tabs>
        <w:tab w:val="clear" w:pos="1588"/>
        <w:tab w:val="clear" w:pos="1768"/>
        <w:tab w:val="num" w:pos="360"/>
      </w:tabs>
    </w:pPr>
  </w:style>
  <w:style w:type="paragraph" w:customStyle="1" w:styleId="3D5">
    <w:name w:val="3D5"/>
    <w:basedOn w:val="3D4"/>
    <w:qFormat/>
    <w:rsid w:val="001852C3"/>
    <w:pPr>
      <w:numPr>
        <w:ilvl w:val="5"/>
      </w:numPr>
      <w:tabs>
        <w:tab w:val="clear" w:pos="1985"/>
        <w:tab w:val="clear" w:pos="2125"/>
        <w:tab w:val="num" w:pos="360"/>
      </w:tabs>
    </w:pPr>
  </w:style>
  <w:style w:type="paragraph" w:customStyle="1" w:styleId="3D6">
    <w:name w:val="3D6"/>
    <w:basedOn w:val="3D5"/>
    <w:qFormat/>
    <w:rsid w:val="001852C3"/>
    <w:pPr>
      <w:numPr>
        <w:ilvl w:val="6"/>
      </w:numPr>
      <w:tabs>
        <w:tab w:val="clear" w:pos="2381"/>
        <w:tab w:val="clear" w:pos="2482"/>
        <w:tab w:val="num" w:pos="360"/>
      </w:tabs>
    </w:pPr>
  </w:style>
  <w:style w:type="paragraph" w:customStyle="1" w:styleId="3D7">
    <w:name w:val="3D7"/>
    <w:basedOn w:val="a"/>
    <w:rsid w:val="001852C3"/>
    <w:pPr>
      <w:numPr>
        <w:ilvl w:val="7"/>
        <w:numId w:val="2"/>
      </w:numPr>
    </w:pPr>
  </w:style>
  <w:style w:type="paragraph" w:customStyle="1" w:styleId="3D8">
    <w:name w:val="3D8"/>
    <w:basedOn w:val="a"/>
    <w:rsid w:val="001852C3"/>
    <w:pPr>
      <w:numPr>
        <w:ilvl w:val="8"/>
        <w:numId w:val="2"/>
      </w:numPr>
    </w:pPr>
  </w:style>
  <w:style w:type="character" w:customStyle="1" w:styleId="3H4Char">
    <w:name w:val="3H4 Char"/>
    <w:link w:val="3H4"/>
    <w:rsid w:val="001852C3"/>
    <w:rPr>
      <w:rFonts w:ascii="Times New Roman Bold" w:eastAsia="맑은 고딕" w:hAnsi="Times New Roman Bold" w:cs="Times New Roman"/>
      <w:b/>
      <w:kern w:val="0"/>
      <w:szCs w:val="20"/>
      <w:lang w:val="en-GB" w:eastAsia="en-US"/>
    </w:rPr>
  </w:style>
  <w:style w:type="paragraph" w:customStyle="1" w:styleId="3N">
    <w:name w:val="3N"/>
    <w:basedOn w:val="a"/>
    <w:link w:val="3NChar"/>
    <w:qFormat/>
    <w:rsid w:val="001852C3"/>
    <w:pPr>
      <w:widowControl w:val="0"/>
      <w:tabs>
        <w:tab w:val="clear" w:pos="794"/>
        <w:tab w:val="clear" w:pos="1191"/>
        <w:tab w:val="clear" w:pos="1588"/>
        <w:tab w:val="clear" w:pos="1985"/>
      </w:tabs>
    </w:pPr>
  </w:style>
  <w:style w:type="character" w:customStyle="1" w:styleId="3NChar">
    <w:name w:val="3N Char"/>
    <w:link w:val="3N"/>
    <w:rsid w:val="001852C3"/>
    <w:rPr>
      <w:rFonts w:ascii="Times New Roman" w:eastAsia="맑은 고딕" w:hAnsi="Times New Roman" w:cs="Times New Roman"/>
      <w:kern w:val="0"/>
      <w:szCs w:val="20"/>
      <w:lang w:val="en-GB" w:eastAsia="en-US"/>
    </w:rPr>
  </w:style>
  <w:style w:type="paragraph" w:customStyle="1" w:styleId="3E0">
    <w:name w:val="3E0"/>
    <w:basedOn w:val="3N0"/>
    <w:qFormat/>
    <w:rsid w:val="001852C3"/>
    <w:pPr>
      <w:numPr>
        <w:numId w:val="4"/>
      </w:numPr>
      <w:tabs>
        <w:tab w:val="center" w:pos="4865"/>
        <w:tab w:val="right" w:pos="9730"/>
      </w:tabs>
      <w:jc w:val="left"/>
    </w:pPr>
  </w:style>
  <w:style w:type="paragraph" w:customStyle="1" w:styleId="3E1">
    <w:name w:val="3E1"/>
    <w:basedOn w:val="3E0"/>
    <w:qFormat/>
    <w:rsid w:val="001852C3"/>
    <w:pPr>
      <w:numPr>
        <w:ilvl w:val="1"/>
      </w:numPr>
    </w:pPr>
  </w:style>
  <w:style w:type="paragraph" w:customStyle="1" w:styleId="3E2">
    <w:name w:val="3E2"/>
    <w:basedOn w:val="3E1"/>
    <w:qFormat/>
    <w:rsid w:val="001852C3"/>
    <w:pPr>
      <w:numPr>
        <w:ilvl w:val="2"/>
      </w:numPr>
    </w:pPr>
  </w:style>
  <w:style w:type="paragraph" w:customStyle="1" w:styleId="3E3">
    <w:name w:val="3E3"/>
    <w:basedOn w:val="a"/>
    <w:qFormat/>
    <w:rsid w:val="001852C3"/>
    <w:pPr>
      <w:numPr>
        <w:ilvl w:val="3"/>
        <w:numId w:val="4"/>
      </w:numPr>
      <w:tabs>
        <w:tab w:val="clear" w:pos="794"/>
        <w:tab w:val="clear" w:pos="1191"/>
        <w:tab w:val="clear" w:pos="1588"/>
        <w:tab w:val="clear" w:pos="1985"/>
        <w:tab w:val="center" w:pos="4865"/>
        <w:tab w:val="right" w:pos="9730"/>
      </w:tabs>
    </w:pPr>
  </w:style>
  <w:style w:type="paragraph" w:customStyle="1" w:styleId="3E4">
    <w:name w:val="3E4"/>
    <w:basedOn w:val="a"/>
    <w:qFormat/>
    <w:rsid w:val="001852C3"/>
    <w:pPr>
      <w:numPr>
        <w:ilvl w:val="4"/>
        <w:numId w:val="4"/>
      </w:numPr>
      <w:tabs>
        <w:tab w:val="clear" w:pos="794"/>
        <w:tab w:val="clear" w:pos="1191"/>
        <w:tab w:val="clear" w:pos="1588"/>
        <w:tab w:val="clear" w:pos="1985"/>
        <w:tab w:val="center" w:pos="4865"/>
        <w:tab w:val="right" w:pos="9730"/>
      </w:tabs>
    </w:pPr>
  </w:style>
  <w:style w:type="paragraph" w:customStyle="1" w:styleId="3E5">
    <w:name w:val="3E5"/>
    <w:basedOn w:val="a"/>
    <w:qFormat/>
    <w:rsid w:val="001852C3"/>
    <w:pPr>
      <w:numPr>
        <w:ilvl w:val="5"/>
        <w:numId w:val="4"/>
      </w:numPr>
      <w:tabs>
        <w:tab w:val="clear" w:pos="794"/>
        <w:tab w:val="clear" w:pos="1191"/>
        <w:tab w:val="clear" w:pos="1588"/>
        <w:tab w:val="clear" w:pos="1985"/>
        <w:tab w:val="center" w:pos="4864"/>
        <w:tab w:val="right" w:pos="9729"/>
      </w:tabs>
    </w:pPr>
  </w:style>
  <w:style w:type="paragraph" w:customStyle="1" w:styleId="3E6">
    <w:name w:val="3E6"/>
    <w:basedOn w:val="a"/>
    <w:qFormat/>
    <w:rsid w:val="001852C3"/>
    <w:pPr>
      <w:numPr>
        <w:ilvl w:val="6"/>
        <w:numId w:val="4"/>
      </w:numPr>
      <w:tabs>
        <w:tab w:val="clear" w:pos="794"/>
        <w:tab w:val="clear" w:pos="1191"/>
        <w:tab w:val="clear" w:pos="1588"/>
        <w:tab w:val="clear" w:pos="1985"/>
        <w:tab w:val="center" w:pos="4864"/>
        <w:tab w:val="right" w:pos="9729"/>
      </w:tabs>
    </w:pPr>
  </w:style>
  <w:style w:type="paragraph" w:customStyle="1" w:styleId="3E7">
    <w:name w:val="3E7"/>
    <w:basedOn w:val="a"/>
    <w:qFormat/>
    <w:rsid w:val="001852C3"/>
    <w:pPr>
      <w:numPr>
        <w:ilvl w:val="7"/>
        <w:numId w:val="4"/>
      </w:numPr>
      <w:tabs>
        <w:tab w:val="clear" w:pos="794"/>
        <w:tab w:val="clear" w:pos="1191"/>
        <w:tab w:val="clear" w:pos="1588"/>
        <w:tab w:val="clear" w:pos="1985"/>
        <w:tab w:val="center" w:pos="4864"/>
        <w:tab w:val="right" w:pos="9729"/>
      </w:tabs>
    </w:pPr>
  </w:style>
  <w:style w:type="paragraph" w:customStyle="1" w:styleId="3E8">
    <w:name w:val="3E8"/>
    <w:basedOn w:val="a"/>
    <w:qFormat/>
    <w:rsid w:val="001852C3"/>
    <w:pPr>
      <w:numPr>
        <w:ilvl w:val="8"/>
        <w:numId w:val="4"/>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1852C3"/>
    <w:pPr>
      <w:numPr>
        <w:numId w:val="3"/>
      </w:numPr>
    </w:pPr>
  </w:style>
  <w:style w:type="paragraph" w:styleId="a3">
    <w:name w:val="annotation text"/>
    <w:basedOn w:val="a"/>
    <w:link w:val="Char"/>
    <w:uiPriority w:val="99"/>
    <w:semiHidden/>
    <w:rsid w:val="001852C3"/>
  </w:style>
  <w:style w:type="character" w:customStyle="1" w:styleId="Char">
    <w:name w:val="메모 텍스트 Char"/>
    <w:basedOn w:val="a0"/>
    <w:link w:val="a3"/>
    <w:uiPriority w:val="99"/>
    <w:semiHidden/>
    <w:rsid w:val="001852C3"/>
    <w:rPr>
      <w:rFonts w:ascii="Times New Roman" w:eastAsia="맑은 고딕" w:hAnsi="Times New Roman" w:cs="Times New Roman"/>
      <w:kern w:val="0"/>
      <w:szCs w:val="20"/>
      <w:lang w:val="en-GB" w:eastAsia="en-US"/>
    </w:rPr>
  </w:style>
  <w:style w:type="paragraph" w:styleId="a4">
    <w:name w:val="caption"/>
    <w:basedOn w:val="a"/>
    <w:next w:val="a"/>
    <w:link w:val="Char0"/>
    <w:qFormat/>
    <w:rsid w:val="001852C3"/>
    <w:pPr>
      <w:keepNext/>
      <w:tabs>
        <w:tab w:val="clear" w:pos="794"/>
        <w:tab w:val="clear" w:pos="1191"/>
        <w:tab w:val="clear" w:pos="1588"/>
        <w:tab w:val="clear" w:pos="1985"/>
      </w:tabs>
      <w:spacing w:before="240" w:after="113"/>
      <w:jc w:val="center"/>
    </w:pPr>
    <w:rPr>
      <w:b/>
      <w:bCs/>
      <w:lang w:val="en-US"/>
    </w:rPr>
  </w:style>
  <w:style w:type="character" w:customStyle="1" w:styleId="Char0">
    <w:name w:val="캡션 Char"/>
    <w:link w:val="a4"/>
    <w:locked/>
    <w:rsid w:val="001852C3"/>
    <w:rPr>
      <w:rFonts w:ascii="Times New Roman" w:eastAsia="맑은 고딕" w:hAnsi="Times New Roman" w:cs="Times New Roman"/>
      <w:b/>
      <w:bCs/>
      <w:kern w:val="0"/>
      <w:szCs w:val="20"/>
      <w:lang w:eastAsia="en-US"/>
    </w:rPr>
  </w:style>
  <w:style w:type="character" w:customStyle="1" w:styleId="3H2Char">
    <w:name w:val="3H2 Char"/>
    <w:link w:val="3H2"/>
    <w:rsid w:val="001852C3"/>
    <w:rPr>
      <w:rFonts w:ascii="Times New Roman Bold" w:eastAsia="맑은 고딕" w:hAnsi="Times New Roman Bold" w:cs="Times New Roman"/>
      <w:b/>
      <w:kern w:val="0"/>
      <w:szCs w:val="20"/>
      <w:lang w:val="en-GB" w:eastAsia="en-US"/>
    </w:rPr>
  </w:style>
  <w:style w:type="character" w:customStyle="1" w:styleId="3D2Char">
    <w:name w:val="3D2 Char"/>
    <w:link w:val="3D2"/>
    <w:rsid w:val="001852C3"/>
    <w:rPr>
      <w:rFonts w:ascii="Times New Roman" w:eastAsia="맑은 고딕" w:hAnsi="Times New Roman" w:cs="Times New Roman"/>
      <w:kern w:val="0"/>
      <w:szCs w:val="20"/>
      <w:lang w:val="en-GB" w:eastAsia="en-US"/>
    </w:rPr>
  </w:style>
  <w:style w:type="paragraph" w:customStyle="1" w:styleId="3U1">
    <w:name w:val="3U1"/>
    <w:basedOn w:val="3N0"/>
    <w:qFormat/>
    <w:rsid w:val="001852C3"/>
    <w:pPr>
      <w:numPr>
        <w:ilvl w:val="1"/>
        <w:numId w:val="6"/>
      </w:numPr>
    </w:pPr>
  </w:style>
  <w:style w:type="paragraph" w:customStyle="1" w:styleId="3U0">
    <w:name w:val="3U0"/>
    <w:basedOn w:val="3N0"/>
    <w:qFormat/>
    <w:rsid w:val="001852C3"/>
    <w:pPr>
      <w:numPr>
        <w:numId w:val="6"/>
      </w:numPr>
    </w:pPr>
  </w:style>
  <w:style w:type="paragraph" w:customStyle="1" w:styleId="3U2">
    <w:name w:val="3U2"/>
    <w:basedOn w:val="3U1"/>
    <w:qFormat/>
    <w:rsid w:val="001852C3"/>
    <w:pPr>
      <w:numPr>
        <w:ilvl w:val="2"/>
      </w:numPr>
    </w:pPr>
  </w:style>
  <w:style w:type="paragraph" w:customStyle="1" w:styleId="3U3">
    <w:name w:val="3U3"/>
    <w:basedOn w:val="3U2"/>
    <w:qFormat/>
    <w:rsid w:val="001852C3"/>
    <w:pPr>
      <w:numPr>
        <w:ilvl w:val="3"/>
      </w:numPr>
    </w:pPr>
  </w:style>
  <w:style w:type="paragraph" w:customStyle="1" w:styleId="3U4">
    <w:name w:val="3U4"/>
    <w:basedOn w:val="3U3"/>
    <w:qFormat/>
    <w:rsid w:val="001852C3"/>
    <w:pPr>
      <w:numPr>
        <w:ilvl w:val="4"/>
      </w:numPr>
    </w:pPr>
  </w:style>
  <w:style w:type="paragraph" w:customStyle="1" w:styleId="3U5">
    <w:name w:val="3U5"/>
    <w:basedOn w:val="3U4"/>
    <w:qFormat/>
    <w:rsid w:val="001852C3"/>
    <w:pPr>
      <w:numPr>
        <w:ilvl w:val="5"/>
      </w:numPr>
    </w:pPr>
  </w:style>
  <w:style w:type="paragraph" w:customStyle="1" w:styleId="3U6">
    <w:name w:val="3U6"/>
    <w:basedOn w:val="3U5"/>
    <w:qFormat/>
    <w:rsid w:val="001852C3"/>
    <w:pPr>
      <w:numPr>
        <w:ilvl w:val="6"/>
      </w:numPr>
    </w:pPr>
  </w:style>
  <w:style w:type="paragraph" w:customStyle="1" w:styleId="3U7">
    <w:name w:val="3U7"/>
    <w:basedOn w:val="a"/>
    <w:qFormat/>
    <w:rsid w:val="001852C3"/>
    <w:pPr>
      <w:numPr>
        <w:ilvl w:val="7"/>
        <w:numId w:val="6"/>
      </w:numPr>
    </w:pPr>
  </w:style>
  <w:style w:type="paragraph" w:customStyle="1" w:styleId="3U8">
    <w:name w:val="3U8"/>
    <w:basedOn w:val="3U7"/>
    <w:qFormat/>
    <w:rsid w:val="001852C3"/>
    <w:pPr>
      <w:numPr>
        <w:ilvl w:val="8"/>
      </w:numPr>
    </w:pPr>
  </w:style>
  <w:style w:type="numbering" w:customStyle="1" w:styleId="3DNumbering">
    <w:name w:val="3D Numbering"/>
    <w:uiPriority w:val="99"/>
    <w:rsid w:val="001852C3"/>
    <w:pPr>
      <w:numPr>
        <w:numId w:val="5"/>
      </w:numPr>
    </w:pPr>
  </w:style>
  <w:style w:type="character" w:customStyle="1" w:styleId="3D1Char">
    <w:name w:val="3D1 Char"/>
    <w:link w:val="3D1"/>
    <w:rsid w:val="001852C3"/>
    <w:rPr>
      <w:rFonts w:ascii="Times New Roman" w:eastAsia="맑은 고딕" w:hAnsi="Times New Roman" w:cs="Times New Roman"/>
      <w:kern w:val="0"/>
      <w:szCs w:val="20"/>
      <w:lang w:val="en-GB" w:eastAsia="en-US"/>
    </w:rPr>
  </w:style>
  <w:style w:type="paragraph" w:customStyle="1" w:styleId="3Tabs">
    <w:name w:val="3 Tabs"/>
    <w:basedOn w:val="3N0"/>
    <w:link w:val="3TabsChar"/>
    <w:qFormat/>
    <w:rsid w:val="001852C3"/>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TabsChar">
    <w:name w:val="3 Tabs Char"/>
    <w:link w:val="3Tabs"/>
    <w:rsid w:val="001852C3"/>
    <w:rPr>
      <w:rFonts w:ascii="Times New Roman" w:eastAsia="맑은 고딕" w:hAnsi="Times New Roman" w:cs="Times New Roman"/>
      <w:bCs/>
      <w:kern w:val="0"/>
      <w:szCs w:val="20"/>
      <w:lang w:eastAsia="en-US"/>
    </w:rPr>
  </w:style>
  <w:style w:type="paragraph" w:customStyle="1" w:styleId="TableText">
    <w:name w:val="Table_Text"/>
    <w:basedOn w:val="a"/>
    <w:rsid w:val="00D35EE4"/>
    <w:pPr>
      <w:keepLines/>
      <w:tabs>
        <w:tab w:val="clear" w:pos="794"/>
        <w:tab w:val="clear" w:pos="1191"/>
        <w:tab w:val="clear" w:pos="1588"/>
        <w:tab w:val="clear" w:pos="1985"/>
      </w:tabs>
      <w:spacing w:before="100" w:after="100" w:line="190" w:lineRule="exact"/>
    </w:pPr>
    <w:rPr>
      <w:sz w:val="18"/>
      <w:szCs w:val="18"/>
    </w:rPr>
  </w:style>
  <w:style w:type="paragraph" w:styleId="a5">
    <w:name w:val="header"/>
    <w:basedOn w:val="a"/>
    <w:link w:val="Char1"/>
    <w:uiPriority w:val="99"/>
    <w:semiHidden/>
    <w:unhideWhenUsed/>
    <w:rsid w:val="00E971F4"/>
    <w:pPr>
      <w:tabs>
        <w:tab w:val="clear" w:pos="794"/>
        <w:tab w:val="clear" w:pos="1191"/>
        <w:tab w:val="clear" w:pos="1588"/>
        <w:tab w:val="clear" w:pos="1985"/>
        <w:tab w:val="center" w:pos="4513"/>
        <w:tab w:val="right" w:pos="9026"/>
      </w:tabs>
      <w:snapToGrid w:val="0"/>
    </w:pPr>
  </w:style>
  <w:style w:type="character" w:customStyle="1" w:styleId="Char1">
    <w:name w:val="머리글 Char"/>
    <w:basedOn w:val="a0"/>
    <w:link w:val="a5"/>
    <w:uiPriority w:val="99"/>
    <w:semiHidden/>
    <w:rsid w:val="00E971F4"/>
    <w:rPr>
      <w:rFonts w:ascii="Times New Roman" w:eastAsia="맑은 고딕" w:hAnsi="Times New Roman" w:cs="Times New Roman"/>
      <w:kern w:val="0"/>
      <w:szCs w:val="20"/>
      <w:lang w:val="en-GB" w:eastAsia="en-US"/>
    </w:rPr>
  </w:style>
  <w:style w:type="paragraph" w:styleId="a6">
    <w:name w:val="footer"/>
    <w:basedOn w:val="a"/>
    <w:link w:val="Char2"/>
    <w:uiPriority w:val="99"/>
    <w:semiHidden/>
    <w:unhideWhenUsed/>
    <w:rsid w:val="00E971F4"/>
    <w:pPr>
      <w:tabs>
        <w:tab w:val="clear" w:pos="794"/>
        <w:tab w:val="clear" w:pos="1191"/>
        <w:tab w:val="clear" w:pos="1588"/>
        <w:tab w:val="clear" w:pos="1985"/>
        <w:tab w:val="center" w:pos="4513"/>
        <w:tab w:val="right" w:pos="9026"/>
      </w:tabs>
      <w:snapToGrid w:val="0"/>
    </w:pPr>
  </w:style>
  <w:style w:type="character" w:customStyle="1" w:styleId="Char2">
    <w:name w:val="바닥글 Char"/>
    <w:basedOn w:val="a0"/>
    <w:link w:val="a6"/>
    <w:uiPriority w:val="99"/>
    <w:semiHidden/>
    <w:rsid w:val="00E971F4"/>
    <w:rPr>
      <w:rFonts w:ascii="Times New Roman" w:eastAsia="맑은 고딕" w:hAnsi="Times New Roman" w:cs="Times New Roman"/>
      <w:kern w:val="0"/>
      <w:szCs w:val="20"/>
      <w:lang w:val="en-GB" w:eastAsia="en-US"/>
    </w:rPr>
  </w:style>
  <w:style w:type="paragraph" w:styleId="a7">
    <w:name w:val="Balloon Text"/>
    <w:basedOn w:val="a"/>
    <w:link w:val="Char3"/>
    <w:uiPriority w:val="99"/>
    <w:semiHidden/>
    <w:unhideWhenUsed/>
    <w:rsid w:val="003325AC"/>
    <w:pPr>
      <w:spacing w:before="0"/>
    </w:pPr>
    <w:rPr>
      <w:rFonts w:asciiTheme="majorHAnsi" w:eastAsiaTheme="majorEastAsia" w:hAnsiTheme="majorHAnsi" w:cstheme="majorBidi"/>
      <w:sz w:val="18"/>
      <w:szCs w:val="18"/>
    </w:rPr>
  </w:style>
  <w:style w:type="character" w:customStyle="1" w:styleId="Char3">
    <w:name w:val="풍선 도움말 텍스트 Char"/>
    <w:basedOn w:val="a0"/>
    <w:link w:val="a7"/>
    <w:uiPriority w:val="99"/>
    <w:semiHidden/>
    <w:rsid w:val="003325AC"/>
    <w:rPr>
      <w:rFonts w:asciiTheme="majorHAnsi" w:eastAsiaTheme="majorEastAsia" w:hAnsiTheme="majorHAnsi" w:cstheme="majorBidi"/>
      <w:kern w:val="0"/>
      <w:sz w:val="18"/>
      <w:szCs w:val="18"/>
      <w:lang w:val="en-GB" w:eastAsia="en-US"/>
    </w:rPr>
  </w:style>
  <w:style w:type="character" w:customStyle="1" w:styleId="1Char">
    <w:name w:val="제목 1 Char"/>
    <w:basedOn w:val="a0"/>
    <w:link w:val="1"/>
    <w:uiPriority w:val="9"/>
    <w:rsid w:val="0049719E"/>
    <w:rPr>
      <w:rFonts w:ascii="Times New Roman" w:eastAsia="맑은 고딕" w:hAnsi="Times New Roman" w:cs="Arial"/>
      <w:b/>
      <w:bCs/>
      <w:kern w:val="32"/>
      <w:sz w:val="32"/>
      <w:szCs w:val="32"/>
      <w:lang w:eastAsia="en-US"/>
    </w:rPr>
  </w:style>
  <w:style w:type="character" w:customStyle="1" w:styleId="2Char">
    <w:name w:val="제목 2 Char"/>
    <w:basedOn w:val="a0"/>
    <w:link w:val="2"/>
    <w:rsid w:val="0049719E"/>
    <w:rPr>
      <w:rFonts w:ascii="Times New Roman" w:eastAsia="맑은 고딕" w:hAnsi="Times New Roman" w:cs="Times New Roman"/>
      <w:b/>
      <w:bCs/>
      <w:i/>
      <w:iCs/>
      <w:kern w:val="0"/>
      <w:sz w:val="28"/>
      <w:szCs w:val="28"/>
      <w:lang w:eastAsia="en-US"/>
    </w:rPr>
  </w:style>
  <w:style w:type="character" w:customStyle="1" w:styleId="3Char">
    <w:name w:val="제목 3 Char"/>
    <w:basedOn w:val="a0"/>
    <w:link w:val="3"/>
    <w:rsid w:val="0049719E"/>
    <w:rPr>
      <w:rFonts w:ascii="Times New Roman" w:eastAsia="맑은 고딕" w:hAnsi="Times New Roman" w:cs="Times New Roman"/>
      <w:b/>
      <w:bCs/>
      <w:kern w:val="0"/>
      <w:sz w:val="26"/>
      <w:szCs w:val="26"/>
      <w:lang w:eastAsia="en-US"/>
    </w:rPr>
  </w:style>
  <w:style w:type="character" w:customStyle="1" w:styleId="4Char">
    <w:name w:val="제목 4 Char"/>
    <w:basedOn w:val="a0"/>
    <w:link w:val="4"/>
    <w:rsid w:val="0049719E"/>
    <w:rPr>
      <w:rFonts w:ascii="Times New Roman" w:eastAsia="맑은 고딕" w:hAnsi="Times New Roman" w:cs="Times New Roman"/>
      <w:b/>
      <w:bCs/>
      <w:kern w:val="0"/>
      <w:sz w:val="24"/>
      <w:szCs w:val="28"/>
      <w:lang/>
    </w:rPr>
  </w:style>
  <w:style w:type="character" w:customStyle="1" w:styleId="5Char">
    <w:name w:val="제목 5 Char"/>
    <w:basedOn w:val="a0"/>
    <w:link w:val="5"/>
    <w:rsid w:val="0049719E"/>
    <w:rPr>
      <w:rFonts w:ascii="Times New Roman" w:eastAsia="맑은 고딕" w:hAnsi="Times New Roman" w:cs="Times New Roman"/>
      <w:b/>
      <w:bCs/>
      <w:i/>
      <w:iCs/>
      <w:kern w:val="0"/>
      <w:sz w:val="22"/>
      <w:szCs w:val="26"/>
      <w:lang/>
    </w:rPr>
  </w:style>
  <w:style w:type="character" w:customStyle="1" w:styleId="6Char">
    <w:name w:val="제목 6 Char"/>
    <w:basedOn w:val="a0"/>
    <w:link w:val="6"/>
    <w:rsid w:val="0049719E"/>
    <w:rPr>
      <w:rFonts w:ascii="Times New Roman" w:eastAsia="맑은 고딕" w:hAnsi="Times New Roman" w:cs="Times New Roman"/>
      <w:b/>
      <w:bCs/>
      <w:kern w:val="0"/>
      <w:sz w:val="22"/>
      <w:lang w:eastAsia="en-US"/>
    </w:rPr>
  </w:style>
  <w:style w:type="character" w:customStyle="1" w:styleId="7Char">
    <w:name w:val="제목 7 Char"/>
    <w:basedOn w:val="a0"/>
    <w:link w:val="7"/>
    <w:rsid w:val="0049719E"/>
    <w:rPr>
      <w:rFonts w:ascii="Times New Roman" w:eastAsia="맑은 고딕" w:hAnsi="Times New Roman" w:cs="Times New Roman"/>
      <w:kern w:val="0"/>
      <w:sz w:val="24"/>
      <w:szCs w:val="24"/>
      <w:lang w:eastAsia="en-US"/>
    </w:rPr>
  </w:style>
  <w:style w:type="character" w:customStyle="1" w:styleId="8Char">
    <w:name w:val="제목 8 Char"/>
    <w:basedOn w:val="a0"/>
    <w:link w:val="8"/>
    <w:rsid w:val="0049719E"/>
    <w:rPr>
      <w:rFonts w:ascii="Times New Roman" w:eastAsia="맑은 고딕" w:hAnsi="Times New Roman" w:cs="Times New Roman"/>
      <w:i/>
      <w:iCs/>
      <w:kern w:val="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inyoung79.lee@samsung.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6</Pages>
  <Words>2134</Words>
  <Characters>12169</Characters>
  <Application>Microsoft Office Word</Application>
  <DocSecurity>0</DocSecurity>
  <Lines>101</Lines>
  <Paragraphs>28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14275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6</cp:revision>
  <dcterms:created xsi:type="dcterms:W3CDTF">2014-10-06T00:22:00Z</dcterms:created>
  <dcterms:modified xsi:type="dcterms:W3CDTF">2014-10-08T08:18:00Z</dcterms:modified>
</cp:coreProperties>
</file>