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>7.3.8.5.2 Coding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cu_extension(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for( j = 0; j &lt; nCbS; j = j + pbOffset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for( k = 0; k &lt; nCbS; k = k + pbOffset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 DmmFlag[ x0 + k ][ y0 + j ]  | |  sdc_flag[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251441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if(sdc_flag[ x0 ][ y0 ] &amp;&amp;  !DmmFlag[ x0 + k ][ y0 + j ])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C5222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CD1D63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if(seg_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]){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C5222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       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type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D0CE7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       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CD1D63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CuPredMode[ x0 ][ y0 ]  = =  MODE_INTRA  &amp;&amp;  sdc_flag[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+ k ][ y0 + j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ae(v)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C7666D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+ k ][ y0 + j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Coding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E81B6F" w:rsidP="00810244">
      <w:pPr>
        <w:pStyle w:val="3N0"/>
        <w:rPr>
          <w:rFonts w:eastAsia="Times New Roman"/>
          <w:highlight w:val="yellow"/>
          <w:lang w:val="en-US" w:eastAsia="zh-CN"/>
        </w:rPr>
      </w:pPr>
      <w:r>
        <w:rPr>
          <w:rFonts w:eastAsia="Times New Roman"/>
          <w:b/>
          <w:highlight w:val="yellow"/>
          <w:lang w:val="de-DE" w:eastAsia="zh-CN"/>
        </w:rPr>
        <w:t>seg_pred_type</w:t>
      </w:r>
      <w:r w:rsidR="00810244" w:rsidRPr="003C5222">
        <w:rPr>
          <w:highlight w:val="yellow"/>
          <w:lang w:val="en-US"/>
        </w:rPr>
        <w:t xml:space="preserve">[ x0 ][ y0 ] specifies </w:t>
      </w:r>
      <w:r w:rsidR="00316F9A" w:rsidRPr="003C5222">
        <w:rPr>
          <w:highlight w:val="yellow"/>
          <w:lang w:val="en-US"/>
        </w:rPr>
        <w:t xml:space="preserve">the </w:t>
      </w:r>
      <w:r w:rsidR="008C4662" w:rsidRPr="003C5222">
        <w:rPr>
          <w:highlight w:val="yellow"/>
          <w:lang w:val="en-US"/>
        </w:rPr>
        <w:t>number</w:t>
      </w:r>
      <w:r w:rsidR="00316F9A" w:rsidRPr="003C5222">
        <w:rPr>
          <w:highlight w:val="yellow"/>
          <w:lang w:val="en-US"/>
        </w:rPr>
        <w:t xml:space="preserve"> of </w:t>
      </w:r>
      <w:r w:rsidR="008C4662" w:rsidRPr="003C5222">
        <w:rPr>
          <w:highlight w:val="yellow"/>
          <w:lang w:val="en-US"/>
        </w:rPr>
        <w:t>segments when</w:t>
      </w:r>
      <w:r w:rsidR="00810244" w:rsidRPr="003C5222">
        <w:rPr>
          <w:highlight w:val="yellow"/>
          <w:lang w:val="en-US"/>
        </w:rPr>
        <w:t xml:space="preserve"> multiple segmental prediction </w:t>
      </w:r>
      <w:r w:rsidR="008C4662" w:rsidRPr="003C5222">
        <w:rPr>
          <w:highlight w:val="yellow"/>
          <w:lang w:val="en-US"/>
        </w:rPr>
        <w:t>is applied</w:t>
      </w:r>
      <w:r w:rsidR="00316F9A" w:rsidRPr="003C5222">
        <w:rPr>
          <w:highlight w:val="yellow"/>
          <w:lang w:val="en-US"/>
        </w:rPr>
        <w:t>.</w:t>
      </w:r>
      <w:r w:rsidR="00810244" w:rsidRPr="003C5222">
        <w:rPr>
          <w:highlight w:val="yellow"/>
          <w:lang w:val="en-US"/>
        </w:rPr>
        <w:t xml:space="preserve"> When not present, </w:t>
      </w:r>
      <w:r>
        <w:rPr>
          <w:rFonts w:eastAsia="Times New Roman"/>
          <w:highlight w:val="yellow"/>
          <w:lang w:val="de-DE" w:eastAsia="zh-CN"/>
        </w:rPr>
        <w:t>seg_pred_type</w:t>
      </w:r>
      <w:r w:rsidR="00810244" w:rsidRPr="003C5222">
        <w:rPr>
          <w:highlight w:val="yellow"/>
          <w:lang w:val="en-US"/>
        </w:rPr>
        <w:t xml:space="preserve">[ x0 ][ y0 ] is inferred to be equal to </w:t>
      </w:r>
      <w:r w:rsidR="00437839" w:rsidRPr="003C5222">
        <w:rPr>
          <w:highlight w:val="yellow"/>
          <w:lang w:val="en-US"/>
        </w:rPr>
        <w:t>-1</w:t>
      </w:r>
      <w:r w:rsidR="00810244" w:rsidRPr="003C5222">
        <w:rPr>
          <w:highlight w:val="yellow"/>
          <w:lang w:val="en-US"/>
        </w:rPr>
        <w:t xml:space="preserve">. </w:t>
      </w:r>
      <w:r w:rsidR="0058265F" w:rsidRPr="003C5222">
        <w:rPr>
          <w:highlight w:val="yellow"/>
          <w:lang w:val="en-US"/>
        </w:rPr>
        <w:t xml:space="preserve"> 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="0058265F" w:rsidRPr="003C5222">
        <w:rPr>
          <w:rFonts w:eastAsia="Times New Roman"/>
          <w:highlight w:val="yellow"/>
          <w:lang w:val="de-DE" w:eastAsia="zh-CN"/>
        </w:rPr>
        <w:t>SegNum</w:t>
      </w:r>
      <w:r w:rsidR="0035315B" w:rsidRPr="003C5222">
        <w:rPr>
          <w:rFonts w:eastAsia="Times New Roman"/>
          <w:highlight w:val="yellow"/>
          <w:lang w:val="en-US" w:eastAsia="zh-CN"/>
        </w:rPr>
        <w:t>[ x0 </w:t>
      </w:r>
      <w:r w:rsidR="0058265F"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="0058265F" w:rsidRPr="003C5222">
        <w:rPr>
          <w:rFonts w:eastAsia="Times New Roman"/>
          <w:highlight w:val="yellow"/>
          <w:lang w:val="en-US" w:eastAsia="zh-CN"/>
        </w:rPr>
        <w:t xml:space="preserve"> </w:t>
      </w:r>
      <w:r>
        <w:rPr>
          <w:rFonts w:eastAsia="Times New Roman"/>
          <w:highlight w:val="yellow"/>
          <w:lang w:val="de-DE" w:eastAsia="zh-CN"/>
        </w:rPr>
        <w:t>seg_pred_type</w:t>
      </w:r>
      <w:r w:rsidR="0058265F"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35315B" w:rsidRPr="003C5222">
        <w:rPr>
          <w:highlight w:val="yellow"/>
          <w:lang w:val="en-US"/>
        </w:rPr>
        <w:t>2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r w:rsidRPr="003C5222">
        <w:rPr>
          <w:b/>
          <w:lang w:val="en-US"/>
        </w:rPr>
        <w:t>depth_dc_abs</w:t>
      </w:r>
      <w:r w:rsidRPr="003C5222">
        <w:rPr>
          <w:lang w:val="en-US"/>
        </w:rPr>
        <w:t xml:space="preserve">[ x0][ y0 ][ i ], </w:t>
      </w:r>
      <w:r w:rsidRPr="003C5222">
        <w:rPr>
          <w:b/>
          <w:lang w:val="en-US"/>
        </w:rPr>
        <w:t>depth_dc_sign_flag</w:t>
      </w:r>
      <w:r w:rsidRPr="003C5222">
        <w:rPr>
          <w:lang w:val="en-US"/>
        </w:rPr>
        <w:t>[ x0 ][ y0 ][ i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DcOffset[ x0 ][ y0 ][ i ]. When not present, the values of depth_dc_abs[ x0][ y0 ][ i ] and depth_dc_sign_flag[ x0 ][ y0 ][ i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>2 – dcNumSeg;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i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dcNumSeg  - 1, 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i</w:t>
      </w:r>
      <w:r>
        <w:rPr>
          <w:highlight w:val="yellow"/>
          <w:lang w:val="en-US"/>
        </w:rPr>
        <w:t xml:space="preserve"> &gt;= </w:t>
      </w:r>
      <w:r w:rsidR="00E453FD" w:rsidRPr="003C5222">
        <w:rPr>
          <w:highlight w:val="yellow"/>
          <w:lang w:val="en-US"/>
        </w:rPr>
        <w:t>dcNumSeg</w:t>
      </w:r>
      <w:r w:rsidR="00D8673A">
        <w:rPr>
          <w:highlight w:val="yellow"/>
          <w:lang w:val="en-US"/>
        </w:rPr>
        <w:t xml:space="preserve"> - 1 </w:t>
      </w:r>
      <w:r w:rsidR="00E453FD" w:rsidRPr="003C5222">
        <w:rPr>
          <w:highlight w:val="yellow"/>
          <w:lang w:val="en-US"/>
        </w:rPr>
        <w:t xml:space="preserve">), a variable </w:t>
      </w:r>
      <w:r w:rsidR="00D8673A">
        <w:rPr>
          <w:highlight w:val="yellow"/>
          <w:lang w:val="en-US"/>
        </w:rPr>
        <w:t>s</w:t>
      </w:r>
      <w:r w:rsidR="00E453FD" w:rsidRPr="003C5222">
        <w:rPr>
          <w:highlight w:val="yellow"/>
          <w:lang w:val="en-US"/>
        </w:rPr>
        <w:t xml:space="preserve">umOffset is set equal to the sum of DcOffset[ x0 ][ y0 ][ m ] for </w:t>
      </w:r>
      <w:r w:rsidR="00D8673A">
        <w:rPr>
          <w:highlight w:val="yellow"/>
          <w:lang w:val="en-US"/>
        </w:rPr>
        <w:t xml:space="preserve">all </w:t>
      </w:r>
      <w:r w:rsidR="00E453FD" w:rsidRPr="003C5222">
        <w:rPr>
          <w:highlight w:val="yellow"/>
          <w:lang w:val="en-US"/>
        </w:rPr>
        <w:t xml:space="preserve">m from 0 to  dcNumSeg – 2. </w:t>
      </w:r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 xml:space="preserve">cOffsetMin </w:t>
      </w:r>
      <w:r w:rsidR="00D8673A">
        <w:rPr>
          <w:highlight w:val="yellow"/>
          <w:lang w:val="en-US"/>
        </w:rPr>
        <w:t>= s</w:t>
      </w:r>
      <w:r w:rsidR="00E453FD" w:rsidRPr="003C5222">
        <w:rPr>
          <w:highlight w:val="yellow"/>
          <w:lang w:val="en-US"/>
        </w:rPr>
        <w:t>umOffset == 0 ? 1 : 0.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>The variable DcOffset[ x0 ][ y0 ][ i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r w:rsidRPr="003C5222">
        <w:rPr>
          <w:lang w:val="en-US"/>
        </w:rPr>
        <w:t xml:space="preserve">DcOffset[ x0 ][ y0 ][ i ]  = </w:t>
      </w:r>
      <w:r w:rsidRPr="003C5222">
        <w:rPr>
          <w:lang w:val="en-US"/>
        </w:rPr>
        <w:br/>
        <w:t>( 1 − 2 *depth_dc_sign_flag[ x0 ][ y0 ][ i ] ) * ( depth_dc_abs[ x0 ][ y0 ][ i ] </w:t>
      </w:r>
      <w:r w:rsidR="00E453FD" w:rsidRPr="003C5222">
        <w:rPr>
          <w:highlight w:val="yellow"/>
          <w:lang w:val="en-US"/>
        </w:rPr>
        <w:t xml:space="preserve">+ </w:t>
      </w:r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 xml:space="preserve">cOffsetMin </w:t>
      </w:r>
      <w:r w:rsidRPr="003C5222">
        <w:rPr>
          <w:strike/>
          <w:highlight w:val="cyan"/>
          <w:lang w:val="en-US"/>
        </w:rPr>
        <w:t>− dcNumSeg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D32CC7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D32CC7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D32CC7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4" w:name="_Ref332660429"/>
      <w:r w:rsidRPr="003C5222">
        <w:rPr>
          <w:lang w:val="en-US"/>
        </w:rPr>
        <w:t>I.8.4.4.1 General decoding process for intra blocks</w:t>
      </w:r>
      <w:bookmarkEnd w:id="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5. The general intra sample prediction process as specified in subclause </w:t>
      </w:r>
      <w:fldSimple w:instr=" REF _Ref332660646 \r \h  \* MERGEFORMAT " w:fldLock="1">
        <w:r w:rsidRPr="003C5222">
          <w:rPr>
            <w:lang w:val="en-US"/>
          </w:rPr>
          <w:t>I.8.4.4.2.1</w:t>
        </w:r>
      </w:fldSimple>
      <w:r w:rsidRPr="003C5222">
        <w:rPr>
          <w:lang w:val="en-US"/>
        </w:rPr>
        <w:t xml:space="preserve"> is invoked with the transform block location ( xTb0, yTb0 </w:t>
      </w:r>
      <w:r w:rsidRPr="003C5222">
        <w:t>+ yTbOffset</w:t>
      </w:r>
      <w:r w:rsidRPr="003C5222">
        <w:rPr>
          <w:lang w:val="en-US"/>
        </w:rPr>
        <w:t xml:space="preserve"> ), the intra prediction mode </w:t>
      </w:r>
      <w:r w:rsidRPr="003C5222">
        <w:rPr>
          <w:lang w:val="en-US" w:eastAsia="ko-KR"/>
        </w:rPr>
        <w:t>predModeIntra</w:t>
      </w:r>
      <w:r w:rsidRPr="003C5222">
        <w:rPr>
          <w:lang w:val="en-US"/>
        </w:rPr>
        <w:t xml:space="preserve">, the transform block size nTbS, </w:t>
      </w:r>
      <w:r w:rsidRPr="003C5222">
        <w:rPr>
          <w:lang w:val="en-US" w:eastAsia="ko-KR"/>
        </w:rPr>
        <w:t xml:space="preserve">and the variable cIdx </w:t>
      </w:r>
      <w:r w:rsidRPr="003C5222">
        <w:rPr>
          <w:lang w:val="en-US"/>
        </w:rPr>
        <w:t>as inputs, and the output is an (nTbS)x(nTbS) array predSamples.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r w:rsidR="003C5222" w:rsidRPr="003C5222">
        <w:rPr>
          <w:highlight w:val="yellow"/>
          <w:lang w:val="en-US"/>
        </w:rPr>
        <w:t xml:space="preserve">sdc_flag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xCb ][ yCb ] is equal to 1, t</w:t>
      </w:r>
      <w:r w:rsidRPr="003C5222">
        <w:rPr>
          <w:highlight w:val="yellow"/>
          <w:lang w:val="en-US"/>
        </w:rPr>
        <w:t>he derivation process for segmental prediction as specified in subclause I.8.8.2 is invoked with the transform block location ( xTb0, yTb0 </w:t>
      </w:r>
      <w:r w:rsidRPr="003C5222">
        <w:rPr>
          <w:highlight w:val="yellow"/>
        </w:rPr>
        <w:t>+ yTbOffset</w:t>
      </w:r>
      <w:r w:rsidRPr="003C5222">
        <w:rPr>
          <w:highlight w:val="yellow"/>
          <w:lang w:val="en-US"/>
        </w:rPr>
        <w:t xml:space="preserve"> ), the transform block size nTbS, </w:t>
      </w:r>
      <w:r w:rsidR="00B53FC8" w:rsidRPr="003C5222">
        <w:rPr>
          <w:highlight w:val="yellow"/>
          <w:lang w:val="en-US"/>
        </w:rPr>
        <w:t>and predSamples</w:t>
      </w:r>
      <w:r w:rsidR="0018586D" w:rsidRPr="003C5222">
        <w:rPr>
          <w:highlight w:val="yellow"/>
          <w:lang w:val="en-US"/>
        </w:rPr>
        <w:t xml:space="preserve"> as inputs, and the output is the modified predSamples.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>The prediction luma sample value 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>[ 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> ][ 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[ 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][ y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 = refPicLX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[ xInt</w:t>
      </w:r>
      <w:r w:rsidRPr="003C5222">
        <w:rPr>
          <w:vertAlign w:val="subscript"/>
          <w:lang w:val="en-US" w:eastAsia="ko-KR"/>
        </w:rPr>
        <w:t>L</w:t>
      </w:r>
      <w:r w:rsidRPr="003C5222">
        <w:rPr>
          <w:lang w:val="en-US" w:eastAsia="ko-KR"/>
        </w:rPr>
        <w:t> ][ yInt</w:t>
      </w:r>
      <w:r w:rsidRPr="003C5222">
        <w:rPr>
          <w:vertAlign w:val="subscript"/>
          <w:lang w:val="en-US" w:eastAsia="ko-KR"/>
        </w:rPr>
        <w:t>L</w:t>
      </w:r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r w:rsidRPr="003C5222">
        <w:rPr>
          <w:highlight w:val="yellow"/>
          <w:lang w:val="en-US"/>
        </w:rPr>
        <w:t xml:space="preserve">sdc_flag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xCb ][ yCb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subclause I.8.8.2 is invoked with the block location </w:t>
      </w:r>
      <w:r w:rsidR="003C5222" w:rsidRPr="003C5222">
        <w:rPr>
          <w:highlight w:val="yellow"/>
          <w:lang w:val="en-US" w:eastAsia="ko-KR"/>
        </w:rPr>
        <w:t>( xCb, yCb )</w:t>
      </w:r>
      <w:r w:rsidR="003C5222" w:rsidRPr="003C5222">
        <w:rPr>
          <w:highlight w:val="yellow"/>
          <w:lang w:val="en-US"/>
        </w:rPr>
        <w:t xml:space="preserve">, the block size </w:t>
      </w:r>
      <w:r w:rsidR="003C5222" w:rsidRPr="003C5222">
        <w:rPr>
          <w:highlight w:val="yellow"/>
          <w:lang w:val="en-US" w:eastAsia="ko-KR"/>
        </w:rPr>
        <w:t>nPbW</w:t>
      </w:r>
      <w:r w:rsidR="003C5222" w:rsidRPr="003C5222">
        <w:rPr>
          <w:highlight w:val="yellow"/>
          <w:lang w:val="en-US"/>
        </w:rPr>
        <w:t xml:space="preserve">, and </w:t>
      </w:r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r w:rsidR="003C5222" w:rsidRPr="003C5222">
        <w:rPr>
          <w:highlight w:val="yellow"/>
          <w:lang w:val="en-US"/>
        </w:rPr>
        <w:t xml:space="preserve"> as inputs, and the output is the modified </w:t>
      </w:r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 xml:space="preserve">Otherwise (sdc_flag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xCb ][ yCb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>for x in the range of 0 to nCbSL − 1 and y in the range of 0 to nCbSL − 1, resSamples</w:t>
      </w:r>
      <w:r w:rsidRPr="003C5222">
        <w:rPr>
          <w:vertAlign w:val="subscript"/>
          <w:lang w:val="en-US"/>
        </w:rPr>
        <w:t>L</w:t>
      </w:r>
      <w:r w:rsidRPr="003C5222">
        <w:rPr>
          <w:lang w:val="en-US"/>
        </w:rPr>
        <w:t>[ x ][ y ] is set equal to DcOffset[ xCb ][ yCb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 xml:space="preserve">[ xCb ][ yCb ] is equal to 1 ), </w:t>
      </w:r>
      <w:r w:rsidR="002E7157" w:rsidRPr="003C5222">
        <w:rPr>
          <w:highlight w:val="yellow"/>
          <w:lang w:val="en-US"/>
        </w:rPr>
        <w:t>for x in the range of 0 to nCbSL − 1 and y in the range of 0 to nCbSL − 1, resSamples</w:t>
      </w:r>
      <w:r w:rsidR="002E7157" w:rsidRPr="003C5222">
        <w:rPr>
          <w:highlight w:val="yellow"/>
          <w:vertAlign w:val="subscript"/>
          <w:lang w:val="en-US"/>
        </w:rPr>
        <w:t>L</w:t>
      </w:r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5" w:name="_Ref378780958"/>
      <w:bookmarkStart w:id="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5"/>
      <w:bookmarkEnd w:id="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6D5BB2" w:rsidRPr="003C5222">
        <w:rPr>
          <w:rFonts w:eastAsia="Times New Roman"/>
          <w:highlight w:val="yellow"/>
          <w:lang w:val="en-US" w:eastAsia="zh-CN"/>
        </w:rPr>
        <w:t xml:space="preserve">[ xCb ][ yCb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a luma location ( xCb, yCb ) of the top-left sample of the current luma coding block relative to the top-left luma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>ariable nTbS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a reference sample array refSamples[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the modified reference sample array </w:t>
      </w:r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1662EA" w:rsidRPr="003C5222" w:rsidRDefault="002C5FF8" w:rsidP="001662EA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predAvg is set </w:t>
      </w:r>
      <w:r w:rsidR="00D8673A">
        <w:rPr>
          <w:sz w:val="20"/>
          <w:szCs w:val="20"/>
          <w:highlight w:val="yellow"/>
          <w:lang w:eastAsia="ko-KR"/>
        </w:rPr>
        <w:t>equal to</w:t>
      </w:r>
      <w:r w:rsidRPr="003C5222">
        <w:rPr>
          <w:sz w:val="20"/>
          <w:szCs w:val="20"/>
          <w:highlight w:val="yellow"/>
          <w:lang w:eastAsia="ko-KR"/>
        </w:rPr>
        <w:t xml:space="preserve"> 0. A variable</w:t>
      </w:r>
      <w:r w:rsidR="001662EA" w:rsidRPr="003C5222">
        <w:rPr>
          <w:sz w:val="20"/>
          <w:szCs w:val="20"/>
          <w:highlight w:val="yellow"/>
          <w:lang w:eastAsia="ko-KR"/>
        </w:rPr>
        <w:t xml:space="preserve"> minSample is set equal to</w:t>
      </w:r>
      <w:r w:rsidR="004E1B0C" w:rsidRPr="003C5222">
        <w:rPr>
          <w:sz w:val="20"/>
          <w:szCs w:val="20"/>
          <w:highlight w:val="yellow"/>
          <w:lang w:val="en-US"/>
        </w:rPr>
        <w:t> 1  &lt;&lt;  BitDepth</w:t>
      </w:r>
      <w:r w:rsidR="004E1B0C" w:rsidRPr="003C5222">
        <w:rPr>
          <w:sz w:val="20"/>
          <w:szCs w:val="20"/>
          <w:highlight w:val="yellow"/>
          <w:vertAlign w:val="subscript"/>
          <w:lang w:val="en-US"/>
        </w:rPr>
        <w:t>Y</w:t>
      </w:r>
      <w:r w:rsidR="004E1B0C" w:rsidRPr="003C5222">
        <w:rPr>
          <w:sz w:val="20"/>
          <w:szCs w:val="20"/>
          <w:highlight w:val="yellow"/>
          <w:lang w:val="en-US"/>
        </w:rPr>
        <w:t>. A variable maxSample is set equal to -1.</w:t>
      </w:r>
    </w:p>
    <w:p w:rsidR="00A62F21" w:rsidRPr="00B369A6" w:rsidRDefault="00A62F21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rFonts w:eastAsia="ＭＳ 明朝" w:hint="eastAsia"/>
          <w:sz w:val="20"/>
          <w:szCs w:val="20"/>
          <w:highlight w:val="magenta"/>
          <w:lang w:val="en-US" w:eastAsia="ja-JP"/>
        </w:rPr>
      </w:pPr>
      <w:r w:rsidRPr="00B369A6">
        <w:rPr>
          <w:rFonts w:eastAsia="ＭＳ 明朝" w:hint="eastAsia"/>
          <w:sz w:val="20"/>
          <w:szCs w:val="20"/>
          <w:highlight w:val="magenta"/>
          <w:lang w:val="en-US" w:eastAsia="ja-JP"/>
        </w:rPr>
        <w:lastRenderedPageBreak/>
        <w:t>// 1</w:t>
      </w:r>
      <w:r w:rsidRPr="00B369A6">
        <w:rPr>
          <w:rFonts w:eastAsia="ＭＳ 明朝" w:hint="eastAsia"/>
          <w:sz w:val="20"/>
          <w:szCs w:val="20"/>
          <w:highlight w:val="magenta"/>
          <w:vertAlign w:val="superscript"/>
          <w:lang w:val="en-US" w:eastAsia="ja-JP"/>
        </w:rPr>
        <w:t>st</w:t>
      </w:r>
      <w:r w:rsidRPr="00B369A6">
        <w:rPr>
          <w:rFonts w:eastAsia="ＭＳ 明朝" w:hint="eastAsia"/>
          <w:sz w:val="20"/>
          <w:szCs w:val="20"/>
          <w:highlight w:val="magenta"/>
          <w:lang w:val="en-US" w:eastAsia="ja-JP"/>
        </w:rPr>
        <w:t xml:space="preserve"> stage</w:t>
      </w:r>
    </w:p>
    <w:p w:rsidR="001662EA" w:rsidRPr="003C5222" w:rsidRDefault="001662EA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</w:t>
      </w:r>
      <w:r w:rsidR="00823B3A" w:rsidRPr="003C5222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1662EA" w:rsidRPr="003C5222" w:rsidRDefault="001662EA" w:rsidP="001662EA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</w:t>
      </w:r>
      <w:r w:rsidR="00823B3A" w:rsidRPr="003C5222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predAvg = predAvg </w:t>
      </w:r>
      <w:r w:rsidRPr="002633FE">
        <w:rPr>
          <w:sz w:val="20"/>
          <w:szCs w:val="20"/>
          <w:highlight w:val="green"/>
          <w:lang w:val="en-US" w:eastAsia="ko-KR"/>
        </w:rPr>
        <w:t>+</w:t>
      </w:r>
      <w:r w:rsidRPr="003C5222">
        <w:rPr>
          <w:sz w:val="20"/>
          <w:szCs w:val="20"/>
          <w:highlight w:val="yellow"/>
          <w:lang w:val="en-US" w:eastAsia="ko-KR"/>
        </w:rPr>
        <w:t xml:space="preserve"> refSamples[ x ][ y ].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refSamples[ x ][ y ] </w:t>
      </w:r>
      <w:r w:rsidRPr="00391D9D">
        <w:rPr>
          <w:sz w:val="20"/>
          <w:szCs w:val="20"/>
          <w:highlight w:val="cyan"/>
          <w:lang w:val="en-US" w:eastAsia="ko-KR"/>
        </w:rPr>
        <w:t>&lt;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minSample, minSample is set equal to </w:t>
      </w:r>
      <w:r w:rsidRPr="003C5222">
        <w:rPr>
          <w:sz w:val="20"/>
          <w:szCs w:val="20"/>
          <w:highlight w:val="yellow"/>
          <w:lang w:val="en-US" w:eastAsia="ko-KR"/>
        </w:rPr>
        <w:t>refSamples[ x ][ y ].</w:t>
      </w:r>
    </w:p>
    <w:p w:rsidR="00823B3A" w:rsidRPr="003C5222" w:rsidRDefault="00823B3A" w:rsidP="00823B3A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refSamples[ x ][ y ] </w:t>
      </w:r>
      <w:r w:rsidRPr="00391D9D">
        <w:rPr>
          <w:sz w:val="20"/>
          <w:szCs w:val="20"/>
          <w:highlight w:val="cyan"/>
          <w:lang w:val="en-US" w:eastAsia="ko-KR"/>
        </w:rPr>
        <w:t>&gt;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maxSample, maxSample is set equal to </w:t>
      </w:r>
      <w:r w:rsidRPr="003C5222">
        <w:rPr>
          <w:sz w:val="20"/>
          <w:szCs w:val="20"/>
          <w:highlight w:val="yellow"/>
          <w:lang w:val="en-US" w:eastAsia="ko-KR"/>
        </w:rPr>
        <w:t>refSamples[ x ][ y ].</w:t>
      </w:r>
    </w:p>
    <w:p w:rsidR="00614112" w:rsidRPr="00391D9D" w:rsidRDefault="00F56898" w:rsidP="00242F35">
      <w:pPr>
        <w:pStyle w:val="3D0"/>
        <w:numPr>
          <w:ilvl w:val="0"/>
          <w:numId w:val="0"/>
        </w:numPr>
        <w:ind w:left="357" w:hanging="357"/>
        <w:rPr>
          <w:rFonts w:eastAsia="ＭＳ 明朝" w:hint="eastAsia"/>
          <w:color w:val="FF0000"/>
          <w:highlight w:val="green"/>
          <w:lang w:eastAsia="ja-JP"/>
        </w:rPr>
      </w:pPr>
      <w:r w:rsidRPr="00391D9D">
        <w:rPr>
          <w:rFonts w:hint="eastAsia"/>
          <w:color w:val="FF0000"/>
          <w:highlight w:val="green"/>
          <w:lang w:eastAsia="ja-JP"/>
        </w:rPr>
        <w:t>NxN</w:t>
      </w:r>
      <w:r w:rsidR="00614112" w:rsidRPr="00391D9D">
        <w:rPr>
          <w:rFonts w:eastAsia="ＭＳ 明朝" w:hint="eastAsia"/>
          <w:color w:val="FF0000"/>
          <w:highlight w:val="green"/>
          <w:lang w:eastAsia="ja-JP"/>
        </w:rPr>
        <w:t xml:space="preserve"> (2 region)</w:t>
      </w:r>
      <w:r w:rsidR="00242F35" w:rsidRPr="00391D9D">
        <w:rPr>
          <w:rFonts w:eastAsia="ＭＳ 明朝" w:hint="eastAsia"/>
          <w:color w:val="FF0000"/>
          <w:highlight w:val="green"/>
          <w:lang w:eastAsia="ja-JP"/>
        </w:rPr>
        <w:t xml:space="preserve">, </w:t>
      </w:r>
      <w:r w:rsidR="00614112" w:rsidRPr="00391D9D">
        <w:rPr>
          <w:rFonts w:hint="eastAsia"/>
          <w:color w:val="FF0000"/>
          <w:highlight w:val="green"/>
          <w:lang w:eastAsia="ja-JP"/>
        </w:rPr>
        <w:t>NxN</w:t>
      </w:r>
      <w:r w:rsidR="008C13FE">
        <w:rPr>
          <w:rFonts w:eastAsia="ＭＳ 明朝" w:hint="eastAsia"/>
          <w:color w:val="FF0000"/>
          <w:highlight w:val="green"/>
          <w:lang w:eastAsia="ja-JP"/>
        </w:rPr>
        <w:t>+W1xNxN</w:t>
      </w:r>
      <w:r w:rsidR="003C0284">
        <w:rPr>
          <w:rFonts w:eastAsia="ＭＳ 明朝" w:hint="eastAsia"/>
          <w:color w:val="FF0000"/>
          <w:highlight w:val="green"/>
          <w:lang w:eastAsia="ja-JP"/>
        </w:rPr>
        <w:t>x2</w:t>
      </w:r>
      <w:r w:rsidR="00614112" w:rsidRPr="00391D9D">
        <w:rPr>
          <w:rFonts w:eastAsia="ＭＳ 明朝" w:hint="eastAsia"/>
          <w:color w:val="FF0000"/>
          <w:highlight w:val="green"/>
          <w:lang w:eastAsia="ja-JP"/>
        </w:rPr>
        <w:t xml:space="preserve"> (3 region)</w:t>
      </w:r>
    </w:p>
    <w:p w:rsidR="00823B3A" w:rsidRPr="003C5222" w:rsidRDefault="00823B3A" w:rsidP="00823B3A">
      <w:pPr>
        <w:rPr>
          <w:highlight w:val="yellow"/>
          <w:lang w:eastAsia="ko-KR"/>
        </w:rPr>
      </w:pPr>
      <w:r w:rsidRPr="003C5222">
        <w:rPr>
          <w:highlight w:val="yellow"/>
          <w:lang w:eastAsia="ko-KR"/>
        </w:rPr>
        <w:t xml:space="preserve">predAvg = ( predAvg </w:t>
      </w:r>
      <w:r w:rsidRPr="000B4758">
        <w:rPr>
          <w:highlight w:val="green"/>
          <w:lang w:eastAsia="ko-KR"/>
        </w:rPr>
        <w:t>+</w:t>
      </w:r>
      <w:r w:rsidRPr="003C5222">
        <w:rPr>
          <w:highlight w:val="yellow"/>
          <w:lang w:eastAsia="ko-KR"/>
        </w:rPr>
        <w:t xml:space="preserve"> ( 1 &lt;&lt; ( k – 1 )) &gt;&gt;k, where k = Log2( </w:t>
      </w:r>
      <w:r w:rsidRPr="003C5222">
        <w:rPr>
          <w:highlight w:val="yellow"/>
          <w:lang w:val="en-US" w:eastAsia="ko-KR"/>
        </w:rPr>
        <w:t>nTbS* nTbS</w:t>
      </w:r>
      <w:r w:rsidRPr="003C5222">
        <w:rPr>
          <w:highlight w:val="yellow"/>
          <w:lang w:eastAsia="ko-KR"/>
        </w:rPr>
        <w:t>).</w:t>
      </w:r>
    </w:p>
    <w:p w:rsidR="00242F35" w:rsidRPr="00391D9D" w:rsidRDefault="00242F35" w:rsidP="00242F35">
      <w:pPr>
        <w:pStyle w:val="3D0"/>
        <w:numPr>
          <w:ilvl w:val="0"/>
          <w:numId w:val="0"/>
        </w:numPr>
        <w:ind w:left="357" w:hanging="357"/>
        <w:rPr>
          <w:rFonts w:eastAsia="ＭＳ 明朝" w:hint="eastAsia"/>
          <w:color w:val="FF0000"/>
          <w:highlight w:val="green"/>
          <w:lang w:eastAsia="ja-JP"/>
        </w:rPr>
      </w:pPr>
      <w:r w:rsidRPr="00391D9D">
        <w:rPr>
          <w:rFonts w:hint="eastAsia"/>
          <w:color w:val="FF0000"/>
          <w:highlight w:val="green"/>
          <w:lang w:eastAsia="ja-JP"/>
        </w:rPr>
        <w:t>NxN</w:t>
      </w:r>
      <w:r w:rsidRPr="00391D9D">
        <w:rPr>
          <w:rFonts w:eastAsia="ＭＳ 明朝" w:hint="eastAsia"/>
          <w:color w:val="FF0000"/>
          <w:highlight w:val="green"/>
          <w:lang w:eastAsia="ja-JP"/>
        </w:rPr>
        <w:t xml:space="preserve">+1 (2 region), </w:t>
      </w:r>
      <w:r w:rsidR="003C0284" w:rsidRPr="00391D9D">
        <w:rPr>
          <w:rFonts w:hint="eastAsia"/>
          <w:color w:val="FF0000"/>
          <w:highlight w:val="green"/>
          <w:lang w:eastAsia="ja-JP"/>
        </w:rPr>
        <w:t>NxN</w:t>
      </w:r>
      <w:r w:rsidR="003C0284">
        <w:rPr>
          <w:rFonts w:eastAsia="ＭＳ 明朝" w:hint="eastAsia"/>
          <w:color w:val="FF0000"/>
          <w:highlight w:val="green"/>
          <w:lang w:eastAsia="ja-JP"/>
        </w:rPr>
        <w:t>+W1xNxNx2</w:t>
      </w:r>
      <w:r w:rsidRPr="00391D9D">
        <w:rPr>
          <w:rFonts w:eastAsia="ＭＳ 明朝" w:hint="eastAsia"/>
          <w:color w:val="FF0000"/>
          <w:highlight w:val="green"/>
          <w:lang w:eastAsia="ja-JP"/>
        </w:rPr>
        <w:t>+1 (3 region)</w:t>
      </w:r>
    </w:p>
    <w:p w:rsidR="002C5FF8" w:rsidRPr="003C5222" w:rsidRDefault="002C5FF8" w:rsidP="00823B3A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r w:rsidRPr="003C5222">
        <w:rPr>
          <w:sz w:val="20"/>
          <w:szCs w:val="20"/>
          <w:highlight w:val="yellow"/>
        </w:rPr>
        <w:t xml:space="preserve">segIdx[ x ][ y ] is set equal to 0 for </w:t>
      </w:r>
      <w:r w:rsidRPr="003C5222">
        <w:rPr>
          <w:sz w:val="20"/>
          <w:szCs w:val="20"/>
          <w:highlight w:val="yellow"/>
          <w:lang w:eastAsia="ko-KR"/>
        </w:rPr>
        <w:t>all x = 0,…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r w:rsidRPr="003C5222">
        <w:rPr>
          <w:sz w:val="20"/>
          <w:szCs w:val="20"/>
          <w:highlight w:val="yellow"/>
          <w:lang w:eastAsia="ko-KR"/>
        </w:rPr>
        <w:t xml:space="preserve">, y = 0, … </w:t>
      </w:r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A62F21" w:rsidRPr="00B369A6" w:rsidRDefault="00A62F21" w:rsidP="00A62F21">
      <w:pPr>
        <w:pStyle w:val="3D0"/>
        <w:numPr>
          <w:ilvl w:val="0"/>
          <w:numId w:val="0"/>
        </w:numPr>
        <w:ind w:left="357" w:hanging="357"/>
        <w:textAlignment w:val="baseline"/>
        <w:rPr>
          <w:rFonts w:eastAsia="ＭＳ 明朝" w:hint="eastAsia"/>
          <w:sz w:val="20"/>
          <w:szCs w:val="20"/>
          <w:highlight w:val="magenta"/>
          <w:lang w:val="en-US" w:eastAsia="ja-JP"/>
        </w:rPr>
      </w:pPr>
      <w:r w:rsidRPr="00B369A6">
        <w:rPr>
          <w:rFonts w:eastAsia="ＭＳ 明朝" w:hint="eastAsia"/>
          <w:sz w:val="20"/>
          <w:szCs w:val="20"/>
          <w:highlight w:val="magenta"/>
          <w:lang w:val="en-US" w:eastAsia="ja-JP"/>
        </w:rPr>
        <w:t>// 2nd stage</w:t>
      </w:r>
    </w:p>
    <w:p w:rsidR="002C5FF8" w:rsidRPr="003C5222" w:rsidRDefault="004227CF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>I</w:t>
      </w:r>
      <w:r w:rsidR="002C5FF8" w:rsidRPr="003C5222">
        <w:rPr>
          <w:sz w:val="20"/>
          <w:szCs w:val="20"/>
          <w:highlight w:val="yellow"/>
          <w:lang w:eastAsia="ko-KR"/>
        </w:rPr>
        <w:t xml:space="preserve">f </w:t>
      </w:r>
      <w:r w:rsidR="002C5FF8" w:rsidRPr="003C5222">
        <w:rPr>
          <w:sz w:val="20"/>
          <w:szCs w:val="20"/>
          <w:highlight w:val="yellow"/>
        </w:rPr>
        <w:t>nSegNum</w:t>
      </w:r>
      <w:r w:rsidR="002C5FF8" w:rsidRPr="003C5222">
        <w:rPr>
          <w:rFonts w:eastAsia="Times New Roman"/>
          <w:sz w:val="20"/>
          <w:szCs w:val="20"/>
          <w:highlight w:val="yellow"/>
          <w:lang w:val="en-US" w:eastAsia="zh-CN"/>
        </w:rPr>
        <w:t>[ xCb ][ yCb ]</w:t>
      </w:r>
      <w:r w:rsidR="002C5FF8" w:rsidRPr="003C5222">
        <w:rPr>
          <w:sz w:val="20"/>
          <w:szCs w:val="20"/>
          <w:highlight w:val="yellow"/>
        </w:rPr>
        <w:t xml:space="preserve"> is equal to 2, the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all x = 0,…</w:t>
      </w:r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Pr="003C5222">
        <w:rPr>
          <w:sz w:val="20"/>
          <w:szCs w:val="20"/>
          <w:highlight w:val="yellow"/>
          <w:lang w:val="en-US" w:eastAsia="ko-KR"/>
        </w:rPr>
        <w:t>nTbS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 xml:space="preserve">, y = 0, … </w:t>
      </w:r>
      <w:r w:rsidRPr="003C5222">
        <w:rPr>
          <w:sz w:val="20"/>
          <w:szCs w:val="20"/>
          <w:highlight w:val="yellow"/>
          <w:lang w:val="en-US" w:eastAsia="ko-KR"/>
        </w:rPr>
        <w:t>nTbS</w:t>
      </w:r>
      <w:r w:rsidR="002C5FF8" w:rsidRPr="003C5222">
        <w:rPr>
          <w:sz w:val="20"/>
          <w:szCs w:val="20"/>
          <w:highlight w:val="yellow"/>
          <w:lang w:eastAsia="ko-KR"/>
        </w:rPr>
        <w:t>-1</w:t>
      </w:r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r w:rsidRPr="003C5222">
        <w:rPr>
          <w:sz w:val="20"/>
          <w:szCs w:val="20"/>
          <w:highlight w:val="yellow"/>
          <w:lang w:eastAsia="ko-KR"/>
        </w:rPr>
        <w:t xml:space="preserve">[ x ][ y ] </w:t>
      </w:r>
      <w:r w:rsidRPr="000B4758">
        <w:rPr>
          <w:sz w:val="20"/>
          <w:szCs w:val="20"/>
          <w:highlight w:val="green"/>
          <w:lang w:eastAsia="ko-KR"/>
        </w:rPr>
        <w:t>&lt;</w:t>
      </w:r>
      <w:r w:rsidRPr="003C5222">
        <w:rPr>
          <w:sz w:val="20"/>
          <w:szCs w:val="20"/>
          <w:highlight w:val="yellow"/>
          <w:lang w:eastAsia="ko-KR"/>
        </w:rPr>
        <w:t xml:space="preserve"> predAvg, </w:t>
      </w:r>
      <w:r w:rsidRPr="003C5222">
        <w:rPr>
          <w:sz w:val="20"/>
          <w:szCs w:val="20"/>
          <w:highlight w:val="yellow"/>
        </w:rPr>
        <w:t>segIdx[ x ][ y ] is set equal to 0;</w:t>
      </w:r>
    </w:p>
    <w:p w:rsidR="002C5FF8" w:rsidRPr="000B4758" w:rsidRDefault="002C5FF8" w:rsidP="002C5FF8">
      <w:pPr>
        <w:pStyle w:val="3D1"/>
        <w:rPr>
          <w:rFonts w:hint="eastAsia"/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refSamples</w:t>
      </w:r>
      <w:r w:rsidRPr="003C5222">
        <w:rPr>
          <w:sz w:val="20"/>
          <w:szCs w:val="20"/>
          <w:highlight w:val="yellow"/>
          <w:lang w:eastAsia="ko-KR"/>
        </w:rPr>
        <w:t xml:space="preserve">[ x ][ y ] &gt;= predAvg), </w:t>
      </w:r>
      <w:r w:rsidRPr="003C5222">
        <w:rPr>
          <w:sz w:val="20"/>
          <w:szCs w:val="20"/>
          <w:highlight w:val="yellow"/>
        </w:rPr>
        <w:t>segIdx[ x ][ y ] is set equal to 1.</w:t>
      </w:r>
    </w:p>
    <w:p w:rsidR="000B4758" w:rsidRPr="00391D9D" w:rsidRDefault="000B4758" w:rsidP="000B4758">
      <w:pPr>
        <w:pStyle w:val="3D0"/>
        <w:numPr>
          <w:ilvl w:val="0"/>
          <w:numId w:val="0"/>
        </w:numPr>
        <w:ind w:left="357" w:hanging="357"/>
        <w:rPr>
          <w:rFonts w:eastAsia="ＭＳ 明朝" w:hint="eastAsia"/>
          <w:color w:val="FF0000"/>
          <w:highlight w:val="green"/>
          <w:lang w:eastAsia="ja-JP"/>
        </w:rPr>
      </w:pPr>
      <w:r w:rsidRPr="00391D9D">
        <w:rPr>
          <w:rFonts w:hint="eastAsia"/>
          <w:color w:val="FF0000"/>
          <w:highlight w:val="green"/>
          <w:lang w:eastAsia="ja-JP"/>
        </w:rPr>
        <w:t>NxNx</w:t>
      </w:r>
      <w:r w:rsidR="00242F35" w:rsidRPr="00391D9D">
        <w:rPr>
          <w:rFonts w:eastAsia="ＭＳ 明朝" w:hint="eastAsia"/>
          <w:color w:val="FF0000"/>
          <w:highlight w:val="green"/>
          <w:lang w:eastAsia="ja-JP"/>
        </w:rPr>
        <w:t>2</w:t>
      </w:r>
      <w:r w:rsidRPr="00391D9D">
        <w:rPr>
          <w:rFonts w:eastAsia="ＭＳ 明朝" w:hint="eastAsia"/>
          <w:color w:val="FF0000"/>
          <w:highlight w:val="green"/>
          <w:lang w:eastAsia="ja-JP"/>
        </w:rPr>
        <w:t>+1 (2 regions)</w:t>
      </w:r>
    </w:p>
    <w:p w:rsidR="002C5FF8" w:rsidRPr="003C5222" w:rsidRDefault="002C5FF8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>Otherwise (</w:t>
      </w:r>
      <w:r w:rsidRPr="003C5222">
        <w:rPr>
          <w:sz w:val="20"/>
          <w:szCs w:val="20"/>
          <w:highlight w:val="yellow"/>
        </w:rPr>
        <w:t>nSegNum</w:t>
      </w:r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xCb ][ yCb ]</w:t>
      </w:r>
      <w:r w:rsidRPr="003C5222">
        <w:rPr>
          <w:sz w:val="20"/>
          <w:szCs w:val="20"/>
          <w:highlight w:val="yellow"/>
        </w:rPr>
        <w:t xml:space="preserve"> is equal to 3), a variable thres0 is set equal to (</w:t>
      </w:r>
      <w:r w:rsidRPr="003C5222">
        <w:rPr>
          <w:sz w:val="20"/>
          <w:szCs w:val="20"/>
          <w:highlight w:val="yellow"/>
          <w:lang w:eastAsia="ko-KR"/>
        </w:rPr>
        <w:t xml:space="preserve">predAvg  </w:t>
      </w:r>
      <w:r w:rsidRPr="002626E4">
        <w:rPr>
          <w:sz w:val="20"/>
          <w:szCs w:val="20"/>
          <w:highlight w:val="green"/>
          <w:lang w:eastAsia="ko-KR"/>
        </w:rPr>
        <w:t>+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ins w:id="7" w:author="Tomohiro Ikai" w:date="2014-10-18T15:34:00Z">
        <w:r w:rsidR="00414847" w:rsidRPr="003C5222">
          <w:rPr>
            <w:sz w:val="20"/>
            <w:szCs w:val="20"/>
            <w:highlight w:val="yellow"/>
            <w:lang w:eastAsia="ko-KR"/>
          </w:rPr>
          <w:t>minSample</w:t>
        </w:r>
        <w:r w:rsidR="00414847" w:rsidRPr="003C5222" w:rsidDel="00414847">
          <w:rPr>
            <w:sz w:val="20"/>
            <w:szCs w:val="20"/>
            <w:highlight w:val="yellow"/>
            <w:lang w:eastAsia="ko-KR"/>
          </w:rPr>
          <w:t xml:space="preserve"> </w:t>
        </w:r>
      </w:ins>
      <w:del w:id="8" w:author="Tomohiro Ikai" w:date="2014-10-18T15:34:00Z">
        <w:r w:rsidRPr="003C5222" w:rsidDel="00414847">
          <w:rPr>
            <w:sz w:val="20"/>
            <w:szCs w:val="20"/>
            <w:highlight w:val="yellow"/>
            <w:lang w:eastAsia="ko-KR"/>
          </w:rPr>
          <w:delText>predMin</w:delText>
        </w:r>
      </w:del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Pr="002626E4">
        <w:rPr>
          <w:sz w:val="20"/>
          <w:szCs w:val="20"/>
          <w:highlight w:val="green"/>
          <w:lang w:eastAsia="ko-KR"/>
        </w:rPr>
        <w:t>+</w:t>
      </w:r>
      <w:r w:rsidRPr="003C5222">
        <w:rPr>
          <w:sz w:val="20"/>
          <w:szCs w:val="20"/>
          <w:highlight w:val="yellow"/>
          <w:lang w:eastAsia="ko-KR"/>
        </w:rPr>
        <w:t xml:space="preserve"> 1 </w:t>
      </w:r>
      <w:r w:rsidRPr="003C5222">
        <w:rPr>
          <w:sz w:val="20"/>
          <w:szCs w:val="20"/>
          <w:highlight w:val="yellow"/>
        </w:rPr>
        <w:t>) &gt;&gt; 1, and a variable thres1 is set equal to (</w:t>
      </w:r>
      <w:r w:rsidRPr="003C5222">
        <w:rPr>
          <w:sz w:val="20"/>
          <w:szCs w:val="20"/>
          <w:highlight w:val="yellow"/>
          <w:lang w:eastAsia="ko-KR"/>
        </w:rPr>
        <w:t xml:space="preserve">predAvg  </w:t>
      </w:r>
      <w:r w:rsidRPr="002626E4">
        <w:rPr>
          <w:sz w:val="20"/>
          <w:szCs w:val="20"/>
          <w:highlight w:val="green"/>
          <w:lang w:eastAsia="ko-KR"/>
        </w:rPr>
        <w:t>+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ins w:id="9" w:author="Tomohiro Ikai" w:date="2014-10-18T15:34:00Z">
        <w:r w:rsidR="00414847">
          <w:rPr>
            <w:sz w:val="20"/>
            <w:szCs w:val="20"/>
            <w:highlight w:val="yellow"/>
            <w:lang w:eastAsia="ko-KR"/>
          </w:rPr>
          <w:t>m</w:t>
        </w:r>
        <w:r w:rsidR="00414847">
          <w:rPr>
            <w:rFonts w:eastAsia="ＭＳ 明朝" w:hint="eastAsia"/>
            <w:sz w:val="20"/>
            <w:szCs w:val="20"/>
            <w:highlight w:val="yellow"/>
            <w:lang w:eastAsia="ja-JP"/>
          </w:rPr>
          <w:t>ax</w:t>
        </w:r>
        <w:r w:rsidR="00414847" w:rsidRPr="003C5222">
          <w:rPr>
            <w:sz w:val="20"/>
            <w:szCs w:val="20"/>
            <w:highlight w:val="yellow"/>
            <w:lang w:eastAsia="ko-KR"/>
          </w:rPr>
          <w:t>Sample</w:t>
        </w:r>
        <w:r w:rsidR="00414847" w:rsidRPr="003C5222" w:rsidDel="00414847">
          <w:rPr>
            <w:sz w:val="20"/>
            <w:szCs w:val="20"/>
            <w:highlight w:val="yellow"/>
            <w:lang w:eastAsia="ko-KR"/>
          </w:rPr>
          <w:t xml:space="preserve"> </w:t>
        </w:r>
      </w:ins>
      <w:del w:id="10" w:author="Tomohiro Ikai" w:date="2014-10-18T15:34:00Z">
        <w:r w:rsidRPr="003C5222" w:rsidDel="00414847">
          <w:rPr>
            <w:sz w:val="20"/>
            <w:szCs w:val="20"/>
            <w:highlight w:val="yellow"/>
            <w:lang w:eastAsia="ko-KR"/>
          </w:rPr>
          <w:delText>predMax</w:delText>
        </w:r>
      </w:del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Pr="002626E4">
        <w:rPr>
          <w:sz w:val="20"/>
          <w:szCs w:val="20"/>
          <w:highlight w:val="green"/>
          <w:lang w:eastAsia="ko-KR"/>
        </w:rPr>
        <w:t>+</w:t>
      </w:r>
      <w:r w:rsidRPr="003C5222">
        <w:rPr>
          <w:sz w:val="20"/>
          <w:szCs w:val="20"/>
          <w:highlight w:val="yellow"/>
          <w:lang w:eastAsia="ko-KR"/>
        </w:rPr>
        <w:t xml:space="preserve"> 1 </w:t>
      </w:r>
      <w:r w:rsidRPr="003C5222">
        <w:rPr>
          <w:sz w:val="20"/>
          <w:szCs w:val="20"/>
          <w:highlight w:val="yellow"/>
        </w:rPr>
        <w:t xml:space="preserve">) &gt;&gt; 1. </w:t>
      </w:r>
      <w:r w:rsidR="00D8673A">
        <w:rPr>
          <w:sz w:val="20"/>
          <w:szCs w:val="20"/>
          <w:highlight w:val="yellow"/>
        </w:rPr>
        <w:t>T</w:t>
      </w:r>
      <w:r w:rsidRPr="003C5222">
        <w:rPr>
          <w:sz w:val="20"/>
          <w:szCs w:val="20"/>
          <w:highlight w:val="yellow"/>
        </w:rPr>
        <w:t xml:space="preserve">he following applies for </w:t>
      </w:r>
      <w:r w:rsidRPr="003C5222">
        <w:rPr>
          <w:sz w:val="20"/>
          <w:szCs w:val="20"/>
          <w:highlight w:val="yellow"/>
          <w:lang w:eastAsia="ko-KR"/>
        </w:rPr>
        <w:t>all x = 0,…</w:t>
      </w:r>
      <w:r w:rsidRPr="003C5222">
        <w:rPr>
          <w:sz w:val="20"/>
          <w:szCs w:val="20"/>
          <w:highlight w:val="yellow"/>
          <w:lang w:val="en-US" w:eastAsia="ko-KR"/>
        </w:rPr>
        <w:t xml:space="preserve"> nPbW-1</w:t>
      </w:r>
      <w:r w:rsidRPr="003C5222">
        <w:rPr>
          <w:sz w:val="20"/>
          <w:szCs w:val="20"/>
          <w:highlight w:val="yellow"/>
          <w:lang w:eastAsia="ko-KR"/>
        </w:rPr>
        <w:t>, y = 0, … nPbH-1</w:t>
      </w:r>
      <w:r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r w:rsidR="00BE47F9" w:rsidRPr="003C5222">
        <w:rPr>
          <w:sz w:val="20"/>
          <w:szCs w:val="20"/>
          <w:highlight w:val="yellow"/>
          <w:lang w:val="en-US" w:eastAsia="ko-KR"/>
        </w:rPr>
        <w:t>refSamples</w:t>
      </w:r>
      <w:r w:rsidR="00BE47F9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[ x ][ y ] </w:t>
      </w:r>
      <w:r w:rsidRPr="000B4758">
        <w:rPr>
          <w:sz w:val="20"/>
          <w:szCs w:val="20"/>
          <w:highlight w:val="green"/>
          <w:lang w:eastAsia="ko-KR"/>
        </w:rPr>
        <w:t>&lt;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</w:rPr>
        <w:t>thres0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r w:rsidRPr="003C5222">
        <w:rPr>
          <w:sz w:val="20"/>
          <w:szCs w:val="20"/>
          <w:highlight w:val="yellow"/>
        </w:rPr>
        <w:t>segIdx[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Othewise, if </w:t>
      </w:r>
      <w:r w:rsidR="00BE47F9" w:rsidRPr="003C5222">
        <w:rPr>
          <w:sz w:val="20"/>
          <w:szCs w:val="20"/>
          <w:highlight w:val="yellow"/>
          <w:lang w:val="en-US" w:eastAsia="ko-KR"/>
        </w:rPr>
        <w:t>refSamples</w:t>
      </w:r>
      <w:r w:rsidR="00BE47F9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[ x ][ y ] </w:t>
      </w:r>
      <w:r w:rsidRPr="000B4758">
        <w:rPr>
          <w:sz w:val="20"/>
          <w:szCs w:val="20"/>
          <w:highlight w:val="green"/>
          <w:lang w:eastAsia="ko-KR"/>
        </w:rPr>
        <w:t>&gt;</w:t>
      </w:r>
      <w:r w:rsidR="009A12D9" w:rsidRPr="000B4758">
        <w:rPr>
          <w:sz w:val="20"/>
          <w:szCs w:val="20"/>
          <w:highlight w:val="green"/>
          <w:lang w:eastAsia="ko-KR"/>
        </w:rPr>
        <w:t>=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</w:rPr>
        <w:t>thres1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r w:rsidRPr="003C5222">
        <w:rPr>
          <w:sz w:val="20"/>
          <w:szCs w:val="20"/>
          <w:highlight w:val="yellow"/>
        </w:rPr>
        <w:t>segIdx[ x ][ y ] is set equal to 2;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Otherwise, segIdx[ x ][ y ] is set equal to 1.</w:t>
      </w:r>
    </w:p>
    <w:p w:rsidR="000B4758" w:rsidRPr="00391D9D" w:rsidRDefault="003C0284" w:rsidP="000B4758">
      <w:pPr>
        <w:pStyle w:val="3D0"/>
        <w:numPr>
          <w:ilvl w:val="0"/>
          <w:numId w:val="0"/>
        </w:numPr>
        <w:ind w:left="357" w:hanging="357"/>
        <w:rPr>
          <w:rFonts w:hint="eastAsia"/>
          <w:color w:val="FF0000"/>
          <w:highlight w:val="green"/>
          <w:lang w:eastAsia="ja-JP"/>
        </w:rPr>
      </w:pPr>
      <w:r w:rsidRPr="00391D9D">
        <w:rPr>
          <w:rFonts w:hint="eastAsia"/>
          <w:color w:val="FF0000"/>
          <w:highlight w:val="green"/>
          <w:lang w:eastAsia="ja-JP"/>
        </w:rPr>
        <w:t>NxN</w:t>
      </w:r>
      <w:r>
        <w:rPr>
          <w:rFonts w:eastAsia="ＭＳ 明朝" w:hint="eastAsia"/>
          <w:color w:val="FF0000"/>
          <w:highlight w:val="green"/>
          <w:lang w:eastAsia="ja-JP"/>
        </w:rPr>
        <w:t>x3+</w:t>
      </w:r>
      <w:r w:rsidRPr="005A7A38">
        <w:rPr>
          <w:rFonts w:eastAsia="ＭＳ 明朝" w:hint="eastAsia"/>
          <w:color w:val="FF0000"/>
          <w:highlight w:val="cyan"/>
          <w:lang w:eastAsia="ja-JP"/>
        </w:rPr>
        <w:t>W1xNxNx2</w:t>
      </w:r>
      <w:r w:rsidR="002626E4" w:rsidRPr="00391D9D">
        <w:rPr>
          <w:rFonts w:hint="eastAsia"/>
          <w:color w:val="FF0000"/>
          <w:highlight w:val="green"/>
          <w:lang w:eastAsia="ja-JP"/>
        </w:rPr>
        <w:t>+</w:t>
      </w:r>
      <w:r w:rsidR="002626E4" w:rsidRPr="00391D9D">
        <w:rPr>
          <w:rFonts w:eastAsia="ＭＳ 明朝" w:hint="eastAsia"/>
          <w:color w:val="FF0000"/>
          <w:highlight w:val="green"/>
          <w:lang w:eastAsia="ja-JP"/>
        </w:rPr>
        <w:t>5</w:t>
      </w:r>
      <w:r w:rsidR="000B4758" w:rsidRPr="00391D9D">
        <w:rPr>
          <w:rFonts w:hint="eastAsia"/>
          <w:color w:val="FF0000"/>
          <w:highlight w:val="green"/>
          <w:lang w:eastAsia="ja-JP"/>
        </w:rPr>
        <w:t xml:space="preserve"> (</w:t>
      </w:r>
      <w:r w:rsidR="000B4758" w:rsidRPr="00391D9D">
        <w:rPr>
          <w:rFonts w:eastAsia="ＭＳ 明朝" w:hint="eastAsia"/>
          <w:color w:val="FF0000"/>
          <w:highlight w:val="green"/>
          <w:lang w:eastAsia="ja-JP"/>
        </w:rPr>
        <w:t>3</w:t>
      </w:r>
      <w:r w:rsidR="000B4758" w:rsidRPr="00391D9D">
        <w:rPr>
          <w:rFonts w:hint="eastAsia"/>
          <w:color w:val="FF0000"/>
          <w:highlight w:val="green"/>
          <w:lang w:eastAsia="ja-JP"/>
        </w:rPr>
        <w:t xml:space="preserve"> regions)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ampleCount[ j ][ k ] is set equal to 0 for all k from 0 to (</w:t>
      </w:r>
      <w:r w:rsidRPr="003C5222">
        <w:rPr>
          <w:sz w:val="20"/>
          <w:szCs w:val="20"/>
          <w:highlight w:val="yellow"/>
          <w:lang w:val="en-US"/>
        </w:rPr>
        <w:t>1  &lt;&lt;  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r w:rsidRPr="003C5222">
        <w:rPr>
          <w:sz w:val="20"/>
          <w:szCs w:val="20"/>
          <w:highlight w:val="yellow"/>
          <w:lang w:eastAsia="ko-KR"/>
        </w:rPr>
        <w:t xml:space="preserve"> ) -1, and all j from 0 to </w:t>
      </w:r>
      <w:r w:rsidRPr="003C5222">
        <w:rPr>
          <w:sz w:val="20"/>
          <w:szCs w:val="20"/>
          <w:highlight w:val="yellow"/>
        </w:rPr>
        <w:t>nSegNum</w:t>
      </w:r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[ xCb ][ yCb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 xml:space="preserve">ostCount[ j ] is set equal to 0 for all j from 0 to </w:t>
      </w:r>
      <w:r w:rsidRPr="003C5222">
        <w:rPr>
          <w:sz w:val="20"/>
          <w:szCs w:val="20"/>
          <w:highlight w:val="yellow"/>
        </w:rPr>
        <w:t>nSegNum</w:t>
      </w:r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[ xCb ][ yCb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r w:rsidRPr="003C5222">
        <w:rPr>
          <w:sz w:val="20"/>
          <w:szCs w:val="20"/>
          <w:highlight w:val="yellow"/>
          <w:lang w:eastAsia="ko-KR"/>
        </w:rPr>
        <w:t xml:space="preserve">[ j ] is set equal to 0 for all j from 0 to </w:t>
      </w:r>
      <w:r w:rsidRPr="003C5222">
        <w:rPr>
          <w:sz w:val="20"/>
          <w:szCs w:val="20"/>
          <w:highlight w:val="yellow"/>
        </w:rPr>
        <w:t>nSegNum</w:t>
      </w:r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[ xCb ][ yCb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3C5222" w:rsidRDefault="00BE47F9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j</w:t>
      </w:r>
      <w:r w:rsidR="00615D9F" w:rsidRPr="003C5222">
        <w:rPr>
          <w:sz w:val="20"/>
          <w:szCs w:val="20"/>
          <w:highlight w:val="yellow"/>
          <w:lang w:val="en-US" w:eastAsia="ko-KR"/>
        </w:rPr>
        <w:t xml:space="preserve"> = </w:t>
      </w:r>
      <w:r w:rsidRPr="003C5222">
        <w:rPr>
          <w:sz w:val="20"/>
          <w:szCs w:val="20"/>
          <w:highlight w:val="yellow"/>
        </w:rPr>
        <w:t>segIdx[ x ][ y ]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B860F8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eastAsia="ko-KR"/>
        </w:rPr>
        <w:t>s</w:t>
      </w:r>
      <w:r w:rsidR="00BE47F9" w:rsidRPr="003C5222">
        <w:rPr>
          <w:sz w:val="20"/>
          <w:szCs w:val="20"/>
          <w:highlight w:val="yellow"/>
          <w:lang w:eastAsia="ko-KR"/>
        </w:rPr>
        <w:t xml:space="preserve">ampleCount[ j ][ </w:t>
      </w:r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="00BE47F9" w:rsidRPr="003C5222">
        <w:rPr>
          <w:sz w:val="20"/>
          <w:szCs w:val="20"/>
          <w:highlight w:val="yellow"/>
          <w:lang w:eastAsia="ko-KR"/>
        </w:rPr>
        <w:t xml:space="preserve"> ]</w:t>
      </w:r>
      <w:r w:rsidR="002654AD" w:rsidRPr="003C5222">
        <w:rPr>
          <w:sz w:val="20"/>
          <w:szCs w:val="20"/>
          <w:highlight w:val="yellow"/>
          <w:lang w:eastAsia="ko-KR"/>
        </w:rPr>
        <w:t>++</w:t>
      </w:r>
      <w:r w:rsidR="00615D9F" w:rsidRPr="003C522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615D9F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When </w:t>
      </w:r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 xml:space="preserve">ampleCount[ j ][ </w:t>
      </w:r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r w:rsidR="002654AD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Pr="00CE24F5">
        <w:rPr>
          <w:sz w:val="20"/>
          <w:szCs w:val="20"/>
          <w:highlight w:val="cyan"/>
          <w:lang w:val="en-US" w:eastAsia="ko-KR"/>
        </w:rPr>
        <w:t>&gt;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>ostCount[ j ]</w:t>
      </w:r>
      <w:r w:rsidRPr="003C5222">
        <w:rPr>
          <w:sz w:val="20"/>
          <w:szCs w:val="20"/>
          <w:highlight w:val="yellow"/>
          <w:lang w:eastAsia="ko-KR"/>
        </w:rPr>
        <w:t xml:space="preserve">, </w:t>
      </w:r>
      <w:r w:rsidR="00B860F8" w:rsidRPr="003C5222">
        <w:rPr>
          <w:sz w:val="20"/>
          <w:szCs w:val="20"/>
          <w:highlight w:val="yellow"/>
          <w:lang w:eastAsia="ko-KR"/>
        </w:rPr>
        <w:t>m</w:t>
      </w:r>
      <w:r w:rsidR="002654AD" w:rsidRPr="003C5222">
        <w:rPr>
          <w:sz w:val="20"/>
          <w:szCs w:val="20"/>
          <w:highlight w:val="yellow"/>
          <w:lang w:eastAsia="ko-KR"/>
        </w:rPr>
        <w:t xml:space="preserve">ostCount[ j ] </w:t>
      </w:r>
      <w:r w:rsidRPr="003C5222">
        <w:rPr>
          <w:sz w:val="20"/>
          <w:szCs w:val="20"/>
          <w:highlight w:val="yellow"/>
          <w:lang w:eastAsia="ko-KR"/>
        </w:rPr>
        <w:t xml:space="preserve">is set equal to </w:t>
      </w:r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 xml:space="preserve">ampleCount[ j ][ </w:t>
      </w:r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r w:rsidR="002654AD" w:rsidRPr="003C5222">
        <w:rPr>
          <w:sz w:val="20"/>
          <w:szCs w:val="20"/>
          <w:highlight w:val="yellow"/>
          <w:lang w:eastAsia="ko-KR"/>
        </w:rPr>
        <w:t xml:space="preserve"> [ x ][ y ]] and </w:t>
      </w:r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 xml:space="preserve">egPred[ j ] is set equal to </w:t>
      </w:r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r w:rsidR="002654AD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Pr="003C5222">
        <w:rPr>
          <w:sz w:val="20"/>
          <w:szCs w:val="20"/>
          <w:highlight w:val="yellow"/>
          <w:lang w:val="en-US" w:eastAsia="ko-KR"/>
        </w:rPr>
        <w:t>.</w:t>
      </w:r>
    </w:p>
    <w:p w:rsidR="007C3967" w:rsidRPr="005A7A38" w:rsidRDefault="007C3967" w:rsidP="007C3967">
      <w:pPr>
        <w:pStyle w:val="3D0"/>
        <w:numPr>
          <w:ilvl w:val="0"/>
          <w:numId w:val="0"/>
        </w:numPr>
        <w:ind w:left="357" w:hanging="357"/>
        <w:rPr>
          <w:rFonts w:eastAsia="ＭＳ 明朝" w:hint="eastAsia"/>
          <w:color w:val="FF0000"/>
          <w:highlight w:val="green"/>
          <w:lang w:eastAsia="ja-JP"/>
        </w:rPr>
      </w:pPr>
      <w:r w:rsidRPr="005A7A38">
        <w:rPr>
          <w:rFonts w:hint="eastAsia"/>
          <w:color w:val="FF0000"/>
          <w:highlight w:val="green"/>
          <w:lang w:eastAsia="ja-JP"/>
        </w:rPr>
        <w:t>NxNx</w:t>
      </w:r>
      <w:r w:rsidR="00E20531" w:rsidRPr="005A7A38">
        <w:rPr>
          <w:rFonts w:eastAsia="ＭＳ 明朝" w:hint="eastAsia"/>
          <w:color w:val="FF0000"/>
          <w:highlight w:val="green"/>
          <w:lang w:eastAsia="ja-JP"/>
        </w:rPr>
        <w:t>2</w:t>
      </w:r>
      <w:r w:rsidRPr="005A7A38">
        <w:rPr>
          <w:rFonts w:eastAsia="ＭＳ 明朝" w:hint="eastAsia"/>
          <w:color w:val="FF0000"/>
          <w:highlight w:val="green"/>
          <w:lang w:eastAsia="ja-JP"/>
        </w:rPr>
        <w:t>+</w:t>
      </w:r>
      <w:r w:rsidRPr="005A7A38">
        <w:rPr>
          <w:rFonts w:eastAsia="ＭＳ 明朝" w:hint="eastAsia"/>
          <w:color w:val="FF0000"/>
          <w:highlight w:val="cyan"/>
          <w:lang w:eastAsia="ja-JP"/>
        </w:rPr>
        <w:t>W</w:t>
      </w:r>
      <w:r w:rsidR="0052185D" w:rsidRPr="005A7A38">
        <w:rPr>
          <w:rFonts w:eastAsia="ＭＳ 明朝" w:hint="eastAsia"/>
          <w:color w:val="FF0000"/>
          <w:highlight w:val="cyan"/>
          <w:lang w:eastAsia="ja-JP"/>
        </w:rPr>
        <w:t>2</w:t>
      </w:r>
      <w:r w:rsidRPr="005A7A38">
        <w:rPr>
          <w:rFonts w:eastAsia="ＭＳ 明朝" w:hint="eastAsia"/>
          <w:color w:val="FF0000"/>
          <w:highlight w:val="cyan"/>
          <w:lang w:eastAsia="ja-JP"/>
        </w:rPr>
        <w:t>xNxN</w:t>
      </w:r>
      <w:r w:rsidRPr="005A7A38">
        <w:rPr>
          <w:rFonts w:hint="eastAsia"/>
          <w:color w:val="FF0000"/>
          <w:highlight w:val="green"/>
          <w:lang w:eastAsia="ja-JP"/>
        </w:rPr>
        <w:t>+</w:t>
      </w:r>
      <w:r w:rsidR="001C23E5" w:rsidRPr="005A7A38">
        <w:rPr>
          <w:rFonts w:eastAsia="ＭＳ 明朝" w:hint="eastAsia"/>
          <w:color w:val="FF0000"/>
          <w:highlight w:val="green"/>
          <w:lang w:eastAsia="ja-JP"/>
        </w:rPr>
        <w:t>1</w:t>
      </w:r>
      <w:r w:rsidRPr="005A7A38">
        <w:rPr>
          <w:rFonts w:hint="eastAsia"/>
          <w:color w:val="FF0000"/>
          <w:highlight w:val="green"/>
          <w:lang w:eastAsia="ja-JP"/>
        </w:rPr>
        <w:t xml:space="preserve"> (</w:t>
      </w:r>
      <w:r w:rsidR="00416769">
        <w:rPr>
          <w:rFonts w:eastAsia="ＭＳ 明朝" w:hint="eastAsia"/>
          <w:color w:val="FF0000"/>
          <w:highlight w:val="green"/>
          <w:lang w:eastAsia="ja-JP"/>
        </w:rPr>
        <w:t>2</w:t>
      </w:r>
      <w:r w:rsidRPr="005A7A38">
        <w:rPr>
          <w:rFonts w:hint="eastAsia"/>
          <w:color w:val="FF0000"/>
          <w:highlight w:val="green"/>
          <w:lang w:eastAsia="ja-JP"/>
        </w:rPr>
        <w:t xml:space="preserve"> regions)</w:t>
      </w:r>
    </w:p>
    <w:p w:rsidR="00F85A3E" w:rsidRPr="005A7A38" w:rsidRDefault="00F85A3E" w:rsidP="00F85A3E">
      <w:pPr>
        <w:pStyle w:val="3D0"/>
        <w:numPr>
          <w:ilvl w:val="0"/>
          <w:numId w:val="0"/>
        </w:numPr>
        <w:ind w:left="357" w:hanging="357"/>
        <w:rPr>
          <w:rFonts w:eastAsia="ＭＳ 明朝" w:hint="eastAsia"/>
          <w:color w:val="FF0000"/>
          <w:highlight w:val="green"/>
          <w:lang w:eastAsia="ja-JP"/>
        </w:rPr>
      </w:pPr>
      <w:r w:rsidRPr="005A7A38">
        <w:rPr>
          <w:rFonts w:hint="eastAsia"/>
          <w:color w:val="FF0000"/>
          <w:highlight w:val="green"/>
          <w:lang w:eastAsia="ja-JP"/>
        </w:rPr>
        <w:t>NxNx</w:t>
      </w:r>
      <w:r w:rsidR="00FD77B4" w:rsidRPr="005A7A38">
        <w:rPr>
          <w:rFonts w:eastAsia="ＭＳ 明朝" w:hint="eastAsia"/>
          <w:color w:val="FF0000"/>
          <w:highlight w:val="green"/>
          <w:lang w:eastAsia="ja-JP"/>
        </w:rPr>
        <w:t>3</w:t>
      </w:r>
      <w:r w:rsidRPr="005A7A38">
        <w:rPr>
          <w:rFonts w:eastAsia="ＭＳ 明朝" w:hint="eastAsia"/>
          <w:color w:val="FF0000"/>
          <w:highlight w:val="green"/>
          <w:lang w:eastAsia="ja-JP"/>
        </w:rPr>
        <w:t>+</w:t>
      </w:r>
      <w:r w:rsidR="00457D8F" w:rsidRPr="00457D8F">
        <w:rPr>
          <w:rFonts w:eastAsia="ＭＳ 明朝" w:hint="eastAsia"/>
          <w:color w:val="FF0000"/>
          <w:highlight w:val="cyan"/>
          <w:lang w:eastAsia="ja-JP"/>
        </w:rPr>
        <w:t xml:space="preserve"> </w:t>
      </w:r>
      <w:r w:rsidR="00457D8F" w:rsidRPr="005A7A38">
        <w:rPr>
          <w:rFonts w:eastAsia="ＭＳ 明朝" w:hint="eastAsia"/>
          <w:color w:val="FF0000"/>
          <w:highlight w:val="cyan"/>
          <w:lang w:eastAsia="ja-JP"/>
        </w:rPr>
        <w:t>W1xNxNx2</w:t>
      </w:r>
      <w:r w:rsidR="00457D8F">
        <w:rPr>
          <w:rFonts w:eastAsia="ＭＳ 明朝" w:hint="eastAsia"/>
          <w:color w:val="FF0000"/>
          <w:highlight w:val="cyan"/>
          <w:lang w:eastAsia="ja-JP"/>
        </w:rPr>
        <w:t>+</w:t>
      </w:r>
      <w:r w:rsidRPr="005A7A38">
        <w:rPr>
          <w:rFonts w:eastAsia="ＭＳ 明朝" w:hint="eastAsia"/>
          <w:color w:val="FF0000"/>
          <w:highlight w:val="cyan"/>
          <w:lang w:eastAsia="ja-JP"/>
        </w:rPr>
        <w:t>W</w:t>
      </w:r>
      <w:r w:rsidR="0052185D" w:rsidRPr="005A7A38">
        <w:rPr>
          <w:rFonts w:eastAsia="ＭＳ 明朝" w:hint="eastAsia"/>
          <w:color w:val="FF0000"/>
          <w:highlight w:val="cyan"/>
          <w:lang w:eastAsia="ja-JP"/>
        </w:rPr>
        <w:t>2</w:t>
      </w:r>
      <w:r w:rsidRPr="005A7A38">
        <w:rPr>
          <w:rFonts w:eastAsia="ＭＳ 明朝" w:hint="eastAsia"/>
          <w:color w:val="FF0000"/>
          <w:highlight w:val="cyan"/>
          <w:lang w:eastAsia="ja-JP"/>
        </w:rPr>
        <w:t>xNxN</w:t>
      </w:r>
      <w:r w:rsidRPr="005A7A38">
        <w:rPr>
          <w:rFonts w:hint="eastAsia"/>
          <w:color w:val="FF0000"/>
          <w:highlight w:val="green"/>
          <w:lang w:eastAsia="ja-JP"/>
        </w:rPr>
        <w:t>+</w:t>
      </w:r>
      <w:r w:rsidRPr="005A7A38">
        <w:rPr>
          <w:rFonts w:eastAsia="ＭＳ 明朝" w:hint="eastAsia"/>
          <w:color w:val="FF0000"/>
          <w:highlight w:val="green"/>
          <w:lang w:eastAsia="ja-JP"/>
        </w:rPr>
        <w:t>5</w:t>
      </w:r>
      <w:r w:rsidRPr="005A7A38">
        <w:rPr>
          <w:rFonts w:hint="eastAsia"/>
          <w:color w:val="FF0000"/>
          <w:highlight w:val="green"/>
          <w:lang w:eastAsia="ja-JP"/>
        </w:rPr>
        <w:t xml:space="preserve"> (</w:t>
      </w:r>
      <w:r w:rsidRPr="005A7A38">
        <w:rPr>
          <w:rFonts w:eastAsia="ＭＳ 明朝" w:hint="eastAsia"/>
          <w:color w:val="FF0000"/>
          <w:highlight w:val="green"/>
          <w:lang w:eastAsia="ja-JP"/>
        </w:rPr>
        <w:t>3</w:t>
      </w:r>
      <w:r w:rsidRPr="005A7A38">
        <w:rPr>
          <w:rFonts w:hint="eastAsia"/>
          <w:color w:val="FF0000"/>
          <w:highlight w:val="green"/>
          <w:lang w:eastAsia="ja-JP"/>
        </w:rPr>
        <w:t xml:space="preserve"> regions)</w:t>
      </w:r>
    </w:p>
    <w:p w:rsidR="004D22BD" w:rsidRPr="00B369A6" w:rsidRDefault="004D22BD" w:rsidP="004D22BD">
      <w:pPr>
        <w:pStyle w:val="3D0"/>
        <w:numPr>
          <w:ilvl w:val="0"/>
          <w:numId w:val="0"/>
        </w:numPr>
        <w:ind w:left="357" w:hanging="357"/>
        <w:textAlignment w:val="baseline"/>
        <w:rPr>
          <w:rFonts w:eastAsia="ＭＳ 明朝" w:hint="eastAsia"/>
          <w:sz w:val="20"/>
          <w:szCs w:val="20"/>
          <w:highlight w:val="magenta"/>
          <w:lang w:val="en-US" w:eastAsia="ja-JP"/>
        </w:rPr>
      </w:pPr>
      <w:r w:rsidRPr="00B369A6">
        <w:rPr>
          <w:rFonts w:eastAsia="ＭＳ 明朝" w:hint="eastAsia"/>
          <w:sz w:val="20"/>
          <w:szCs w:val="20"/>
          <w:highlight w:val="magenta"/>
          <w:lang w:val="en-US" w:eastAsia="ja-JP"/>
        </w:rPr>
        <w:t>// 3rd stage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lastRenderedPageBreak/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2C5FF8" w:rsidP="00474010">
      <w:pPr>
        <w:pStyle w:val="3D2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If DltFlag[ nuh_layer_id ] is equal to 0, </w:t>
      </w:r>
      <w:r w:rsidR="00590790" w:rsidRPr="003C5222">
        <w:rPr>
          <w:sz w:val="20"/>
          <w:szCs w:val="20"/>
          <w:highlight w:val="yellow"/>
          <w:lang w:val="en-US" w:eastAsia="ko-KR"/>
        </w:rPr>
        <w:t>refSamples</w:t>
      </w:r>
      <w:r w:rsidRPr="003C5222">
        <w:rPr>
          <w:sz w:val="20"/>
          <w:szCs w:val="20"/>
          <w:highlight w:val="yellow"/>
          <w:lang w:eastAsia="ko-KR"/>
        </w:rPr>
        <w:t xml:space="preserve">[ x ][ y ] is set equal to </w:t>
      </w:r>
      <w:r w:rsidR="008415A8" w:rsidRPr="008415A8">
        <w:rPr>
          <w:sz w:val="20"/>
          <w:szCs w:val="20"/>
          <w:highlight w:val="yellow"/>
          <w:lang w:eastAsia="ko-KR"/>
        </w:rPr>
        <w:t>Clip1</w:t>
      </w:r>
      <w:r w:rsidR="008415A8"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="008415A8"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>, segPred[</w:t>
      </w:r>
      <w:r w:rsidRPr="003C5222">
        <w:rPr>
          <w:sz w:val="20"/>
          <w:szCs w:val="20"/>
          <w:highlight w:val="yellow"/>
        </w:rPr>
        <w:t>segIdx[ x ][ y ]</w:t>
      </w:r>
      <w:r w:rsidRPr="003C5222">
        <w:rPr>
          <w:sz w:val="20"/>
          <w:szCs w:val="20"/>
          <w:highlight w:val="yellow"/>
          <w:lang w:eastAsia="ko-KR"/>
        </w:rPr>
        <w:t xml:space="preserve">] </w:t>
      </w:r>
      <w:r w:rsidRPr="00A94EAB">
        <w:rPr>
          <w:sz w:val="20"/>
          <w:szCs w:val="20"/>
          <w:highlight w:val="cyan"/>
          <w:lang w:eastAsia="ko-KR"/>
        </w:rPr>
        <w:t>+</w:t>
      </w:r>
      <w:r w:rsidRPr="003C5222">
        <w:rPr>
          <w:sz w:val="20"/>
          <w:szCs w:val="20"/>
          <w:highlight w:val="yellow"/>
          <w:lang w:val="en-US"/>
        </w:rPr>
        <w:t xml:space="preserve"> DcOffset[ xCb ][ yCb ][</w:t>
      </w:r>
      <w:r w:rsidRPr="003C5222">
        <w:rPr>
          <w:sz w:val="20"/>
          <w:szCs w:val="20"/>
          <w:highlight w:val="yellow"/>
        </w:rPr>
        <w:t xml:space="preserve"> segIdx[ x ][ y ]</w:t>
      </w:r>
      <w:r w:rsidRPr="003C5222">
        <w:rPr>
          <w:sz w:val="20"/>
          <w:szCs w:val="20"/>
          <w:highlight w:val="yellow"/>
          <w:lang w:val="en-US"/>
        </w:rPr>
        <w:t> ]</w:t>
      </w:r>
      <w:r w:rsidR="00FA635E">
        <w:rPr>
          <w:sz w:val="20"/>
          <w:szCs w:val="20"/>
          <w:highlight w:val="yellow"/>
          <w:lang w:val="en-US"/>
        </w:rPr>
        <w:t>)</w:t>
      </w:r>
      <w:r w:rsidRPr="003C5222">
        <w:rPr>
          <w:sz w:val="20"/>
          <w:szCs w:val="20"/>
          <w:highlight w:val="yellow"/>
          <w:lang w:val="en-US"/>
        </w:rPr>
        <w:t xml:space="preserve">. </w:t>
      </w:r>
    </w:p>
    <w:p w:rsidR="002C5FF8" w:rsidRPr="008415A8" w:rsidRDefault="000D0B05" w:rsidP="00474010">
      <w:pPr>
        <w:pStyle w:val="3D2"/>
        <w:rPr>
          <w:sz w:val="20"/>
          <w:szCs w:val="20"/>
          <w:highlight w:val="yellow"/>
          <w:lang w:eastAsia="ko-KR"/>
        </w:rPr>
      </w:pPr>
      <w:r w:rsidRPr="008415A8">
        <w:rPr>
          <w:sz w:val="20"/>
          <w:szCs w:val="20"/>
          <w:highlight w:val="yellow"/>
          <w:lang w:val="en-US" w:eastAsia="ko-KR"/>
        </w:rPr>
        <w:t xml:space="preserve">Otherwise </w:t>
      </w:r>
      <w:r w:rsidR="002C5FF8" w:rsidRPr="008415A8">
        <w:rPr>
          <w:sz w:val="20"/>
          <w:szCs w:val="20"/>
          <w:highlight w:val="yellow"/>
          <w:lang w:val="en-US" w:eastAsia="ko-KR"/>
        </w:rPr>
        <w:t xml:space="preserve">(DltFlag[ nuh_layer_id ] is equal to 1), </w:t>
      </w:r>
      <w:r w:rsidRPr="008415A8">
        <w:rPr>
          <w:sz w:val="20"/>
          <w:szCs w:val="20"/>
          <w:highlight w:val="yellow"/>
          <w:lang w:val="en-US" w:eastAsia="ko-KR"/>
        </w:rPr>
        <w:t>refSamples</w:t>
      </w:r>
      <w:r w:rsidR="002C5FF8" w:rsidRPr="008415A8">
        <w:rPr>
          <w:sz w:val="20"/>
          <w:szCs w:val="20"/>
          <w:highlight w:val="yellow"/>
          <w:lang w:eastAsia="ko-KR"/>
        </w:rPr>
        <w:t xml:space="preserve">[ x ][ y ] is set equal to </w:t>
      </w:r>
      <w:r w:rsidR="002C5FF8" w:rsidRPr="008415A8">
        <w:rPr>
          <w:sz w:val="20"/>
          <w:szCs w:val="20"/>
          <w:highlight w:val="yellow"/>
          <w:lang w:val="en-US" w:eastAsia="ko-KR"/>
        </w:rPr>
        <w:t>Idx2DepthValue[</w:t>
      </w:r>
      <w:r w:rsidR="008415A8" w:rsidRPr="008415A8">
        <w:rPr>
          <w:sz w:val="20"/>
          <w:szCs w:val="20"/>
          <w:highlight w:val="yellow"/>
          <w:lang w:eastAsia="ko-KR"/>
        </w:rPr>
        <w:t>Clip1</w:t>
      </w:r>
      <w:r w:rsidR="008415A8"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="008415A8" w:rsidRPr="008415A8">
        <w:rPr>
          <w:sz w:val="20"/>
          <w:szCs w:val="20"/>
          <w:highlight w:val="yellow"/>
          <w:lang w:eastAsia="ko-KR"/>
        </w:rPr>
        <w:t xml:space="preserve">( </w:t>
      </w:r>
      <w:r w:rsidR="002C5FF8" w:rsidRPr="008415A8">
        <w:rPr>
          <w:sz w:val="20"/>
          <w:szCs w:val="20"/>
          <w:highlight w:val="yellow"/>
          <w:lang w:val="en-US" w:eastAsia="ko-KR"/>
        </w:rPr>
        <w:t>DepthValue2Idx</w:t>
      </w:r>
      <w:r w:rsidR="002C5FF8" w:rsidRPr="008415A8">
        <w:rPr>
          <w:sz w:val="20"/>
          <w:szCs w:val="20"/>
          <w:highlight w:val="yellow"/>
          <w:lang w:eastAsia="ko-KR"/>
        </w:rPr>
        <w:t>( segPred[</w:t>
      </w:r>
      <w:r w:rsidR="002C5FF8" w:rsidRPr="008415A8">
        <w:rPr>
          <w:sz w:val="20"/>
          <w:szCs w:val="20"/>
          <w:highlight w:val="yellow"/>
        </w:rPr>
        <w:t>segIdx[ x ][ y ]</w:t>
      </w:r>
      <w:r w:rsidR="002C5FF8" w:rsidRPr="008415A8">
        <w:rPr>
          <w:sz w:val="20"/>
          <w:szCs w:val="20"/>
          <w:highlight w:val="yellow"/>
          <w:lang w:eastAsia="ko-KR"/>
        </w:rPr>
        <w:t>]) +</w:t>
      </w:r>
      <w:r w:rsidR="002C5FF8" w:rsidRPr="008415A8">
        <w:rPr>
          <w:sz w:val="20"/>
          <w:szCs w:val="20"/>
          <w:highlight w:val="yellow"/>
          <w:lang w:val="en-US"/>
        </w:rPr>
        <w:t xml:space="preserve"> DcOffset[ xCb ][ yCb ][</w:t>
      </w:r>
      <w:r w:rsidR="002C5FF8" w:rsidRPr="008415A8">
        <w:rPr>
          <w:sz w:val="20"/>
          <w:szCs w:val="20"/>
          <w:highlight w:val="yellow"/>
        </w:rPr>
        <w:t xml:space="preserve"> segIdx[ x ][ y ]</w:t>
      </w:r>
      <w:r w:rsidR="002C5FF8" w:rsidRPr="008415A8">
        <w:rPr>
          <w:sz w:val="20"/>
          <w:szCs w:val="20"/>
          <w:highlight w:val="yellow"/>
          <w:lang w:val="en-US"/>
        </w:rPr>
        <w:t> ]</w:t>
      </w:r>
      <w:r w:rsidR="00FA635E" w:rsidRPr="00FA635E">
        <w:rPr>
          <w:sz w:val="20"/>
          <w:szCs w:val="20"/>
          <w:highlight w:val="yellow"/>
          <w:lang w:val="en-US"/>
        </w:rPr>
        <w:t xml:space="preserve"> </w:t>
      </w:r>
      <w:r w:rsidR="00FA635E" w:rsidRPr="008415A8">
        <w:rPr>
          <w:sz w:val="20"/>
          <w:szCs w:val="20"/>
          <w:highlight w:val="yellow"/>
          <w:lang w:val="en-US"/>
        </w:rPr>
        <w:t>)</w:t>
      </w:r>
      <w:r w:rsidR="002C5FF8" w:rsidRPr="008415A8">
        <w:rPr>
          <w:sz w:val="20"/>
          <w:szCs w:val="20"/>
          <w:highlight w:val="yellow"/>
          <w:lang w:val="en-US"/>
        </w:rPr>
        <w:t>].</w:t>
      </w:r>
    </w:p>
    <w:p w:rsidR="000C1968" w:rsidRPr="00391D9D" w:rsidRDefault="000C1968" w:rsidP="00D25E29">
      <w:pPr>
        <w:pStyle w:val="3D0"/>
        <w:numPr>
          <w:ilvl w:val="0"/>
          <w:numId w:val="0"/>
        </w:numPr>
        <w:rPr>
          <w:rFonts w:eastAsia="ＭＳ 明朝" w:hint="eastAsia"/>
          <w:color w:val="FF0000"/>
          <w:lang w:eastAsia="ja-JP"/>
        </w:rPr>
      </w:pPr>
      <w:r w:rsidRPr="000C1968">
        <w:rPr>
          <w:rFonts w:eastAsia="ＭＳ 明朝" w:hint="eastAsia"/>
          <w:color w:val="FF0000"/>
          <w:lang w:eastAsia="ja-JP"/>
        </w:rPr>
        <w:t xml:space="preserve">The above one </w:t>
      </w:r>
      <w:r w:rsidRPr="000C1968">
        <w:rPr>
          <w:rFonts w:eastAsia="ＭＳ 明朝" w:hint="eastAsia"/>
          <w:color w:val="FF0000"/>
          <w:highlight w:val="cyan"/>
          <w:lang w:eastAsia="ja-JP"/>
        </w:rPr>
        <w:t>+</w:t>
      </w:r>
      <w:r w:rsidR="00B24984">
        <w:rPr>
          <w:rFonts w:eastAsia="ＭＳ 明朝" w:hint="eastAsia"/>
          <w:color w:val="FF0000"/>
          <w:lang w:eastAsia="ja-JP"/>
        </w:rPr>
        <w:t xml:space="preserve"> addiction may b</w:t>
      </w:r>
      <w:r w:rsidR="00B24984" w:rsidRPr="00391D9D">
        <w:rPr>
          <w:rFonts w:eastAsia="ＭＳ 明朝" w:hint="eastAsia"/>
          <w:color w:val="FF0000"/>
          <w:lang w:eastAsia="ja-JP"/>
        </w:rPr>
        <w:t>e carried out</w:t>
      </w:r>
      <w:r w:rsidRPr="00391D9D">
        <w:rPr>
          <w:rFonts w:eastAsia="ＭＳ 明朝" w:hint="eastAsia"/>
          <w:color w:val="FF0000"/>
          <w:lang w:eastAsia="ja-JP"/>
        </w:rPr>
        <w:t xml:space="preserve"> by</w:t>
      </w:r>
      <w:r w:rsidR="00D43679" w:rsidRPr="00391D9D">
        <w:rPr>
          <w:rFonts w:eastAsia="ＭＳ 明朝" w:hint="eastAsia"/>
          <w:color w:val="FF0000"/>
          <w:lang w:eastAsia="ja-JP"/>
        </w:rPr>
        <w:t xml:space="preserve"> the following parallel pixel level </w:t>
      </w:r>
      <w:r w:rsidR="00D40354" w:rsidRPr="00391D9D">
        <w:rPr>
          <w:rFonts w:eastAsia="ＭＳ 明朝" w:hint="eastAsia"/>
          <w:color w:val="FF0000"/>
          <w:lang w:eastAsia="ja-JP"/>
        </w:rPr>
        <w:t>operations</w:t>
      </w:r>
    </w:p>
    <w:p w:rsidR="0045496B" w:rsidRPr="00391D9D" w:rsidRDefault="003B038C" w:rsidP="00742E82">
      <w:pPr>
        <w:pStyle w:val="3D0"/>
        <w:numPr>
          <w:ilvl w:val="0"/>
          <w:numId w:val="0"/>
        </w:numPr>
        <w:ind w:firstLineChars="100" w:firstLine="220"/>
        <w:rPr>
          <w:rFonts w:eastAsia="ＭＳ 明朝"/>
          <w:color w:val="FF0000"/>
          <w:lang w:eastAsia="ja-JP"/>
        </w:rPr>
      </w:pPr>
      <w:r w:rsidRPr="00391D9D">
        <w:rPr>
          <w:rFonts w:eastAsia="ＭＳ 明朝" w:hint="eastAsia"/>
          <w:color w:val="FF0000"/>
          <w:lang w:eastAsia="ja-JP"/>
        </w:rPr>
        <w:t>(</w:t>
      </w:r>
      <w:r w:rsidR="0045496B" w:rsidRPr="00391D9D">
        <w:rPr>
          <w:rFonts w:eastAsia="ＭＳ 明朝"/>
          <w:color w:val="FF0000"/>
          <w:lang w:eastAsia="ja-JP"/>
        </w:rPr>
        <w:t>M</w:t>
      </w:r>
      <w:r w:rsidR="0045496B" w:rsidRPr="00391D9D">
        <w:rPr>
          <w:rFonts w:eastAsia="ＭＳ 明朝" w:hint="eastAsia"/>
          <w:color w:val="FF0000"/>
          <w:lang w:eastAsia="ja-JP"/>
        </w:rPr>
        <w:t>ask</w:t>
      </w:r>
      <w:r w:rsidR="0045496B" w:rsidRPr="00391D9D">
        <w:rPr>
          <w:rFonts w:eastAsia="ＭＳ 明朝" w:hint="eastAsia"/>
          <w:color w:val="FF0000"/>
          <w:highlight w:val="green"/>
          <w:lang w:eastAsia="ja-JP"/>
        </w:rPr>
        <w:t>&amp;</w:t>
      </w:r>
      <w:r w:rsidR="0045496B" w:rsidRPr="00391D9D">
        <w:rPr>
          <w:rFonts w:eastAsia="ＭＳ 明朝" w:hint="eastAsia"/>
          <w:color w:val="FF0000"/>
          <w:lang w:eastAsia="ja-JP"/>
        </w:rPr>
        <w:t>DcOffset</w:t>
      </w:r>
      <w:r w:rsidR="004D15F0" w:rsidRPr="00391D9D">
        <w:rPr>
          <w:rFonts w:eastAsia="ＭＳ 明朝" w:hint="eastAsia"/>
          <w:color w:val="FF0000"/>
          <w:lang w:eastAsia="ja-JP"/>
        </w:rPr>
        <w:t>0)</w:t>
      </w:r>
      <w:r w:rsidR="0045496B" w:rsidRPr="00391D9D">
        <w:rPr>
          <w:rFonts w:eastAsia="ＭＳ 明朝" w:hint="eastAsia"/>
          <w:color w:val="FF0000"/>
          <w:lang w:eastAsia="ja-JP"/>
        </w:rPr>
        <w:t xml:space="preserve"> </w:t>
      </w:r>
      <w:r w:rsidR="0045496B" w:rsidRPr="00391D9D">
        <w:rPr>
          <w:rFonts w:eastAsia="ＭＳ 明朝" w:hint="eastAsia"/>
          <w:color w:val="FF0000"/>
          <w:highlight w:val="green"/>
          <w:lang w:eastAsia="ja-JP"/>
        </w:rPr>
        <w:t>+</w:t>
      </w:r>
      <w:r w:rsidR="0045496B" w:rsidRPr="00391D9D">
        <w:rPr>
          <w:rFonts w:eastAsia="ＭＳ 明朝" w:hint="eastAsia"/>
          <w:color w:val="FF0000"/>
          <w:lang w:eastAsia="ja-JP"/>
        </w:rPr>
        <w:t xml:space="preserve"> </w:t>
      </w:r>
      <w:r w:rsidRPr="00391D9D">
        <w:rPr>
          <w:rFonts w:eastAsia="ＭＳ 明朝" w:hint="eastAsia"/>
          <w:color w:val="FF0000"/>
          <w:lang w:eastAsia="ja-JP"/>
        </w:rPr>
        <w:t>(</w:t>
      </w:r>
      <w:r w:rsidR="0045496B" w:rsidRPr="00391D9D">
        <w:rPr>
          <w:rFonts w:eastAsia="ＭＳ 明朝" w:hint="eastAsia"/>
          <w:color w:val="FF0000"/>
          <w:lang w:eastAsia="ja-JP"/>
        </w:rPr>
        <w:t>~</w:t>
      </w:r>
      <w:r w:rsidR="0045496B" w:rsidRPr="00391D9D">
        <w:rPr>
          <w:rFonts w:eastAsia="ＭＳ 明朝"/>
          <w:color w:val="FF0000"/>
          <w:lang w:eastAsia="ja-JP"/>
        </w:rPr>
        <w:t>M</w:t>
      </w:r>
      <w:r w:rsidR="0045496B" w:rsidRPr="00391D9D">
        <w:rPr>
          <w:rFonts w:eastAsia="ＭＳ 明朝" w:hint="eastAsia"/>
          <w:color w:val="FF0000"/>
          <w:lang w:eastAsia="ja-JP"/>
        </w:rPr>
        <w:t>ask</w:t>
      </w:r>
      <w:r w:rsidR="0045496B" w:rsidRPr="00391D9D">
        <w:rPr>
          <w:rFonts w:eastAsia="ＭＳ 明朝" w:hint="eastAsia"/>
          <w:color w:val="FF0000"/>
          <w:highlight w:val="green"/>
          <w:lang w:eastAsia="ja-JP"/>
        </w:rPr>
        <w:t>&amp;</w:t>
      </w:r>
      <w:r w:rsidR="004D15F0" w:rsidRPr="00391D9D">
        <w:rPr>
          <w:rFonts w:eastAsia="ＭＳ 明朝" w:hint="eastAsia"/>
          <w:color w:val="FF0000"/>
          <w:lang w:eastAsia="ja-JP"/>
        </w:rPr>
        <w:t>DcOffset1</w:t>
      </w:r>
      <w:r w:rsidRPr="00391D9D">
        <w:rPr>
          <w:rFonts w:eastAsia="ＭＳ 明朝" w:hint="eastAsia"/>
          <w:color w:val="FF0000"/>
          <w:lang w:eastAsia="ja-JP"/>
        </w:rPr>
        <w:t>)</w:t>
      </w:r>
      <w:r w:rsidR="00D25E29" w:rsidRPr="00391D9D">
        <w:rPr>
          <w:rFonts w:eastAsia="ＭＳ 明朝" w:hint="eastAsia"/>
          <w:color w:val="FF0000"/>
          <w:lang w:eastAsia="ja-JP"/>
        </w:rPr>
        <w:t xml:space="preserve"> // 2 region</w:t>
      </w:r>
      <w:r w:rsidR="00E736C3">
        <w:rPr>
          <w:rFonts w:eastAsia="ＭＳ 明朝" w:hint="eastAsia"/>
          <w:color w:val="FF0000"/>
          <w:lang w:eastAsia="ja-JP"/>
        </w:rPr>
        <w:t xml:space="preserve"> </w:t>
      </w:r>
      <w:r w:rsidR="00E736C3" w:rsidRPr="002464CF">
        <w:rPr>
          <w:rFonts w:eastAsia="ＭＳ 明朝" w:hint="eastAsia"/>
          <w:color w:val="FF0000"/>
          <w:highlight w:val="cyan"/>
          <w:lang w:eastAsia="ja-JP"/>
        </w:rPr>
        <w:t>//</w:t>
      </w:r>
      <w:r w:rsidR="00E736C3">
        <w:rPr>
          <w:rFonts w:eastAsia="ＭＳ 明朝" w:hint="eastAsia"/>
          <w:color w:val="FF0000"/>
          <w:lang w:eastAsia="ja-JP"/>
        </w:rPr>
        <w:t xml:space="preserve"> </w:t>
      </w:r>
      <w:r w:rsidR="009F164D" w:rsidRPr="00E736C3">
        <w:rPr>
          <w:rFonts w:eastAsia="ＭＳ 明朝" w:hint="eastAsia"/>
          <w:highlight w:val="cyan"/>
          <w:lang w:eastAsia="ja-JP"/>
        </w:rPr>
        <w:t>W3A may be 3</w:t>
      </w:r>
    </w:p>
    <w:p w:rsidR="004D15F0" w:rsidRPr="00391D9D" w:rsidRDefault="006066DA" w:rsidP="00742E82">
      <w:pPr>
        <w:pStyle w:val="3D0"/>
        <w:numPr>
          <w:ilvl w:val="0"/>
          <w:numId w:val="0"/>
        </w:numPr>
        <w:ind w:leftChars="50" w:left="100" w:firstLineChars="100" w:firstLine="220"/>
        <w:rPr>
          <w:rFonts w:eastAsia="ＭＳ 明朝"/>
          <w:color w:val="FF0000"/>
          <w:lang w:eastAsia="ja-JP"/>
        </w:rPr>
      </w:pPr>
      <w:r w:rsidRPr="00391D9D">
        <w:rPr>
          <w:rFonts w:eastAsia="ＭＳ 明朝" w:hint="eastAsia"/>
          <w:color w:val="FF0000"/>
          <w:lang w:eastAsia="ja-JP"/>
        </w:rPr>
        <w:t xml:space="preserve">Mask2 = 1 </w:t>
      </w:r>
      <w:r w:rsidRPr="00391D9D">
        <w:rPr>
          <w:rFonts w:eastAsia="ＭＳ 明朝"/>
          <w:color w:val="FF0000"/>
          <w:highlight w:val="green"/>
          <w:lang w:eastAsia="ja-JP"/>
        </w:rPr>
        <w:t>–</w:t>
      </w:r>
      <w:r w:rsidRPr="00391D9D">
        <w:rPr>
          <w:rFonts w:eastAsia="ＭＳ 明朝" w:hint="eastAsia"/>
          <w:color w:val="FF0000"/>
          <w:lang w:eastAsia="ja-JP"/>
        </w:rPr>
        <w:t xml:space="preserve"> Mask0 </w:t>
      </w:r>
      <w:r w:rsidRPr="00391D9D">
        <w:rPr>
          <w:rFonts w:eastAsia="ＭＳ 明朝"/>
          <w:color w:val="FF0000"/>
          <w:highlight w:val="green"/>
          <w:lang w:eastAsia="ja-JP"/>
        </w:rPr>
        <w:t>–</w:t>
      </w:r>
      <w:r w:rsidRPr="00391D9D">
        <w:rPr>
          <w:rFonts w:eastAsia="ＭＳ 明朝" w:hint="eastAsia"/>
          <w:color w:val="FF0000"/>
          <w:lang w:eastAsia="ja-JP"/>
        </w:rPr>
        <w:t xml:space="preserve"> Mask1</w:t>
      </w:r>
      <w:r w:rsidR="00AA4DF7" w:rsidRPr="00391D9D">
        <w:rPr>
          <w:rFonts w:eastAsia="ＭＳ 明朝" w:hint="eastAsia"/>
          <w:color w:val="FF0000"/>
          <w:lang w:eastAsia="ja-JP"/>
        </w:rPr>
        <w:t xml:space="preserve">, </w:t>
      </w:r>
      <w:r w:rsidR="004D15F0" w:rsidRPr="00391D9D">
        <w:rPr>
          <w:rFonts w:eastAsia="ＭＳ 明朝" w:hint="eastAsia"/>
          <w:color w:val="FF0000"/>
          <w:lang w:eastAsia="ja-JP"/>
        </w:rPr>
        <w:t>(</w:t>
      </w:r>
      <w:r w:rsidR="004D15F0" w:rsidRPr="00391D9D">
        <w:rPr>
          <w:rFonts w:eastAsia="ＭＳ 明朝"/>
          <w:color w:val="FF0000"/>
          <w:lang w:eastAsia="ja-JP"/>
        </w:rPr>
        <w:t>M</w:t>
      </w:r>
      <w:r w:rsidR="004D15F0" w:rsidRPr="00391D9D">
        <w:rPr>
          <w:rFonts w:eastAsia="ＭＳ 明朝" w:hint="eastAsia"/>
          <w:color w:val="FF0000"/>
          <w:lang w:eastAsia="ja-JP"/>
        </w:rPr>
        <w:t>ask</w:t>
      </w:r>
      <w:r w:rsidRPr="00391D9D">
        <w:rPr>
          <w:rFonts w:eastAsia="ＭＳ 明朝" w:hint="eastAsia"/>
          <w:color w:val="FF0000"/>
          <w:lang w:eastAsia="ja-JP"/>
        </w:rPr>
        <w:t>0</w:t>
      </w:r>
      <w:r w:rsidR="004D15F0" w:rsidRPr="00391D9D">
        <w:rPr>
          <w:rFonts w:eastAsia="ＭＳ 明朝" w:hint="eastAsia"/>
          <w:color w:val="FF0000"/>
          <w:highlight w:val="green"/>
          <w:lang w:eastAsia="ja-JP"/>
        </w:rPr>
        <w:t>&amp;</w:t>
      </w:r>
      <w:r w:rsidR="004D15F0" w:rsidRPr="00391D9D">
        <w:rPr>
          <w:rFonts w:eastAsia="ＭＳ 明朝" w:hint="eastAsia"/>
          <w:color w:val="FF0000"/>
          <w:lang w:eastAsia="ja-JP"/>
        </w:rPr>
        <w:t xml:space="preserve">DcOffset1) </w:t>
      </w:r>
      <w:r w:rsidR="004D15F0" w:rsidRPr="00391D9D">
        <w:rPr>
          <w:rFonts w:eastAsia="ＭＳ 明朝" w:hint="eastAsia"/>
          <w:color w:val="FF0000"/>
          <w:highlight w:val="green"/>
          <w:lang w:eastAsia="ja-JP"/>
        </w:rPr>
        <w:t>+</w:t>
      </w:r>
      <w:r w:rsidR="004D15F0" w:rsidRPr="00391D9D">
        <w:rPr>
          <w:rFonts w:eastAsia="ＭＳ 明朝" w:hint="eastAsia"/>
          <w:color w:val="FF0000"/>
          <w:lang w:eastAsia="ja-JP"/>
        </w:rPr>
        <w:t xml:space="preserve"> (</w:t>
      </w:r>
      <w:r w:rsidR="004D15F0" w:rsidRPr="00391D9D">
        <w:rPr>
          <w:rFonts w:eastAsia="ＭＳ 明朝"/>
          <w:color w:val="FF0000"/>
          <w:lang w:eastAsia="ja-JP"/>
        </w:rPr>
        <w:t>M</w:t>
      </w:r>
      <w:r w:rsidR="004D15F0" w:rsidRPr="00391D9D">
        <w:rPr>
          <w:rFonts w:eastAsia="ＭＳ 明朝" w:hint="eastAsia"/>
          <w:color w:val="FF0000"/>
          <w:lang w:eastAsia="ja-JP"/>
        </w:rPr>
        <w:t>ask</w:t>
      </w:r>
      <w:r w:rsidR="002904AD" w:rsidRPr="00391D9D">
        <w:rPr>
          <w:rFonts w:eastAsia="ＭＳ 明朝" w:hint="eastAsia"/>
          <w:color w:val="FF0000"/>
          <w:lang w:eastAsia="ja-JP"/>
        </w:rPr>
        <w:t>1</w:t>
      </w:r>
      <w:r w:rsidR="004D15F0" w:rsidRPr="00391D9D">
        <w:rPr>
          <w:rFonts w:eastAsia="ＭＳ 明朝" w:hint="eastAsia"/>
          <w:color w:val="FF0000"/>
          <w:highlight w:val="green"/>
          <w:lang w:eastAsia="ja-JP"/>
        </w:rPr>
        <w:t>&amp;</w:t>
      </w:r>
      <w:r w:rsidR="002904AD" w:rsidRPr="00391D9D">
        <w:rPr>
          <w:rFonts w:eastAsia="ＭＳ 明朝" w:hint="eastAsia"/>
          <w:color w:val="FF0000"/>
          <w:lang w:eastAsia="ja-JP"/>
        </w:rPr>
        <w:t>DcOffset1</w:t>
      </w:r>
      <w:r w:rsidR="004D15F0" w:rsidRPr="00391D9D">
        <w:rPr>
          <w:rFonts w:eastAsia="ＭＳ 明朝" w:hint="eastAsia"/>
          <w:color w:val="FF0000"/>
          <w:lang w:eastAsia="ja-JP"/>
        </w:rPr>
        <w:t>)</w:t>
      </w:r>
      <w:r w:rsidR="002904AD" w:rsidRPr="00391D9D">
        <w:rPr>
          <w:rFonts w:eastAsia="ＭＳ 明朝" w:hint="eastAsia"/>
          <w:color w:val="FF0000"/>
          <w:highlight w:val="green"/>
          <w:lang w:eastAsia="ja-JP"/>
        </w:rPr>
        <w:t xml:space="preserve"> +</w:t>
      </w:r>
      <w:r w:rsidR="002904AD" w:rsidRPr="00391D9D">
        <w:rPr>
          <w:rFonts w:eastAsia="ＭＳ 明朝" w:hint="eastAsia"/>
          <w:color w:val="FF0000"/>
          <w:lang w:eastAsia="ja-JP"/>
        </w:rPr>
        <w:t>(</w:t>
      </w:r>
      <w:r w:rsidR="002904AD" w:rsidRPr="00391D9D">
        <w:rPr>
          <w:rFonts w:eastAsia="ＭＳ 明朝"/>
          <w:color w:val="FF0000"/>
          <w:lang w:eastAsia="ja-JP"/>
        </w:rPr>
        <w:t>M</w:t>
      </w:r>
      <w:r w:rsidR="002904AD" w:rsidRPr="00391D9D">
        <w:rPr>
          <w:rFonts w:eastAsia="ＭＳ 明朝" w:hint="eastAsia"/>
          <w:color w:val="FF0000"/>
          <w:lang w:eastAsia="ja-JP"/>
        </w:rPr>
        <w:t>ask2</w:t>
      </w:r>
      <w:r w:rsidR="002904AD" w:rsidRPr="00391D9D">
        <w:rPr>
          <w:rFonts w:eastAsia="ＭＳ 明朝" w:hint="eastAsia"/>
          <w:color w:val="FF0000"/>
          <w:highlight w:val="green"/>
          <w:lang w:eastAsia="ja-JP"/>
        </w:rPr>
        <w:t>&amp;</w:t>
      </w:r>
      <w:r w:rsidR="002904AD" w:rsidRPr="00391D9D">
        <w:rPr>
          <w:rFonts w:eastAsia="ＭＳ 明朝" w:hint="eastAsia"/>
          <w:color w:val="FF0000"/>
          <w:lang w:eastAsia="ja-JP"/>
        </w:rPr>
        <w:t>DcOffset2)</w:t>
      </w:r>
      <w:r w:rsidR="007A200F" w:rsidRPr="00391D9D">
        <w:rPr>
          <w:rFonts w:eastAsia="ＭＳ 明朝" w:hint="eastAsia"/>
          <w:color w:val="FF0000"/>
          <w:lang w:eastAsia="ja-JP"/>
        </w:rPr>
        <w:t xml:space="preserve"> // 3region</w:t>
      </w:r>
      <w:r w:rsidR="001025C7">
        <w:rPr>
          <w:rFonts w:eastAsia="ＭＳ 明朝" w:hint="eastAsia"/>
          <w:color w:val="FF0000"/>
          <w:lang w:eastAsia="ja-JP"/>
        </w:rPr>
        <w:t xml:space="preserve"> </w:t>
      </w:r>
      <w:r w:rsidR="001025C7" w:rsidRPr="001025C7">
        <w:rPr>
          <w:rFonts w:eastAsia="ＭＳ 明朝" w:hint="eastAsia"/>
          <w:color w:val="FF0000"/>
          <w:highlight w:val="cyan"/>
          <w:lang w:eastAsia="ja-JP"/>
        </w:rPr>
        <w:t xml:space="preserve">// </w:t>
      </w:r>
      <w:r w:rsidR="001025C7" w:rsidRPr="001025C7">
        <w:rPr>
          <w:rFonts w:eastAsia="ＭＳ 明朝" w:hint="eastAsia"/>
          <w:highlight w:val="cyan"/>
          <w:lang w:eastAsia="ja-JP"/>
        </w:rPr>
        <w:t>W3B may be 7</w:t>
      </w:r>
    </w:p>
    <w:p w:rsidR="0045496B" w:rsidRPr="001025C7" w:rsidRDefault="0045496B" w:rsidP="00A94EAB">
      <w:pPr>
        <w:pStyle w:val="3D0"/>
        <w:numPr>
          <w:ilvl w:val="0"/>
          <w:numId w:val="0"/>
        </w:numPr>
        <w:ind w:left="357" w:hanging="357"/>
        <w:rPr>
          <w:rFonts w:eastAsia="ＭＳ 明朝" w:hint="eastAsia"/>
          <w:highlight w:val="green"/>
          <w:lang w:eastAsia="ja-JP"/>
        </w:rPr>
      </w:pPr>
    </w:p>
    <w:p w:rsidR="00A94EAB" w:rsidRPr="00755284" w:rsidRDefault="00A94EAB" w:rsidP="00755284">
      <w:pPr>
        <w:pStyle w:val="3D0"/>
        <w:numPr>
          <w:ilvl w:val="0"/>
          <w:numId w:val="0"/>
        </w:numPr>
        <w:ind w:left="357" w:hanging="357"/>
        <w:rPr>
          <w:rFonts w:eastAsia="ＭＳ 明朝" w:hint="eastAsia"/>
          <w:highlight w:val="green"/>
          <w:lang w:eastAsia="ja-JP"/>
        </w:rPr>
      </w:pPr>
      <w:r w:rsidRPr="00791C64">
        <w:rPr>
          <w:rFonts w:hint="eastAsia"/>
          <w:highlight w:val="green"/>
          <w:lang w:eastAsia="ja-JP"/>
        </w:rPr>
        <w:t>NxNx</w:t>
      </w:r>
      <w:r>
        <w:rPr>
          <w:rFonts w:eastAsia="ＭＳ 明朝" w:hint="eastAsia"/>
          <w:highlight w:val="green"/>
          <w:lang w:eastAsia="ja-JP"/>
        </w:rPr>
        <w:t>2+</w:t>
      </w:r>
      <w:r w:rsidRPr="00F85A3E">
        <w:rPr>
          <w:rFonts w:eastAsia="ＭＳ 明朝" w:hint="eastAsia"/>
          <w:highlight w:val="cyan"/>
          <w:lang w:eastAsia="ja-JP"/>
        </w:rPr>
        <w:t>W</w:t>
      </w:r>
      <w:r w:rsidR="00AF48FA">
        <w:rPr>
          <w:rFonts w:eastAsia="ＭＳ 明朝" w:hint="eastAsia"/>
          <w:highlight w:val="cyan"/>
          <w:lang w:eastAsia="ja-JP"/>
        </w:rPr>
        <w:t>2</w:t>
      </w:r>
      <w:r w:rsidRPr="00F85A3E">
        <w:rPr>
          <w:rFonts w:eastAsia="ＭＳ 明朝" w:hint="eastAsia"/>
          <w:highlight w:val="cyan"/>
          <w:lang w:eastAsia="ja-JP"/>
        </w:rPr>
        <w:t>xNxN</w:t>
      </w:r>
      <w:r w:rsidR="00836ED1">
        <w:rPr>
          <w:rFonts w:eastAsia="ＭＳ 明朝" w:hint="eastAsia"/>
          <w:highlight w:val="cyan"/>
          <w:lang w:eastAsia="ja-JP"/>
        </w:rPr>
        <w:t>+</w:t>
      </w:r>
      <w:r w:rsidR="00836ED1" w:rsidRPr="00836ED1">
        <w:rPr>
          <w:rFonts w:eastAsia="ＭＳ 明朝" w:hint="eastAsia"/>
          <w:highlight w:val="cyan"/>
          <w:lang w:eastAsia="ja-JP"/>
        </w:rPr>
        <w:t xml:space="preserve"> </w:t>
      </w:r>
      <w:r w:rsidR="00836ED1" w:rsidRPr="00F85A3E">
        <w:rPr>
          <w:rFonts w:eastAsia="ＭＳ 明朝" w:hint="eastAsia"/>
          <w:highlight w:val="cyan"/>
          <w:lang w:eastAsia="ja-JP"/>
        </w:rPr>
        <w:t>W</w:t>
      </w:r>
      <w:r w:rsidR="00836ED1">
        <w:rPr>
          <w:rFonts w:eastAsia="ＭＳ 明朝" w:hint="eastAsia"/>
          <w:highlight w:val="cyan"/>
          <w:lang w:eastAsia="ja-JP"/>
        </w:rPr>
        <w:t>3</w:t>
      </w:r>
      <w:r w:rsidR="00E75E20">
        <w:rPr>
          <w:rFonts w:eastAsia="ＭＳ 明朝" w:hint="eastAsia"/>
          <w:highlight w:val="cyan"/>
          <w:lang w:eastAsia="ja-JP"/>
        </w:rPr>
        <w:t>A</w:t>
      </w:r>
      <w:r w:rsidR="00836ED1" w:rsidRPr="00F85A3E">
        <w:rPr>
          <w:rFonts w:eastAsia="ＭＳ 明朝" w:hint="eastAsia"/>
          <w:highlight w:val="cyan"/>
          <w:lang w:eastAsia="ja-JP"/>
        </w:rPr>
        <w:t>xNxN</w:t>
      </w:r>
      <w:r w:rsidR="00836ED1">
        <w:rPr>
          <w:rFonts w:hint="eastAsia"/>
          <w:highlight w:val="green"/>
          <w:lang w:eastAsia="ja-JP"/>
        </w:rPr>
        <w:t xml:space="preserve"> </w:t>
      </w:r>
      <w:r>
        <w:rPr>
          <w:rFonts w:hint="eastAsia"/>
          <w:highlight w:val="green"/>
          <w:lang w:eastAsia="ja-JP"/>
        </w:rPr>
        <w:t>+</w:t>
      </w:r>
      <w:r>
        <w:rPr>
          <w:rFonts w:eastAsia="ＭＳ 明朝" w:hint="eastAsia"/>
          <w:highlight w:val="green"/>
          <w:lang w:eastAsia="ja-JP"/>
        </w:rPr>
        <w:t>1</w:t>
      </w:r>
      <w:r w:rsidR="00755284">
        <w:rPr>
          <w:rFonts w:hint="eastAsia"/>
          <w:highlight w:val="green"/>
          <w:lang w:eastAsia="ja-JP"/>
        </w:rPr>
        <w:t xml:space="preserve"> (</w:t>
      </w:r>
      <w:r w:rsidR="001D54F5">
        <w:rPr>
          <w:rFonts w:eastAsia="ＭＳ 明朝" w:hint="eastAsia"/>
          <w:highlight w:val="green"/>
          <w:lang w:eastAsia="ja-JP"/>
        </w:rPr>
        <w:t>2</w:t>
      </w:r>
      <w:r w:rsidR="00755284">
        <w:rPr>
          <w:rFonts w:hint="eastAsia"/>
          <w:highlight w:val="green"/>
          <w:lang w:eastAsia="ja-JP"/>
        </w:rPr>
        <w:t xml:space="preserve"> regions)</w:t>
      </w:r>
      <w:r w:rsidR="00755284">
        <w:rPr>
          <w:rFonts w:eastAsia="ＭＳ 明朝" w:hint="eastAsia"/>
          <w:highlight w:val="green"/>
          <w:lang w:eastAsia="ja-JP"/>
        </w:rPr>
        <w:t xml:space="preserve"> </w:t>
      </w:r>
      <w:r w:rsidR="00A85BD0">
        <w:rPr>
          <w:rFonts w:eastAsia="ＭＳ 明朝" w:hint="eastAsia"/>
          <w:highlight w:val="green"/>
          <w:lang w:eastAsia="ja-JP"/>
        </w:rPr>
        <w:t xml:space="preserve"> </w:t>
      </w:r>
      <w:r w:rsidR="009F164D">
        <w:rPr>
          <w:rFonts w:eastAsia="ＭＳ 明朝" w:hint="eastAsia"/>
          <w:highlight w:val="green"/>
          <w:lang w:eastAsia="ja-JP"/>
        </w:rPr>
        <w:t xml:space="preserve">// </w:t>
      </w:r>
      <w:r w:rsidR="00A85BD0" w:rsidRPr="00E736C3">
        <w:rPr>
          <w:rFonts w:eastAsia="ＭＳ 明朝" w:hint="eastAsia"/>
          <w:highlight w:val="cyan"/>
          <w:lang w:eastAsia="ja-JP"/>
        </w:rPr>
        <w:t>W3A may be 3</w:t>
      </w:r>
    </w:p>
    <w:p w:rsidR="00C14CED" w:rsidRDefault="00A94EAB" w:rsidP="0021788D">
      <w:pPr>
        <w:pStyle w:val="3D0"/>
        <w:numPr>
          <w:ilvl w:val="0"/>
          <w:numId w:val="0"/>
        </w:numPr>
        <w:rPr>
          <w:rFonts w:eastAsia="ＭＳ 明朝" w:hint="eastAsia"/>
          <w:lang w:eastAsia="ja-JP"/>
        </w:rPr>
      </w:pPr>
      <w:r w:rsidRPr="00791C64">
        <w:rPr>
          <w:rFonts w:hint="eastAsia"/>
          <w:highlight w:val="green"/>
          <w:lang w:eastAsia="ja-JP"/>
        </w:rPr>
        <w:t>NxNx</w:t>
      </w:r>
      <w:r w:rsidR="00295A8F">
        <w:rPr>
          <w:rFonts w:eastAsia="ＭＳ 明朝" w:hint="eastAsia"/>
          <w:highlight w:val="green"/>
          <w:lang w:eastAsia="ja-JP"/>
        </w:rPr>
        <w:t>3</w:t>
      </w:r>
      <w:r>
        <w:rPr>
          <w:rFonts w:eastAsia="ＭＳ 明朝" w:hint="eastAsia"/>
          <w:highlight w:val="green"/>
          <w:lang w:eastAsia="ja-JP"/>
        </w:rPr>
        <w:t>+</w:t>
      </w:r>
      <w:r w:rsidR="00295A8F" w:rsidRPr="00295A8F">
        <w:rPr>
          <w:rFonts w:eastAsia="ＭＳ 明朝" w:hint="eastAsia"/>
          <w:highlight w:val="cyan"/>
          <w:lang w:eastAsia="ja-JP"/>
        </w:rPr>
        <w:t xml:space="preserve"> </w:t>
      </w:r>
      <w:r w:rsidR="00295A8F" w:rsidRPr="00F85A3E">
        <w:rPr>
          <w:rFonts w:eastAsia="ＭＳ 明朝" w:hint="eastAsia"/>
          <w:highlight w:val="cyan"/>
          <w:lang w:eastAsia="ja-JP"/>
        </w:rPr>
        <w:t>W</w:t>
      </w:r>
      <w:r w:rsidR="00295A8F">
        <w:rPr>
          <w:rFonts w:eastAsia="ＭＳ 明朝" w:hint="eastAsia"/>
          <w:highlight w:val="cyan"/>
          <w:lang w:eastAsia="ja-JP"/>
        </w:rPr>
        <w:t>1</w:t>
      </w:r>
      <w:r w:rsidR="00295A8F" w:rsidRPr="00F85A3E">
        <w:rPr>
          <w:rFonts w:eastAsia="ＭＳ 明朝" w:hint="eastAsia"/>
          <w:highlight w:val="cyan"/>
          <w:lang w:eastAsia="ja-JP"/>
        </w:rPr>
        <w:t xml:space="preserve">xNxN </w:t>
      </w:r>
      <w:r w:rsidR="00295A8F">
        <w:rPr>
          <w:rFonts w:eastAsia="ＭＳ 明朝" w:hint="eastAsia"/>
          <w:highlight w:val="cyan"/>
          <w:lang w:eastAsia="ja-JP"/>
        </w:rPr>
        <w:t>x2+</w:t>
      </w:r>
      <w:r w:rsidRPr="00F85A3E">
        <w:rPr>
          <w:rFonts w:eastAsia="ＭＳ 明朝" w:hint="eastAsia"/>
          <w:highlight w:val="cyan"/>
          <w:lang w:eastAsia="ja-JP"/>
        </w:rPr>
        <w:t>W</w:t>
      </w:r>
      <w:r w:rsidR="00AF48FA">
        <w:rPr>
          <w:rFonts w:eastAsia="ＭＳ 明朝" w:hint="eastAsia"/>
          <w:highlight w:val="cyan"/>
          <w:lang w:eastAsia="ja-JP"/>
        </w:rPr>
        <w:t>2</w:t>
      </w:r>
      <w:r w:rsidRPr="00F85A3E">
        <w:rPr>
          <w:rFonts w:eastAsia="ＭＳ 明朝" w:hint="eastAsia"/>
          <w:highlight w:val="cyan"/>
          <w:lang w:eastAsia="ja-JP"/>
        </w:rPr>
        <w:t>xNxN</w:t>
      </w:r>
      <w:r w:rsidR="00836ED1">
        <w:rPr>
          <w:rFonts w:eastAsia="ＭＳ 明朝" w:hint="eastAsia"/>
          <w:highlight w:val="cyan"/>
          <w:lang w:eastAsia="ja-JP"/>
        </w:rPr>
        <w:t>+</w:t>
      </w:r>
      <w:r w:rsidR="00836ED1" w:rsidRPr="00836ED1">
        <w:rPr>
          <w:rFonts w:eastAsia="ＭＳ 明朝" w:hint="eastAsia"/>
          <w:highlight w:val="cyan"/>
          <w:lang w:eastAsia="ja-JP"/>
        </w:rPr>
        <w:t xml:space="preserve"> </w:t>
      </w:r>
      <w:r w:rsidR="00836ED1" w:rsidRPr="00F85A3E">
        <w:rPr>
          <w:rFonts w:eastAsia="ＭＳ 明朝" w:hint="eastAsia"/>
          <w:highlight w:val="cyan"/>
          <w:lang w:eastAsia="ja-JP"/>
        </w:rPr>
        <w:t>W</w:t>
      </w:r>
      <w:r w:rsidR="00836ED1">
        <w:rPr>
          <w:rFonts w:eastAsia="ＭＳ 明朝" w:hint="eastAsia"/>
          <w:highlight w:val="cyan"/>
          <w:lang w:eastAsia="ja-JP"/>
        </w:rPr>
        <w:t>3</w:t>
      </w:r>
      <w:r w:rsidR="00E75E20">
        <w:rPr>
          <w:rFonts w:eastAsia="ＭＳ 明朝" w:hint="eastAsia"/>
          <w:highlight w:val="cyan"/>
          <w:lang w:eastAsia="ja-JP"/>
        </w:rPr>
        <w:t>B</w:t>
      </w:r>
      <w:r w:rsidR="00836ED1" w:rsidRPr="00F85A3E">
        <w:rPr>
          <w:rFonts w:eastAsia="ＭＳ 明朝" w:hint="eastAsia"/>
          <w:highlight w:val="cyan"/>
          <w:lang w:eastAsia="ja-JP"/>
        </w:rPr>
        <w:t>xNxN</w:t>
      </w:r>
      <w:r w:rsidR="00836ED1">
        <w:rPr>
          <w:rFonts w:hint="eastAsia"/>
          <w:highlight w:val="green"/>
          <w:lang w:eastAsia="ja-JP"/>
        </w:rPr>
        <w:t xml:space="preserve"> </w:t>
      </w:r>
      <w:r>
        <w:rPr>
          <w:rFonts w:hint="eastAsia"/>
          <w:highlight w:val="green"/>
          <w:lang w:eastAsia="ja-JP"/>
        </w:rPr>
        <w:t>+</w:t>
      </w:r>
      <w:r>
        <w:rPr>
          <w:rFonts w:eastAsia="ＭＳ 明朝" w:hint="eastAsia"/>
          <w:highlight w:val="green"/>
          <w:lang w:eastAsia="ja-JP"/>
        </w:rPr>
        <w:t>5</w:t>
      </w:r>
      <w:r w:rsidR="0021788D">
        <w:rPr>
          <w:rFonts w:eastAsia="ＭＳ 明朝" w:hint="eastAsia"/>
          <w:lang w:eastAsia="ja-JP"/>
        </w:rPr>
        <w:t xml:space="preserve"> </w:t>
      </w:r>
      <w:r w:rsidR="005851EA">
        <w:rPr>
          <w:rFonts w:hint="eastAsia"/>
          <w:highlight w:val="green"/>
          <w:lang w:eastAsia="ja-JP"/>
        </w:rPr>
        <w:t>(</w:t>
      </w:r>
      <w:r w:rsidR="005851EA">
        <w:rPr>
          <w:rFonts w:eastAsia="ＭＳ 明朝" w:hint="eastAsia"/>
          <w:highlight w:val="green"/>
          <w:lang w:eastAsia="ja-JP"/>
        </w:rPr>
        <w:t>3</w:t>
      </w:r>
      <w:r w:rsidR="005851EA">
        <w:rPr>
          <w:rFonts w:hint="eastAsia"/>
          <w:highlight w:val="green"/>
          <w:lang w:eastAsia="ja-JP"/>
        </w:rPr>
        <w:t xml:space="preserve"> regions)</w:t>
      </w:r>
      <w:r w:rsidR="005851EA">
        <w:rPr>
          <w:rFonts w:eastAsia="ＭＳ 明朝" w:hint="eastAsia"/>
          <w:lang w:eastAsia="ja-JP"/>
        </w:rPr>
        <w:t xml:space="preserve"> </w:t>
      </w:r>
      <w:r w:rsidR="00EC2917">
        <w:rPr>
          <w:rFonts w:eastAsia="ＭＳ 明朝" w:hint="eastAsia"/>
          <w:lang w:eastAsia="ja-JP"/>
        </w:rPr>
        <w:t xml:space="preserve">// </w:t>
      </w:r>
      <w:r w:rsidR="0021788D" w:rsidRPr="0021788D">
        <w:rPr>
          <w:rFonts w:eastAsia="ＭＳ 明朝" w:hint="eastAsia"/>
          <w:highlight w:val="cyan"/>
          <w:lang w:eastAsia="ja-JP"/>
        </w:rPr>
        <w:t>W3B may be 7</w:t>
      </w:r>
    </w:p>
    <w:p w:rsidR="0021788D" w:rsidRPr="00EC2917" w:rsidRDefault="0021788D" w:rsidP="0021788D">
      <w:pPr>
        <w:pStyle w:val="3D0"/>
        <w:numPr>
          <w:ilvl w:val="0"/>
          <w:numId w:val="0"/>
        </w:numPr>
        <w:rPr>
          <w:rFonts w:eastAsia="ＭＳ 明朝" w:hint="eastAsia"/>
          <w:sz w:val="20"/>
          <w:szCs w:val="20"/>
          <w:lang w:eastAsia="ja-JP"/>
        </w:rPr>
      </w:pPr>
    </w:p>
    <w:p w:rsidR="00FD0014" w:rsidRDefault="00D957A0" w:rsidP="006D5BB2">
      <w:pPr>
        <w:pStyle w:val="3D0"/>
        <w:numPr>
          <w:ilvl w:val="0"/>
          <w:numId w:val="0"/>
        </w:numPr>
        <w:textAlignment w:val="baseline"/>
        <w:rPr>
          <w:rFonts w:eastAsia="ＭＳ 明朝" w:hint="eastAsia"/>
          <w:sz w:val="20"/>
          <w:szCs w:val="20"/>
          <w:lang w:eastAsia="ja-JP"/>
        </w:rPr>
      </w:pPr>
      <w:r>
        <w:rPr>
          <w:rFonts w:eastAsia="ＭＳ 明朝" w:hint="eastAsia"/>
          <w:sz w:val="20"/>
          <w:szCs w:val="20"/>
          <w:lang w:eastAsia="ja-JP"/>
        </w:rPr>
        <w:t>// InterSDC</w:t>
      </w:r>
    </w:p>
    <w:p w:rsidR="00FD0014" w:rsidRPr="009E72F1" w:rsidRDefault="00FD0014" w:rsidP="00FD0014">
      <w:pPr>
        <w:pStyle w:val="3N0"/>
        <w:rPr>
          <w:lang w:val="en-US"/>
        </w:rPr>
      </w:pPr>
      <w:r w:rsidRPr="009E72F1">
        <w:rPr>
          <w:lang w:val="en-US"/>
        </w:rPr>
        <w:t xml:space="preserve">When trafoDepth is equal to 0, SdcFlag[ xTb0 ][ yTb0 ] is equal to 1 and DmmFlag[ xTb0 ][ yTb0 ] is equal to 0, the depth offset assignment process as specified in subclause </w:t>
      </w:r>
      <w:r w:rsidRPr="009E72F1">
        <w:rPr>
          <w:lang w:val="en-US" w:eastAsia="ko-KR"/>
        </w:rPr>
        <w:fldChar w:fldCharType="begin" w:fldLock="1"/>
      </w:r>
      <w:r w:rsidRPr="009E72F1">
        <w:rPr>
          <w:lang w:val="en-US"/>
        </w:rPr>
        <w:instrText xml:space="preserve"> REF _Ref341698999 \r \h </w:instrText>
      </w:r>
      <w:r w:rsidRPr="009E72F1">
        <w:rPr>
          <w:lang w:val="en-US" w:eastAsia="ko-KR"/>
        </w:rPr>
      </w:r>
      <w:r w:rsidRPr="009E72F1">
        <w:rPr>
          <w:lang w:val="en-US" w:eastAsia="ko-KR"/>
        </w:rPr>
        <w:fldChar w:fldCharType="separate"/>
      </w:r>
      <w:r w:rsidRPr="009E72F1">
        <w:rPr>
          <w:lang w:val="en-US"/>
        </w:rPr>
        <w:t>I.8.4.4.3</w:t>
      </w:r>
      <w:r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t xml:space="preserve"> </w:t>
      </w:r>
      <w:r w:rsidRPr="009E72F1">
        <w:rPr>
          <w:lang w:val="en-US"/>
        </w:rPr>
        <w:t xml:space="preserve">is invoked with the location ( xTb0, yTb0 ), and the transform size trafoSize set equal to nTbS as inputs. </w:t>
      </w:r>
    </w:p>
    <w:p w:rsidR="00F2230D" w:rsidRPr="009E72F1" w:rsidRDefault="00F2230D" w:rsidP="00F2230D">
      <w:pPr>
        <w:pStyle w:val="3E0"/>
        <w:numPr>
          <w:ilvl w:val="0"/>
          <w:numId w:val="16"/>
        </w:numPr>
        <w:rPr>
          <w:lang w:val="en-US" w:eastAsia="ko-KR"/>
        </w:rPr>
      </w:pPr>
      <w:r w:rsidRPr="009E72F1">
        <w:rPr>
          <w:lang w:val="en-US" w:eastAsia="ko-KR"/>
        </w:rPr>
        <w:t xml:space="preserve">Depending on </w:t>
      </w:r>
      <w:r w:rsidRPr="009E72F1">
        <w:rPr>
          <w:lang w:val="en-US"/>
        </w:rPr>
        <w:t xml:space="preserve">DltFlag[ nuh_layer_id ] the </w:t>
      </w:r>
      <w:r w:rsidRPr="009E72F1">
        <w:rPr>
          <w:lang w:val="en-US" w:eastAsia="ko-KR"/>
        </w:rPr>
        <w:t>variable dcVal is derived as specified in the following:</w:t>
      </w:r>
    </w:p>
    <w:p w:rsidR="00F2230D" w:rsidRPr="009E72F1" w:rsidRDefault="00F2230D" w:rsidP="00F2230D">
      <w:pPr>
        <w:pStyle w:val="3D0"/>
        <w:textAlignment w:val="baseline"/>
        <w:rPr>
          <w:lang w:val="en-US" w:eastAsia="ko-KR"/>
        </w:rPr>
      </w:pPr>
      <w:r w:rsidRPr="009E72F1">
        <w:rPr>
          <w:lang w:val="en-US" w:eastAsia="de-DE"/>
        </w:rPr>
        <w:t xml:space="preserve">If </w:t>
      </w:r>
      <w:r w:rsidRPr="009E72F1">
        <w:rPr>
          <w:lang w:val="en-US"/>
        </w:rPr>
        <w:t>DltFlag[ nuh_layer_id ]</w:t>
      </w:r>
      <w:r w:rsidRPr="009E72F1">
        <w:rPr>
          <w:lang w:val="en-US" w:eastAsia="de-DE"/>
        </w:rPr>
        <w:t xml:space="preserve"> is equal to 0, dcVal is set equal to </w:t>
      </w:r>
      <w:r w:rsidRPr="009E72F1">
        <w:rPr>
          <w:lang w:val="en-US"/>
        </w:rPr>
        <w:t>DcOffset</w:t>
      </w:r>
      <w:r w:rsidRPr="009E72F1">
        <w:rPr>
          <w:lang w:val="en-US" w:eastAsia="ko-KR"/>
        </w:rPr>
        <w:t>[ xTb ][ yTb ]</w:t>
      </w:r>
      <w:r w:rsidRPr="009E72F1">
        <w:rPr>
          <w:lang w:val="en-US"/>
        </w:rPr>
        <w:t>[</w:t>
      </w:r>
      <w:r w:rsidRPr="009E72F1">
        <w:rPr>
          <w:b/>
          <w:lang w:val="en-US"/>
        </w:rPr>
        <w:t> </w:t>
      </w:r>
      <w:r w:rsidRPr="009E72F1">
        <w:rPr>
          <w:lang w:val="en-US"/>
        </w:rPr>
        <w:t>0</w:t>
      </w:r>
      <w:r w:rsidRPr="009E72F1">
        <w:rPr>
          <w:lang w:val="en-US" w:eastAsia="de-DE"/>
        </w:rPr>
        <w:t> </w:t>
      </w:r>
      <w:r w:rsidRPr="009E72F1">
        <w:rPr>
          <w:lang w:val="en-US"/>
        </w:rPr>
        <w:t>].</w:t>
      </w:r>
    </w:p>
    <w:p w:rsidR="00F2230D" w:rsidRPr="009E72F1" w:rsidRDefault="00F2230D" w:rsidP="00F2230D">
      <w:pPr>
        <w:pStyle w:val="3D0"/>
        <w:textAlignment w:val="baseline"/>
        <w:rPr>
          <w:lang w:val="en-US" w:eastAsia="ko-KR"/>
        </w:rPr>
      </w:pPr>
      <w:r w:rsidRPr="009E72F1">
        <w:rPr>
          <w:lang w:val="en-US" w:eastAsia="ko-KR"/>
        </w:rPr>
        <w:t>Otherwise (</w:t>
      </w:r>
      <w:r w:rsidRPr="009E72F1">
        <w:rPr>
          <w:lang w:val="en-US"/>
        </w:rPr>
        <w:t>DltFlag[ nuh_layer_id ]</w:t>
      </w:r>
      <w:r w:rsidRPr="009E72F1">
        <w:rPr>
          <w:lang w:val="en-US" w:eastAsia="de-DE"/>
        </w:rPr>
        <w:t xml:space="preserve"> is equal to 1)</w:t>
      </w:r>
      <w:r w:rsidRPr="009E72F1">
        <w:rPr>
          <w:lang w:val="en-US" w:eastAsia="ko-KR"/>
        </w:rPr>
        <w:t>, dcVal is derived as specified in the following:</w:t>
      </w:r>
    </w:p>
    <w:p w:rsidR="00F2230D" w:rsidRPr="009E72F1" w:rsidRDefault="00F2230D" w:rsidP="00F2230D">
      <w:pPr>
        <w:pStyle w:val="3E2"/>
        <w:numPr>
          <w:ilvl w:val="2"/>
          <w:numId w:val="16"/>
        </w:numPr>
        <w:rPr>
          <w:lang w:val="en-US"/>
        </w:rPr>
      </w:pPr>
      <w:r w:rsidRPr="009E72F1">
        <w:rPr>
          <w:lang w:val="en-US"/>
        </w:rPr>
        <w:t xml:space="preserve">dcPred= ( </w:t>
      </w:r>
      <w:r w:rsidRPr="009E72F1">
        <w:rPr>
          <w:noProof/>
          <w:lang w:eastAsia="ko-KR"/>
        </w:rPr>
        <w:t>S</w:t>
      </w:r>
      <w:r w:rsidRPr="009E72F1">
        <w:rPr>
          <w:noProof/>
          <w:vertAlign w:val="subscript"/>
          <w:lang w:eastAsia="ko-KR"/>
        </w:rPr>
        <w:t>L</w:t>
      </w:r>
      <w:r w:rsidRPr="009E72F1">
        <w:rPr>
          <w:lang w:val="en-US"/>
        </w:rPr>
        <w:t xml:space="preserve">[ xTb ][ yTb ] </w:t>
      </w:r>
      <w:r w:rsidRPr="00F2230D">
        <w:rPr>
          <w:highlight w:val="green"/>
          <w:lang w:val="en-US"/>
        </w:rPr>
        <w:t>+</w:t>
      </w:r>
      <w:r w:rsidRPr="009E72F1">
        <w:rPr>
          <w:lang w:val="en-US"/>
        </w:rPr>
        <w:t xml:space="preserve"> </w:t>
      </w:r>
      <w:r w:rsidRPr="009E72F1">
        <w:rPr>
          <w:noProof/>
          <w:lang w:eastAsia="ko-KR"/>
        </w:rPr>
        <w:t>S</w:t>
      </w:r>
      <w:r w:rsidRPr="009E72F1">
        <w:rPr>
          <w:noProof/>
          <w:vertAlign w:val="subscript"/>
          <w:lang w:eastAsia="ko-KR"/>
        </w:rPr>
        <w:t>L</w:t>
      </w:r>
      <w:r w:rsidRPr="009E72F1">
        <w:rPr>
          <w:lang w:val="en-US"/>
        </w:rPr>
        <w:t>[ xTb ][  yTb + nTbS </w:t>
      </w:r>
      <w:r w:rsidRPr="009E72F1">
        <w:rPr>
          <w:lang w:val="en-US" w:eastAsia="ko-KR"/>
        </w:rPr>
        <w:t>− </w:t>
      </w:r>
      <w:r w:rsidRPr="009E72F1">
        <w:rPr>
          <w:lang w:val="en-US"/>
        </w:rPr>
        <w:t xml:space="preserve">1 ] </w:t>
      </w:r>
      <w:r w:rsidRPr="00F2230D">
        <w:rPr>
          <w:highlight w:val="green"/>
          <w:lang w:val="en-US"/>
        </w:rPr>
        <w:t>+</w:t>
      </w:r>
      <w:r w:rsidRPr="009E72F1">
        <w:rPr>
          <w:lang w:val="en-US"/>
        </w:rPr>
        <w:t xml:space="preserve"> </w:t>
      </w:r>
      <w:r w:rsidRPr="009E72F1">
        <w:rPr>
          <w:lang w:val="en-US"/>
        </w:rPr>
        <w:br/>
      </w:r>
      <w:r w:rsidRPr="009E72F1">
        <w:rPr>
          <w:lang w:val="en-US"/>
        </w:rPr>
        <w:tab/>
      </w:r>
      <w:r w:rsidRPr="009E72F1">
        <w:rPr>
          <w:noProof/>
          <w:lang w:eastAsia="ko-KR"/>
        </w:rPr>
        <w:t>S</w:t>
      </w:r>
      <w:r w:rsidRPr="009E72F1">
        <w:rPr>
          <w:noProof/>
          <w:vertAlign w:val="subscript"/>
          <w:lang w:eastAsia="ko-KR"/>
        </w:rPr>
        <w:t>L</w:t>
      </w:r>
      <w:r w:rsidRPr="009E72F1">
        <w:rPr>
          <w:lang w:val="en-US"/>
        </w:rPr>
        <w:t>[ xTb + nTbS </w:t>
      </w:r>
      <w:r w:rsidRPr="009E72F1">
        <w:rPr>
          <w:lang w:val="en-US" w:eastAsia="ko-KR"/>
        </w:rPr>
        <w:t>− </w:t>
      </w:r>
      <w:r w:rsidRPr="009E72F1">
        <w:rPr>
          <w:lang w:val="en-US"/>
        </w:rPr>
        <w:t>1 ][ yTb ]</w:t>
      </w:r>
      <w:r w:rsidRPr="00F2230D">
        <w:rPr>
          <w:highlight w:val="green"/>
          <w:lang w:val="en-US"/>
        </w:rPr>
        <w:t>+</w:t>
      </w:r>
      <w:r w:rsidRPr="009E72F1">
        <w:rPr>
          <w:lang w:val="en-US"/>
        </w:rPr>
        <w:t xml:space="preserve"> </w:t>
      </w:r>
      <w:r w:rsidRPr="009E72F1">
        <w:rPr>
          <w:noProof/>
          <w:lang w:eastAsia="ko-KR"/>
        </w:rPr>
        <w:t>S</w:t>
      </w:r>
      <w:r w:rsidRPr="009E72F1">
        <w:rPr>
          <w:noProof/>
          <w:vertAlign w:val="subscript"/>
          <w:lang w:eastAsia="ko-KR"/>
        </w:rPr>
        <w:t>L</w:t>
      </w:r>
      <w:r w:rsidRPr="009E72F1">
        <w:rPr>
          <w:lang w:val="en-US"/>
        </w:rPr>
        <w:t>[  xTb + nTbS </w:t>
      </w:r>
      <w:r w:rsidRPr="009E72F1">
        <w:rPr>
          <w:lang w:val="en-US" w:eastAsia="ko-KR"/>
        </w:rPr>
        <w:t>− </w:t>
      </w:r>
      <w:r w:rsidRPr="009E72F1">
        <w:rPr>
          <w:lang w:val="en-US"/>
        </w:rPr>
        <w:t>1 ][ yTb + nTbS </w:t>
      </w:r>
      <w:r w:rsidRPr="009E72F1">
        <w:rPr>
          <w:lang w:val="en-US" w:eastAsia="ko-KR"/>
        </w:rPr>
        <w:t>− </w:t>
      </w:r>
      <w:r w:rsidRPr="009E72F1">
        <w:rPr>
          <w:lang w:val="en-US"/>
        </w:rPr>
        <w:t xml:space="preserve">1 ] </w:t>
      </w:r>
      <w:r w:rsidRPr="00F2230D">
        <w:rPr>
          <w:highlight w:val="green"/>
          <w:lang w:val="en-US"/>
        </w:rPr>
        <w:t>+</w:t>
      </w:r>
      <w:r w:rsidRPr="009E72F1">
        <w:rPr>
          <w:lang w:val="en-US"/>
        </w:rPr>
        <w:t xml:space="preserve"> 2 )  &gt;&gt;  2</w:t>
      </w:r>
      <w:r w:rsidRPr="009E72F1">
        <w:rPr>
          <w:lang w:val="en-US" w:eastAsia="ko-KR"/>
        </w:rPr>
        <w:tab/>
        <w:t>(</w:t>
      </w:r>
      <w:r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REF H \h </w:instrText>
      </w:r>
      <w:r w:rsidRPr="009E72F1">
        <w:rPr>
          <w:lang w:val="en-US" w:eastAsia="ko-KR"/>
        </w:rPr>
      </w:r>
      <w:r w:rsidRPr="009E72F1">
        <w:rPr>
          <w:lang w:val="en-US" w:eastAsia="ko-KR"/>
        </w:rPr>
        <w:fldChar w:fldCharType="separate"/>
      </w:r>
      <w:r w:rsidRPr="009E72F1">
        <w:rPr>
          <w:lang w:val="en-US" w:eastAsia="ko-KR"/>
        </w:rPr>
        <w:t>I</w:t>
      </w:r>
      <w:r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noBreakHyphen/>
      </w:r>
      <w:r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SEQ Equation \* ARABIC </w:instrText>
      </w:r>
      <w:r w:rsidRPr="009E72F1">
        <w:rPr>
          <w:lang w:val="en-US" w:eastAsia="ko-KR"/>
        </w:rPr>
        <w:fldChar w:fldCharType="separate"/>
      </w:r>
      <w:r w:rsidRPr="009E72F1">
        <w:rPr>
          <w:noProof/>
          <w:lang w:val="en-US" w:eastAsia="ko-KR"/>
        </w:rPr>
        <w:t>76</w:t>
      </w:r>
      <w:r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t>)</w:t>
      </w:r>
    </w:p>
    <w:p w:rsidR="00F2230D" w:rsidRPr="009E72F1" w:rsidRDefault="00F2230D" w:rsidP="00F2230D">
      <w:pPr>
        <w:pStyle w:val="3E2"/>
        <w:numPr>
          <w:ilvl w:val="2"/>
          <w:numId w:val="16"/>
        </w:numPr>
        <w:rPr>
          <w:lang w:val="en-US"/>
        </w:rPr>
      </w:pPr>
      <w:r w:rsidRPr="009E72F1">
        <w:rPr>
          <w:lang w:val="en-US"/>
        </w:rPr>
        <w:t xml:space="preserve">dcVal = </w:t>
      </w:r>
      <w:r w:rsidRPr="009E72F1">
        <w:rPr>
          <w:lang w:val="en-US"/>
        </w:rPr>
        <w:tab/>
        <w:t>Idx2DepthValue[ </w:t>
      </w:r>
      <w:r w:rsidRPr="009E72F1">
        <w:rPr>
          <w:noProof/>
        </w:rPr>
        <w:t>Clip1</w:t>
      </w:r>
      <w:r w:rsidRPr="009E72F1">
        <w:rPr>
          <w:noProof/>
          <w:vertAlign w:val="subscript"/>
        </w:rPr>
        <w:t>Y</w:t>
      </w:r>
      <w:r w:rsidRPr="009E72F1">
        <w:rPr>
          <w:noProof/>
        </w:rPr>
        <w:t>( </w:t>
      </w:r>
      <w:r w:rsidRPr="009E72F1">
        <w:rPr>
          <w:lang w:val="en-US"/>
        </w:rPr>
        <w:t>DepthValue2Idx[ dcPred ] </w:t>
      </w:r>
      <w:r w:rsidRPr="00F2230D">
        <w:rPr>
          <w:highlight w:val="green"/>
          <w:lang w:val="en-US"/>
        </w:rPr>
        <w:t>+</w:t>
      </w:r>
      <w:r w:rsidRPr="009E72F1">
        <w:rPr>
          <w:lang w:val="en-US"/>
        </w:rPr>
        <w:t xml:space="preserve"> DcOffset[ xTb ][ yTb ][ 0 ] ) ] </w:t>
      </w:r>
      <w:r w:rsidRPr="00F2230D">
        <w:rPr>
          <w:highlight w:val="green"/>
          <w:lang w:val="en-US"/>
        </w:rPr>
        <w:t>−</w:t>
      </w:r>
      <w:r w:rsidRPr="009E72F1">
        <w:rPr>
          <w:lang w:val="en-US"/>
        </w:rPr>
        <w:t xml:space="preserve"> dcPred</w:t>
      </w:r>
      <w:r w:rsidRPr="009E72F1">
        <w:rPr>
          <w:lang w:val="en-US"/>
        </w:rPr>
        <w:tab/>
        <w:t>(</w:t>
      </w:r>
      <w:r w:rsidRPr="009E72F1">
        <w:rPr>
          <w:lang w:val="en-US"/>
        </w:rPr>
        <w:fldChar w:fldCharType="begin" w:fldLock="1"/>
      </w:r>
      <w:r w:rsidRPr="009E72F1">
        <w:rPr>
          <w:lang w:val="en-US"/>
        </w:rPr>
        <w:instrText xml:space="preserve"> REF H \h </w:instrText>
      </w:r>
      <w:r w:rsidRPr="009E72F1">
        <w:rPr>
          <w:lang w:val="en-US"/>
        </w:rPr>
      </w:r>
      <w:r w:rsidRPr="009E72F1">
        <w:rPr>
          <w:lang w:val="en-US"/>
        </w:rPr>
        <w:fldChar w:fldCharType="separate"/>
      </w:r>
      <w:r w:rsidRPr="009E72F1">
        <w:rPr>
          <w:lang w:val="en-US" w:eastAsia="ko-KR"/>
        </w:rPr>
        <w:t>I</w:t>
      </w:r>
      <w:r w:rsidRPr="009E72F1">
        <w:rPr>
          <w:lang w:val="en-US"/>
        </w:rPr>
        <w:fldChar w:fldCharType="end"/>
      </w:r>
      <w:r w:rsidRPr="009E72F1">
        <w:rPr>
          <w:lang w:val="en-US"/>
        </w:rPr>
        <w:noBreakHyphen/>
      </w:r>
      <w:r w:rsidRPr="009E72F1">
        <w:rPr>
          <w:lang w:val="en-US"/>
        </w:rPr>
        <w:fldChar w:fldCharType="begin" w:fldLock="1"/>
      </w:r>
      <w:r w:rsidRPr="009E72F1">
        <w:rPr>
          <w:lang w:val="en-US"/>
        </w:rPr>
        <w:instrText xml:space="preserve"> SEQ Equation \* ARABIC </w:instrText>
      </w:r>
      <w:r w:rsidRPr="009E72F1">
        <w:rPr>
          <w:lang w:val="en-US"/>
        </w:rPr>
        <w:fldChar w:fldCharType="separate"/>
      </w:r>
      <w:r w:rsidRPr="009E72F1">
        <w:rPr>
          <w:noProof/>
          <w:lang w:val="en-US"/>
        </w:rPr>
        <w:t>77</w:t>
      </w:r>
      <w:r w:rsidRPr="009E72F1">
        <w:rPr>
          <w:lang w:val="en-US"/>
        </w:rPr>
        <w:fldChar w:fldCharType="end"/>
      </w:r>
      <w:r w:rsidRPr="009E72F1">
        <w:rPr>
          <w:lang w:val="en-US"/>
        </w:rPr>
        <w:t>)</w:t>
      </w:r>
    </w:p>
    <w:p w:rsidR="00F2230D" w:rsidRPr="009E72F1" w:rsidRDefault="00F2230D" w:rsidP="00F2230D">
      <w:pPr>
        <w:pStyle w:val="3E0"/>
        <w:numPr>
          <w:ilvl w:val="0"/>
          <w:numId w:val="16"/>
        </w:numPr>
        <w:rPr>
          <w:lang w:val="en-US"/>
        </w:rPr>
      </w:pPr>
      <w:r w:rsidRPr="009E72F1">
        <w:rPr>
          <w:lang w:val="en-US"/>
        </w:rPr>
        <w:t>For x, y = 0..nTbS − 1, the variable S</w:t>
      </w:r>
      <w:r w:rsidRPr="009E72F1">
        <w:rPr>
          <w:vertAlign w:val="subscript"/>
          <w:lang w:val="en-US"/>
        </w:rPr>
        <w:t>L</w:t>
      </w:r>
      <w:r w:rsidRPr="009E72F1">
        <w:rPr>
          <w:lang w:val="en-US"/>
        </w:rPr>
        <w:t>[ x ][ y ] is modified as specified in the following:</w:t>
      </w:r>
    </w:p>
    <w:p w:rsidR="00F2230D" w:rsidRPr="009E72F1" w:rsidRDefault="00F2230D" w:rsidP="00F2230D">
      <w:pPr>
        <w:pStyle w:val="3E1"/>
        <w:numPr>
          <w:ilvl w:val="1"/>
          <w:numId w:val="16"/>
        </w:numPr>
        <w:rPr>
          <w:lang w:val="en-US"/>
        </w:rPr>
      </w:pPr>
      <w:r w:rsidRPr="009E72F1">
        <w:rPr>
          <w:lang w:val="en-US" w:eastAsia="ko-KR"/>
        </w:rPr>
        <w:t>S</w:t>
      </w:r>
      <w:r w:rsidRPr="009E72F1">
        <w:rPr>
          <w:vertAlign w:val="subscript"/>
          <w:lang w:val="en-US" w:eastAsia="ko-KR"/>
        </w:rPr>
        <w:t>L</w:t>
      </w:r>
      <w:r w:rsidRPr="009E72F1">
        <w:rPr>
          <w:lang w:val="en-US"/>
        </w:rPr>
        <w:t xml:space="preserve">[ xTb + x ][ yTb + y ] = </w:t>
      </w:r>
      <w:r w:rsidRPr="009E72F1">
        <w:rPr>
          <w:lang w:val="en-US" w:eastAsia="ko-KR"/>
        </w:rPr>
        <w:t>S</w:t>
      </w:r>
      <w:r w:rsidRPr="009E72F1">
        <w:rPr>
          <w:vertAlign w:val="subscript"/>
          <w:lang w:val="en-US" w:eastAsia="ko-KR"/>
        </w:rPr>
        <w:t>L</w:t>
      </w:r>
      <w:r w:rsidRPr="009E72F1">
        <w:rPr>
          <w:lang w:val="en-US"/>
        </w:rPr>
        <w:t xml:space="preserve">[ xTb + x ][ yTb + y ] </w:t>
      </w:r>
      <w:r w:rsidRPr="00F2230D">
        <w:rPr>
          <w:highlight w:val="green"/>
          <w:lang w:val="en-US"/>
        </w:rPr>
        <w:t>+</w:t>
      </w:r>
      <w:r w:rsidRPr="009E72F1">
        <w:rPr>
          <w:lang w:val="en-US"/>
        </w:rPr>
        <w:t xml:space="preserve"> dcVal</w:t>
      </w:r>
      <w:r w:rsidRPr="009E72F1">
        <w:rPr>
          <w:lang w:val="en-US"/>
        </w:rPr>
        <w:tab/>
      </w:r>
      <w:r w:rsidRPr="009E72F1">
        <w:rPr>
          <w:lang w:val="en-US" w:eastAsia="ko-KR"/>
        </w:rPr>
        <w:t>(</w:t>
      </w:r>
      <w:r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REF H \h </w:instrText>
      </w:r>
      <w:r w:rsidRPr="009E72F1">
        <w:rPr>
          <w:lang w:val="en-US" w:eastAsia="ko-KR"/>
        </w:rPr>
      </w:r>
      <w:r w:rsidRPr="009E72F1">
        <w:rPr>
          <w:lang w:val="en-US" w:eastAsia="ko-KR"/>
        </w:rPr>
        <w:fldChar w:fldCharType="separate"/>
      </w:r>
      <w:r w:rsidRPr="009E72F1">
        <w:rPr>
          <w:lang w:val="en-US" w:eastAsia="ko-KR"/>
        </w:rPr>
        <w:t>I</w:t>
      </w:r>
      <w:r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noBreakHyphen/>
      </w:r>
      <w:r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SEQ Equation \* ARABIC </w:instrText>
      </w:r>
      <w:r w:rsidRPr="009E72F1">
        <w:rPr>
          <w:lang w:val="en-US" w:eastAsia="ko-KR"/>
        </w:rPr>
        <w:fldChar w:fldCharType="separate"/>
      </w:r>
      <w:r w:rsidRPr="009E72F1">
        <w:rPr>
          <w:noProof/>
          <w:lang w:val="en-US" w:eastAsia="ko-KR"/>
        </w:rPr>
        <w:t>78</w:t>
      </w:r>
      <w:r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t>)</w:t>
      </w:r>
    </w:p>
    <w:p w:rsidR="00F2230D" w:rsidRPr="00755284" w:rsidRDefault="00F2230D" w:rsidP="00F2230D">
      <w:pPr>
        <w:pStyle w:val="3E0"/>
        <w:numPr>
          <w:ilvl w:val="0"/>
          <w:numId w:val="0"/>
        </w:numPr>
        <w:rPr>
          <w:rFonts w:hint="eastAsia"/>
          <w:highlight w:val="green"/>
          <w:lang w:eastAsia="ja-JP"/>
        </w:rPr>
      </w:pPr>
      <w:r w:rsidRPr="00791C64">
        <w:rPr>
          <w:rFonts w:hint="eastAsia"/>
          <w:highlight w:val="green"/>
          <w:lang w:eastAsia="ja-JP"/>
        </w:rPr>
        <w:t>NxNx</w:t>
      </w:r>
      <w:r>
        <w:rPr>
          <w:rFonts w:eastAsia="ＭＳ 明朝" w:hint="eastAsia"/>
          <w:highlight w:val="green"/>
          <w:lang w:eastAsia="ja-JP"/>
        </w:rPr>
        <w:t>3+4</w:t>
      </w:r>
      <w:r>
        <w:rPr>
          <w:rFonts w:hint="eastAsia"/>
          <w:highlight w:val="green"/>
          <w:lang w:eastAsia="ja-JP"/>
        </w:rPr>
        <w:t xml:space="preserve"> (</w:t>
      </w:r>
      <w:r>
        <w:rPr>
          <w:rFonts w:eastAsia="ＭＳ 明朝" w:hint="eastAsia"/>
          <w:highlight w:val="green"/>
          <w:lang w:eastAsia="ja-JP"/>
        </w:rPr>
        <w:t>1</w:t>
      </w:r>
      <w:r>
        <w:rPr>
          <w:rFonts w:hint="eastAsia"/>
          <w:highlight w:val="green"/>
          <w:lang w:eastAsia="ja-JP"/>
        </w:rPr>
        <w:t xml:space="preserve"> regions) </w:t>
      </w:r>
    </w:p>
    <w:p w:rsidR="00FD0014" w:rsidRPr="00F2230D" w:rsidRDefault="00FD0014" w:rsidP="006D5BB2">
      <w:pPr>
        <w:pStyle w:val="3D0"/>
        <w:numPr>
          <w:ilvl w:val="0"/>
          <w:numId w:val="0"/>
        </w:numPr>
        <w:textAlignment w:val="baseline"/>
        <w:rPr>
          <w:rFonts w:eastAsia="ＭＳ 明朝" w:hint="eastAsia"/>
          <w:sz w:val="20"/>
          <w:szCs w:val="20"/>
          <w:lang w:eastAsia="ja-JP"/>
        </w:rPr>
      </w:pPr>
    </w:p>
    <w:p w:rsidR="00151ADD" w:rsidRDefault="00151ADD" w:rsidP="006D5BB2">
      <w:pPr>
        <w:pStyle w:val="3D0"/>
        <w:numPr>
          <w:ilvl w:val="0"/>
          <w:numId w:val="0"/>
        </w:numPr>
        <w:textAlignment w:val="baseline"/>
        <w:rPr>
          <w:rFonts w:eastAsia="ＭＳ 明朝" w:hint="eastAsia"/>
          <w:sz w:val="20"/>
          <w:szCs w:val="20"/>
          <w:lang w:eastAsia="ja-JP"/>
        </w:rPr>
      </w:pPr>
    </w:p>
    <w:tbl>
      <w:tblPr>
        <w:tblStyle w:val="ae"/>
        <w:tblW w:w="0" w:type="auto"/>
        <w:tblLook w:val="04A0"/>
      </w:tblPr>
      <w:tblGrid>
        <w:gridCol w:w="2189"/>
        <w:gridCol w:w="2205"/>
        <w:gridCol w:w="2267"/>
        <w:gridCol w:w="2195"/>
      </w:tblGrid>
      <w:tr w:rsidR="00151ADD" w:rsidTr="00151ADD">
        <w:tc>
          <w:tcPr>
            <w:tcW w:w="2209" w:type="dxa"/>
          </w:tcPr>
          <w:p w:rsidR="00151ADD" w:rsidRDefault="00151ADD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</w:p>
        </w:tc>
        <w:tc>
          <w:tcPr>
            <w:tcW w:w="2209" w:type="dxa"/>
          </w:tcPr>
          <w:p w:rsidR="00151ADD" w:rsidRDefault="00F5226B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Number of operation</w:t>
            </w:r>
          </w:p>
          <w:p w:rsidR="00B14D15" w:rsidRDefault="00B14D15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(Expression)</w:t>
            </w:r>
          </w:p>
        </w:tc>
        <w:tc>
          <w:tcPr>
            <w:tcW w:w="2210" w:type="dxa"/>
          </w:tcPr>
          <w:p w:rsidR="00151ADD" w:rsidRDefault="00F5226B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Number of operation</w:t>
            </w:r>
          </w:p>
          <w:p w:rsidR="00280E77" w:rsidRDefault="00D06FA9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(</w:t>
            </w:r>
            <w:r w:rsidR="003E2273">
              <w:rPr>
                <w:rFonts w:eastAsia="ＭＳ 明朝" w:hint="eastAsia"/>
                <w:sz w:val="20"/>
                <w:szCs w:val="20"/>
                <w:lang w:eastAsia="ja-JP"/>
              </w:rPr>
              <w:t>Serial version</w:t>
            </w:r>
            <w:r w:rsidR="00280E77">
              <w:rPr>
                <w:rFonts w:eastAsia="ＭＳ 明朝" w:hint="eastAsia"/>
                <w:sz w:val="20"/>
                <w:szCs w:val="20"/>
                <w:lang w:eastAsia="ja-JP"/>
              </w:rPr>
              <w:t xml:space="preserve"> </w:t>
            </w:r>
          </w:p>
          <w:p w:rsidR="00D06FA9" w:rsidRDefault="00280E77" w:rsidP="00280E77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W1=W2=W3A=W3B=1)</w:t>
            </w:r>
          </w:p>
        </w:tc>
        <w:tc>
          <w:tcPr>
            <w:tcW w:w="2210" w:type="dxa"/>
          </w:tcPr>
          <w:p w:rsidR="00D06FA9" w:rsidRDefault="00D06FA9" w:rsidP="00D06FA9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Number of operation</w:t>
            </w:r>
          </w:p>
          <w:p w:rsidR="00151ADD" w:rsidRDefault="00D06FA9" w:rsidP="00D06FA9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(</w:t>
            </w:r>
            <w:r w:rsidR="00F951B1">
              <w:rPr>
                <w:rFonts w:eastAsia="ＭＳ 明朝" w:hint="eastAsia"/>
                <w:sz w:val="20"/>
                <w:szCs w:val="20"/>
                <w:lang w:eastAsia="ja-JP"/>
              </w:rPr>
              <w:t>Par</w:t>
            </w:r>
            <w:r>
              <w:rPr>
                <w:rFonts w:eastAsia="ＭＳ 明朝" w:hint="eastAsia"/>
                <w:sz w:val="20"/>
                <w:szCs w:val="20"/>
                <w:lang w:eastAsia="ja-JP"/>
              </w:rPr>
              <w:t>allel considered, W1=4, W2=8</w:t>
            </w:r>
            <w:r w:rsidR="00E13DAA">
              <w:rPr>
                <w:rFonts w:eastAsia="ＭＳ 明朝" w:hint="eastAsia"/>
                <w:sz w:val="20"/>
                <w:szCs w:val="20"/>
                <w:lang w:eastAsia="ja-JP"/>
              </w:rPr>
              <w:t>, W3A=</w:t>
            </w:r>
            <w:r w:rsidR="00C76B9C">
              <w:rPr>
                <w:rFonts w:eastAsia="ＭＳ 明朝" w:hint="eastAsia"/>
                <w:sz w:val="20"/>
                <w:szCs w:val="20"/>
                <w:lang w:eastAsia="ja-JP"/>
              </w:rPr>
              <w:t>3, W3B=7</w:t>
            </w:r>
            <w:r>
              <w:rPr>
                <w:rFonts w:eastAsia="ＭＳ 明朝" w:hint="eastAsia"/>
                <w:sz w:val="20"/>
                <w:szCs w:val="20"/>
                <w:lang w:eastAsia="ja-JP"/>
              </w:rPr>
              <w:t>)</w:t>
            </w:r>
          </w:p>
        </w:tc>
      </w:tr>
      <w:tr w:rsidR="00151ADD" w:rsidTr="00151ADD">
        <w:tc>
          <w:tcPr>
            <w:tcW w:w="2209" w:type="dxa"/>
          </w:tcPr>
          <w:p w:rsidR="00151ADD" w:rsidRDefault="00151ADD" w:rsidP="00151ADD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HTM120 (1 seg)</w:t>
            </w:r>
          </w:p>
        </w:tc>
        <w:tc>
          <w:tcPr>
            <w:tcW w:w="2209" w:type="dxa"/>
          </w:tcPr>
          <w:p w:rsidR="00151ADD" w:rsidRDefault="00C23B21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highlight w:val="green"/>
                <w:lang w:eastAsia="ja-JP"/>
              </w:rPr>
              <w:t>M</w:t>
            </w:r>
            <w:r w:rsidR="00DA2E03" w:rsidRPr="00791C64">
              <w:rPr>
                <w:rFonts w:hint="eastAsia"/>
                <w:highlight w:val="green"/>
                <w:lang w:eastAsia="ja-JP"/>
              </w:rPr>
              <w:t>xNx</w:t>
            </w:r>
            <w:r w:rsidR="00DA2E03">
              <w:rPr>
                <w:rFonts w:eastAsia="ＭＳ 明朝" w:hint="eastAsia"/>
                <w:highlight w:val="green"/>
                <w:lang w:eastAsia="ja-JP"/>
              </w:rPr>
              <w:t>3+4</w:t>
            </w:r>
          </w:p>
        </w:tc>
        <w:tc>
          <w:tcPr>
            <w:tcW w:w="2210" w:type="dxa"/>
          </w:tcPr>
          <w:p w:rsidR="00151ADD" w:rsidRDefault="00C23B21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highlight w:val="green"/>
                <w:lang w:eastAsia="ja-JP"/>
              </w:rPr>
              <w:t>M</w:t>
            </w:r>
            <w:r w:rsidR="0024578C" w:rsidRPr="00791C64">
              <w:rPr>
                <w:rFonts w:hint="eastAsia"/>
                <w:highlight w:val="green"/>
                <w:lang w:eastAsia="ja-JP"/>
              </w:rPr>
              <w:t>xNx</w:t>
            </w:r>
            <w:r w:rsidR="0024578C">
              <w:rPr>
                <w:rFonts w:eastAsia="ＭＳ 明朝" w:hint="eastAsia"/>
                <w:highlight w:val="green"/>
                <w:lang w:eastAsia="ja-JP"/>
              </w:rPr>
              <w:t>3+4</w:t>
            </w:r>
          </w:p>
        </w:tc>
        <w:tc>
          <w:tcPr>
            <w:tcW w:w="2210" w:type="dxa"/>
          </w:tcPr>
          <w:p w:rsidR="00151ADD" w:rsidRDefault="00A21E17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highlight w:val="green"/>
                <w:lang w:eastAsia="ja-JP"/>
              </w:rPr>
              <w:t>M</w:t>
            </w:r>
            <w:r w:rsidRPr="00791C64">
              <w:rPr>
                <w:rFonts w:hint="eastAsia"/>
                <w:highlight w:val="green"/>
                <w:lang w:eastAsia="ja-JP"/>
              </w:rPr>
              <w:t>xNx</w:t>
            </w:r>
            <w:r>
              <w:rPr>
                <w:rFonts w:eastAsia="ＭＳ 明朝" w:hint="eastAsia"/>
                <w:highlight w:val="green"/>
                <w:lang w:eastAsia="ja-JP"/>
              </w:rPr>
              <w:t>3+4</w:t>
            </w:r>
          </w:p>
        </w:tc>
      </w:tr>
      <w:tr w:rsidR="00151ADD" w:rsidTr="00151ADD">
        <w:tc>
          <w:tcPr>
            <w:tcW w:w="2209" w:type="dxa"/>
          </w:tcPr>
          <w:p w:rsidR="00151ADD" w:rsidRDefault="00151ADD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CE1</w:t>
            </w:r>
            <w:r w:rsidR="00856687">
              <w:rPr>
                <w:rFonts w:eastAsia="ＭＳ 明朝" w:hint="eastAsia"/>
                <w:sz w:val="20"/>
                <w:szCs w:val="20"/>
                <w:lang w:eastAsia="ja-JP"/>
              </w:rPr>
              <w:t xml:space="preserve"> </w:t>
            </w:r>
            <w:r w:rsidR="00DA2E03">
              <w:rPr>
                <w:rFonts w:eastAsia="ＭＳ 明朝" w:hint="eastAsia"/>
                <w:sz w:val="20"/>
                <w:szCs w:val="20"/>
                <w:lang w:eastAsia="ja-JP"/>
              </w:rPr>
              <w:t xml:space="preserve"> (2</w:t>
            </w:r>
            <w:r w:rsidR="00856687">
              <w:rPr>
                <w:rFonts w:eastAsia="ＭＳ 明朝" w:hint="eastAsia"/>
                <w:sz w:val="20"/>
                <w:szCs w:val="20"/>
                <w:lang w:eastAsia="ja-JP"/>
              </w:rPr>
              <w:t xml:space="preserve"> seg)</w:t>
            </w:r>
          </w:p>
        </w:tc>
        <w:tc>
          <w:tcPr>
            <w:tcW w:w="2209" w:type="dxa"/>
          </w:tcPr>
          <w:p w:rsidR="00151ADD" w:rsidRPr="00524600" w:rsidRDefault="00524600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 w:rsidRPr="00791C64">
              <w:rPr>
                <w:rFonts w:hint="eastAsia"/>
                <w:highlight w:val="green"/>
                <w:lang w:eastAsia="ja-JP"/>
              </w:rPr>
              <w:t>NxNx</w:t>
            </w:r>
            <w:r>
              <w:rPr>
                <w:rFonts w:eastAsia="ＭＳ 明朝" w:hint="eastAsia"/>
                <w:highlight w:val="green"/>
                <w:lang w:eastAsia="ja-JP"/>
              </w:rPr>
              <w:t>2+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W</w:t>
            </w:r>
            <w:r>
              <w:rPr>
                <w:rFonts w:eastAsia="ＭＳ 明朝" w:hint="eastAsia"/>
                <w:highlight w:val="cyan"/>
                <w:lang w:eastAsia="ja-JP"/>
              </w:rPr>
              <w:t>2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xNxN</w:t>
            </w:r>
            <w:r>
              <w:rPr>
                <w:rFonts w:eastAsia="ＭＳ 明朝" w:hint="eastAsia"/>
                <w:highlight w:val="cyan"/>
                <w:lang w:eastAsia="ja-JP"/>
              </w:rPr>
              <w:t>+</w:t>
            </w:r>
            <w:r w:rsidRPr="00836ED1">
              <w:rPr>
                <w:rFonts w:eastAsia="ＭＳ 明朝" w:hint="eastAsia"/>
                <w:highlight w:val="cyan"/>
                <w:lang w:eastAsia="ja-JP"/>
              </w:rPr>
              <w:t xml:space="preserve"> 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W</w:t>
            </w:r>
            <w:r>
              <w:rPr>
                <w:rFonts w:eastAsia="ＭＳ 明朝" w:hint="eastAsia"/>
                <w:highlight w:val="cyan"/>
                <w:lang w:eastAsia="ja-JP"/>
              </w:rPr>
              <w:t>3</w:t>
            </w:r>
            <w:r w:rsidR="00011B4B">
              <w:rPr>
                <w:rFonts w:eastAsia="ＭＳ 明朝" w:hint="eastAsia"/>
                <w:highlight w:val="cyan"/>
                <w:lang w:eastAsia="ja-JP"/>
              </w:rPr>
              <w:t>A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xNxN</w:t>
            </w:r>
            <w:r>
              <w:rPr>
                <w:rFonts w:hint="eastAsia"/>
                <w:highlight w:val="green"/>
                <w:lang w:eastAsia="ja-JP"/>
              </w:rPr>
              <w:t xml:space="preserve"> +</w:t>
            </w:r>
            <w:r>
              <w:rPr>
                <w:rFonts w:eastAsia="ＭＳ 明朝" w:hint="eastAsia"/>
                <w:highlight w:val="green"/>
                <w:lang w:eastAsia="ja-JP"/>
              </w:rPr>
              <w:t>1</w:t>
            </w:r>
          </w:p>
        </w:tc>
        <w:tc>
          <w:tcPr>
            <w:tcW w:w="2210" w:type="dxa"/>
          </w:tcPr>
          <w:p w:rsidR="00151ADD" w:rsidRDefault="00ED7575" w:rsidP="00483789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 w:rsidRPr="00791C64">
              <w:rPr>
                <w:rFonts w:hint="eastAsia"/>
                <w:highlight w:val="green"/>
                <w:lang w:eastAsia="ja-JP"/>
              </w:rPr>
              <w:t>NxNx</w:t>
            </w:r>
            <w:r w:rsidR="00D004B7">
              <w:rPr>
                <w:rFonts w:eastAsia="ＭＳ 明朝" w:hint="eastAsia"/>
                <w:highlight w:val="green"/>
                <w:lang w:eastAsia="ja-JP"/>
              </w:rPr>
              <w:t>4</w:t>
            </w:r>
            <w:r>
              <w:rPr>
                <w:rFonts w:eastAsia="ＭＳ 明朝" w:hint="eastAsia"/>
                <w:highlight w:val="green"/>
                <w:lang w:eastAsia="ja-JP"/>
              </w:rPr>
              <w:t>+1</w:t>
            </w:r>
          </w:p>
        </w:tc>
        <w:tc>
          <w:tcPr>
            <w:tcW w:w="2210" w:type="dxa"/>
          </w:tcPr>
          <w:p w:rsidR="009C5679" w:rsidRPr="009C5679" w:rsidRDefault="00A21E17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lang w:eastAsia="ja-JP"/>
              </w:rPr>
            </w:pPr>
            <w:r>
              <w:rPr>
                <w:rFonts w:eastAsia="ＭＳ 明朝" w:hint="eastAsia"/>
                <w:highlight w:val="green"/>
                <w:lang w:eastAsia="ja-JP"/>
              </w:rPr>
              <w:t>M</w:t>
            </w:r>
            <w:r w:rsidRPr="00791C64">
              <w:rPr>
                <w:rFonts w:hint="eastAsia"/>
                <w:highlight w:val="green"/>
                <w:lang w:eastAsia="ja-JP"/>
              </w:rPr>
              <w:t>xNx</w:t>
            </w:r>
            <w:r w:rsidR="005E14F4">
              <w:rPr>
                <w:rFonts w:eastAsia="ＭＳ 明朝" w:hint="eastAsia"/>
                <w:highlight w:val="green"/>
                <w:lang w:eastAsia="ja-JP"/>
              </w:rPr>
              <w:t>13</w:t>
            </w:r>
            <w:r>
              <w:rPr>
                <w:rFonts w:eastAsia="ＭＳ 明朝" w:hint="eastAsia"/>
                <w:highlight w:val="green"/>
                <w:lang w:eastAsia="ja-JP"/>
              </w:rPr>
              <w:t>+1</w:t>
            </w:r>
          </w:p>
        </w:tc>
      </w:tr>
      <w:tr w:rsidR="00856687" w:rsidTr="00151ADD">
        <w:tc>
          <w:tcPr>
            <w:tcW w:w="2209" w:type="dxa"/>
          </w:tcPr>
          <w:p w:rsidR="00856687" w:rsidRDefault="00856687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 xml:space="preserve">CE2 </w:t>
            </w:r>
            <w:r w:rsidR="00DA2E03">
              <w:rPr>
                <w:rFonts w:eastAsia="ＭＳ 明朝" w:hint="eastAsia"/>
                <w:sz w:val="20"/>
                <w:szCs w:val="20"/>
                <w:lang w:eastAsia="ja-JP"/>
              </w:rPr>
              <w:t xml:space="preserve"> (3</w:t>
            </w:r>
            <w:r>
              <w:rPr>
                <w:rFonts w:eastAsia="ＭＳ 明朝" w:hint="eastAsia"/>
                <w:sz w:val="20"/>
                <w:szCs w:val="20"/>
                <w:lang w:eastAsia="ja-JP"/>
              </w:rPr>
              <w:t xml:space="preserve"> seg)</w:t>
            </w:r>
          </w:p>
        </w:tc>
        <w:tc>
          <w:tcPr>
            <w:tcW w:w="2209" w:type="dxa"/>
          </w:tcPr>
          <w:p w:rsidR="00856687" w:rsidRPr="00D95948" w:rsidRDefault="00D95948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 w:rsidRPr="00791C64">
              <w:rPr>
                <w:rFonts w:hint="eastAsia"/>
                <w:highlight w:val="green"/>
                <w:lang w:eastAsia="ja-JP"/>
              </w:rPr>
              <w:t>NxNx</w:t>
            </w:r>
            <w:r>
              <w:rPr>
                <w:rFonts w:eastAsia="ＭＳ 明朝" w:hint="eastAsia"/>
                <w:highlight w:val="green"/>
                <w:lang w:eastAsia="ja-JP"/>
              </w:rPr>
              <w:t>3+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W</w:t>
            </w:r>
            <w:r>
              <w:rPr>
                <w:rFonts w:eastAsia="ＭＳ 明朝" w:hint="eastAsia"/>
                <w:highlight w:val="cyan"/>
                <w:lang w:eastAsia="ja-JP"/>
              </w:rPr>
              <w:t>1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 xml:space="preserve">xNxN </w:t>
            </w:r>
            <w:r>
              <w:rPr>
                <w:rFonts w:eastAsia="ＭＳ 明朝" w:hint="eastAsia"/>
                <w:highlight w:val="cyan"/>
                <w:lang w:eastAsia="ja-JP"/>
              </w:rPr>
              <w:lastRenderedPageBreak/>
              <w:t>x2+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W</w:t>
            </w:r>
            <w:r>
              <w:rPr>
                <w:rFonts w:eastAsia="ＭＳ 明朝" w:hint="eastAsia"/>
                <w:highlight w:val="cyan"/>
                <w:lang w:eastAsia="ja-JP"/>
              </w:rPr>
              <w:t>2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xNxN</w:t>
            </w:r>
            <w:r>
              <w:rPr>
                <w:rFonts w:eastAsia="ＭＳ 明朝" w:hint="eastAsia"/>
                <w:highlight w:val="cyan"/>
                <w:lang w:eastAsia="ja-JP"/>
              </w:rPr>
              <w:t>+</w:t>
            </w:r>
            <w:r w:rsidRPr="00836ED1">
              <w:rPr>
                <w:rFonts w:eastAsia="ＭＳ 明朝" w:hint="eastAsia"/>
                <w:highlight w:val="cyan"/>
                <w:lang w:eastAsia="ja-JP"/>
              </w:rPr>
              <w:t xml:space="preserve"> 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W</w:t>
            </w:r>
            <w:r>
              <w:rPr>
                <w:rFonts w:eastAsia="ＭＳ 明朝" w:hint="eastAsia"/>
                <w:highlight w:val="cyan"/>
                <w:lang w:eastAsia="ja-JP"/>
              </w:rPr>
              <w:t>3</w:t>
            </w:r>
            <w:r w:rsidR="00011B4B">
              <w:rPr>
                <w:rFonts w:eastAsia="ＭＳ 明朝" w:hint="eastAsia"/>
                <w:highlight w:val="cyan"/>
                <w:lang w:eastAsia="ja-JP"/>
              </w:rPr>
              <w:t>B</w:t>
            </w:r>
            <w:r w:rsidRPr="00F85A3E">
              <w:rPr>
                <w:rFonts w:eastAsia="ＭＳ 明朝" w:hint="eastAsia"/>
                <w:highlight w:val="cyan"/>
                <w:lang w:eastAsia="ja-JP"/>
              </w:rPr>
              <w:t>xNxN</w:t>
            </w:r>
            <w:r>
              <w:rPr>
                <w:rFonts w:hint="eastAsia"/>
                <w:highlight w:val="green"/>
                <w:lang w:eastAsia="ja-JP"/>
              </w:rPr>
              <w:t xml:space="preserve"> +</w:t>
            </w:r>
            <w:r>
              <w:rPr>
                <w:rFonts w:eastAsia="ＭＳ 明朝" w:hint="eastAsia"/>
                <w:highlight w:val="green"/>
                <w:lang w:eastAsia="ja-JP"/>
              </w:rPr>
              <w:t>5</w:t>
            </w:r>
          </w:p>
        </w:tc>
        <w:tc>
          <w:tcPr>
            <w:tcW w:w="2210" w:type="dxa"/>
          </w:tcPr>
          <w:p w:rsidR="00856687" w:rsidRDefault="00ED7575" w:rsidP="00435334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 w:rsidRPr="00791C64">
              <w:rPr>
                <w:rFonts w:hint="eastAsia"/>
                <w:highlight w:val="green"/>
                <w:lang w:eastAsia="ja-JP"/>
              </w:rPr>
              <w:lastRenderedPageBreak/>
              <w:t>NxNx</w:t>
            </w:r>
            <w:r w:rsidR="005269ED">
              <w:rPr>
                <w:rFonts w:eastAsia="ＭＳ 明朝" w:hint="eastAsia"/>
                <w:highlight w:val="green"/>
                <w:lang w:eastAsia="ja-JP"/>
              </w:rPr>
              <w:t>7</w:t>
            </w:r>
            <w:r>
              <w:rPr>
                <w:rFonts w:eastAsia="ＭＳ 明朝" w:hint="eastAsia"/>
                <w:highlight w:val="green"/>
                <w:lang w:eastAsia="ja-JP"/>
              </w:rPr>
              <w:t>+5</w:t>
            </w:r>
          </w:p>
        </w:tc>
        <w:tc>
          <w:tcPr>
            <w:tcW w:w="2210" w:type="dxa"/>
          </w:tcPr>
          <w:p w:rsidR="00856687" w:rsidRDefault="000334ED" w:rsidP="006D5BB2">
            <w:pPr>
              <w:pStyle w:val="3D0"/>
              <w:numPr>
                <w:ilvl w:val="0"/>
                <w:numId w:val="0"/>
              </w:numPr>
              <w:textAlignment w:val="baseline"/>
              <w:rPr>
                <w:rFonts w:eastAsia="ＭＳ 明朝" w:hint="eastAsia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highlight w:val="green"/>
                <w:lang w:eastAsia="ja-JP"/>
              </w:rPr>
              <w:t>M</w:t>
            </w:r>
            <w:r w:rsidRPr="00791C64">
              <w:rPr>
                <w:rFonts w:hint="eastAsia"/>
                <w:highlight w:val="green"/>
                <w:lang w:eastAsia="ja-JP"/>
              </w:rPr>
              <w:t>xNx</w:t>
            </w:r>
            <w:r>
              <w:rPr>
                <w:rFonts w:eastAsia="ＭＳ 明朝" w:hint="eastAsia"/>
                <w:highlight w:val="green"/>
                <w:lang w:eastAsia="ja-JP"/>
              </w:rPr>
              <w:t>26+1</w:t>
            </w:r>
          </w:p>
        </w:tc>
      </w:tr>
    </w:tbl>
    <w:p w:rsidR="00151ADD" w:rsidRPr="00151ADD" w:rsidRDefault="00151ADD" w:rsidP="006D5BB2">
      <w:pPr>
        <w:pStyle w:val="3D0"/>
        <w:numPr>
          <w:ilvl w:val="0"/>
          <w:numId w:val="0"/>
        </w:numPr>
        <w:textAlignment w:val="baseline"/>
        <w:rPr>
          <w:rFonts w:eastAsia="ＭＳ 明朝" w:hint="eastAsia"/>
          <w:sz w:val="20"/>
          <w:szCs w:val="20"/>
          <w:lang w:eastAsia="ja-JP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8"/>
        <w:rPr>
          <w:sz w:val="20"/>
          <w:szCs w:val="20"/>
        </w:rPr>
      </w:pPr>
      <w:bookmarkStart w:id="11" w:name="_Ref341694597"/>
      <w:bookmarkStart w:id="12" w:name="_Toc387856048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D32CC7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D32CC7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D32CC7" w:rsidRPr="003C5222">
        <w:rPr>
          <w:sz w:val="20"/>
          <w:szCs w:val="20"/>
        </w:rPr>
        <w:fldChar w:fldCharType="end"/>
      </w:r>
      <w:bookmarkEnd w:id="11"/>
      <w:r w:rsidRPr="003C5222">
        <w:rPr>
          <w:sz w:val="20"/>
          <w:szCs w:val="20"/>
        </w:rPr>
        <w:t xml:space="preserve"> – Association of ctxIdx and syntax elements for each initializationType in the initialization process</w:t>
      </w:r>
      <w:bookmarkEnd w:id="12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ctxTable</w:t>
            </w:r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initType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r w:rsidRPr="003C5222">
              <w:rPr>
                <w:lang w:val="en-US" w:eastAsia="ko-KR"/>
              </w:rPr>
              <w:t>dim_not_present_flag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D32CC7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885635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885635" w:rsidRPr="003C5222" w:rsidRDefault="00885635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885635" w:rsidRPr="003C5222" w:rsidRDefault="00DF14EC" w:rsidP="00DF14EC">
            <w:pPr>
              <w:keepNext/>
              <w:rPr>
                <w:lang w:val="en-US" w:eastAsia="ko-KR"/>
              </w:rPr>
            </w:pPr>
            <w:r w:rsidRPr="00DF14EC">
              <w:rPr>
                <w:rFonts w:eastAsia="Times New Roman"/>
                <w:highlight w:val="yellow"/>
                <w:lang w:val="de-DE" w:eastAsia="zh-CN"/>
              </w:rPr>
              <w:t>seg_pred_type</w:t>
            </w:r>
          </w:p>
        </w:tc>
        <w:tc>
          <w:tcPr>
            <w:tcW w:w="1419" w:type="dxa"/>
            <w:shd w:val="clear" w:color="auto" w:fill="auto"/>
          </w:tcPr>
          <w:p w:rsidR="00885635" w:rsidRPr="003C5222" w:rsidRDefault="00885635" w:rsidP="00885635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885635" w:rsidRPr="003C5222" w:rsidRDefault="00885635" w:rsidP="00F1326A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885635" w:rsidRPr="003C5222" w:rsidRDefault="00885635" w:rsidP="00F1326A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885635" w:rsidRPr="003C5222" w:rsidRDefault="00885635" w:rsidP="00F1326A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</w:tbl>
    <w:p w:rsidR="007E742D" w:rsidRPr="003C5222" w:rsidRDefault="007E742D" w:rsidP="007E742D">
      <w:pPr>
        <w:pStyle w:val="a8"/>
        <w:rPr>
          <w:sz w:val="20"/>
          <w:szCs w:val="20"/>
          <w:highlight w:val="yellow"/>
        </w:rPr>
      </w:pPr>
      <w:bookmarkStart w:id="13" w:name="_Ref341708956"/>
      <w:bookmarkStart w:id="14" w:name="_Toc387856049"/>
      <w:bookmarkStart w:id="15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13"/>
      <w:r w:rsidRPr="003C5222">
        <w:rPr>
          <w:sz w:val="20"/>
          <w:szCs w:val="20"/>
          <w:highlight w:val="yellow"/>
        </w:rPr>
        <w:t xml:space="preserve">21’ – Values of initValue for </w:t>
      </w:r>
      <w:r w:rsidR="00E81B6F">
        <w:rPr>
          <w:sz w:val="20"/>
          <w:szCs w:val="20"/>
          <w:highlight w:val="yellow"/>
        </w:rPr>
        <w:t>seg_pred_flag</w:t>
      </w:r>
      <w:r w:rsidRPr="003C5222">
        <w:rPr>
          <w:sz w:val="20"/>
          <w:szCs w:val="20"/>
          <w:highlight w:val="yellow"/>
        </w:rPr>
        <w:t xml:space="preserve"> and </w:t>
      </w:r>
      <w:r w:rsidR="00E81B6F">
        <w:rPr>
          <w:sz w:val="20"/>
          <w:szCs w:val="20"/>
          <w:highlight w:val="yellow"/>
        </w:rPr>
        <w:t>seg_pred_type</w:t>
      </w:r>
      <w:r w:rsidRPr="003C5222">
        <w:rPr>
          <w:sz w:val="20"/>
          <w:szCs w:val="20"/>
          <w:highlight w:val="yellow"/>
        </w:rPr>
        <w:t xml:space="preserve"> ctxIdx</w:t>
      </w:r>
      <w:bookmarkEnd w:id="1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6" w:name="_Ref358650303"/>
            <w:bookmarkStart w:id="17" w:name="_Toc387856057"/>
            <w:bookmarkEnd w:id="15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CE495A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F14EC">
              <w:rPr>
                <w:highlight w:val="yellow"/>
              </w:rPr>
              <w:t xml:space="preserve"> and </w:t>
            </w:r>
            <w:r w:rsidR="00E81B6F">
              <w:rPr>
                <w:highlight w:val="yellow"/>
              </w:rPr>
              <w:t>seg_pred_type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8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D32CC7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D32CC7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D32CC7" w:rsidRPr="003C5222">
        <w:rPr>
          <w:sz w:val="20"/>
          <w:szCs w:val="20"/>
        </w:rPr>
        <w:fldChar w:fldCharType="end"/>
      </w:r>
      <w:bookmarkEnd w:id="16"/>
      <w:r w:rsidRPr="003C5222">
        <w:rPr>
          <w:sz w:val="20"/>
          <w:szCs w:val="20"/>
        </w:rPr>
        <w:t xml:space="preserve"> – Syntax elements and associated binarizations</w:t>
      </w:r>
      <w:bookmarkEnd w:id="17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cu_extension(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r w:rsidRPr="003C5222">
              <w:rPr>
                <w:sz w:val="20"/>
                <w:szCs w:val="20"/>
                <w:lang w:val="en-US"/>
              </w:rPr>
              <w:t>sdc_flag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r w:rsidRPr="003C5222">
              <w:rPr>
                <w:iCs/>
                <w:sz w:val="20"/>
                <w:szCs w:val="20"/>
                <w:lang w:val="en-US"/>
              </w:rPr>
              <w:t>cMax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DF14EC" w:rsidP="00346D36">
            <w:pPr>
              <w:keepNext/>
              <w:rPr>
                <w:lang w:val="en-US" w:eastAsia="ko-KR"/>
              </w:rPr>
            </w:pPr>
            <w:r>
              <w:rPr>
                <w:highlight w:val="yellow"/>
              </w:rPr>
              <w:t>seg_pred_type</w:t>
            </w:r>
          </w:p>
        </w:tc>
        <w:tc>
          <w:tcPr>
            <w:tcW w:w="1026" w:type="dxa"/>
          </w:tcPr>
          <w:p w:rsidR="00E241ED" w:rsidRPr="003C5222" w:rsidRDefault="00FC1BA6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 xml:space="preserve">cMax = </w:t>
            </w:r>
            <w:r w:rsidR="00FC1BA6" w:rsidRPr="003C5222">
              <w:rPr>
                <w:bCs/>
                <w:sz w:val="20"/>
                <w:szCs w:val="20"/>
                <w:highlight w:val="yellow"/>
                <w:lang w:val="en-US"/>
              </w:rPr>
              <w:t>1</w:t>
            </w:r>
          </w:p>
        </w:tc>
      </w:tr>
    </w:tbl>
    <w:p w:rsidR="0017159D" w:rsidRPr="003C5222" w:rsidRDefault="0017159D" w:rsidP="0017159D">
      <w:pPr>
        <w:pStyle w:val="a8"/>
        <w:rPr>
          <w:sz w:val="20"/>
          <w:szCs w:val="20"/>
        </w:rPr>
      </w:pPr>
      <w:bookmarkStart w:id="18" w:name="_Ref358650791"/>
      <w:bookmarkStart w:id="19" w:name="_Toc331260082"/>
      <w:bookmarkStart w:id="20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D32CC7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D32CC7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D32CC7" w:rsidRPr="003C5222">
        <w:rPr>
          <w:sz w:val="20"/>
          <w:szCs w:val="20"/>
        </w:rPr>
        <w:fldChar w:fldCharType="end"/>
      </w:r>
      <w:bookmarkEnd w:id="18"/>
      <w:r w:rsidRPr="003C5222">
        <w:rPr>
          <w:sz w:val="20"/>
          <w:szCs w:val="20"/>
        </w:rPr>
        <w:t xml:space="preserve"> –</w:t>
      </w:r>
      <w:bookmarkEnd w:id="19"/>
      <w:r w:rsidRPr="003C5222">
        <w:rPr>
          <w:sz w:val="20"/>
          <w:szCs w:val="20"/>
        </w:rPr>
        <w:t>Assignment of ctxInc to syntax elements with context coded bins</w:t>
      </w:r>
      <w:bookmarkEnd w:id="20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binIdx</w:t>
            </w:r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lang w:val="en-US" w:eastAsia="ko-KR"/>
              </w:rPr>
              <w:t>sdc_flag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na</w:t>
            </w:r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DF14EC" w:rsidP="003F6E8C">
            <w:pPr>
              <w:keepNext/>
              <w:rPr>
                <w:rFonts w:eastAsia="Times New Roman"/>
                <w:highlight w:val="yellow"/>
                <w:lang w:val="de-DE" w:eastAsia="zh-CN"/>
              </w:rPr>
            </w:pPr>
            <w:r>
              <w:rPr>
                <w:highlight w:val="yellow"/>
              </w:rPr>
              <w:t>seg_pred_type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3C5222" w:rsidP="003F6E8C">
            <w:pPr>
              <w:keepNext/>
              <w:jc w:val="center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na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193" w:rsidRDefault="00EE1193" w:rsidP="0067632F">
      <w:pPr>
        <w:spacing w:before="0"/>
      </w:pPr>
      <w:r>
        <w:separator/>
      </w:r>
    </w:p>
  </w:endnote>
  <w:endnote w:type="continuationSeparator" w:id="0">
    <w:p w:rsidR="00EE1193" w:rsidRDefault="00EE1193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193" w:rsidRDefault="00EE1193" w:rsidP="0067632F">
      <w:pPr>
        <w:spacing w:before="0"/>
      </w:pPr>
      <w:r>
        <w:separator/>
      </w:r>
    </w:p>
  </w:footnote>
  <w:footnote w:type="continuationSeparator" w:id="0">
    <w:p w:rsidR="00EE1193" w:rsidRDefault="00EE1193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6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defaultTabStop w:val="720"/>
  <w:characterSpacingControl w:val="doNotCompress"/>
  <w:hdrShapeDefaults>
    <o:shapedefaults v:ext="edit" spidmax="296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11B4B"/>
    <w:rsid w:val="000334ED"/>
    <w:rsid w:val="0008366F"/>
    <w:rsid w:val="000853A9"/>
    <w:rsid w:val="000A5D5E"/>
    <w:rsid w:val="000B4758"/>
    <w:rsid w:val="000B6E11"/>
    <w:rsid w:val="000C1968"/>
    <w:rsid w:val="000C32F8"/>
    <w:rsid w:val="000D0B05"/>
    <w:rsid w:val="001025C7"/>
    <w:rsid w:val="00114FEA"/>
    <w:rsid w:val="001202CE"/>
    <w:rsid w:val="001461BD"/>
    <w:rsid w:val="00151ADD"/>
    <w:rsid w:val="001662EA"/>
    <w:rsid w:val="0017159D"/>
    <w:rsid w:val="00182DC0"/>
    <w:rsid w:val="0018586D"/>
    <w:rsid w:val="001A44B9"/>
    <w:rsid w:val="001B19E4"/>
    <w:rsid w:val="001C23E5"/>
    <w:rsid w:val="001D54F5"/>
    <w:rsid w:val="0021788D"/>
    <w:rsid w:val="00242F35"/>
    <w:rsid w:val="00244BEE"/>
    <w:rsid w:val="0024578C"/>
    <w:rsid w:val="002464CF"/>
    <w:rsid w:val="00251117"/>
    <w:rsid w:val="00251441"/>
    <w:rsid w:val="002626E4"/>
    <w:rsid w:val="002633FE"/>
    <w:rsid w:val="002654AD"/>
    <w:rsid w:val="00265729"/>
    <w:rsid w:val="00280E77"/>
    <w:rsid w:val="0028135F"/>
    <w:rsid w:val="00282479"/>
    <w:rsid w:val="002904AD"/>
    <w:rsid w:val="00295A8F"/>
    <w:rsid w:val="002B27FC"/>
    <w:rsid w:val="002C5FF8"/>
    <w:rsid w:val="002E7157"/>
    <w:rsid w:val="002F1E72"/>
    <w:rsid w:val="00316F9A"/>
    <w:rsid w:val="00322B23"/>
    <w:rsid w:val="00343BBB"/>
    <w:rsid w:val="00346D36"/>
    <w:rsid w:val="0035315B"/>
    <w:rsid w:val="003545B2"/>
    <w:rsid w:val="00355588"/>
    <w:rsid w:val="00364DB4"/>
    <w:rsid w:val="00365A75"/>
    <w:rsid w:val="00391D9D"/>
    <w:rsid w:val="003A1C87"/>
    <w:rsid w:val="003B038C"/>
    <w:rsid w:val="003C0284"/>
    <w:rsid w:val="003C5222"/>
    <w:rsid w:val="003E2273"/>
    <w:rsid w:val="003E4897"/>
    <w:rsid w:val="004076BC"/>
    <w:rsid w:val="00414847"/>
    <w:rsid w:val="00416769"/>
    <w:rsid w:val="004227CF"/>
    <w:rsid w:val="00435334"/>
    <w:rsid w:val="00437839"/>
    <w:rsid w:val="0045496B"/>
    <w:rsid w:val="00457D8F"/>
    <w:rsid w:val="00470ABA"/>
    <w:rsid w:val="00474010"/>
    <w:rsid w:val="00483789"/>
    <w:rsid w:val="004A4138"/>
    <w:rsid w:val="004A7546"/>
    <w:rsid w:val="004D15F0"/>
    <w:rsid w:val="004D22BD"/>
    <w:rsid w:val="004E1B0C"/>
    <w:rsid w:val="0052185D"/>
    <w:rsid w:val="00521DA8"/>
    <w:rsid w:val="00523BBA"/>
    <w:rsid w:val="00524600"/>
    <w:rsid w:val="005267D2"/>
    <w:rsid w:val="005269ED"/>
    <w:rsid w:val="00557066"/>
    <w:rsid w:val="00570A2C"/>
    <w:rsid w:val="00575372"/>
    <w:rsid w:val="0057650B"/>
    <w:rsid w:val="0058265F"/>
    <w:rsid w:val="005851EA"/>
    <w:rsid w:val="00587608"/>
    <w:rsid w:val="00590790"/>
    <w:rsid w:val="005A7A38"/>
    <w:rsid w:val="005D3917"/>
    <w:rsid w:val="005E14F4"/>
    <w:rsid w:val="006058D4"/>
    <w:rsid w:val="006066DA"/>
    <w:rsid w:val="00614112"/>
    <w:rsid w:val="00615D9F"/>
    <w:rsid w:val="00622DF3"/>
    <w:rsid w:val="0062503E"/>
    <w:rsid w:val="0067632F"/>
    <w:rsid w:val="006A793D"/>
    <w:rsid w:val="006D0B27"/>
    <w:rsid w:val="006D5BB2"/>
    <w:rsid w:val="006F02A0"/>
    <w:rsid w:val="00706C16"/>
    <w:rsid w:val="00711F5D"/>
    <w:rsid w:val="00715E7E"/>
    <w:rsid w:val="00717EFC"/>
    <w:rsid w:val="00742E82"/>
    <w:rsid w:val="00755284"/>
    <w:rsid w:val="00755D52"/>
    <w:rsid w:val="00766939"/>
    <w:rsid w:val="007A200F"/>
    <w:rsid w:val="007C3967"/>
    <w:rsid w:val="007E742D"/>
    <w:rsid w:val="007F6BFE"/>
    <w:rsid w:val="00810244"/>
    <w:rsid w:val="00823B3A"/>
    <w:rsid w:val="00836ED1"/>
    <w:rsid w:val="008415A8"/>
    <w:rsid w:val="00856687"/>
    <w:rsid w:val="008778AD"/>
    <w:rsid w:val="00885635"/>
    <w:rsid w:val="008C1287"/>
    <w:rsid w:val="008C13FE"/>
    <w:rsid w:val="008C3688"/>
    <w:rsid w:val="008C4662"/>
    <w:rsid w:val="008D4D4B"/>
    <w:rsid w:val="008D7955"/>
    <w:rsid w:val="009024EF"/>
    <w:rsid w:val="009370F9"/>
    <w:rsid w:val="00962D71"/>
    <w:rsid w:val="009971C8"/>
    <w:rsid w:val="009A12D9"/>
    <w:rsid w:val="009C5679"/>
    <w:rsid w:val="009F164D"/>
    <w:rsid w:val="00A0493E"/>
    <w:rsid w:val="00A21E17"/>
    <w:rsid w:val="00A419F1"/>
    <w:rsid w:val="00A429D5"/>
    <w:rsid w:val="00A62F21"/>
    <w:rsid w:val="00A72D51"/>
    <w:rsid w:val="00A85BD0"/>
    <w:rsid w:val="00A94EAB"/>
    <w:rsid w:val="00A95621"/>
    <w:rsid w:val="00AA300B"/>
    <w:rsid w:val="00AA4DF7"/>
    <w:rsid w:val="00AB1DD5"/>
    <w:rsid w:val="00AF48FA"/>
    <w:rsid w:val="00B00C4D"/>
    <w:rsid w:val="00B14D15"/>
    <w:rsid w:val="00B24984"/>
    <w:rsid w:val="00B369A6"/>
    <w:rsid w:val="00B37926"/>
    <w:rsid w:val="00B52820"/>
    <w:rsid w:val="00B53FC8"/>
    <w:rsid w:val="00B60F0E"/>
    <w:rsid w:val="00B860F8"/>
    <w:rsid w:val="00BB7479"/>
    <w:rsid w:val="00BD5BD1"/>
    <w:rsid w:val="00BE47F9"/>
    <w:rsid w:val="00C0033C"/>
    <w:rsid w:val="00C04ED5"/>
    <w:rsid w:val="00C07E1A"/>
    <w:rsid w:val="00C100B7"/>
    <w:rsid w:val="00C12CAE"/>
    <w:rsid w:val="00C14CED"/>
    <w:rsid w:val="00C23B21"/>
    <w:rsid w:val="00C251D5"/>
    <w:rsid w:val="00C27C01"/>
    <w:rsid w:val="00C40631"/>
    <w:rsid w:val="00C509D6"/>
    <w:rsid w:val="00C7666D"/>
    <w:rsid w:val="00C76B9C"/>
    <w:rsid w:val="00CA19D3"/>
    <w:rsid w:val="00CC4106"/>
    <w:rsid w:val="00CD1D63"/>
    <w:rsid w:val="00CD45DF"/>
    <w:rsid w:val="00CD485C"/>
    <w:rsid w:val="00CE24F5"/>
    <w:rsid w:val="00CE495A"/>
    <w:rsid w:val="00CE52A4"/>
    <w:rsid w:val="00D004B7"/>
    <w:rsid w:val="00D01083"/>
    <w:rsid w:val="00D06FA9"/>
    <w:rsid w:val="00D25E29"/>
    <w:rsid w:val="00D32CC7"/>
    <w:rsid w:val="00D40354"/>
    <w:rsid w:val="00D43679"/>
    <w:rsid w:val="00D8673A"/>
    <w:rsid w:val="00D957A0"/>
    <w:rsid w:val="00D95948"/>
    <w:rsid w:val="00DA2E03"/>
    <w:rsid w:val="00DF14EC"/>
    <w:rsid w:val="00E13DAA"/>
    <w:rsid w:val="00E13DB8"/>
    <w:rsid w:val="00E20531"/>
    <w:rsid w:val="00E241ED"/>
    <w:rsid w:val="00E375D0"/>
    <w:rsid w:val="00E453FD"/>
    <w:rsid w:val="00E53F97"/>
    <w:rsid w:val="00E736C3"/>
    <w:rsid w:val="00E75E20"/>
    <w:rsid w:val="00E81B6F"/>
    <w:rsid w:val="00E97479"/>
    <w:rsid w:val="00EB6451"/>
    <w:rsid w:val="00EC2917"/>
    <w:rsid w:val="00ED7575"/>
    <w:rsid w:val="00EE1193"/>
    <w:rsid w:val="00EF302F"/>
    <w:rsid w:val="00F0511A"/>
    <w:rsid w:val="00F06503"/>
    <w:rsid w:val="00F2230D"/>
    <w:rsid w:val="00F5226B"/>
    <w:rsid w:val="00F56898"/>
    <w:rsid w:val="00F85A3E"/>
    <w:rsid w:val="00F951B1"/>
    <w:rsid w:val="00FA635E"/>
    <w:rsid w:val="00FC1BA6"/>
    <w:rsid w:val="00FC53EE"/>
    <w:rsid w:val="00FD0014"/>
    <w:rsid w:val="00FD77B4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uiPriority w:val="99"/>
    <w:semiHidden/>
    <w:rsid w:val="0067632F"/>
  </w:style>
  <w:style w:type="paragraph" w:styleId="a5">
    <w:name w:val="footer"/>
    <w:basedOn w:val="a"/>
    <w:link w:val="a6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a6">
    <w:name w:val="フッター (文字)"/>
    <w:basedOn w:val="a0"/>
    <w:link w:val="a5"/>
    <w:uiPriority w:val="99"/>
    <w:semiHidden/>
    <w:rsid w:val="0067632F"/>
  </w:style>
  <w:style w:type="character" w:customStyle="1" w:styleId="a7">
    <w:name w:val="図表番号 (文字)"/>
    <w:link w:val="a8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8">
    <w:name w:val="caption"/>
    <w:basedOn w:val="a"/>
    <w:next w:val="a"/>
    <w:link w:val="a7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9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a">
    <w:name w:val="Document Map"/>
    <w:basedOn w:val="a"/>
    <w:link w:val="ab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c">
    <w:name w:val="Balloon Text"/>
    <w:basedOn w:val="a"/>
    <w:link w:val="ad"/>
    <w:uiPriority w:val="99"/>
    <w:semiHidden/>
    <w:unhideWhenUsed/>
    <w:rsid w:val="00242F35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42F35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table" w:styleId="ae">
    <w:name w:val="Table Grid"/>
    <w:basedOn w:val="a1"/>
    <w:uiPriority w:val="59"/>
    <w:rsid w:val="00151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1600</Words>
  <Characters>9121</Characters>
  <Application>Microsoft Office Word</Application>
  <DocSecurity>0</DocSecurity>
  <Lines>76</Lines>
  <Paragraphs>21</Paragraphs>
  <ScaleCrop>false</ScaleCrop>
  <Company>MediaTek Inc.</Company>
  <LinksUpToDate>false</LinksUpToDate>
  <CharactersWithSpaces>10700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 Zhang</dc:creator>
  <cp:lastModifiedBy>Tomohiro Ikai</cp:lastModifiedBy>
  <cp:revision>108</cp:revision>
  <dcterms:created xsi:type="dcterms:W3CDTF">2014-10-18T06:27:00Z</dcterms:created>
  <dcterms:modified xsi:type="dcterms:W3CDTF">2014-10-18T07:52:00Z</dcterms:modified>
</cp:coreProperties>
</file>