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351E39" w14:textId="77777777" w:rsidR="00FA1B71" w:rsidRPr="00A3122B" w:rsidRDefault="00FA1B71" w:rsidP="00FA1B71">
      <w:pPr>
        <w:pStyle w:val="3HAnnex"/>
        <w:tabs>
          <w:tab w:val="clear" w:pos="794"/>
        </w:tabs>
        <w:rPr>
          <w:noProof w:val="0"/>
          <w:lang w:val="en-CA"/>
        </w:rPr>
      </w:pPr>
      <w:bookmarkStart w:id="0" w:name="_Toc389394471"/>
      <w:r w:rsidRPr="00A3122B">
        <w:rPr>
          <w:noProof w:val="0"/>
          <w:lang w:val="en-CA"/>
        </w:rPr>
        <w:t>Annex E</w:t>
      </w:r>
      <w:r w:rsidRPr="00A3122B">
        <w:rPr>
          <w:noProof w:val="0"/>
          <w:lang w:val="en-CA"/>
        </w:rPr>
        <w:br/>
      </w:r>
      <w:r w:rsidRPr="00A3122B">
        <w:rPr>
          <w:noProof w:val="0"/>
          <w:lang w:val="en-CA"/>
        </w:rPr>
        <w:br/>
        <w:t>Video usability information</w:t>
      </w:r>
      <w:bookmarkEnd w:id="0"/>
      <w:r w:rsidRPr="00A3122B">
        <w:rPr>
          <w:noProof w:val="0"/>
          <w:lang w:val="en-CA"/>
        </w:rPr>
        <w:br/>
      </w:r>
    </w:p>
    <w:p w14:paraId="71D55BA1" w14:textId="77777777" w:rsidR="00FA1B71" w:rsidRPr="00A3122B" w:rsidRDefault="00FA1B71" w:rsidP="00FA1B71">
      <w:pPr>
        <w:pStyle w:val="AnnexRef"/>
        <w:keepNext/>
        <w:rPr>
          <w:lang w:val="en-CA"/>
        </w:rPr>
      </w:pPr>
      <w:r w:rsidRPr="00A3122B">
        <w:rPr>
          <w:lang w:val="en-CA"/>
        </w:rPr>
        <w:t>(This annex forms an integral part of this Recommendation | International Standard)</w:t>
      </w:r>
    </w:p>
    <w:p w14:paraId="2129110C" w14:textId="77777777" w:rsidR="00FA1B71" w:rsidRPr="00A3122B" w:rsidRDefault="00FA1B71" w:rsidP="00FA1B71">
      <w:pPr>
        <w:pStyle w:val="3H0"/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</w:tabs>
        <w:rPr>
          <w:noProof w:val="0"/>
          <w:lang w:val="en-CA"/>
        </w:rPr>
      </w:pPr>
      <w:bookmarkStart w:id="1" w:name="_Toc389394472"/>
      <w:r w:rsidRPr="00A3122B">
        <w:rPr>
          <w:noProof w:val="0"/>
          <w:lang w:val="en-CA"/>
        </w:rPr>
        <w:t>VUI semantics</w:t>
      </w:r>
      <w:bookmarkEnd w:id="1"/>
    </w:p>
    <w:p w14:paraId="3F7FC004" w14:textId="77777777" w:rsidR="00FA1B71" w:rsidRPr="00A3122B" w:rsidRDefault="00FA1B71" w:rsidP="00FA1B71">
      <w:pPr>
        <w:pStyle w:val="3H1"/>
        <w:tabs>
          <w:tab w:val="clear" w:pos="794"/>
          <w:tab w:val="clear" w:pos="1191"/>
          <w:tab w:val="clear" w:pos="1588"/>
          <w:tab w:val="clear" w:pos="1985"/>
        </w:tabs>
        <w:rPr>
          <w:noProof w:val="0"/>
          <w:lang w:val="en-CA"/>
        </w:rPr>
      </w:pPr>
      <w:bookmarkStart w:id="2" w:name="_Toc389394473"/>
      <w:r w:rsidRPr="00A3122B">
        <w:rPr>
          <w:noProof w:val="0"/>
          <w:lang w:val="en-CA"/>
        </w:rPr>
        <w:t>VUI parameters semantics</w:t>
      </w:r>
      <w:bookmarkEnd w:id="2"/>
    </w:p>
    <w:p w14:paraId="22F63E4F" w14:textId="77777777" w:rsidR="00FA1B71" w:rsidRPr="00A3122B" w:rsidRDefault="00FA1B71" w:rsidP="00FA1B71">
      <w:pPr>
        <w:pStyle w:val="3N"/>
        <w:rPr>
          <w:lang w:val="en-CA"/>
        </w:rPr>
      </w:pPr>
      <w:r w:rsidRPr="00A3122B">
        <w:rPr>
          <w:lang w:val="en-CA"/>
        </w:rPr>
        <w:t>The specifications in clause E.2.1 apply with the following modifications and additions.</w:t>
      </w:r>
    </w:p>
    <w:p w14:paraId="5BC122E8" w14:textId="77777777" w:rsidR="00FA1B71" w:rsidRPr="00A3122B" w:rsidRDefault="00FA1B71" w:rsidP="00FA1B71">
      <w:pPr>
        <w:pStyle w:val="3N"/>
        <w:rPr>
          <w:highlight w:val="cyan"/>
          <w:lang w:val="en-CA"/>
        </w:rPr>
      </w:pPr>
      <w:proofErr w:type="spellStart"/>
      <w:proofErr w:type="gramStart"/>
      <w:r w:rsidRPr="00A3122B">
        <w:rPr>
          <w:b/>
          <w:lang w:val="en-CA"/>
        </w:rPr>
        <w:t>video_signal_type_present_flag</w:t>
      </w:r>
      <w:proofErr w:type="spellEnd"/>
      <w:proofErr w:type="gramEnd"/>
      <w:r w:rsidRPr="00A3122B">
        <w:rPr>
          <w:lang w:val="en-CA"/>
        </w:rPr>
        <w:t xml:space="preserve"> equal to 1 specifies that </w:t>
      </w:r>
      <w:proofErr w:type="spellStart"/>
      <w:r w:rsidRPr="00A3122B">
        <w:rPr>
          <w:lang w:val="en-CA"/>
        </w:rPr>
        <w:t>video_format</w:t>
      </w:r>
      <w:proofErr w:type="spellEnd"/>
      <w:r w:rsidRPr="00A3122B">
        <w:rPr>
          <w:lang w:val="en-CA"/>
        </w:rPr>
        <w:t xml:space="preserve">, </w:t>
      </w:r>
      <w:proofErr w:type="spellStart"/>
      <w:r w:rsidRPr="00A3122B">
        <w:rPr>
          <w:lang w:val="en-CA"/>
        </w:rPr>
        <w:t>video_full_range_flag</w:t>
      </w:r>
      <w:proofErr w:type="spellEnd"/>
      <w:r w:rsidRPr="00A3122B">
        <w:rPr>
          <w:lang w:val="en-CA"/>
        </w:rPr>
        <w:t xml:space="preserve"> and </w:t>
      </w:r>
      <w:proofErr w:type="spellStart"/>
      <w:r w:rsidRPr="00A3122B">
        <w:rPr>
          <w:lang w:val="en-CA"/>
        </w:rPr>
        <w:t>colour_description_present_flag</w:t>
      </w:r>
      <w:proofErr w:type="spellEnd"/>
      <w:r w:rsidRPr="00A3122B">
        <w:rPr>
          <w:lang w:val="en-CA"/>
        </w:rPr>
        <w:t xml:space="preserve"> are present. </w:t>
      </w:r>
      <w:proofErr w:type="spellStart"/>
      <w:proofErr w:type="gramStart"/>
      <w:r w:rsidRPr="00A3122B">
        <w:rPr>
          <w:lang w:val="en-CA"/>
        </w:rPr>
        <w:t>video_signal_type_present_flag</w:t>
      </w:r>
      <w:proofErr w:type="spellEnd"/>
      <w:proofErr w:type="gramEnd"/>
      <w:r w:rsidRPr="00A3122B">
        <w:rPr>
          <w:lang w:val="en-CA"/>
        </w:rPr>
        <w:t xml:space="preserve"> equal to 0, specifies that </w:t>
      </w:r>
      <w:proofErr w:type="spellStart"/>
      <w:r w:rsidRPr="00A3122B">
        <w:rPr>
          <w:lang w:val="en-CA"/>
        </w:rPr>
        <w:t>video_format</w:t>
      </w:r>
      <w:proofErr w:type="spellEnd"/>
      <w:r w:rsidRPr="00A3122B">
        <w:rPr>
          <w:lang w:val="en-CA"/>
        </w:rPr>
        <w:t xml:space="preserve">, </w:t>
      </w:r>
      <w:proofErr w:type="spellStart"/>
      <w:r w:rsidRPr="00A3122B">
        <w:rPr>
          <w:lang w:val="en-CA"/>
        </w:rPr>
        <w:t>video_full_range_flag</w:t>
      </w:r>
      <w:proofErr w:type="spellEnd"/>
      <w:r w:rsidRPr="00A3122B">
        <w:rPr>
          <w:lang w:val="en-CA"/>
        </w:rPr>
        <w:t xml:space="preserve"> and </w:t>
      </w:r>
      <w:proofErr w:type="spellStart"/>
      <w:r w:rsidRPr="00A3122B">
        <w:rPr>
          <w:lang w:val="en-CA"/>
        </w:rPr>
        <w:t>colour_description_present_flag</w:t>
      </w:r>
      <w:proofErr w:type="spellEnd"/>
      <w:r w:rsidRPr="00A3122B">
        <w:rPr>
          <w:lang w:val="en-CA"/>
        </w:rPr>
        <w:t xml:space="preserve"> are not present. </w:t>
      </w:r>
      <w:r w:rsidRPr="00A3122B">
        <w:rPr>
          <w:highlight w:val="cyan"/>
          <w:lang w:val="en-CA"/>
        </w:rPr>
        <w:t xml:space="preserve">It is a requirement of bitstream conformance that, when </w:t>
      </w:r>
      <w:proofErr w:type="spellStart"/>
      <w:r w:rsidRPr="00A3122B">
        <w:rPr>
          <w:highlight w:val="cyan"/>
          <w:lang w:val="en-CA"/>
        </w:rPr>
        <w:t>nuh_layer_id</w:t>
      </w:r>
      <w:proofErr w:type="spellEnd"/>
      <w:r w:rsidRPr="00A3122B">
        <w:rPr>
          <w:highlight w:val="cyan"/>
          <w:lang w:val="en-CA"/>
        </w:rPr>
        <w:t xml:space="preserve"> is greater than 0, </w:t>
      </w:r>
      <w:proofErr w:type="spellStart"/>
      <w:r w:rsidRPr="00A3122B">
        <w:rPr>
          <w:highlight w:val="cyan"/>
          <w:lang w:val="en-CA"/>
        </w:rPr>
        <w:t>video_signal_type_present_flag</w:t>
      </w:r>
      <w:proofErr w:type="spellEnd"/>
      <w:r w:rsidRPr="00A3122B">
        <w:rPr>
          <w:highlight w:val="cyan"/>
          <w:lang w:val="en-CA"/>
        </w:rPr>
        <w:t xml:space="preserve"> shall be equal to 0.</w:t>
      </w:r>
    </w:p>
    <w:p w14:paraId="49B9DCCF" w14:textId="77777777" w:rsidR="00AA74E6" w:rsidRDefault="00FA1B71" w:rsidP="00FA1B71">
      <w:pPr>
        <w:pStyle w:val="3N"/>
        <w:rPr>
          <w:ins w:id="3" w:author="Adarsh K. Ramasubramonian final" w:date="2014-07-09T09:48:00Z"/>
          <w:highlight w:val="cyan"/>
          <w:lang w:val="en-CA"/>
        </w:rPr>
      </w:pPr>
      <w:r w:rsidRPr="00A3122B">
        <w:rPr>
          <w:highlight w:val="cyan"/>
          <w:lang w:val="en-CA"/>
        </w:rPr>
        <w:t xml:space="preserve">When a current picture with </w:t>
      </w:r>
      <w:proofErr w:type="spellStart"/>
      <w:r w:rsidRPr="00A3122B">
        <w:rPr>
          <w:highlight w:val="cyan"/>
          <w:lang w:val="en-CA"/>
        </w:rPr>
        <w:t>nuh_layer_id</w:t>
      </w:r>
      <w:proofErr w:type="spellEnd"/>
      <w:r w:rsidRPr="00A3122B">
        <w:rPr>
          <w:highlight w:val="cyan"/>
          <w:lang w:val="en-CA"/>
        </w:rPr>
        <w:t xml:space="preserve"> </w:t>
      </w:r>
      <w:proofErr w:type="spellStart"/>
      <w:r w:rsidRPr="00A3122B">
        <w:rPr>
          <w:highlight w:val="cyan"/>
          <w:lang w:val="en-CA"/>
        </w:rPr>
        <w:t>layerIdCurr</w:t>
      </w:r>
      <w:proofErr w:type="spellEnd"/>
      <w:r w:rsidRPr="00A3122B">
        <w:rPr>
          <w:highlight w:val="cyan"/>
          <w:lang w:val="en-CA"/>
        </w:rPr>
        <w:t xml:space="preserve"> greater than 0 </w:t>
      </w:r>
      <w:ins w:id="4" w:author="S Deshpande" w:date="2014-07-08T16:16:00Z">
        <w:r w:rsidR="00290039">
          <w:rPr>
            <w:highlight w:val="cyan"/>
            <w:lang w:val="en-CA"/>
          </w:rPr>
          <w:t xml:space="preserve">and </w:t>
        </w:r>
        <w:proofErr w:type="spellStart"/>
        <w:proofErr w:type="gramStart"/>
        <w:r w:rsidR="00290039">
          <w:rPr>
            <w:highlight w:val="cyan"/>
            <w:lang w:val="en-CA"/>
          </w:rPr>
          <w:t>NumDirectRefLayers</w:t>
        </w:r>
        <w:proofErr w:type="spellEnd"/>
        <w:r w:rsidR="00290039">
          <w:rPr>
            <w:highlight w:val="cyan"/>
            <w:lang w:val="en-CA"/>
          </w:rPr>
          <w:t>[</w:t>
        </w:r>
        <w:proofErr w:type="gramEnd"/>
        <w:r w:rsidR="00290039">
          <w:rPr>
            <w:highlight w:val="cyan"/>
            <w:lang w:val="en-CA"/>
          </w:rPr>
          <w:t> </w:t>
        </w:r>
        <w:proofErr w:type="spellStart"/>
        <w:del w:id="5" w:author="Hendry" w:date="2014-07-08T15:56:00Z">
          <w:r w:rsidR="00290039" w:rsidDel="000F21BE">
            <w:rPr>
              <w:highlight w:val="cyan"/>
              <w:lang w:val="en-CA"/>
            </w:rPr>
            <w:delText>currL</w:delText>
          </w:r>
        </w:del>
      </w:ins>
      <w:ins w:id="6" w:author="Hendry" w:date="2014-07-08T15:56:00Z">
        <w:r w:rsidR="000F21BE">
          <w:rPr>
            <w:highlight w:val="cyan"/>
            <w:lang w:val="en-CA"/>
          </w:rPr>
          <w:t>l</w:t>
        </w:r>
      </w:ins>
      <w:ins w:id="7" w:author="S Deshpande" w:date="2014-07-08T16:16:00Z">
        <w:r w:rsidR="00290039">
          <w:rPr>
            <w:highlight w:val="cyan"/>
            <w:lang w:val="en-CA"/>
          </w:rPr>
          <w:t>ayerId</w:t>
        </w:r>
      </w:ins>
      <w:ins w:id="8" w:author="Hendry" w:date="2014-07-08T15:56:00Z">
        <w:r w:rsidR="000F21BE">
          <w:rPr>
            <w:highlight w:val="cyan"/>
            <w:lang w:val="en-CA"/>
          </w:rPr>
          <w:t>Curr</w:t>
        </w:r>
      </w:ins>
      <w:proofErr w:type="spellEnd"/>
      <w:ins w:id="9" w:author="S Deshpande" w:date="2014-07-08T16:16:00Z">
        <w:r w:rsidR="00290039" w:rsidRPr="00A3122B">
          <w:rPr>
            <w:highlight w:val="cyan"/>
            <w:lang w:val="en-CA"/>
          </w:rPr>
          <w:t> ]</w:t>
        </w:r>
        <w:r w:rsidR="00511804">
          <w:rPr>
            <w:highlight w:val="cyan"/>
            <w:lang w:val="en-CA"/>
          </w:rPr>
          <w:t xml:space="preserve"> </w:t>
        </w:r>
        <w:r w:rsidR="00290039">
          <w:rPr>
            <w:highlight w:val="cyan"/>
            <w:lang w:val="en-CA"/>
          </w:rPr>
          <w:t xml:space="preserve"> </w:t>
        </w:r>
      </w:ins>
      <w:ins w:id="10" w:author="Adarsh K. Ramasubramonian final" w:date="2014-07-09T09:46:00Z">
        <w:r w:rsidR="00AA74E6">
          <w:rPr>
            <w:highlight w:val="cyan"/>
            <w:lang w:val="en-CA"/>
          </w:rPr>
          <w:t xml:space="preserve">is </w:t>
        </w:r>
      </w:ins>
      <w:ins w:id="11" w:author="S Deshpande" w:date="2014-07-08T16:16:00Z">
        <w:r w:rsidR="00290039">
          <w:rPr>
            <w:highlight w:val="cyan"/>
            <w:lang w:val="en-CA"/>
          </w:rPr>
          <w:t>greater than 0</w:t>
        </w:r>
      </w:ins>
      <w:ins w:id="12" w:author="S Deshpande" w:date="2014-07-08T16:17:00Z">
        <w:r w:rsidR="00290039">
          <w:rPr>
            <w:highlight w:val="cyan"/>
            <w:lang w:val="en-CA"/>
          </w:rPr>
          <w:t xml:space="preserve"> </w:t>
        </w:r>
      </w:ins>
      <w:r w:rsidRPr="00A3122B">
        <w:rPr>
          <w:highlight w:val="cyan"/>
          <w:lang w:val="en-CA"/>
        </w:rPr>
        <w:t>refers to an SPS containing the VUI parameter syntax structure</w:t>
      </w:r>
      <w:ins w:id="13" w:author="Adarsh K. Ramasubramonian final" w:date="2014-07-09T09:48:00Z">
        <w:r w:rsidR="00AA74E6">
          <w:rPr>
            <w:highlight w:val="cyan"/>
            <w:lang w:val="en-CA"/>
          </w:rPr>
          <w:t>, the following applies:</w:t>
        </w:r>
      </w:ins>
      <w:del w:id="14" w:author="Adarsh K. Ramasubramonian final" w:date="2014-07-09T09:48:00Z">
        <w:r w:rsidRPr="00A3122B" w:rsidDel="00AA74E6">
          <w:rPr>
            <w:highlight w:val="cyan"/>
            <w:lang w:val="en-CA"/>
          </w:rPr>
          <w:delText>,</w:delText>
        </w:r>
      </w:del>
    </w:p>
    <w:p w14:paraId="1B64FFB1" w14:textId="5D4843F9" w:rsidR="00FA1B71" w:rsidRPr="00AA74E6" w:rsidDel="00FA1B71" w:rsidRDefault="00AA74E6">
      <w:pPr>
        <w:tabs>
          <w:tab w:val="clear" w:pos="794"/>
          <w:tab w:val="left" w:pos="400"/>
        </w:tabs>
        <w:ind w:left="400" w:hanging="400"/>
        <w:rPr>
          <w:del w:id="15" w:author="Adarsh K. Ramasubramonian" w:date="2014-07-08T15:25:00Z"/>
          <w:lang w:val="en-CA"/>
          <w:rPrChange w:id="16" w:author="Adarsh K. Ramasubramonian final" w:date="2014-07-09T09:48:00Z">
            <w:rPr>
              <w:del w:id="17" w:author="Adarsh K. Ramasubramonian" w:date="2014-07-08T15:25:00Z"/>
              <w:highlight w:val="cyan"/>
              <w:lang w:val="en-CA"/>
            </w:rPr>
          </w:rPrChange>
        </w:rPr>
        <w:pPrChange w:id="18" w:author="Adarsh K. Ramasubramonian final" w:date="2014-07-09T09:49:00Z">
          <w:pPr>
            <w:pStyle w:val="3N"/>
          </w:pPr>
        </w:pPrChange>
      </w:pPr>
      <w:ins w:id="19" w:author="Adarsh K. Ramasubramonian final" w:date="2014-07-09T09:48:00Z">
        <w:r w:rsidRPr="00A3122B">
          <w:rPr>
            <w:lang w:val="en-CA"/>
          </w:rPr>
          <w:t>–</w:t>
        </w:r>
        <w:r w:rsidRPr="00A3122B">
          <w:rPr>
            <w:lang w:val="en-CA"/>
          </w:rPr>
          <w:tab/>
        </w:r>
      </w:ins>
      <w:ins w:id="20" w:author="Adarsh K. Ramasubramonian final" w:date="2014-07-09T09:49:00Z">
        <w:r>
          <w:rPr>
            <w:lang w:val="en-CA"/>
          </w:rPr>
          <w:t>T</w:t>
        </w:r>
      </w:ins>
      <w:del w:id="21" w:author="Adarsh K. Ramasubramonian final" w:date="2014-07-09T09:49:00Z">
        <w:r w:rsidR="00FA1B71" w:rsidRPr="00AA74E6" w:rsidDel="00AA74E6">
          <w:rPr>
            <w:lang w:val="en-CA"/>
            <w:rPrChange w:id="22" w:author="Adarsh K. Ramasubramonian final" w:date="2014-07-09T09:48:00Z">
              <w:rPr>
                <w:highlight w:val="cyan"/>
                <w:lang w:val="en-CA"/>
              </w:rPr>
            </w:rPrChange>
          </w:rPr>
          <w:delText xml:space="preserve"> t</w:delText>
        </w:r>
      </w:del>
      <w:r w:rsidR="00FA1B71" w:rsidRPr="00AA74E6">
        <w:rPr>
          <w:lang w:val="en-CA"/>
          <w:rPrChange w:id="23" w:author="Adarsh K. Ramasubramonian final" w:date="2014-07-09T09:48:00Z">
            <w:rPr>
              <w:highlight w:val="cyan"/>
              <w:lang w:val="en-CA"/>
            </w:rPr>
          </w:rPrChange>
        </w:rPr>
        <w:t xml:space="preserve">he </w:t>
      </w:r>
      <w:del w:id="24" w:author="Adarsh K. Ramasubramonian" w:date="2014-07-06T19:35:00Z">
        <w:r w:rsidR="00FA1B71" w:rsidRPr="00AA74E6" w:rsidDel="00527264">
          <w:rPr>
            <w:lang w:val="en-CA"/>
            <w:rPrChange w:id="25" w:author="Adarsh K. Ramasubramonian final" w:date="2014-07-09T09:48:00Z">
              <w:rPr>
                <w:highlight w:val="cyan"/>
                <w:lang w:val="en-CA"/>
              </w:rPr>
            </w:rPrChange>
          </w:rPr>
          <w:delText>values of video_format, video_full_range_flag, colour_primaries, transfer_characteristics, and matrix_coeffs are inferred as follows</w:delText>
        </w:r>
      </w:del>
      <w:del w:id="26" w:author="Adarsh K. Ramasubramonian" w:date="2014-07-08T15:25:00Z">
        <w:r w:rsidR="00FA1B71" w:rsidRPr="00AA74E6" w:rsidDel="00FA1B71">
          <w:rPr>
            <w:lang w:val="en-CA"/>
            <w:rPrChange w:id="27" w:author="Adarsh K. Ramasubramonian final" w:date="2014-07-09T09:48:00Z">
              <w:rPr>
                <w:highlight w:val="cyan"/>
                <w:lang w:val="en-CA"/>
              </w:rPr>
            </w:rPrChange>
          </w:rPr>
          <w:delText>:</w:delText>
        </w:r>
      </w:del>
    </w:p>
    <w:p w14:paraId="363999C7" w14:textId="77777777" w:rsidR="00AA74E6" w:rsidRDefault="00FA1B71">
      <w:pPr>
        <w:tabs>
          <w:tab w:val="clear" w:pos="794"/>
          <w:tab w:val="left" w:pos="400"/>
        </w:tabs>
        <w:ind w:left="400" w:hanging="400"/>
        <w:rPr>
          <w:ins w:id="28" w:author="Adarsh K. Ramasubramonian final" w:date="2014-07-09T09:49:00Z"/>
          <w:lang w:val="en-CA"/>
        </w:rPr>
        <w:pPrChange w:id="29" w:author="Adarsh K. Ramasubramonian final" w:date="2014-07-09T09:49:00Z">
          <w:pPr>
            <w:pStyle w:val="3N"/>
          </w:pPr>
        </w:pPrChange>
      </w:pPr>
      <w:del w:id="30" w:author="Adarsh K. Ramasubramonian" w:date="2014-07-08T14:46:00Z">
        <w:r w:rsidRPr="00AA74E6" w:rsidDel="008216DF">
          <w:rPr>
            <w:lang w:val="en-CA"/>
            <w:rPrChange w:id="31" w:author="Adarsh K. Ramasubramonian final" w:date="2014-07-09T09:48:00Z">
              <w:rPr>
                <w:highlight w:val="cyan"/>
                <w:lang w:val="en-CA"/>
              </w:rPr>
            </w:rPrChange>
          </w:rPr>
          <w:delText>–</w:delText>
        </w:r>
        <w:r w:rsidRPr="00AA74E6" w:rsidDel="008216DF">
          <w:rPr>
            <w:lang w:val="en-CA"/>
            <w:rPrChange w:id="32" w:author="Adarsh K. Ramasubramonian final" w:date="2014-07-09T09:48:00Z">
              <w:rPr>
                <w:highlight w:val="cyan"/>
                <w:lang w:val="en-CA"/>
              </w:rPr>
            </w:rPrChange>
          </w:rPr>
          <w:tab/>
        </w:r>
      </w:del>
      <w:del w:id="33" w:author="Adarsh K. Ramasubramonian" w:date="2014-07-06T19:35:00Z">
        <w:r w:rsidRPr="00AA74E6" w:rsidDel="00527264">
          <w:rPr>
            <w:lang w:val="en-CA"/>
            <w:rPrChange w:id="34" w:author="Adarsh K. Ramasubramonian final" w:date="2014-07-09T09:48:00Z">
              <w:rPr>
                <w:highlight w:val="cyan"/>
                <w:lang w:val="en-CA"/>
              </w:rPr>
            </w:rPrChange>
          </w:rPr>
          <w:delText>If the nuh_layer_id of the active SPS for the layer with nuh_layer_id equal to layerIdCurr is equal to 0</w:delText>
        </w:r>
      </w:del>
      <w:del w:id="35" w:author="Adarsh K. Ramasubramonian" w:date="2014-07-08T14:46:00Z">
        <w:r w:rsidRPr="00AA74E6" w:rsidDel="008216DF">
          <w:rPr>
            <w:lang w:val="en-CA"/>
            <w:rPrChange w:id="36" w:author="Adarsh K. Ramasubramonian final" w:date="2014-07-09T09:48:00Z">
              <w:rPr>
                <w:highlight w:val="cyan"/>
                <w:lang w:val="en-CA"/>
              </w:rPr>
            </w:rPrChange>
          </w:rPr>
          <w:delText>, t</w:delText>
        </w:r>
      </w:del>
      <w:del w:id="37" w:author="Adarsh K. Ramasubramonian" w:date="2014-07-08T15:25:00Z">
        <w:r w:rsidRPr="00AA74E6" w:rsidDel="00FA1B71">
          <w:rPr>
            <w:lang w:val="en-CA"/>
            <w:rPrChange w:id="38" w:author="Adarsh K. Ramasubramonian final" w:date="2014-07-09T09:48:00Z">
              <w:rPr>
                <w:highlight w:val="cyan"/>
                <w:lang w:val="en-CA"/>
              </w:rPr>
            </w:rPrChange>
          </w:rPr>
          <w:delText xml:space="preserve">he </w:delText>
        </w:r>
      </w:del>
      <w:r w:rsidRPr="00AA74E6">
        <w:rPr>
          <w:lang w:val="en-CA"/>
          <w:rPrChange w:id="39" w:author="Adarsh K. Ramasubramonian final" w:date="2014-07-09T09:48:00Z">
            <w:rPr>
              <w:highlight w:val="cyan"/>
              <w:lang w:val="en-CA"/>
            </w:rPr>
          </w:rPrChange>
        </w:rPr>
        <w:t xml:space="preserve">values of </w:t>
      </w:r>
      <w:proofErr w:type="spellStart"/>
      <w:r w:rsidRPr="00AA74E6">
        <w:rPr>
          <w:lang w:val="en-CA"/>
          <w:rPrChange w:id="40" w:author="Adarsh K. Ramasubramonian final" w:date="2014-07-09T09:48:00Z">
            <w:rPr>
              <w:highlight w:val="cyan"/>
              <w:lang w:val="en-CA"/>
            </w:rPr>
          </w:rPrChange>
        </w:rPr>
        <w:t>video_format</w:t>
      </w:r>
      <w:proofErr w:type="spellEnd"/>
      <w:r w:rsidRPr="00AA74E6">
        <w:rPr>
          <w:lang w:val="en-CA"/>
          <w:rPrChange w:id="41" w:author="Adarsh K. Ramasubramonian final" w:date="2014-07-09T09:48:00Z">
            <w:rPr>
              <w:highlight w:val="cyan"/>
              <w:lang w:val="en-CA"/>
            </w:rPr>
          </w:rPrChange>
        </w:rPr>
        <w:t xml:space="preserve">, </w:t>
      </w:r>
      <w:proofErr w:type="spellStart"/>
      <w:r w:rsidRPr="00AA74E6">
        <w:rPr>
          <w:lang w:val="en-CA"/>
          <w:rPrChange w:id="42" w:author="Adarsh K. Ramasubramonian final" w:date="2014-07-09T09:48:00Z">
            <w:rPr>
              <w:highlight w:val="cyan"/>
              <w:lang w:val="en-CA"/>
            </w:rPr>
          </w:rPrChange>
        </w:rPr>
        <w:t>video_full_range_flag</w:t>
      </w:r>
      <w:proofErr w:type="spellEnd"/>
      <w:r w:rsidRPr="00AA74E6">
        <w:rPr>
          <w:lang w:val="en-CA"/>
          <w:rPrChange w:id="43" w:author="Adarsh K. Ramasubramonian final" w:date="2014-07-09T09:48:00Z">
            <w:rPr>
              <w:highlight w:val="cyan"/>
              <w:lang w:val="en-CA"/>
            </w:rPr>
          </w:rPrChange>
        </w:rPr>
        <w:t xml:space="preserve">, </w:t>
      </w:r>
      <w:proofErr w:type="spellStart"/>
      <w:r w:rsidRPr="00AA74E6">
        <w:rPr>
          <w:lang w:val="en-CA"/>
          <w:rPrChange w:id="44" w:author="Adarsh K. Ramasubramonian final" w:date="2014-07-09T09:48:00Z">
            <w:rPr>
              <w:highlight w:val="cyan"/>
              <w:lang w:val="en-CA"/>
            </w:rPr>
          </w:rPrChange>
        </w:rPr>
        <w:t>colour_primaries</w:t>
      </w:r>
      <w:proofErr w:type="spellEnd"/>
      <w:r w:rsidRPr="00AA74E6">
        <w:rPr>
          <w:lang w:val="en-CA"/>
          <w:rPrChange w:id="45" w:author="Adarsh K. Ramasubramonian final" w:date="2014-07-09T09:48:00Z">
            <w:rPr>
              <w:highlight w:val="cyan"/>
              <w:lang w:val="en-CA"/>
            </w:rPr>
          </w:rPrChange>
        </w:rPr>
        <w:t xml:space="preserve">, </w:t>
      </w:r>
      <w:proofErr w:type="spellStart"/>
      <w:r w:rsidRPr="00AA74E6">
        <w:rPr>
          <w:lang w:val="en-CA"/>
          <w:rPrChange w:id="46" w:author="Adarsh K. Ramasubramonian final" w:date="2014-07-09T09:48:00Z">
            <w:rPr>
              <w:highlight w:val="cyan"/>
              <w:lang w:val="en-CA"/>
            </w:rPr>
          </w:rPrChange>
        </w:rPr>
        <w:t>transfer_characteristics</w:t>
      </w:r>
      <w:proofErr w:type="spellEnd"/>
      <w:r w:rsidRPr="00AA74E6">
        <w:rPr>
          <w:lang w:val="en-CA"/>
          <w:rPrChange w:id="47" w:author="Adarsh K. Ramasubramonian final" w:date="2014-07-09T09:48:00Z">
            <w:rPr>
              <w:highlight w:val="cyan"/>
              <w:lang w:val="en-CA"/>
            </w:rPr>
          </w:rPrChange>
        </w:rPr>
        <w:t xml:space="preserve">, and </w:t>
      </w:r>
      <w:proofErr w:type="spellStart"/>
      <w:r w:rsidRPr="00AA74E6">
        <w:rPr>
          <w:lang w:val="en-CA"/>
          <w:rPrChange w:id="48" w:author="Adarsh K. Ramasubramonian final" w:date="2014-07-09T09:48:00Z">
            <w:rPr>
              <w:highlight w:val="cyan"/>
              <w:lang w:val="en-CA"/>
            </w:rPr>
          </w:rPrChange>
        </w:rPr>
        <w:t>matrix_coeffs</w:t>
      </w:r>
      <w:proofErr w:type="spellEnd"/>
      <w:r w:rsidRPr="00AA74E6">
        <w:rPr>
          <w:lang w:val="en-CA"/>
          <w:rPrChange w:id="49" w:author="Adarsh K. Ramasubramonian final" w:date="2014-07-09T09:48:00Z">
            <w:rPr>
              <w:highlight w:val="cyan"/>
              <w:lang w:val="en-CA"/>
            </w:rPr>
          </w:rPrChange>
        </w:rPr>
        <w:t xml:space="preserve"> are inferred to be equal to </w:t>
      </w:r>
      <w:proofErr w:type="spellStart"/>
      <w:r w:rsidRPr="00AA74E6">
        <w:rPr>
          <w:lang w:val="en-CA"/>
          <w:rPrChange w:id="50" w:author="Adarsh K. Ramasubramonian final" w:date="2014-07-09T09:48:00Z">
            <w:rPr>
              <w:highlight w:val="cyan"/>
              <w:lang w:val="en-CA"/>
            </w:rPr>
          </w:rPrChange>
        </w:rPr>
        <w:t>video_vps_format</w:t>
      </w:r>
      <w:proofErr w:type="spellEnd"/>
      <w:r w:rsidRPr="00AA74E6">
        <w:rPr>
          <w:lang w:val="en-CA"/>
          <w:rPrChange w:id="51" w:author="Adarsh K. Ramasubramonian final" w:date="2014-07-09T09:48:00Z">
            <w:rPr>
              <w:highlight w:val="cyan"/>
              <w:lang w:val="en-CA"/>
            </w:rPr>
          </w:rPrChange>
        </w:rPr>
        <w:t xml:space="preserve">, </w:t>
      </w:r>
      <w:proofErr w:type="spellStart"/>
      <w:r w:rsidRPr="00AA74E6">
        <w:rPr>
          <w:lang w:val="en-CA"/>
          <w:rPrChange w:id="52" w:author="Adarsh K. Ramasubramonian final" w:date="2014-07-09T09:48:00Z">
            <w:rPr>
              <w:highlight w:val="cyan"/>
              <w:lang w:val="en-CA"/>
            </w:rPr>
          </w:rPrChange>
        </w:rPr>
        <w:t>video_full_range_vps_flag</w:t>
      </w:r>
      <w:proofErr w:type="spellEnd"/>
      <w:r w:rsidRPr="00AA74E6">
        <w:rPr>
          <w:lang w:val="en-CA"/>
          <w:rPrChange w:id="53" w:author="Adarsh K. Ramasubramonian final" w:date="2014-07-09T09:48:00Z">
            <w:rPr>
              <w:highlight w:val="cyan"/>
              <w:lang w:val="en-CA"/>
            </w:rPr>
          </w:rPrChange>
        </w:rPr>
        <w:t xml:space="preserve">, </w:t>
      </w:r>
      <w:proofErr w:type="spellStart"/>
      <w:r w:rsidRPr="00AA74E6">
        <w:rPr>
          <w:lang w:val="en-CA"/>
          <w:rPrChange w:id="54" w:author="Adarsh K. Ramasubramonian final" w:date="2014-07-09T09:48:00Z">
            <w:rPr>
              <w:highlight w:val="cyan"/>
              <w:lang w:val="en-CA"/>
            </w:rPr>
          </w:rPrChange>
        </w:rPr>
        <w:t>colour_primaries_vps</w:t>
      </w:r>
      <w:proofErr w:type="spellEnd"/>
      <w:r w:rsidRPr="00AA74E6">
        <w:rPr>
          <w:lang w:val="en-CA"/>
          <w:rPrChange w:id="55" w:author="Adarsh K. Ramasubramonian final" w:date="2014-07-09T09:48:00Z">
            <w:rPr>
              <w:highlight w:val="cyan"/>
              <w:lang w:val="en-CA"/>
            </w:rPr>
          </w:rPrChange>
        </w:rPr>
        <w:t xml:space="preserve">, </w:t>
      </w:r>
      <w:proofErr w:type="spellStart"/>
      <w:r w:rsidRPr="00AA74E6">
        <w:rPr>
          <w:lang w:val="en-CA"/>
          <w:rPrChange w:id="56" w:author="Adarsh K. Ramasubramonian final" w:date="2014-07-09T09:48:00Z">
            <w:rPr>
              <w:highlight w:val="cyan"/>
              <w:lang w:val="en-CA"/>
            </w:rPr>
          </w:rPrChange>
        </w:rPr>
        <w:t>transfer_characteristics_vps</w:t>
      </w:r>
      <w:proofErr w:type="spellEnd"/>
      <w:r w:rsidRPr="00AA74E6">
        <w:rPr>
          <w:lang w:val="en-CA"/>
          <w:rPrChange w:id="57" w:author="Adarsh K. Ramasubramonian final" w:date="2014-07-09T09:48:00Z">
            <w:rPr>
              <w:highlight w:val="cyan"/>
              <w:lang w:val="en-CA"/>
            </w:rPr>
          </w:rPrChange>
        </w:rPr>
        <w:t xml:space="preserve">, and </w:t>
      </w:r>
      <w:proofErr w:type="spellStart"/>
      <w:r w:rsidRPr="00AA74E6">
        <w:rPr>
          <w:lang w:val="en-CA"/>
          <w:rPrChange w:id="58" w:author="Adarsh K. Ramasubramonian final" w:date="2014-07-09T09:48:00Z">
            <w:rPr>
              <w:highlight w:val="cyan"/>
              <w:lang w:val="en-CA"/>
            </w:rPr>
          </w:rPrChange>
        </w:rPr>
        <w:t>matrix_coeffs_vps</w:t>
      </w:r>
      <w:proofErr w:type="spellEnd"/>
      <w:r w:rsidRPr="00AA74E6">
        <w:rPr>
          <w:lang w:val="en-CA"/>
          <w:rPrChange w:id="59" w:author="Adarsh K. Ramasubramonian final" w:date="2014-07-09T09:48:00Z">
            <w:rPr>
              <w:highlight w:val="cyan"/>
              <w:lang w:val="en-CA"/>
            </w:rPr>
          </w:rPrChange>
        </w:rPr>
        <w:t xml:space="preserve">, respectively, of the </w:t>
      </w:r>
      <w:proofErr w:type="spellStart"/>
      <w:r w:rsidRPr="00AA74E6">
        <w:rPr>
          <w:lang w:val="en-CA"/>
          <w:rPrChange w:id="60" w:author="Adarsh K. Ramasubramonian final" w:date="2014-07-09T09:48:00Z">
            <w:rPr>
              <w:highlight w:val="cyan"/>
              <w:lang w:val="en-CA"/>
            </w:rPr>
          </w:rPrChange>
        </w:rPr>
        <w:t>vps_video_signal_info_idx</w:t>
      </w:r>
      <w:proofErr w:type="spellEnd"/>
      <w:proofErr w:type="gramStart"/>
      <w:r w:rsidRPr="00AA74E6">
        <w:rPr>
          <w:lang w:val="en-CA"/>
          <w:rPrChange w:id="61" w:author="Adarsh K. Ramasubramonian final" w:date="2014-07-09T09:48:00Z">
            <w:rPr>
              <w:highlight w:val="cyan"/>
              <w:lang w:val="en-CA"/>
            </w:rPr>
          </w:rPrChange>
        </w:rPr>
        <w:t>[ j</w:t>
      </w:r>
      <w:proofErr w:type="gramEnd"/>
      <w:r w:rsidRPr="00AA74E6">
        <w:rPr>
          <w:lang w:val="en-CA"/>
          <w:rPrChange w:id="62" w:author="Adarsh K. Ramasubramonian final" w:date="2014-07-09T09:48:00Z">
            <w:rPr>
              <w:highlight w:val="cyan"/>
              <w:lang w:val="en-CA"/>
            </w:rPr>
          </w:rPrChange>
        </w:rPr>
        <w:t> ]-</w:t>
      </w:r>
      <w:proofErr w:type="spellStart"/>
      <w:r w:rsidRPr="00AA74E6">
        <w:rPr>
          <w:lang w:val="en-CA"/>
          <w:rPrChange w:id="63" w:author="Adarsh K. Ramasubramonian final" w:date="2014-07-09T09:48:00Z">
            <w:rPr>
              <w:highlight w:val="cyan"/>
              <w:lang w:val="en-CA"/>
            </w:rPr>
          </w:rPrChange>
        </w:rPr>
        <w:t>th</w:t>
      </w:r>
      <w:proofErr w:type="spellEnd"/>
      <w:r w:rsidRPr="00AA74E6">
        <w:rPr>
          <w:lang w:val="en-CA"/>
          <w:rPrChange w:id="64" w:author="Adarsh K. Ramasubramonian final" w:date="2014-07-09T09:48:00Z">
            <w:rPr>
              <w:highlight w:val="cyan"/>
              <w:lang w:val="en-CA"/>
            </w:rPr>
          </w:rPrChange>
        </w:rPr>
        <w:t xml:space="preserve"> </w:t>
      </w:r>
      <w:proofErr w:type="spellStart"/>
      <w:r w:rsidRPr="00AA74E6">
        <w:rPr>
          <w:lang w:val="en-CA"/>
          <w:rPrChange w:id="65" w:author="Adarsh K. Ramasubramonian final" w:date="2014-07-09T09:48:00Z">
            <w:rPr>
              <w:highlight w:val="cyan"/>
              <w:lang w:val="en-CA"/>
            </w:rPr>
          </w:rPrChange>
        </w:rPr>
        <w:t>video_signal_info</w:t>
      </w:r>
      <w:proofErr w:type="spellEnd"/>
      <w:r w:rsidRPr="00AA74E6">
        <w:rPr>
          <w:lang w:val="en-CA"/>
          <w:rPrChange w:id="66" w:author="Adarsh K. Ramasubramonian final" w:date="2014-07-09T09:48:00Z">
            <w:rPr>
              <w:highlight w:val="cyan"/>
              <w:lang w:val="en-CA"/>
            </w:rPr>
          </w:rPrChange>
        </w:rPr>
        <w:t xml:space="preserve">( ) syntax structure in </w:t>
      </w:r>
      <w:bookmarkStart w:id="67" w:name="_GoBack"/>
      <w:bookmarkEnd w:id="67"/>
      <w:r w:rsidRPr="00AA74E6">
        <w:rPr>
          <w:lang w:val="en-CA"/>
          <w:rPrChange w:id="68" w:author="Adarsh K. Ramasubramonian final" w:date="2014-07-09T09:48:00Z">
            <w:rPr>
              <w:highlight w:val="cyan"/>
              <w:lang w:val="en-CA"/>
            </w:rPr>
          </w:rPrChange>
        </w:rPr>
        <w:t xml:space="preserve">the active VPS where j is equal to </w:t>
      </w:r>
      <w:proofErr w:type="spellStart"/>
      <w:r w:rsidRPr="00AA74E6">
        <w:rPr>
          <w:lang w:val="en-CA"/>
          <w:rPrChange w:id="69" w:author="Adarsh K. Ramasubramonian final" w:date="2014-07-09T09:48:00Z">
            <w:rPr>
              <w:highlight w:val="cyan"/>
              <w:lang w:val="en-CA"/>
            </w:rPr>
          </w:rPrChange>
        </w:rPr>
        <w:t>LayerIdxInVps</w:t>
      </w:r>
      <w:proofErr w:type="spellEnd"/>
      <w:r w:rsidRPr="00AA74E6">
        <w:rPr>
          <w:lang w:val="en-CA"/>
          <w:rPrChange w:id="70" w:author="Adarsh K. Ramasubramonian final" w:date="2014-07-09T09:48:00Z">
            <w:rPr>
              <w:highlight w:val="cyan"/>
              <w:lang w:val="en-CA"/>
            </w:rPr>
          </w:rPrChange>
        </w:rPr>
        <w:t>[ </w:t>
      </w:r>
      <w:proofErr w:type="spellStart"/>
      <w:r w:rsidRPr="00AA74E6">
        <w:rPr>
          <w:lang w:val="en-CA"/>
          <w:rPrChange w:id="71" w:author="Adarsh K. Ramasubramonian final" w:date="2014-07-09T09:48:00Z">
            <w:rPr>
              <w:highlight w:val="cyan"/>
              <w:lang w:val="en-CA"/>
            </w:rPr>
          </w:rPrChange>
        </w:rPr>
        <w:t>layerIdCurr</w:t>
      </w:r>
      <w:proofErr w:type="spellEnd"/>
      <w:r w:rsidRPr="00AA74E6">
        <w:rPr>
          <w:lang w:val="en-CA"/>
          <w:rPrChange w:id="72" w:author="Adarsh K. Ramasubramonian final" w:date="2014-07-09T09:48:00Z">
            <w:rPr>
              <w:highlight w:val="cyan"/>
              <w:lang w:val="en-CA"/>
            </w:rPr>
          </w:rPrChange>
        </w:rPr>
        <w:t> ]</w:t>
      </w:r>
      <w:ins w:id="73" w:author="Adarsh K. Ramasubramonian" w:date="2014-07-06T19:26:00Z">
        <w:r w:rsidRPr="00AA74E6">
          <w:rPr>
            <w:lang w:val="en-CA"/>
            <w:rPrChange w:id="74" w:author="Adarsh K. Ramasubramonian final" w:date="2014-07-09T09:48:00Z">
              <w:rPr>
                <w:highlight w:val="cyan"/>
                <w:lang w:val="en-CA"/>
              </w:rPr>
            </w:rPrChange>
          </w:rPr>
          <w:t>.</w:t>
        </w:r>
      </w:ins>
    </w:p>
    <w:p w14:paraId="0CB1E1E0" w14:textId="04058B18" w:rsidR="00FA1B71" w:rsidRPr="00AA74E6" w:rsidRDefault="00AA74E6">
      <w:pPr>
        <w:tabs>
          <w:tab w:val="clear" w:pos="794"/>
          <w:tab w:val="left" w:pos="400"/>
        </w:tabs>
        <w:ind w:left="400" w:hanging="400"/>
        <w:rPr>
          <w:lang w:val="en-CA"/>
          <w:rPrChange w:id="75" w:author="Adarsh K. Ramasubramonian final" w:date="2014-07-09T09:48:00Z">
            <w:rPr>
              <w:highlight w:val="cyan"/>
              <w:lang w:val="en-CA"/>
            </w:rPr>
          </w:rPrChange>
        </w:rPr>
        <w:pPrChange w:id="76" w:author="Adarsh K. Ramasubramonian final" w:date="2014-07-09T09:49:00Z">
          <w:pPr>
            <w:pStyle w:val="3N"/>
          </w:pPr>
        </w:pPrChange>
      </w:pPr>
      <w:ins w:id="77" w:author="Adarsh K. Ramasubramonian final" w:date="2014-07-09T09:49:00Z">
        <w:r w:rsidRPr="00A3122B">
          <w:rPr>
            <w:lang w:val="en-CA"/>
          </w:rPr>
          <w:t>–</w:t>
        </w:r>
        <w:r w:rsidRPr="00A3122B">
          <w:rPr>
            <w:lang w:val="en-CA"/>
          </w:rPr>
          <w:tab/>
        </w:r>
      </w:ins>
      <w:ins w:id="78" w:author="Adarsh K. Ramasubramonian final" w:date="2014-07-09T09:52:00Z">
        <w:r>
          <w:rPr>
            <w:lang w:val="en-CA"/>
          </w:rPr>
          <w:t>T</w:t>
        </w:r>
      </w:ins>
      <w:del w:id="79" w:author="Adarsh K. Ramasubramonian final" w:date="2014-07-09T09:49:00Z">
        <w:r w:rsidR="00FA1B71" w:rsidRPr="00AA74E6" w:rsidDel="00AA74E6">
          <w:rPr>
            <w:lang w:val="en-CA"/>
            <w:rPrChange w:id="80" w:author="Adarsh K. Ramasubramonian final" w:date="2014-07-09T09:48:00Z">
              <w:rPr>
                <w:highlight w:val="cyan"/>
                <w:lang w:val="en-CA"/>
              </w:rPr>
            </w:rPrChange>
          </w:rPr>
          <w:delText xml:space="preserve"> </w:delText>
        </w:r>
      </w:del>
      <w:del w:id="81" w:author="Adarsh K. Ramasubramonian" w:date="2014-07-06T19:26:00Z">
        <w:r w:rsidR="00FA1B71" w:rsidRPr="00AA74E6" w:rsidDel="00527264">
          <w:rPr>
            <w:lang w:val="en-CA"/>
            <w:rPrChange w:id="82" w:author="Adarsh K. Ramasubramonian final" w:date="2014-07-09T09:48:00Z">
              <w:rPr>
                <w:highlight w:val="cyan"/>
                <w:lang w:val="en-CA"/>
              </w:rPr>
            </w:rPrChange>
          </w:rPr>
          <w:delText xml:space="preserve">and </w:delText>
        </w:r>
      </w:del>
      <w:del w:id="83" w:author="Adarsh K. Ramasubramonian final" w:date="2014-07-09T09:52:00Z">
        <w:r w:rsidR="00FA1B71" w:rsidRPr="00AA74E6" w:rsidDel="00AA74E6">
          <w:rPr>
            <w:lang w:val="en-CA"/>
            <w:rPrChange w:id="84" w:author="Adarsh K. Ramasubramonian final" w:date="2014-07-09T09:48:00Z">
              <w:rPr>
                <w:highlight w:val="cyan"/>
                <w:lang w:val="en-CA"/>
              </w:rPr>
            </w:rPrChange>
          </w:rPr>
          <w:delText>t</w:delText>
        </w:r>
      </w:del>
      <w:r w:rsidR="00FA1B71" w:rsidRPr="00AA74E6">
        <w:rPr>
          <w:lang w:val="en-CA"/>
          <w:rPrChange w:id="85" w:author="Adarsh K. Ramasubramonian final" w:date="2014-07-09T09:48:00Z">
            <w:rPr>
              <w:highlight w:val="cyan"/>
              <w:lang w:val="en-CA"/>
            </w:rPr>
          </w:rPrChange>
        </w:rPr>
        <w:t xml:space="preserve">he values of </w:t>
      </w:r>
      <w:proofErr w:type="spellStart"/>
      <w:r w:rsidR="00FA1B71" w:rsidRPr="00AA74E6">
        <w:rPr>
          <w:lang w:val="en-CA"/>
          <w:rPrChange w:id="86" w:author="Adarsh K. Ramasubramonian final" w:date="2014-07-09T09:48:00Z">
            <w:rPr>
              <w:highlight w:val="cyan"/>
              <w:lang w:val="en-CA"/>
            </w:rPr>
          </w:rPrChange>
        </w:rPr>
        <w:t>video_format</w:t>
      </w:r>
      <w:proofErr w:type="spellEnd"/>
      <w:r w:rsidR="00FA1B71" w:rsidRPr="00AA74E6">
        <w:rPr>
          <w:lang w:val="en-CA"/>
          <w:rPrChange w:id="87" w:author="Adarsh K. Ramasubramonian final" w:date="2014-07-09T09:48:00Z">
            <w:rPr>
              <w:highlight w:val="cyan"/>
              <w:lang w:val="en-CA"/>
            </w:rPr>
          </w:rPrChange>
        </w:rPr>
        <w:t xml:space="preserve">, </w:t>
      </w:r>
      <w:proofErr w:type="spellStart"/>
      <w:r w:rsidR="00FA1B71" w:rsidRPr="00AA74E6">
        <w:rPr>
          <w:lang w:val="en-CA"/>
          <w:rPrChange w:id="88" w:author="Adarsh K. Ramasubramonian final" w:date="2014-07-09T09:48:00Z">
            <w:rPr>
              <w:highlight w:val="cyan"/>
              <w:lang w:val="en-CA"/>
            </w:rPr>
          </w:rPrChange>
        </w:rPr>
        <w:t>video_full_range_flag</w:t>
      </w:r>
      <w:proofErr w:type="spellEnd"/>
      <w:r w:rsidR="00FA1B71" w:rsidRPr="00AA74E6">
        <w:rPr>
          <w:lang w:val="en-CA"/>
          <w:rPrChange w:id="89" w:author="Adarsh K. Ramasubramonian final" w:date="2014-07-09T09:48:00Z">
            <w:rPr>
              <w:highlight w:val="cyan"/>
              <w:lang w:val="en-CA"/>
            </w:rPr>
          </w:rPrChange>
        </w:rPr>
        <w:t xml:space="preserve">, </w:t>
      </w:r>
      <w:proofErr w:type="spellStart"/>
      <w:r w:rsidR="00FA1B71" w:rsidRPr="00AA74E6">
        <w:rPr>
          <w:lang w:val="en-CA"/>
          <w:rPrChange w:id="90" w:author="Adarsh K. Ramasubramonian final" w:date="2014-07-09T09:48:00Z">
            <w:rPr>
              <w:highlight w:val="cyan"/>
              <w:lang w:val="en-CA"/>
            </w:rPr>
          </w:rPrChange>
        </w:rPr>
        <w:t>colour_primaries</w:t>
      </w:r>
      <w:proofErr w:type="spellEnd"/>
      <w:r w:rsidR="00FA1B71" w:rsidRPr="00AA74E6">
        <w:rPr>
          <w:lang w:val="en-CA"/>
          <w:rPrChange w:id="91" w:author="Adarsh K. Ramasubramonian final" w:date="2014-07-09T09:48:00Z">
            <w:rPr>
              <w:highlight w:val="cyan"/>
              <w:lang w:val="en-CA"/>
            </w:rPr>
          </w:rPrChange>
        </w:rPr>
        <w:t xml:space="preserve">, </w:t>
      </w:r>
      <w:proofErr w:type="spellStart"/>
      <w:r w:rsidR="00FA1B71" w:rsidRPr="00AA74E6">
        <w:rPr>
          <w:lang w:val="en-CA"/>
          <w:rPrChange w:id="92" w:author="Adarsh K. Ramasubramonian final" w:date="2014-07-09T09:48:00Z">
            <w:rPr>
              <w:highlight w:val="cyan"/>
              <w:lang w:val="en-CA"/>
            </w:rPr>
          </w:rPrChange>
        </w:rPr>
        <w:t>transfer_characteristics</w:t>
      </w:r>
      <w:proofErr w:type="spellEnd"/>
      <w:r w:rsidR="00FA1B71" w:rsidRPr="00AA74E6">
        <w:rPr>
          <w:lang w:val="en-CA"/>
          <w:rPrChange w:id="93" w:author="Adarsh K. Ramasubramonian final" w:date="2014-07-09T09:48:00Z">
            <w:rPr>
              <w:highlight w:val="cyan"/>
              <w:lang w:val="en-CA"/>
            </w:rPr>
          </w:rPrChange>
        </w:rPr>
        <w:t xml:space="preserve">, and </w:t>
      </w:r>
      <w:proofErr w:type="spellStart"/>
      <w:r w:rsidR="00FA1B71" w:rsidRPr="00AA74E6">
        <w:rPr>
          <w:lang w:val="en-CA"/>
          <w:rPrChange w:id="94" w:author="Adarsh K. Ramasubramonian final" w:date="2014-07-09T09:48:00Z">
            <w:rPr>
              <w:highlight w:val="cyan"/>
              <w:lang w:val="en-CA"/>
            </w:rPr>
          </w:rPrChange>
        </w:rPr>
        <w:t>matrix_coeffs</w:t>
      </w:r>
      <w:proofErr w:type="spellEnd"/>
      <w:r w:rsidR="00FA1B71" w:rsidRPr="00AA74E6">
        <w:rPr>
          <w:lang w:val="en-CA"/>
          <w:rPrChange w:id="95" w:author="Adarsh K. Ramasubramonian final" w:date="2014-07-09T09:48:00Z">
            <w:rPr>
              <w:highlight w:val="cyan"/>
              <w:lang w:val="en-CA"/>
            </w:rPr>
          </w:rPrChange>
        </w:rPr>
        <w:t xml:space="preserve"> </w:t>
      </w:r>
      <w:ins w:id="96" w:author="Adarsh K. Ramasubramonian" w:date="2014-07-06T19:27:00Z">
        <w:r w:rsidR="00FA1B71" w:rsidRPr="00AA74E6">
          <w:rPr>
            <w:lang w:val="en-CA"/>
            <w:rPrChange w:id="97" w:author="Adarsh K. Ramasubramonian final" w:date="2014-07-09T09:48:00Z">
              <w:rPr>
                <w:highlight w:val="cyan"/>
                <w:lang w:val="en-CA"/>
              </w:rPr>
            </w:rPrChange>
          </w:rPr>
          <w:t>signalled in</w:t>
        </w:r>
      </w:ins>
      <w:del w:id="98" w:author="Adarsh K. Ramasubramonian" w:date="2014-07-06T19:27:00Z">
        <w:r w:rsidR="00FA1B71" w:rsidRPr="00AA74E6" w:rsidDel="00527264">
          <w:rPr>
            <w:lang w:val="en-CA"/>
            <w:rPrChange w:id="99" w:author="Adarsh K. Ramasubramonian final" w:date="2014-07-09T09:48:00Z">
              <w:rPr>
                <w:highlight w:val="cyan"/>
                <w:lang w:val="en-CA"/>
              </w:rPr>
            </w:rPrChange>
          </w:rPr>
          <w:delText>of</w:delText>
        </w:r>
      </w:del>
      <w:r w:rsidR="00FA1B71" w:rsidRPr="00AA74E6">
        <w:rPr>
          <w:lang w:val="en-CA"/>
          <w:rPrChange w:id="100" w:author="Adarsh K. Ramasubramonian final" w:date="2014-07-09T09:48:00Z">
            <w:rPr>
              <w:highlight w:val="cyan"/>
              <w:lang w:val="en-CA"/>
            </w:rPr>
          </w:rPrChange>
        </w:rPr>
        <w:t xml:space="preserve"> the active SPS for the layer with </w:t>
      </w:r>
      <w:proofErr w:type="spellStart"/>
      <w:r w:rsidR="00FA1B71" w:rsidRPr="00AA74E6">
        <w:rPr>
          <w:lang w:val="en-CA"/>
          <w:rPrChange w:id="101" w:author="Adarsh K. Ramasubramonian final" w:date="2014-07-09T09:48:00Z">
            <w:rPr>
              <w:highlight w:val="cyan"/>
              <w:lang w:val="en-CA"/>
            </w:rPr>
          </w:rPrChange>
        </w:rPr>
        <w:t>nuh_layer_id</w:t>
      </w:r>
      <w:proofErr w:type="spellEnd"/>
      <w:r w:rsidR="00FA1B71" w:rsidRPr="00AA74E6">
        <w:rPr>
          <w:lang w:val="en-CA"/>
          <w:rPrChange w:id="102" w:author="Adarsh K. Ramasubramonian final" w:date="2014-07-09T09:48:00Z">
            <w:rPr>
              <w:highlight w:val="cyan"/>
              <w:lang w:val="en-CA"/>
            </w:rPr>
          </w:rPrChange>
        </w:rPr>
        <w:t xml:space="preserve"> equal to </w:t>
      </w:r>
      <w:proofErr w:type="spellStart"/>
      <w:r w:rsidR="00FA1B71" w:rsidRPr="00AA74E6">
        <w:rPr>
          <w:lang w:val="en-CA"/>
          <w:rPrChange w:id="103" w:author="Adarsh K. Ramasubramonian final" w:date="2014-07-09T09:48:00Z">
            <w:rPr>
              <w:highlight w:val="cyan"/>
              <w:lang w:val="en-CA"/>
            </w:rPr>
          </w:rPrChange>
        </w:rPr>
        <w:t>layerIdCurr</w:t>
      </w:r>
      <w:proofErr w:type="spellEnd"/>
      <w:r w:rsidR="00FA1B71" w:rsidRPr="00AA74E6">
        <w:rPr>
          <w:lang w:val="en-CA"/>
          <w:rPrChange w:id="104" w:author="Adarsh K. Ramasubramonian final" w:date="2014-07-09T09:48:00Z">
            <w:rPr>
              <w:highlight w:val="cyan"/>
              <w:lang w:val="en-CA"/>
            </w:rPr>
          </w:rPrChange>
        </w:rPr>
        <w:t xml:space="preserve"> are ignored.</w:t>
      </w:r>
    </w:p>
    <w:p w14:paraId="1F33072C" w14:textId="77777777" w:rsidR="00FA1B71" w:rsidRPr="00A3122B" w:rsidRDefault="00FA1B71" w:rsidP="00FA1B71">
      <w:pPr>
        <w:pStyle w:val="Note1"/>
        <w:ind w:left="403"/>
        <w:rPr>
          <w:highlight w:val="cyan"/>
          <w:lang w:val="en-CA"/>
        </w:rPr>
      </w:pPr>
      <w:r w:rsidRPr="00A3122B">
        <w:rPr>
          <w:highlight w:val="cyan"/>
          <w:lang w:val="en-CA"/>
        </w:rPr>
        <w:t xml:space="preserve">NOTE – The values are inferred from the VPS when a non-base layer refers to an SPS that is also referred to by the base layer, in which case the SPS has </w:t>
      </w:r>
      <w:proofErr w:type="spellStart"/>
      <w:r w:rsidRPr="00A3122B">
        <w:rPr>
          <w:highlight w:val="cyan"/>
          <w:lang w:val="en-CA"/>
        </w:rPr>
        <w:t>nuh_layer_id</w:t>
      </w:r>
      <w:proofErr w:type="spellEnd"/>
      <w:r w:rsidRPr="00A3122B">
        <w:rPr>
          <w:highlight w:val="cyan"/>
          <w:lang w:val="en-CA"/>
        </w:rPr>
        <w:t xml:space="preserve"> equal to 0. For the base layer, the values of these parameters in the active SPS for the base layer apply.</w:t>
      </w:r>
    </w:p>
    <w:p w14:paraId="03A6F0B0" w14:textId="0419F7E5" w:rsidR="00FA1B71" w:rsidRPr="00A3122B" w:rsidDel="00AA74E6" w:rsidRDefault="00FA1B71" w:rsidP="00FA1B71">
      <w:pPr>
        <w:ind w:left="437" w:hanging="437"/>
        <w:rPr>
          <w:del w:id="105" w:author="Adarsh K. Ramasubramonian final" w:date="2014-07-09T09:45:00Z"/>
          <w:highlight w:val="cyan"/>
          <w:lang w:val="en-CA"/>
        </w:rPr>
      </w:pPr>
      <w:ins w:id="106" w:author="Adarsh K. Ramasubramonian" w:date="2014-07-06T19:30:00Z">
        <w:del w:id="107" w:author="Adarsh K. Ramasubramonian final" w:date="2014-07-09T09:45:00Z">
          <w:r w:rsidRPr="00A3122B" w:rsidDel="00AA74E6">
            <w:rPr>
              <w:bCs/>
              <w:highlight w:val="cyan"/>
              <w:lang w:val="en-CA"/>
            </w:rPr>
            <w:delText xml:space="preserve"> </w:delText>
          </w:r>
        </w:del>
      </w:ins>
      <w:del w:id="108" w:author="Adarsh K. Ramasubramonian final" w:date="2014-07-09T09:45:00Z">
        <w:r w:rsidRPr="00A3122B" w:rsidDel="00AA74E6">
          <w:rPr>
            <w:bCs/>
            <w:highlight w:val="cyan"/>
            <w:lang w:val="en-CA"/>
          </w:rPr>
          <w:delText>–</w:delText>
        </w:r>
        <w:r w:rsidRPr="00A3122B" w:rsidDel="00AA74E6">
          <w:rPr>
            <w:bCs/>
            <w:highlight w:val="cyan"/>
            <w:lang w:val="en-CA"/>
          </w:rPr>
          <w:tab/>
        </w:r>
        <w:r w:rsidRPr="00A3122B" w:rsidDel="00AA74E6">
          <w:rPr>
            <w:highlight w:val="cyan"/>
            <w:lang w:val="en-CA"/>
          </w:rPr>
          <w:delText>Otherwise (the nuh_layer_id of the active SPS for the layer with nuh_layer_id equal to layerIdCurr is greater than zero), values of video_format, video_full_range_flag, colour_primaries, transfer_characteristics, and matrix_coeffs are inferred to be equal to video_vps_format, video_full_range_vps_flag, colour_primaries_vps, transfer_characteristics_vps, and matrix_coeffs_vps, respectively, of the vps_video_signal_info_idx[ j ]-th video_signal_info( ) syntax structure in the active VPS, where j is equal to LayerIdxInVps[ layerIdCurr ].</w:delText>
        </w:r>
      </w:del>
    </w:p>
    <w:p w14:paraId="366C5147" w14:textId="4BEB4FF8" w:rsidR="00FA1B71" w:rsidRPr="00A3122B" w:rsidDel="00AA74E6" w:rsidRDefault="00FA1B71" w:rsidP="00FA1B71">
      <w:pPr>
        <w:pStyle w:val="3N"/>
        <w:rPr>
          <w:del w:id="109" w:author="Adarsh K. Ramasubramonian final" w:date="2014-07-09T09:45:00Z"/>
          <w:highlight w:val="yellow"/>
          <w:lang w:val="en-CA"/>
        </w:rPr>
      </w:pPr>
      <w:del w:id="110" w:author="Adarsh K. Ramasubramonian final" w:date="2014-07-09T09:45:00Z">
        <w:r w:rsidRPr="00A3122B" w:rsidDel="00AA74E6">
          <w:rPr>
            <w:highlight w:val="yellow"/>
            <w:lang w:val="en-CA"/>
          </w:rPr>
          <w:delText>[Ed. (GT) Consider shortening duplicated inference specification above. What should happen when VPS VUI is not present? ]</w:delText>
        </w:r>
      </w:del>
      <w:ins w:id="111" w:author="Adarsh K. Ramasubramonian" w:date="2014-07-08T14:50:00Z">
        <w:del w:id="112" w:author="Adarsh K. Ramasubramonian final" w:date="2014-07-09T09:45:00Z">
          <w:r w:rsidDel="00AA74E6">
            <w:rPr>
              <w:highlight w:val="yellow"/>
              <w:lang w:val="en-CA"/>
            </w:rPr>
            <w:delText xml:space="preserve">[Ed. (AR): When the VPS VUI is not present, it looks like there are inference values for </w:delText>
          </w:r>
        </w:del>
      </w:ins>
      <w:ins w:id="113" w:author="Adarsh K. Ramasubramonian" w:date="2014-07-08T14:58:00Z">
        <w:del w:id="114" w:author="Adarsh K. Ramasubramonian final" w:date="2014-07-09T09:45:00Z">
          <w:r w:rsidDel="00AA74E6">
            <w:rPr>
              <w:highlight w:val="yellow"/>
              <w:lang w:val="en-CA"/>
            </w:rPr>
            <w:delText>all the layers and so we may not need to do anything.</w:delText>
          </w:r>
        </w:del>
      </w:ins>
      <w:ins w:id="115" w:author="Adarsh K. Ramasubramonian" w:date="2014-07-08T15:28:00Z">
        <w:del w:id="116" w:author="Adarsh K. Ramasubramonian final" w:date="2014-07-09T09:45:00Z">
          <w:r w:rsidDel="00AA74E6">
            <w:rPr>
              <w:highlight w:val="yellow"/>
              <w:lang w:val="en-CA"/>
            </w:rPr>
            <w:delText xml:space="preserve"> However, for independent non-base layers referring to SPS, we should probably use the </w:delText>
          </w:r>
        </w:del>
      </w:ins>
      <w:ins w:id="117" w:author="Adarsh K. Ramasubramonian" w:date="2014-07-08T15:39:00Z">
        <w:del w:id="118" w:author="Adarsh K. Ramasubramonian final" w:date="2014-07-09T09:45:00Z">
          <w:r w:rsidR="00C159E9" w:rsidDel="00AA74E6">
            <w:rPr>
              <w:highlight w:val="yellow"/>
              <w:lang w:val="en-CA"/>
            </w:rPr>
            <w:delText>S</w:delText>
          </w:r>
        </w:del>
      </w:ins>
      <w:ins w:id="119" w:author="Adarsh K. Ramasubramonian" w:date="2014-07-08T15:28:00Z">
        <w:del w:id="120" w:author="Adarsh K. Ramasubramonian final" w:date="2014-07-09T09:45:00Z">
          <w:r w:rsidDel="00AA74E6">
            <w:rPr>
              <w:highlight w:val="yellow"/>
              <w:lang w:val="en-CA"/>
            </w:rPr>
            <w:delText xml:space="preserve">PS VUI parameters, when present, and not use </w:delText>
          </w:r>
        </w:del>
      </w:ins>
      <w:ins w:id="121" w:author="Adarsh K. Ramasubramonian" w:date="2014-07-08T15:29:00Z">
        <w:del w:id="122" w:author="Adarsh K. Ramasubramonian final" w:date="2014-07-09T09:45:00Z">
          <w:r w:rsidDel="00AA74E6">
            <w:rPr>
              <w:highlight w:val="yellow"/>
              <w:lang w:val="en-CA"/>
            </w:rPr>
            <w:delText>VPS VUI parameters even though the VPS VUI parameters may be signalled in the VPS VUI.</w:delText>
          </w:r>
        </w:del>
      </w:ins>
      <w:ins w:id="123" w:author="Adarsh K. Ramasubramonian" w:date="2014-07-08T14:58:00Z">
        <w:del w:id="124" w:author="Adarsh K. Ramasubramonian final" w:date="2014-07-09T09:45:00Z">
          <w:r w:rsidDel="00AA74E6">
            <w:rPr>
              <w:highlight w:val="yellow"/>
              <w:lang w:val="en-CA"/>
            </w:rPr>
            <w:delText>]</w:delText>
          </w:r>
        </w:del>
      </w:ins>
    </w:p>
    <w:p w14:paraId="7476D340" w14:textId="77777777" w:rsidR="00FA1B71" w:rsidRPr="00A3122B" w:rsidRDefault="00FA1B71" w:rsidP="00FA1B71">
      <w:pPr>
        <w:pStyle w:val="3H1"/>
        <w:numPr>
          <w:ilvl w:val="0"/>
          <w:numId w:val="0"/>
        </w:numPr>
        <w:rPr>
          <w:noProof w:val="0"/>
          <w:lang w:val="en-CA"/>
        </w:rPr>
      </w:pPr>
      <w:bookmarkStart w:id="125" w:name="_Toc389394474"/>
      <w:r w:rsidRPr="00A3122B">
        <w:rPr>
          <w:noProof w:val="0"/>
          <w:lang w:val="en-CA"/>
        </w:rPr>
        <w:t>E.3.2</w:t>
      </w:r>
      <w:r w:rsidRPr="00A3122B">
        <w:rPr>
          <w:noProof w:val="0"/>
          <w:lang w:val="en-CA"/>
        </w:rPr>
        <w:tab/>
        <w:t>HRD parameters semantics</w:t>
      </w:r>
      <w:bookmarkEnd w:id="125"/>
    </w:p>
    <w:p w14:paraId="0D9342E0" w14:textId="77777777" w:rsidR="00FA1B71" w:rsidRPr="00A3122B" w:rsidRDefault="00FA1B71" w:rsidP="00FA1B71">
      <w:pPr>
        <w:pStyle w:val="3N"/>
        <w:rPr>
          <w:lang w:val="en-CA"/>
        </w:rPr>
      </w:pPr>
      <w:r w:rsidRPr="00A3122B">
        <w:rPr>
          <w:lang w:val="en-CA"/>
        </w:rPr>
        <w:t>The specifications in clause E.3.2 apply with the following modifications and additions.</w:t>
      </w:r>
    </w:p>
    <w:p w14:paraId="65795255" w14:textId="77777777" w:rsidR="00FA1B71" w:rsidRPr="00A3122B" w:rsidRDefault="00FA1B71" w:rsidP="00FA1B71">
      <w:pPr>
        <w:rPr>
          <w:highlight w:val="yellow"/>
          <w:lang w:val="en-CA"/>
        </w:rPr>
      </w:pPr>
      <w:r w:rsidRPr="00A3122B">
        <w:rPr>
          <w:b/>
          <w:lang w:val="en-CA"/>
        </w:rPr>
        <w:t>initial_cpb_removal_delay_length_minus1</w:t>
      </w:r>
      <w:r w:rsidRPr="00A3122B">
        <w:rPr>
          <w:lang w:val="en-CA"/>
        </w:rPr>
        <w:t xml:space="preserve"> plus 1 specifies the length, in bits, of the </w:t>
      </w:r>
      <w:proofErr w:type="spellStart"/>
      <w:r w:rsidRPr="00A3122B">
        <w:rPr>
          <w:lang w:val="en-CA"/>
        </w:rPr>
        <w:t>nal_initial_cpb_removal_delay</w:t>
      </w:r>
      <w:proofErr w:type="spellEnd"/>
      <w:r w:rsidRPr="00A3122B">
        <w:rPr>
          <w:lang w:val="en-CA"/>
        </w:rPr>
        <w:t>[ </w:t>
      </w:r>
      <w:proofErr w:type="spellStart"/>
      <w:r w:rsidRPr="00A3122B">
        <w:rPr>
          <w:lang w:val="en-CA"/>
        </w:rPr>
        <w:t>i</w:t>
      </w:r>
      <w:proofErr w:type="spellEnd"/>
      <w:r w:rsidRPr="00A3122B">
        <w:rPr>
          <w:lang w:val="en-CA"/>
        </w:rPr>
        <w:t xml:space="preserve"> ], </w:t>
      </w:r>
      <w:proofErr w:type="spellStart"/>
      <w:r w:rsidRPr="00A3122B">
        <w:rPr>
          <w:lang w:val="en-CA"/>
        </w:rPr>
        <w:t>nal_initial_cpb_removal_offset</w:t>
      </w:r>
      <w:proofErr w:type="spellEnd"/>
      <w:r w:rsidRPr="00A3122B">
        <w:rPr>
          <w:lang w:val="en-CA"/>
        </w:rPr>
        <w:t>[ </w:t>
      </w:r>
      <w:proofErr w:type="spellStart"/>
      <w:r w:rsidRPr="00A3122B">
        <w:rPr>
          <w:lang w:val="en-CA"/>
        </w:rPr>
        <w:t>i</w:t>
      </w:r>
      <w:proofErr w:type="spellEnd"/>
      <w:r w:rsidRPr="00A3122B">
        <w:rPr>
          <w:lang w:val="en-CA"/>
        </w:rPr>
        <w:t xml:space="preserve"> ], </w:t>
      </w:r>
      <w:proofErr w:type="spellStart"/>
      <w:r w:rsidRPr="00A3122B">
        <w:rPr>
          <w:lang w:val="en-CA"/>
        </w:rPr>
        <w:t>vcl_initial_cpb_removal_delay</w:t>
      </w:r>
      <w:proofErr w:type="spellEnd"/>
      <w:r w:rsidRPr="00A3122B">
        <w:rPr>
          <w:lang w:val="en-CA"/>
        </w:rPr>
        <w:t>[ </w:t>
      </w:r>
      <w:proofErr w:type="spellStart"/>
      <w:r w:rsidRPr="00A3122B">
        <w:rPr>
          <w:lang w:val="en-CA"/>
        </w:rPr>
        <w:t>i</w:t>
      </w:r>
      <w:proofErr w:type="spellEnd"/>
      <w:r w:rsidRPr="00A3122B">
        <w:rPr>
          <w:lang w:val="en-CA"/>
        </w:rPr>
        <w:t xml:space="preserve"> ], and </w:t>
      </w:r>
      <w:proofErr w:type="spellStart"/>
      <w:r w:rsidRPr="00A3122B">
        <w:rPr>
          <w:lang w:val="en-CA"/>
        </w:rPr>
        <w:t>vcl_initial_cpb_removal_offset</w:t>
      </w:r>
      <w:proofErr w:type="spellEnd"/>
      <w:r w:rsidRPr="00A3122B">
        <w:rPr>
          <w:lang w:val="en-CA"/>
        </w:rPr>
        <w:t>[ </w:t>
      </w:r>
      <w:proofErr w:type="spellStart"/>
      <w:r w:rsidRPr="00A3122B">
        <w:rPr>
          <w:lang w:val="en-CA"/>
        </w:rPr>
        <w:t>i</w:t>
      </w:r>
      <w:proofErr w:type="spellEnd"/>
      <w:r w:rsidRPr="00A3122B">
        <w:rPr>
          <w:lang w:val="en-CA"/>
        </w:rPr>
        <w:t> ] syntax elements of the buffering period SEI message. Additionally, initial_cpb_removal_delay_length_minus1 plus 1 within the j-</w:t>
      </w:r>
      <w:proofErr w:type="spellStart"/>
      <w:r w:rsidRPr="00A3122B">
        <w:rPr>
          <w:lang w:val="en-CA"/>
        </w:rPr>
        <w:t>th</w:t>
      </w:r>
      <w:proofErr w:type="spellEnd"/>
      <w:r w:rsidRPr="00A3122B">
        <w:rPr>
          <w:lang w:val="en-CA"/>
        </w:rPr>
        <w:t xml:space="preserve"> </w:t>
      </w:r>
      <w:proofErr w:type="spellStart"/>
      <w:r w:rsidRPr="00A3122B">
        <w:rPr>
          <w:lang w:val="en-CA"/>
        </w:rPr>
        <w:t>hrd_parameters</w:t>
      </w:r>
      <w:proofErr w:type="spellEnd"/>
      <w:r w:rsidRPr="00A3122B">
        <w:rPr>
          <w:lang w:val="en-CA"/>
        </w:rPr>
        <w:t xml:space="preserve">( ) syntax structure in the VPS specifies the length, in bits, of the </w:t>
      </w:r>
      <w:proofErr w:type="spellStart"/>
      <w:r w:rsidRPr="00A3122B">
        <w:rPr>
          <w:lang w:val="en-CA"/>
        </w:rPr>
        <w:t>nal_initial_arrival_delay</w:t>
      </w:r>
      <w:proofErr w:type="spellEnd"/>
      <w:r w:rsidRPr="00A3122B">
        <w:rPr>
          <w:lang w:val="en-CA"/>
        </w:rPr>
        <w:t>[ </w:t>
      </w:r>
      <w:proofErr w:type="spellStart"/>
      <w:r w:rsidRPr="00A3122B">
        <w:rPr>
          <w:lang w:val="en-CA"/>
        </w:rPr>
        <w:t>i</w:t>
      </w:r>
      <w:proofErr w:type="spellEnd"/>
      <w:r w:rsidRPr="00A3122B">
        <w:rPr>
          <w:lang w:val="en-CA"/>
        </w:rPr>
        <w:t xml:space="preserve"> ] and </w:t>
      </w:r>
      <w:proofErr w:type="spellStart"/>
      <w:r w:rsidRPr="00A3122B">
        <w:rPr>
          <w:lang w:val="en-CA"/>
        </w:rPr>
        <w:t>vcl_initial_arrival_delay</w:t>
      </w:r>
      <w:proofErr w:type="spellEnd"/>
      <w:r w:rsidRPr="00A3122B">
        <w:rPr>
          <w:lang w:val="en-CA"/>
        </w:rPr>
        <w:t>[ </w:t>
      </w:r>
      <w:proofErr w:type="spellStart"/>
      <w:r w:rsidRPr="00A3122B">
        <w:rPr>
          <w:lang w:val="en-CA"/>
        </w:rPr>
        <w:t>i</w:t>
      </w:r>
      <w:proofErr w:type="spellEnd"/>
      <w:r w:rsidRPr="00A3122B">
        <w:rPr>
          <w:lang w:val="en-CA"/>
        </w:rPr>
        <w:t xml:space="preserve"> ] syntax elements of the bitstream partition initial arrival time SEI message that is contained in a bitstream partition nesting SEI message within a scalable nesting SEI message with </w:t>
      </w:r>
      <w:proofErr w:type="spellStart"/>
      <w:r w:rsidRPr="00A3122B">
        <w:rPr>
          <w:lang w:val="en-CA"/>
        </w:rPr>
        <w:t>nesting_op_idx</w:t>
      </w:r>
      <w:proofErr w:type="spellEnd"/>
      <w:r w:rsidRPr="00A3122B">
        <w:rPr>
          <w:lang w:val="en-CA"/>
        </w:rPr>
        <w:t xml:space="preserve">[ 0 ] equal to </w:t>
      </w:r>
      <w:proofErr w:type="spellStart"/>
      <w:r w:rsidRPr="00A3122B">
        <w:rPr>
          <w:lang w:val="en-CA"/>
        </w:rPr>
        <w:t>hrd_layer_set_idx</w:t>
      </w:r>
      <w:proofErr w:type="spellEnd"/>
      <w:r w:rsidRPr="00A3122B">
        <w:rPr>
          <w:lang w:val="en-CA"/>
        </w:rPr>
        <w:t>[ j ]. When the initial_cpb_removal_delay_length_minus1 syntax element is not present, it is inferred to be equal to 23.</w:t>
      </w:r>
    </w:p>
    <w:p w14:paraId="7A58613D" w14:textId="77777777" w:rsidR="009D1D6C" w:rsidRPr="00FA1B71" w:rsidRDefault="009D1D6C" w:rsidP="00FA1B71"/>
    <w:sectPr w:rsidR="009D1D6C" w:rsidRPr="00FA1B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C1C3B"/>
    <w:multiLevelType w:val="multilevel"/>
    <w:tmpl w:val="F4DAFA2C"/>
    <w:lvl w:ilvl="0">
      <w:start w:val="3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cs="Times New Roman" w:hint="default"/>
        <w:vanish/>
        <w:color w:val="A6A6A6"/>
        <w:sz w:val="24"/>
        <w:szCs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pStyle w:val="3H1"/>
      <w:lvlText w:val="%1.%2.%3"/>
      <w:lvlJc w:val="left"/>
      <w:pPr>
        <w:tabs>
          <w:tab w:val="num" w:pos="1702"/>
        </w:tabs>
        <w:ind w:left="1702" w:hanging="113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en-US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 Bold" w:hAnsi="Times New Roman Bold" w:cs="Times New Roman" w:hint="default"/>
        <w:b/>
        <w:i w:val="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1134"/>
        </w:tabs>
        <w:ind w:left="1134" w:hanging="1134"/>
      </w:pPr>
      <w:rPr>
        <w:rFonts w:ascii="Times New Roman Bold" w:hAnsi="Times New Roman Bold" w:cs="Times New Roman" w:hint="default"/>
        <w:b/>
        <w:i w:val="0"/>
        <w:sz w:val="2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1134"/>
        </w:tabs>
        <w:ind w:left="1134" w:hanging="1134"/>
      </w:pPr>
      <w:rPr>
        <w:rFonts w:ascii="Times New Roman Bold" w:hAnsi="Times New Roman Bold" w:cs="Times New Roman" w:hint="default"/>
        <w:b/>
        <w:i w:val="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1134"/>
        </w:tabs>
        <w:ind w:left="1134" w:hanging="1134"/>
      </w:pPr>
      <w:rPr>
        <w:rFonts w:ascii="Times New Roman Bold" w:hAnsi="Times New Roman Bold" w:cs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1134"/>
        </w:tabs>
        <w:ind w:left="1134" w:hanging="1134"/>
      </w:pPr>
      <w:rPr>
        <w:rFonts w:ascii="Times New Roman Bold" w:hAnsi="Times New Roman Bold" w:cs="Times New Roman" w:hint="default"/>
        <w:b/>
        <w:i w:val="0"/>
      </w:rPr>
    </w:lvl>
  </w:abstractNum>
  <w:num w:numId="1">
    <w:abstractNumId w:val="0"/>
  </w:num>
  <w:num w:numId="2">
    <w:abstractNumId w:val="0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69D"/>
    <w:rsid w:val="00004F68"/>
    <w:rsid w:val="00027BE0"/>
    <w:rsid w:val="00057EC3"/>
    <w:rsid w:val="000924BC"/>
    <w:rsid w:val="000F21BE"/>
    <w:rsid w:val="00112BD5"/>
    <w:rsid w:val="00215624"/>
    <w:rsid w:val="00290039"/>
    <w:rsid w:val="00511804"/>
    <w:rsid w:val="005B30D3"/>
    <w:rsid w:val="0060569D"/>
    <w:rsid w:val="00702F11"/>
    <w:rsid w:val="007537D9"/>
    <w:rsid w:val="009D1D6C"/>
    <w:rsid w:val="00AA74E6"/>
    <w:rsid w:val="00AC5533"/>
    <w:rsid w:val="00AE7192"/>
    <w:rsid w:val="00BA672C"/>
    <w:rsid w:val="00BD1E7F"/>
    <w:rsid w:val="00C159E9"/>
    <w:rsid w:val="00C7602E"/>
    <w:rsid w:val="00D64242"/>
    <w:rsid w:val="00D92E06"/>
    <w:rsid w:val="00EE118C"/>
    <w:rsid w:val="00FA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D53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A1B7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H5">
    <w:name w:val="3H5"/>
    <w:basedOn w:val="Normal"/>
    <w:qFormat/>
    <w:rsid w:val="0060569D"/>
    <w:pPr>
      <w:numPr>
        <w:ilvl w:val="6"/>
        <w:numId w:val="1"/>
      </w:numPr>
    </w:pPr>
  </w:style>
  <w:style w:type="paragraph" w:customStyle="1" w:styleId="3HAnnex">
    <w:name w:val="3HAnnex"/>
    <w:basedOn w:val="Normal"/>
    <w:qFormat/>
    <w:rsid w:val="0060569D"/>
    <w:pPr>
      <w:keepNext/>
      <w:keepLines/>
      <w:numPr>
        <w:numId w:val="1"/>
      </w:numPr>
      <w:spacing w:before="480"/>
      <w:jc w:val="center"/>
      <w:outlineLvl w:val="0"/>
    </w:pPr>
    <w:rPr>
      <w:b/>
      <w:noProof/>
      <w:sz w:val="24"/>
      <w:szCs w:val="24"/>
    </w:rPr>
  </w:style>
  <w:style w:type="paragraph" w:customStyle="1" w:styleId="3H6">
    <w:name w:val="3H6"/>
    <w:basedOn w:val="Normal"/>
    <w:rsid w:val="0060569D"/>
    <w:pPr>
      <w:numPr>
        <w:ilvl w:val="7"/>
        <w:numId w:val="1"/>
      </w:numPr>
    </w:pPr>
  </w:style>
  <w:style w:type="paragraph" w:customStyle="1" w:styleId="3H7">
    <w:name w:val="3H7"/>
    <w:basedOn w:val="Normal"/>
    <w:rsid w:val="0060569D"/>
    <w:pPr>
      <w:numPr>
        <w:ilvl w:val="8"/>
        <w:numId w:val="1"/>
      </w:numPr>
    </w:pPr>
  </w:style>
  <w:style w:type="paragraph" w:customStyle="1" w:styleId="3H0">
    <w:name w:val="3H0"/>
    <w:basedOn w:val="Normal"/>
    <w:next w:val="Normal"/>
    <w:link w:val="3H0Char"/>
    <w:qFormat/>
    <w:rsid w:val="0060569D"/>
    <w:pPr>
      <w:keepNext/>
      <w:keepLines/>
      <w:numPr>
        <w:ilvl w:val="1"/>
        <w:numId w:val="1"/>
      </w:numPr>
      <w:spacing w:before="313"/>
      <w:outlineLvl w:val="1"/>
    </w:pPr>
    <w:rPr>
      <w:b/>
      <w:bCs/>
      <w:noProof/>
    </w:rPr>
  </w:style>
  <w:style w:type="paragraph" w:customStyle="1" w:styleId="3H1">
    <w:name w:val="3H1"/>
    <w:basedOn w:val="3H0"/>
    <w:next w:val="Normal"/>
    <w:link w:val="3H1Char"/>
    <w:autoRedefine/>
    <w:qFormat/>
    <w:rsid w:val="0060569D"/>
    <w:pPr>
      <w:numPr>
        <w:ilvl w:val="2"/>
      </w:numPr>
      <w:tabs>
        <w:tab w:val="clear" w:pos="1702"/>
        <w:tab w:val="num" w:pos="1134"/>
      </w:tabs>
      <w:spacing w:before="181"/>
      <w:ind w:left="1134"/>
      <w:outlineLvl w:val="2"/>
    </w:pPr>
    <w:rPr>
      <w:rFonts w:ascii="Times New Roman Bold" w:hAnsi="Times New Roman Bold"/>
      <w:bCs w:val="0"/>
    </w:rPr>
  </w:style>
  <w:style w:type="paragraph" w:customStyle="1" w:styleId="3H2">
    <w:name w:val="3H2"/>
    <w:basedOn w:val="Normal"/>
    <w:next w:val="Normal"/>
    <w:qFormat/>
    <w:rsid w:val="0060569D"/>
    <w:pPr>
      <w:keepNext/>
      <w:numPr>
        <w:ilvl w:val="3"/>
        <w:numId w:val="1"/>
      </w:numPr>
      <w:spacing w:before="181"/>
      <w:outlineLvl w:val="3"/>
    </w:pPr>
    <w:rPr>
      <w:b/>
      <w:bCs/>
      <w:lang w:val="en-CA"/>
    </w:rPr>
  </w:style>
  <w:style w:type="paragraph" w:customStyle="1" w:styleId="3H3">
    <w:name w:val="3H3"/>
    <w:basedOn w:val="Normal"/>
    <w:next w:val="Normal"/>
    <w:qFormat/>
    <w:rsid w:val="0060569D"/>
    <w:pPr>
      <w:keepNext/>
      <w:numPr>
        <w:ilvl w:val="4"/>
        <w:numId w:val="1"/>
      </w:numPr>
      <w:spacing w:before="181"/>
      <w:outlineLvl w:val="4"/>
    </w:pPr>
    <w:rPr>
      <w:b/>
      <w:bCs/>
      <w:lang w:val="en-CA"/>
    </w:rPr>
  </w:style>
  <w:style w:type="paragraph" w:customStyle="1" w:styleId="3H4">
    <w:name w:val="3H4"/>
    <w:basedOn w:val="Normal"/>
    <w:next w:val="Normal"/>
    <w:qFormat/>
    <w:rsid w:val="0060569D"/>
    <w:pPr>
      <w:keepNext/>
      <w:numPr>
        <w:ilvl w:val="5"/>
        <w:numId w:val="1"/>
      </w:numPr>
      <w:spacing w:before="181"/>
      <w:outlineLvl w:val="5"/>
    </w:pPr>
    <w:rPr>
      <w:b/>
      <w:bCs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6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69D"/>
    <w:rPr>
      <w:rFonts w:ascii="Tahoma" w:hAnsi="Tahoma" w:cs="Tahoma"/>
      <w:sz w:val="16"/>
      <w:szCs w:val="16"/>
    </w:rPr>
  </w:style>
  <w:style w:type="paragraph" w:customStyle="1" w:styleId="AnnexRef">
    <w:name w:val="Annex_Ref"/>
    <w:basedOn w:val="Normal"/>
    <w:next w:val="Normal"/>
    <w:uiPriority w:val="99"/>
    <w:rsid w:val="00FA1B71"/>
    <w:pPr>
      <w:spacing w:before="0"/>
      <w:jc w:val="center"/>
    </w:pPr>
  </w:style>
  <w:style w:type="paragraph" w:customStyle="1" w:styleId="Note1">
    <w:name w:val="Note 1"/>
    <w:basedOn w:val="Normal"/>
    <w:qFormat/>
    <w:rsid w:val="00FA1B71"/>
    <w:pPr>
      <w:tabs>
        <w:tab w:val="clear" w:pos="794"/>
        <w:tab w:val="clear" w:pos="1191"/>
        <w:tab w:val="clear" w:pos="1588"/>
        <w:tab w:val="clear" w:pos="1985"/>
      </w:tabs>
      <w:spacing w:before="60"/>
      <w:ind w:left="288"/>
    </w:pPr>
    <w:rPr>
      <w:sz w:val="18"/>
      <w:szCs w:val="18"/>
    </w:rPr>
  </w:style>
  <w:style w:type="paragraph" w:customStyle="1" w:styleId="3N">
    <w:name w:val="3N"/>
    <w:basedOn w:val="Normal"/>
    <w:link w:val="3NChar"/>
    <w:qFormat/>
    <w:rsid w:val="00FA1B71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NChar">
    <w:name w:val="3N Char"/>
    <w:link w:val="3N"/>
    <w:rsid w:val="00FA1B71"/>
    <w:rPr>
      <w:rFonts w:ascii="Times New Roman" w:eastAsia="Malgun Gothic" w:hAnsi="Times New Roman" w:cs="Times New Roman"/>
      <w:sz w:val="20"/>
      <w:szCs w:val="20"/>
      <w:lang w:val="en-GB"/>
    </w:rPr>
  </w:style>
  <w:style w:type="character" w:customStyle="1" w:styleId="3H1Char">
    <w:name w:val="3H1 Char"/>
    <w:link w:val="3H1"/>
    <w:rsid w:val="00FA1B71"/>
    <w:rPr>
      <w:rFonts w:ascii="Times New Roman Bold" w:eastAsia="Malgun Gothic" w:hAnsi="Times New Roman Bold" w:cs="Times New Roman"/>
      <w:b/>
      <w:noProof/>
      <w:lang w:val="en-GB"/>
    </w:rPr>
  </w:style>
  <w:style w:type="character" w:customStyle="1" w:styleId="3H0Char">
    <w:name w:val="3H0 Char"/>
    <w:link w:val="3H0"/>
    <w:rsid w:val="00FA1B71"/>
    <w:rPr>
      <w:rFonts w:ascii="Times New Roman" w:eastAsia="Malgun Gothic" w:hAnsi="Times New Roman" w:cs="Times New Roman"/>
      <w:b/>
      <w:bCs/>
      <w:noProof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F21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21B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1BE"/>
    <w:rPr>
      <w:rFonts w:ascii="Times New Roman" w:eastAsia="Malgun Gothic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21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21BE"/>
    <w:rPr>
      <w:rFonts w:ascii="Times New Roman" w:eastAsia="Malgun Gothic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A1B7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H5">
    <w:name w:val="3H5"/>
    <w:basedOn w:val="Normal"/>
    <w:qFormat/>
    <w:rsid w:val="0060569D"/>
    <w:pPr>
      <w:numPr>
        <w:ilvl w:val="6"/>
        <w:numId w:val="1"/>
      </w:numPr>
    </w:pPr>
  </w:style>
  <w:style w:type="paragraph" w:customStyle="1" w:styleId="3HAnnex">
    <w:name w:val="3HAnnex"/>
    <w:basedOn w:val="Normal"/>
    <w:qFormat/>
    <w:rsid w:val="0060569D"/>
    <w:pPr>
      <w:keepNext/>
      <w:keepLines/>
      <w:numPr>
        <w:numId w:val="1"/>
      </w:numPr>
      <w:spacing w:before="480"/>
      <w:jc w:val="center"/>
      <w:outlineLvl w:val="0"/>
    </w:pPr>
    <w:rPr>
      <w:b/>
      <w:noProof/>
      <w:sz w:val="24"/>
      <w:szCs w:val="24"/>
    </w:rPr>
  </w:style>
  <w:style w:type="paragraph" w:customStyle="1" w:styleId="3H6">
    <w:name w:val="3H6"/>
    <w:basedOn w:val="Normal"/>
    <w:rsid w:val="0060569D"/>
    <w:pPr>
      <w:numPr>
        <w:ilvl w:val="7"/>
        <w:numId w:val="1"/>
      </w:numPr>
    </w:pPr>
  </w:style>
  <w:style w:type="paragraph" w:customStyle="1" w:styleId="3H7">
    <w:name w:val="3H7"/>
    <w:basedOn w:val="Normal"/>
    <w:rsid w:val="0060569D"/>
    <w:pPr>
      <w:numPr>
        <w:ilvl w:val="8"/>
        <w:numId w:val="1"/>
      </w:numPr>
    </w:pPr>
  </w:style>
  <w:style w:type="paragraph" w:customStyle="1" w:styleId="3H0">
    <w:name w:val="3H0"/>
    <w:basedOn w:val="Normal"/>
    <w:next w:val="Normal"/>
    <w:link w:val="3H0Char"/>
    <w:qFormat/>
    <w:rsid w:val="0060569D"/>
    <w:pPr>
      <w:keepNext/>
      <w:keepLines/>
      <w:numPr>
        <w:ilvl w:val="1"/>
        <w:numId w:val="1"/>
      </w:numPr>
      <w:spacing w:before="313"/>
      <w:outlineLvl w:val="1"/>
    </w:pPr>
    <w:rPr>
      <w:b/>
      <w:bCs/>
      <w:noProof/>
    </w:rPr>
  </w:style>
  <w:style w:type="paragraph" w:customStyle="1" w:styleId="3H1">
    <w:name w:val="3H1"/>
    <w:basedOn w:val="3H0"/>
    <w:next w:val="Normal"/>
    <w:link w:val="3H1Char"/>
    <w:autoRedefine/>
    <w:qFormat/>
    <w:rsid w:val="0060569D"/>
    <w:pPr>
      <w:numPr>
        <w:ilvl w:val="2"/>
      </w:numPr>
      <w:tabs>
        <w:tab w:val="clear" w:pos="1702"/>
        <w:tab w:val="num" w:pos="1134"/>
      </w:tabs>
      <w:spacing w:before="181"/>
      <w:ind w:left="1134"/>
      <w:outlineLvl w:val="2"/>
    </w:pPr>
    <w:rPr>
      <w:rFonts w:ascii="Times New Roman Bold" w:hAnsi="Times New Roman Bold"/>
      <w:bCs w:val="0"/>
    </w:rPr>
  </w:style>
  <w:style w:type="paragraph" w:customStyle="1" w:styleId="3H2">
    <w:name w:val="3H2"/>
    <w:basedOn w:val="Normal"/>
    <w:next w:val="Normal"/>
    <w:qFormat/>
    <w:rsid w:val="0060569D"/>
    <w:pPr>
      <w:keepNext/>
      <w:numPr>
        <w:ilvl w:val="3"/>
        <w:numId w:val="1"/>
      </w:numPr>
      <w:spacing w:before="181"/>
      <w:outlineLvl w:val="3"/>
    </w:pPr>
    <w:rPr>
      <w:b/>
      <w:bCs/>
      <w:lang w:val="en-CA"/>
    </w:rPr>
  </w:style>
  <w:style w:type="paragraph" w:customStyle="1" w:styleId="3H3">
    <w:name w:val="3H3"/>
    <w:basedOn w:val="Normal"/>
    <w:next w:val="Normal"/>
    <w:qFormat/>
    <w:rsid w:val="0060569D"/>
    <w:pPr>
      <w:keepNext/>
      <w:numPr>
        <w:ilvl w:val="4"/>
        <w:numId w:val="1"/>
      </w:numPr>
      <w:spacing w:before="181"/>
      <w:outlineLvl w:val="4"/>
    </w:pPr>
    <w:rPr>
      <w:b/>
      <w:bCs/>
      <w:lang w:val="en-CA"/>
    </w:rPr>
  </w:style>
  <w:style w:type="paragraph" w:customStyle="1" w:styleId="3H4">
    <w:name w:val="3H4"/>
    <w:basedOn w:val="Normal"/>
    <w:next w:val="Normal"/>
    <w:qFormat/>
    <w:rsid w:val="0060569D"/>
    <w:pPr>
      <w:keepNext/>
      <w:numPr>
        <w:ilvl w:val="5"/>
        <w:numId w:val="1"/>
      </w:numPr>
      <w:spacing w:before="181"/>
      <w:outlineLvl w:val="5"/>
    </w:pPr>
    <w:rPr>
      <w:b/>
      <w:bCs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6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69D"/>
    <w:rPr>
      <w:rFonts w:ascii="Tahoma" w:hAnsi="Tahoma" w:cs="Tahoma"/>
      <w:sz w:val="16"/>
      <w:szCs w:val="16"/>
    </w:rPr>
  </w:style>
  <w:style w:type="paragraph" w:customStyle="1" w:styleId="AnnexRef">
    <w:name w:val="Annex_Ref"/>
    <w:basedOn w:val="Normal"/>
    <w:next w:val="Normal"/>
    <w:uiPriority w:val="99"/>
    <w:rsid w:val="00FA1B71"/>
    <w:pPr>
      <w:spacing w:before="0"/>
      <w:jc w:val="center"/>
    </w:pPr>
  </w:style>
  <w:style w:type="paragraph" w:customStyle="1" w:styleId="Note1">
    <w:name w:val="Note 1"/>
    <w:basedOn w:val="Normal"/>
    <w:qFormat/>
    <w:rsid w:val="00FA1B71"/>
    <w:pPr>
      <w:tabs>
        <w:tab w:val="clear" w:pos="794"/>
        <w:tab w:val="clear" w:pos="1191"/>
        <w:tab w:val="clear" w:pos="1588"/>
        <w:tab w:val="clear" w:pos="1985"/>
      </w:tabs>
      <w:spacing w:before="60"/>
      <w:ind w:left="288"/>
    </w:pPr>
    <w:rPr>
      <w:sz w:val="18"/>
      <w:szCs w:val="18"/>
    </w:rPr>
  </w:style>
  <w:style w:type="paragraph" w:customStyle="1" w:styleId="3N">
    <w:name w:val="3N"/>
    <w:basedOn w:val="Normal"/>
    <w:link w:val="3NChar"/>
    <w:qFormat/>
    <w:rsid w:val="00FA1B71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NChar">
    <w:name w:val="3N Char"/>
    <w:link w:val="3N"/>
    <w:rsid w:val="00FA1B71"/>
    <w:rPr>
      <w:rFonts w:ascii="Times New Roman" w:eastAsia="Malgun Gothic" w:hAnsi="Times New Roman" w:cs="Times New Roman"/>
      <w:sz w:val="20"/>
      <w:szCs w:val="20"/>
      <w:lang w:val="en-GB"/>
    </w:rPr>
  </w:style>
  <w:style w:type="character" w:customStyle="1" w:styleId="3H1Char">
    <w:name w:val="3H1 Char"/>
    <w:link w:val="3H1"/>
    <w:rsid w:val="00FA1B71"/>
    <w:rPr>
      <w:rFonts w:ascii="Times New Roman Bold" w:eastAsia="Malgun Gothic" w:hAnsi="Times New Roman Bold" w:cs="Times New Roman"/>
      <w:b/>
      <w:noProof/>
      <w:lang w:val="en-GB"/>
    </w:rPr>
  </w:style>
  <w:style w:type="character" w:customStyle="1" w:styleId="3H0Char">
    <w:name w:val="3H0 Char"/>
    <w:link w:val="3H0"/>
    <w:rsid w:val="00FA1B71"/>
    <w:rPr>
      <w:rFonts w:ascii="Times New Roman" w:eastAsia="Malgun Gothic" w:hAnsi="Times New Roman" w:cs="Times New Roman"/>
      <w:b/>
      <w:bCs/>
      <w:noProof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F21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21B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1BE"/>
    <w:rPr>
      <w:rFonts w:ascii="Times New Roman" w:eastAsia="Malgun Gothic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21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21BE"/>
    <w:rPr>
      <w:rFonts w:ascii="Times New Roman" w:eastAsia="Malgun Gothic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Adarsh K. Ramasubramonian</dc:creator>
  <cp:lastModifiedBy>Adarsh K. Ramasubramonian final</cp:lastModifiedBy>
  <cp:revision>3</cp:revision>
  <dcterms:created xsi:type="dcterms:W3CDTF">2014-07-09T01:13:00Z</dcterms:created>
  <dcterms:modified xsi:type="dcterms:W3CDTF">2014-07-09T01:34:00Z</dcterms:modified>
</cp:coreProperties>
</file>