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C82BE2" w:rsidRPr="00C82BE2" w:rsidTr="00B51616">
        <w:tc>
          <w:tcPr>
            <w:tcW w:w="6408" w:type="dxa"/>
          </w:tcPr>
          <w:p w:rsidR="00C82BE2" w:rsidRPr="00C82BE2" w:rsidRDefault="00C028C3" w:rsidP="00C82BE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wordWrap/>
              <w:overflowPunct w:val="0"/>
              <w:adjustRightInd w:val="0"/>
              <w:jc w:val="left"/>
              <w:textAlignment w:val="baseline"/>
              <w:rPr>
                <w:rFonts w:ascii="Times New Roman" w:eastAsia="맑은 고딕" w:hAnsi="Times New Roman" w:cs="Times New Roman"/>
                <w:b/>
                <w:kern w:val="0"/>
                <w:sz w:val="22"/>
                <w:lang w:val="en-CA" w:eastAsia="en-US"/>
              </w:rPr>
            </w:pPr>
            <w:bookmarkStart w:id="0" w:name="_Ref271908485"/>
            <w:bookmarkStart w:id="1" w:name="_Ref279147148"/>
            <w:r>
              <w:rPr>
                <w:rFonts w:ascii="Times New Roman" w:eastAsia="맑은 고딕" w:hAnsi="Times New Roman" w:cs="Times New Roman"/>
                <w:b/>
                <w:kern w:val="0"/>
                <w:sz w:val="22"/>
                <w:lang w:val="en-CA" w:eastAsia="en-US"/>
              </w:rPr>
              <w:pict>
                <v:group id="_x0000_s1052" style="position:absolute;margin-left:-4.35pt;margin-top:-27.5pt;width:23.3pt;height:24.6pt;z-index:251660288" coordorigin="9,2" coordsize="466,492">
                  <v:line id="_x0000_s1053" style="position:absolute" from="9,9" to="10,489" strokecolor="white" strokeweight="36e-5mm"/>
                  <v:line id="_x0000_s1054" style="position:absolute" from="9,493" to="474,494" strokecolor="white" strokeweight="36e-5mm"/>
                  <v:line id="_x0000_s1055" style="position:absolute;flip:y" from="474,9" to="475,493" strokecolor="white" strokeweight="36e-5mm"/>
                  <v:line id="_x0000_s1056" style="position:absolute;flip:x" from="9,9" to="471,10" strokecolor="white" strokeweight="36e-5mm"/>
                  <v:line id="_x0000_s1057" style="position:absolute" from="9,9" to="10,10" strokecolor="white" strokeweight="36e-5mm"/>
                  <v:shape id="_x0000_s1058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59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60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61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62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63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64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65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66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67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68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69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70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71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72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73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74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75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C82BE2">
              <w:rPr>
                <w:rFonts w:ascii="Times New Roman" w:eastAsia="맑은 고딕" w:hAnsi="Times New Roman" w:cs="Times New Roman"/>
                <w:b/>
                <w:noProof/>
                <w:kern w:val="0"/>
                <w:sz w:val="22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53" name="그림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82BE2">
              <w:rPr>
                <w:rFonts w:ascii="Times New Roman" w:eastAsia="맑은 고딕" w:hAnsi="Times New Roman" w:cs="Times New Roman"/>
                <w:b/>
                <w:noProof/>
                <w:kern w:val="0"/>
                <w:sz w:val="22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52" name="그림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82BE2" w:rsidRPr="00C82BE2">
              <w:rPr>
                <w:rFonts w:ascii="Times New Roman" w:eastAsia="맑은 고딕" w:hAnsi="Times New Roman" w:cs="Times New Roman"/>
                <w:b/>
                <w:kern w:val="0"/>
                <w:sz w:val="22"/>
                <w:lang w:val="en-CA" w:eastAsia="en-US"/>
              </w:rPr>
              <w:t>Joint Collaborative Team on 3D Video Coding Extensions</w:t>
            </w:r>
          </w:p>
          <w:p w:rsidR="00C82BE2" w:rsidRPr="00C82BE2" w:rsidRDefault="00C82BE2" w:rsidP="00C82BE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wordWrap/>
              <w:overflowPunct w:val="0"/>
              <w:adjustRightInd w:val="0"/>
              <w:jc w:val="left"/>
              <w:textAlignment w:val="baseline"/>
              <w:rPr>
                <w:rFonts w:ascii="Times New Roman" w:eastAsia="맑은 고딕" w:hAnsi="Times New Roman" w:cs="Times New Roman"/>
                <w:b/>
                <w:kern w:val="0"/>
                <w:sz w:val="22"/>
                <w:lang w:val="en-CA" w:eastAsia="en-US"/>
              </w:rPr>
            </w:pPr>
            <w:r w:rsidRPr="00C82BE2">
              <w:rPr>
                <w:rFonts w:ascii="Times New Roman" w:eastAsia="맑은 고딕" w:hAnsi="Times New Roman" w:cs="Times New Roman"/>
                <w:b/>
                <w:kern w:val="0"/>
                <w:sz w:val="22"/>
                <w:lang w:val="en-CA" w:eastAsia="en-US"/>
              </w:rPr>
              <w:t>of ITU-T SG 16 WP 3 and ISO/IEC JTC 1/SC 29/WG 11</w:t>
            </w:r>
          </w:p>
          <w:p w:rsidR="00C82BE2" w:rsidRPr="00C82BE2" w:rsidRDefault="00C82BE2" w:rsidP="00C82BE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wordWrap/>
              <w:overflowPunct w:val="0"/>
              <w:adjustRightInd w:val="0"/>
              <w:jc w:val="left"/>
              <w:textAlignment w:val="baseline"/>
              <w:rPr>
                <w:rFonts w:ascii="Times New Roman" w:eastAsia="맑은 고딕" w:hAnsi="Times New Roman" w:cs="Times New Roman"/>
                <w:b/>
                <w:kern w:val="0"/>
                <w:sz w:val="22"/>
                <w:lang w:val="en-CA" w:eastAsia="en-US"/>
              </w:rPr>
            </w:pPr>
            <w:r w:rsidRPr="00C82BE2"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  <w:t>9th Meeting: Sapporo, JP, 3–9 July 2014</w:t>
            </w:r>
          </w:p>
        </w:tc>
        <w:tc>
          <w:tcPr>
            <w:tcW w:w="3168" w:type="dxa"/>
          </w:tcPr>
          <w:p w:rsidR="00C82BE2" w:rsidRPr="00C82BE2" w:rsidRDefault="00C82BE2" w:rsidP="00DB2549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wordWrap/>
              <w:overflowPunct w:val="0"/>
              <w:adjustRightInd w:val="0"/>
              <w:spacing w:before="136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 w:val="22"/>
                <w:szCs w:val="20"/>
                <w:u w:val="single"/>
                <w:lang w:val="en-CA"/>
              </w:rPr>
            </w:pPr>
            <w:r w:rsidRPr="00C82BE2">
              <w:rPr>
                <w:rFonts w:ascii="Times New Roman" w:eastAsia="맑은 고딕" w:hAnsi="Times New Roman" w:cs="Times New Roman"/>
                <w:kern w:val="0"/>
                <w:sz w:val="22"/>
                <w:szCs w:val="20"/>
                <w:lang w:val="en-CA" w:eastAsia="en-US"/>
              </w:rPr>
              <w:t>Document: JCT3V-</w:t>
            </w:r>
            <w:r w:rsidRPr="00C82BE2">
              <w:rPr>
                <w:rFonts w:ascii="Times New Roman" w:eastAsia="맑은 고딕" w:hAnsi="Times New Roman" w:cs="Times New Roman" w:hint="eastAsia"/>
                <w:kern w:val="0"/>
                <w:sz w:val="22"/>
                <w:szCs w:val="20"/>
                <w:lang w:val="en-CA"/>
              </w:rPr>
              <w:t>I</w:t>
            </w:r>
            <w:r w:rsidR="00DB2549">
              <w:rPr>
                <w:rFonts w:ascii="Times New Roman" w:eastAsia="맑은 고딕" w:hAnsi="Times New Roman" w:cs="Times New Roman" w:hint="eastAsia"/>
                <w:kern w:val="0"/>
                <w:sz w:val="22"/>
                <w:szCs w:val="20"/>
                <w:lang w:val="en-CA"/>
              </w:rPr>
              <w:t>0086</w:t>
            </w:r>
          </w:p>
        </w:tc>
      </w:tr>
    </w:tbl>
    <w:p w:rsidR="00C82BE2" w:rsidRPr="00C82BE2" w:rsidRDefault="00C82BE2" w:rsidP="00C82BE2">
      <w:pPr>
        <w:widowControl/>
        <w:tabs>
          <w:tab w:val="left" w:pos="360"/>
          <w:tab w:val="left" w:pos="720"/>
          <w:tab w:val="left" w:pos="1080"/>
          <w:tab w:val="left" w:pos="1440"/>
        </w:tabs>
        <w:wordWrap/>
        <w:overflowPunct w:val="0"/>
        <w:adjustRightInd w:val="0"/>
        <w:jc w:val="left"/>
        <w:textAlignment w:val="baseline"/>
        <w:rPr>
          <w:rFonts w:ascii="Times New Roman" w:eastAsia="맑은 고딕" w:hAnsi="Times New Roman" w:cs="Times New Roman"/>
          <w:kern w:val="0"/>
          <w:sz w:val="22"/>
          <w:szCs w:val="20"/>
          <w:lang w:val="en-CA" w:eastAsia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C82BE2" w:rsidRPr="00C82BE2" w:rsidTr="00B51616">
        <w:tc>
          <w:tcPr>
            <w:tcW w:w="1458" w:type="dxa"/>
          </w:tcPr>
          <w:p w:rsidR="00C82BE2" w:rsidRPr="00C82BE2" w:rsidRDefault="00C82BE2" w:rsidP="00C82BE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</w:pPr>
            <w:r w:rsidRPr="00C82BE2"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  <w:t>Title:</w:t>
            </w:r>
          </w:p>
        </w:tc>
        <w:tc>
          <w:tcPr>
            <w:tcW w:w="8118" w:type="dxa"/>
            <w:gridSpan w:val="3"/>
          </w:tcPr>
          <w:p w:rsidR="00C82BE2" w:rsidRPr="00C82BE2" w:rsidRDefault="00C82BE2" w:rsidP="00C82BE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b/>
                <w:kern w:val="0"/>
                <w:sz w:val="22"/>
                <w:lang w:val="en-CA" w:eastAsia="en-US"/>
              </w:rPr>
            </w:pPr>
            <w:r w:rsidRPr="00C82BE2">
              <w:rPr>
                <w:rFonts w:ascii="Times New Roman" w:eastAsia="맑은 고딕" w:hAnsi="Times New Roman" w:cs="Times New Roman" w:hint="eastAsia"/>
                <w:b/>
                <w:kern w:val="0"/>
                <w:sz w:val="22"/>
                <w:lang w:val="en-CA"/>
              </w:rPr>
              <w:t>Simplification of shift DV candidate</w:t>
            </w:r>
          </w:p>
        </w:tc>
      </w:tr>
      <w:tr w:rsidR="00C82BE2" w:rsidRPr="00C82BE2" w:rsidTr="00B51616">
        <w:tc>
          <w:tcPr>
            <w:tcW w:w="1458" w:type="dxa"/>
          </w:tcPr>
          <w:p w:rsidR="00C82BE2" w:rsidRPr="00C82BE2" w:rsidRDefault="00C82BE2" w:rsidP="00C82BE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</w:pPr>
            <w:r w:rsidRPr="00C82BE2"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  <w:t>Status:</w:t>
            </w:r>
          </w:p>
        </w:tc>
        <w:tc>
          <w:tcPr>
            <w:tcW w:w="8118" w:type="dxa"/>
            <w:gridSpan w:val="3"/>
          </w:tcPr>
          <w:p w:rsidR="00C82BE2" w:rsidRPr="00C82BE2" w:rsidRDefault="00C82BE2" w:rsidP="00C82BE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</w:pPr>
            <w:r w:rsidRPr="00C82BE2">
              <w:rPr>
                <w:rFonts w:ascii="Times New Roman" w:eastAsia="맑은 고딕" w:hAnsi="Times New Roman" w:cs="Times New Roman"/>
                <w:kern w:val="0"/>
                <w:sz w:val="22"/>
                <w:lang w:val="en-CA"/>
              </w:rPr>
              <w:t>Input document</w:t>
            </w:r>
          </w:p>
        </w:tc>
      </w:tr>
      <w:tr w:rsidR="00C82BE2" w:rsidRPr="00C82BE2" w:rsidTr="00B51616">
        <w:tc>
          <w:tcPr>
            <w:tcW w:w="1458" w:type="dxa"/>
          </w:tcPr>
          <w:p w:rsidR="00C82BE2" w:rsidRPr="00C82BE2" w:rsidRDefault="00C82BE2" w:rsidP="00C82BE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</w:pPr>
            <w:r w:rsidRPr="00C82BE2"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  <w:t>Purpose:</w:t>
            </w:r>
          </w:p>
        </w:tc>
        <w:tc>
          <w:tcPr>
            <w:tcW w:w="8118" w:type="dxa"/>
            <w:gridSpan w:val="3"/>
          </w:tcPr>
          <w:p w:rsidR="00C82BE2" w:rsidRPr="00C82BE2" w:rsidRDefault="00C82BE2" w:rsidP="00C82BE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 w:val="22"/>
                <w:lang w:val="en-CA"/>
              </w:rPr>
            </w:pPr>
            <w:r w:rsidRPr="00C82BE2"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  <w:t>Proposal</w:t>
            </w:r>
          </w:p>
        </w:tc>
      </w:tr>
      <w:tr w:rsidR="00C82BE2" w:rsidRPr="00C82BE2" w:rsidTr="00B51616">
        <w:tc>
          <w:tcPr>
            <w:tcW w:w="1458" w:type="dxa"/>
          </w:tcPr>
          <w:p w:rsidR="00C82BE2" w:rsidRPr="00C82BE2" w:rsidRDefault="00C82BE2" w:rsidP="00C82BE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</w:pPr>
            <w:r w:rsidRPr="00C82BE2"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  <w:t>Author(s) or</w:t>
            </w:r>
            <w:r w:rsidRPr="00C82BE2"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  <w:br/>
              <w:t>Contact(s):</w:t>
            </w:r>
          </w:p>
        </w:tc>
        <w:tc>
          <w:tcPr>
            <w:tcW w:w="4050" w:type="dxa"/>
          </w:tcPr>
          <w:p w:rsidR="00C82BE2" w:rsidRPr="00C82BE2" w:rsidRDefault="00C82BE2" w:rsidP="00C82BE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</w:pPr>
            <w:r w:rsidRPr="00C82BE2"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  <w:t>Jin Young Lee, Min Woo Park</w:t>
            </w:r>
            <w:r w:rsidRPr="00C82BE2">
              <w:rPr>
                <w:rFonts w:ascii="Times New Roman" w:eastAsia="맑은 고딕" w:hAnsi="Times New Roman" w:cs="Times New Roman" w:hint="eastAsia"/>
                <w:kern w:val="0"/>
                <w:sz w:val="22"/>
                <w:lang w:val="en-CA"/>
              </w:rPr>
              <w:t xml:space="preserve">, </w:t>
            </w:r>
            <w:proofErr w:type="spellStart"/>
            <w:r w:rsidRPr="00C82BE2">
              <w:rPr>
                <w:rFonts w:ascii="Times New Roman" w:eastAsia="맑은 고딕" w:hAnsi="Times New Roman" w:cs="Times New Roman"/>
                <w:kern w:val="0"/>
                <w:sz w:val="22"/>
                <w:lang w:val="en-CA"/>
              </w:rPr>
              <w:t>Yongjin</w:t>
            </w:r>
            <w:proofErr w:type="spellEnd"/>
            <w:r w:rsidRPr="00C82BE2">
              <w:rPr>
                <w:rFonts w:ascii="Times New Roman" w:eastAsia="맑은 고딕" w:hAnsi="Times New Roman" w:cs="Times New Roman"/>
                <w:kern w:val="0"/>
                <w:sz w:val="22"/>
                <w:lang w:val="en-CA"/>
              </w:rPr>
              <w:t xml:space="preserve"> Cho</w:t>
            </w:r>
            <w:r w:rsidRPr="00C82BE2">
              <w:rPr>
                <w:rFonts w:ascii="Times New Roman" w:eastAsia="맑은 고딕" w:hAnsi="Times New Roman" w:cs="Times New Roman" w:hint="eastAsia"/>
                <w:kern w:val="0"/>
                <w:sz w:val="22"/>
                <w:lang w:val="en-CA"/>
              </w:rPr>
              <w:t xml:space="preserve">, and </w:t>
            </w:r>
            <w:proofErr w:type="spellStart"/>
            <w:r w:rsidRPr="00C82BE2">
              <w:rPr>
                <w:rFonts w:ascii="Times New Roman" w:eastAsia="맑은 고딕" w:hAnsi="Times New Roman" w:cs="Times New Roman" w:hint="eastAsia"/>
                <w:kern w:val="0"/>
                <w:sz w:val="22"/>
                <w:lang w:val="en-CA"/>
              </w:rPr>
              <w:t>Chanyul</w:t>
            </w:r>
            <w:proofErr w:type="spellEnd"/>
            <w:r w:rsidRPr="00C82BE2">
              <w:rPr>
                <w:rFonts w:ascii="Times New Roman" w:eastAsia="맑은 고딕" w:hAnsi="Times New Roman" w:cs="Times New Roman" w:hint="eastAsia"/>
                <w:kern w:val="0"/>
                <w:sz w:val="22"/>
                <w:lang w:val="en-CA"/>
              </w:rPr>
              <w:t xml:space="preserve"> Kim</w:t>
            </w:r>
          </w:p>
        </w:tc>
        <w:tc>
          <w:tcPr>
            <w:tcW w:w="900" w:type="dxa"/>
          </w:tcPr>
          <w:p w:rsidR="00C82BE2" w:rsidRPr="00C82BE2" w:rsidRDefault="00C82BE2" w:rsidP="00C82BE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</w:pPr>
            <w:r w:rsidRPr="00C82BE2"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  <w:t>Email:</w:t>
            </w:r>
          </w:p>
        </w:tc>
        <w:tc>
          <w:tcPr>
            <w:tcW w:w="3168" w:type="dxa"/>
          </w:tcPr>
          <w:p w:rsidR="00C82BE2" w:rsidRPr="00C82BE2" w:rsidRDefault="00C028C3" w:rsidP="00C82BE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</w:pPr>
            <w:hyperlink r:id="rId10" w:history="1">
              <w:r w:rsidR="00C82BE2" w:rsidRPr="00C82BE2">
                <w:rPr>
                  <w:rFonts w:ascii="Times New Roman" w:eastAsia="맑은 고딕" w:hAnsi="Times New Roman" w:cs="Times New Roman"/>
                  <w:color w:val="0000FF"/>
                  <w:kern w:val="0"/>
                  <w:sz w:val="22"/>
                  <w:szCs w:val="20"/>
                  <w:u w:val="single"/>
                  <w:lang w:val="en-CA"/>
                </w:rPr>
                <w:t>jinyoung79.lee@samsung.com</w:t>
              </w:r>
            </w:hyperlink>
            <w:r w:rsidR="00C82BE2" w:rsidRPr="00C82BE2"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  <w:br/>
            </w:r>
          </w:p>
        </w:tc>
      </w:tr>
      <w:tr w:rsidR="00C82BE2" w:rsidRPr="00C82BE2" w:rsidTr="00B51616">
        <w:tc>
          <w:tcPr>
            <w:tcW w:w="1458" w:type="dxa"/>
          </w:tcPr>
          <w:p w:rsidR="00C82BE2" w:rsidRPr="00C82BE2" w:rsidRDefault="00C82BE2" w:rsidP="00C82BE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</w:pPr>
            <w:r w:rsidRPr="00C82BE2">
              <w:rPr>
                <w:rFonts w:ascii="Times New Roman" w:eastAsia="맑은 고딕" w:hAnsi="Times New Roman" w:cs="Times New Roman"/>
                <w:i/>
                <w:kern w:val="0"/>
                <w:sz w:val="22"/>
                <w:lang w:val="en-CA" w:eastAsia="en-US"/>
              </w:rPr>
              <w:t>Source:</w:t>
            </w:r>
          </w:p>
        </w:tc>
        <w:tc>
          <w:tcPr>
            <w:tcW w:w="8118" w:type="dxa"/>
            <w:gridSpan w:val="3"/>
          </w:tcPr>
          <w:p w:rsidR="00C82BE2" w:rsidRPr="00C82BE2" w:rsidRDefault="00C82BE2" w:rsidP="00C82BE2">
            <w:pPr>
              <w:widowControl/>
              <w:tabs>
                <w:tab w:val="left" w:pos="360"/>
                <w:tab w:val="left" w:pos="720"/>
                <w:tab w:val="left" w:pos="1080"/>
                <w:tab w:val="left" w:pos="1440"/>
              </w:tabs>
              <w:wordWrap/>
              <w:overflowPunct w:val="0"/>
              <w:adjustRightInd w:val="0"/>
              <w:spacing w:before="60" w:after="60"/>
              <w:jc w:val="left"/>
              <w:textAlignment w:val="baseline"/>
              <w:rPr>
                <w:rFonts w:ascii="Times New Roman" w:eastAsia="맑은 고딕" w:hAnsi="Times New Roman" w:cs="Times New Roman"/>
                <w:kern w:val="0"/>
                <w:sz w:val="22"/>
                <w:lang w:val="en-CA" w:eastAsia="en-US"/>
              </w:rPr>
            </w:pPr>
            <w:r w:rsidRPr="00C82BE2">
              <w:rPr>
                <w:rFonts w:ascii="Times New Roman" w:eastAsia="맑은 고딕" w:hAnsi="Times New Roman" w:cs="Times New Roman" w:hint="eastAsia"/>
                <w:kern w:val="0"/>
                <w:sz w:val="22"/>
                <w:lang w:val="en-CA"/>
              </w:rPr>
              <w:t>Samsung Electronics Co. Ltd.</w:t>
            </w:r>
          </w:p>
        </w:tc>
      </w:tr>
    </w:tbl>
    <w:p w:rsidR="00C82BE2" w:rsidRDefault="00C82BE2" w:rsidP="00C82BE2">
      <w:pPr>
        <w:widowControl/>
        <w:tabs>
          <w:tab w:val="left" w:pos="360"/>
          <w:tab w:val="left" w:pos="720"/>
          <w:tab w:val="left" w:pos="1080"/>
          <w:tab w:val="left" w:pos="1440"/>
          <w:tab w:val="left" w:pos="1800"/>
          <w:tab w:val="right" w:pos="9360"/>
        </w:tabs>
        <w:wordWrap/>
        <w:overflowPunct w:val="0"/>
        <w:adjustRightInd w:val="0"/>
        <w:spacing w:before="120" w:after="240"/>
        <w:jc w:val="center"/>
        <w:textAlignment w:val="baseline"/>
        <w:rPr>
          <w:rFonts w:ascii="Times New Roman" w:eastAsia="맑은 고딕" w:hAnsi="Times New Roman" w:cs="Times New Roman"/>
          <w:kern w:val="0"/>
          <w:sz w:val="22"/>
          <w:u w:val="single"/>
          <w:lang w:val="en-CA"/>
        </w:rPr>
      </w:pPr>
      <w:r w:rsidRPr="00C82BE2">
        <w:rPr>
          <w:rFonts w:ascii="Times New Roman" w:eastAsia="맑은 고딕" w:hAnsi="Times New Roman" w:cs="Times New Roman"/>
          <w:kern w:val="0"/>
          <w:sz w:val="22"/>
          <w:u w:val="single"/>
          <w:lang w:val="en-CA" w:eastAsia="en-US"/>
        </w:rPr>
        <w:t>_____________________________</w:t>
      </w:r>
    </w:p>
    <w:p w:rsidR="00C82BE2" w:rsidRPr="00C82BE2" w:rsidRDefault="00C82BE2" w:rsidP="00C82BE2">
      <w:pPr>
        <w:widowControl/>
        <w:tabs>
          <w:tab w:val="left" w:pos="360"/>
          <w:tab w:val="left" w:pos="720"/>
          <w:tab w:val="left" w:pos="1080"/>
          <w:tab w:val="left" w:pos="1440"/>
          <w:tab w:val="left" w:pos="1800"/>
          <w:tab w:val="right" w:pos="9360"/>
        </w:tabs>
        <w:wordWrap/>
        <w:overflowPunct w:val="0"/>
        <w:adjustRightInd w:val="0"/>
        <w:spacing w:before="120" w:after="240"/>
        <w:jc w:val="center"/>
        <w:textAlignment w:val="baseline"/>
        <w:rPr>
          <w:rFonts w:ascii="Times New Roman" w:eastAsia="맑은 고딕" w:hAnsi="Times New Roman" w:cs="Times New Roman"/>
          <w:kern w:val="0"/>
          <w:sz w:val="22"/>
          <w:lang w:val="en-CA"/>
        </w:rPr>
      </w:pPr>
    </w:p>
    <w:p w:rsidR="00C82BE2" w:rsidRPr="0046758F" w:rsidRDefault="00C82BE2" w:rsidP="00C82BE2">
      <w:pPr>
        <w:pStyle w:val="1"/>
        <w:rPr>
          <w:lang w:val="en-CA"/>
        </w:rPr>
      </w:pPr>
      <w:r>
        <w:rPr>
          <w:rFonts w:hint="eastAsia"/>
          <w:lang w:val="en-CA" w:eastAsia="ko-KR"/>
        </w:rPr>
        <w:t>Proposed Text (Option</w:t>
      </w:r>
      <w:r w:rsidR="00E17909">
        <w:rPr>
          <w:rFonts w:hint="eastAsia"/>
          <w:lang w:val="en-CA" w:eastAsia="ko-KR"/>
        </w:rPr>
        <w:t>3</w:t>
      </w:r>
      <w:r>
        <w:rPr>
          <w:rFonts w:hint="eastAsia"/>
          <w:lang w:val="en-CA" w:eastAsia="ko-KR"/>
        </w:rPr>
        <w:t>)</w:t>
      </w:r>
    </w:p>
    <w:p w:rsidR="00FA3B60" w:rsidRPr="00FA3B60" w:rsidRDefault="00FA3B60" w:rsidP="00FA3B60">
      <w:pPr>
        <w:pStyle w:val="3H4"/>
        <w:numPr>
          <w:ilvl w:val="0"/>
          <w:numId w:val="0"/>
        </w:numPr>
        <w:rPr>
          <w:sz w:val="22"/>
          <w:szCs w:val="22"/>
          <w:lang w:val="en-US"/>
        </w:rPr>
      </w:pPr>
      <w:r w:rsidRPr="00FA3B60">
        <w:rPr>
          <w:sz w:val="22"/>
          <w:szCs w:val="22"/>
          <w:lang w:val="en-US" w:eastAsia="ko-KR"/>
        </w:rPr>
        <w:t xml:space="preserve">I.8.5.3.2.1 </w:t>
      </w:r>
      <w:r w:rsidRPr="00FA3B60">
        <w:rPr>
          <w:sz w:val="22"/>
          <w:szCs w:val="22"/>
          <w:lang w:val="en-US"/>
        </w:rPr>
        <w:t xml:space="preserve">Derivation process for </w:t>
      </w:r>
      <w:proofErr w:type="spellStart"/>
      <w:r w:rsidRPr="00FA3B60">
        <w:rPr>
          <w:sz w:val="22"/>
          <w:szCs w:val="22"/>
          <w:lang w:val="en-US"/>
        </w:rPr>
        <w:t>luma</w:t>
      </w:r>
      <w:proofErr w:type="spellEnd"/>
      <w:r w:rsidRPr="00FA3B60">
        <w:rPr>
          <w:sz w:val="22"/>
          <w:szCs w:val="22"/>
          <w:lang w:val="en-US"/>
        </w:rPr>
        <w:t xml:space="preserve"> motion vectors for merge</w:t>
      </w:r>
      <w:bookmarkEnd w:id="0"/>
      <w:r w:rsidRPr="00FA3B60">
        <w:rPr>
          <w:sz w:val="22"/>
          <w:szCs w:val="22"/>
          <w:lang w:val="en-US"/>
        </w:rPr>
        <w:t xml:space="preserve"> mode</w:t>
      </w:r>
      <w:bookmarkEnd w:id="1"/>
    </w:p>
    <w:p w:rsidR="006B62C9" w:rsidRPr="006B62C9" w:rsidRDefault="006B62C9">
      <w:pPr>
        <w:rPr>
          <w:rFonts w:ascii="Times New Roman" w:hAnsi="Times New Roman" w:cs="Times New Roman"/>
          <w:sz w:val="22"/>
          <w:lang w:val="en-GB"/>
        </w:rPr>
      </w:pPr>
      <w:r>
        <w:rPr>
          <w:rFonts w:ascii="Times New Roman" w:hAnsi="Times New Roman" w:cs="Times New Roman" w:hint="eastAsia"/>
          <w:sz w:val="22"/>
          <w:lang w:val="en-GB"/>
        </w:rPr>
        <w:t>...</w:t>
      </w:r>
    </w:p>
    <w:p w:rsidR="00582A22" w:rsidRDefault="00FA3B60" w:rsidP="00855E86">
      <w:pPr>
        <w:pStyle w:val="3N0"/>
        <w:rPr>
          <w:ins w:id="2" w:author="Samsung" w:date="2014-06-19T17:35:00Z"/>
          <w:lang w:val="en-US" w:eastAsia="ko-KR"/>
        </w:rPr>
      </w:pPr>
      <w:del w:id="3" w:author="Samsung" w:date="2014-06-19T17:35:00Z">
        <w:r w:rsidDel="00582A22">
          <w:rPr>
            <w:rFonts w:hint="eastAsia"/>
            <w:lang w:val="en-US" w:eastAsia="ko-KR"/>
          </w:rPr>
          <w:delText xml:space="preserve">7. </w:delText>
        </w:r>
        <w:r w:rsidRPr="001E7D4B" w:rsidDel="00582A22">
          <w:rPr>
            <w:lang w:val="en-US"/>
          </w:rPr>
          <w:delText xml:space="preserve">The variable </w:delText>
        </w:r>
        <w:r w:rsidRPr="001E7D4B" w:rsidDel="00582A22">
          <w:rPr>
            <w:lang w:val="en-US" w:eastAsia="ko-KR"/>
          </w:rPr>
          <w:delText xml:space="preserve">availableFlagIvDCShift is set equal to 0, and when availableFlagIvMCShift is equal to 0, </w:delText>
        </w:r>
        <w:r w:rsidDel="00582A22">
          <w:rPr>
            <w:lang w:val="en-US" w:eastAsia="ko-KR"/>
          </w:rPr>
          <w:delText xml:space="preserve">DepthFlag is equal to 0, </w:delText>
        </w:r>
        <w:r w:rsidRPr="001E7D4B" w:rsidDel="00582A22">
          <w:rPr>
            <w:lang w:val="en-US" w:eastAsia="ko-KR"/>
          </w:rPr>
          <w:delText>and i is less than ( 5 + </w:delText>
        </w:r>
        <w:r w:rsidRPr="001E7D4B" w:rsidDel="00582A22">
          <w:rPr>
            <w:lang w:val="en-US"/>
          </w:rPr>
          <w:delText>NumExtraMergeCand</w:delText>
        </w:r>
        <w:r w:rsidRPr="001E7D4B" w:rsidDel="00582A22">
          <w:rPr>
            <w:lang w:val="en-US" w:eastAsia="ko-KR"/>
          </w:rPr>
          <w:delText xml:space="preserve"> ), the </w:delText>
        </w:r>
        <w:r w:rsidRPr="001E7D4B" w:rsidDel="00582A22">
          <w:rPr>
            <w:lang w:val="en-US"/>
          </w:rPr>
          <w:delText>derivation process for the shifted disparity merging candidate as specified in subclause</w:delText>
        </w:r>
        <w:r w:rsidDel="00582A22">
          <w:rPr>
            <w:lang w:val="en-US"/>
          </w:rPr>
          <w:delText> </w:delText>
        </w:r>
        <w:r w:rsidR="00B60AF8" w:rsidRPr="001E7D4B" w:rsidDel="00582A22">
          <w:rPr>
            <w:lang w:val="en-US"/>
          </w:rPr>
          <w:fldChar w:fldCharType="begin" w:fldLock="1"/>
        </w:r>
        <w:r w:rsidRPr="001E7D4B" w:rsidDel="00582A22">
          <w:rPr>
            <w:lang w:val="en-US"/>
          </w:rPr>
          <w:delInstrText xml:space="preserve"> REF _Ref364455951 \r \h </w:delInstrText>
        </w:r>
        <w:r w:rsidR="00B60AF8" w:rsidRPr="001E7D4B" w:rsidDel="00582A22">
          <w:rPr>
            <w:lang w:val="en-US"/>
          </w:rPr>
        </w:r>
        <w:r w:rsidR="00B60AF8" w:rsidRPr="001E7D4B" w:rsidDel="00582A22">
          <w:rPr>
            <w:lang w:val="en-US"/>
          </w:rPr>
          <w:fldChar w:fldCharType="separate"/>
        </w:r>
        <w:r w:rsidDel="00582A22">
          <w:rPr>
            <w:lang w:val="en-US"/>
          </w:rPr>
          <w:delText>I.8.5.3.2.15</w:delText>
        </w:r>
        <w:r w:rsidR="00B60AF8" w:rsidRPr="001E7D4B" w:rsidDel="00582A22">
          <w:rPr>
            <w:lang w:val="en-US"/>
          </w:rPr>
          <w:fldChar w:fldCharType="end"/>
        </w:r>
        <w:r w:rsidRPr="001E7D4B" w:rsidDel="00582A22">
          <w:rPr>
            <w:lang w:val="en-US"/>
          </w:rPr>
          <w:delText xml:space="preserve"> is invoked with the luma location ( xPb, yPb ), the variables nPbW and nPbH, and </w:delText>
        </w:r>
        <w:r w:rsidRPr="001E7D4B" w:rsidDel="00582A22">
          <w:rPr>
            <w:lang w:val="en-US" w:eastAsia="ko-KR"/>
          </w:rPr>
          <w:delText>the availability flags availableFlagN,</w:delText>
        </w:r>
        <w:r w:rsidRPr="001E7D4B" w:rsidDel="00582A22">
          <w:rPr>
            <w:lang w:val="en-US"/>
          </w:rPr>
          <w:delText xml:space="preserve"> </w:delText>
        </w:r>
        <w:r w:rsidRPr="001E7D4B" w:rsidDel="00582A22">
          <w:rPr>
            <w:lang w:val="en-US" w:eastAsia="ko-KR"/>
          </w:rPr>
          <w:delText>the reference indices refIdxL0N and refIdxL1N</w:delText>
        </w:r>
        <w:r w:rsidRPr="001E7D4B" w:rsidDel="00582A22">
          <w:rPr>
            <w:lang w:val="en-US"/>
          </w:rPr>
          <w:delText xml:space="preserve">, the prediction list utilization flags predFlagL0N and predFlagL1N, the motion vectors mvL0N and mvL1N, of every candidate N being in </w:delText>
        </w:r>
        <w:r w:rsidRPr="001E7D4B" w:rsidDel="00582A22">
          <w:rPr>
            <w:lang w:val="en-US" w:eastAsia="ko-KR"/>
          </w:rPr>
          <w:delText>extM</w:delText>
        </w:r>
        <w:r w:rsidRPr="001E7D4B" w:rsidDel="00582A22">
          <w:rPr>
            <w:lang w:val="en-US"/>
          </w:rPr>
          <w:delText xml:space="preserve">ergeCandList, </w:delText>
        </w:r>
        <w:r w:rsidRPr="001E7D4B" w:rsidDel="00582A22">
          <w:rPr>
            <w:lang w:val="en-US" w:eastAsia="ko-KR"/>
          </w:rPr>
          <w:delText>extM</w:delText>
        </w:r>
        <w:r w:rsidRPr="001E7D4B" w:rsidDel="00582A22">
          <w:rPr>
            <w:lang w:val="en-US"/>
          </w:rPr>
          <w:delText>ergeCandList, and i as inputs</w:delText>
        </w:r>
        <w:r w:rsidDel="00582A22">
          <w:rPr>
            <w:lang w:val="en-US"/>
          </w:rPr>
          <w:delText>,</w:delText>
        </w:r>
        <w:r w:rsidRPr="001E7D4B" w:rsidDel="00582A22">
          <w:rPr>
            <w:lang w:val="en-US"/>
          </w:rPr>
          <w:delText xml:space="preserve"> and the outputs are the flag availableFlagIvDCShift, the prediction utilization flags predFlagL0IvDCShift and predFlagL1IvDCShift, the reference indices refIdxL0IvDCShift and refIdxL1IvDCShift, and the motion vectors mvL0IvDCShift and mvL1IvDCShift. </w:delText>
        </w:r>
      </w:del>
    </w:p>
    <w:p w:rsidR="00855E86" w:rsidRPr="001E7D4B" w:rsidRDefault="00855E86" w:rsidP="00855E86">
      <w:pPr>
        <w:pStyle w:val="3N0"/>
        <w:rPr>
          <w:ins w:id="4" w:author="Samsung" w:date="2014-06-19T17:33:00Z"/>
          <w:lang w:val="en-US"/>
        </w:rPr>
      </w:pPr>
      <w:ins w:id="5" w:author="Samsung" w:date="2014-06-19T17:33:00Z">
        <w:r>
          <w:rPr>
            <w:rFonts w:hint="eastAsia"/>
            <w:lang w:val="en-US" w:eastAsia="ko-KR"/>
          </w:rPr>
          <w:t xml:space="preserve">7. </w:t>
        </w:r>
      </w:ins>
      <w:ins w:id="6" w:author="Samsung" w:date="2014-06-19T17:34:00Z">
        <w:r w:rsidRPr="001E7D4B">
          <w:rPr>
            <w:lang w:val="en-US"/>
          </w:rPr>
          <w:t xml:space="preserve">The variable </w:t>
        </w:r>
        <w:proofErr w:type="spellStart"/>
        <w:r w:rsidRPr="001E7D4B">
          <w:rPr>
            <w:lang w:val="en-US" w:eastAsia="ko-KR"/>
          </w:rPr>
          <w:t>availableFlagIvDCShift</w:t>
        </w:r>
        <w:proofErr w:type="spellEnd"/>
        <w:r w:rsidRPr="001E7D4B">
          <w:rPr>
            <w:lang w:val="en-US" w:eastAsia="ko-KR"/>
          </w:rPr>
          <w:t xml:space="preserve"> is set equal to 0, and when </w:t>
        </w:r>
        <w:proofErr w:type="spellStart"/>
        <w:r w:rsidRPr="001E7D4B">
          <w:rPr>
            <w:lang w:val="en-US" w:eastAsia="ko-KR"/>
          </w:rPr>
          <w:t>availableFlagIvMCShift</w:t>
        </w:r>
        <w:proofErr w:type="spellEnd"/>
        <w:r w:rsidRPr="001E7D4B">
          <w:rPr>
            <w:lang w:val="en-US" w:eastAsia="ko-KR"/>
          </w:rPr>
          <w:t xml:space="preserve"> is equal to 0, </w:t>
        </w:r>
        <w:proofErr w:type="spellStart"/>
        <w:r>
          <w:rPr>
            <w:lang w:val="en-US" w:eastAsia="ko-KR"/>
          </w:rPr>
          <w:t>DepthFlag</w:t>
        </w:r>
        <w:proofErr w:type="spellEnd"/>
        <w:r>
          <w:rPr>
            <w:lang w:val="en-US" w:eastAsia="ko-KR"/>
          </w:rPr>
          <w:t xml:space="preserve"> is equal to 0, </w:t>
        </w:r>
        <w:proofErr w:type="spellStart"/>
        <w:r w:rsidRPr="001E7D4B">
          <w:rPr>
            <w:lang w:val="en-US"/>
          </w:rPr>
          <w:t>availableFlagIvDC</w:t>
        </w:r>
        <w:proofErr w:type="spellEnd"/>
        <w:r w:rsidRPr="001E7D4B">
          <w:rPr>
            <w:lang w:val="en-US"/>
          </w:rPr>
          <w:t xml:space="preserve"> is equal to 1</w:t>
        </w:r>
        <w:r>
          <w:rPr>
            <w:rFonts w:hint="eastAsia"/>
            <w:lang w:val="en-US" w:eastAsia="ko-KR"/>
          </w:rPr>
          <w:t xml:space="preserve">, </w:t>
        </w:r>
        <w:r w:rsidRPr="001E7D4B">
          <w:rPr>
            <w:lang w:val="en-US" w:eastAsia="ko-KR"/>
          </w:rPr>
          <w:t xml:space="preserve">and </w:t>
        </w:r>
        <w:proofErr w:type="spellStart"/>
        <w:r w:rsidRPr="001E7D4B">
          <w:rPr>
            <w:lang w:val="en-US" w:eastAsia="ko-KR"/>
          </w:rPr>
          <w:t>i</w:t>
        </w:r>
        <w:proofErr w:type="spellEnd"/>
        <w:r w:rsidRPr="001E7D4B">
          <w:rPr>
            <w:lang w:val="en-US" w:eastAsia="ko-KR"/>
          </w:rPr>
          <w:t xml:space="preserve"> is less than ( 5 + </w:t>
        </w:r>
        <w:proofErr w:type="spellStart"/>
        <w:r w:rsidRPr="001E7D4B">
          <w:rPr>
            <w:lang w:val="en-US"/>
          </w:rPr>
          <w:t>NumExtraMergeCand</w:t>
        </w:r>
        <w:proofErr w:type="spellEnd"/>
        <w:r w:rsidRPr="001E7D4B">
          <w:rPr>
            <w:lang w:val="en-US" w:eastAsia="ko-KR"/>
          </w:rPr>
          <w:t> )</w:t>
        </w:r>
      </w:ins>
      <w:ins w:id="7" w:author="Samsung" w:date="2014-06-19T17:33:00Z">
        <w:r w:rsidRPr="001E7D4B">
          <w:rPr>
            <w:lang w:val="en-US"/>
          </w:rPr>
          <w:t xml:space="preserve">, </w:t>
        </w:r>
        <w:proofErr w:type="spellStart"/>
        <w:r w:rsidRPr="001E7D4B">
          <w:rPr>
            <w:lang w:val="en-US"/>
          </w:rPr>
          <w:t>availableFlagIvDCShift</w:t>
        </w:r>
        <w:proofErr w:type="spellEnd"/>
        <w:r w:rsidRPr="001E7D4B">
          <w:rPr>
            <w:lang w:val="en-US"/>
          </w:rPr>
          <w:t xml:space="preserve"> is set to 1 and the following applies for X being 0 to 1, inclusive:</w:t>
        </w:r>
      </w:ins>
    </w:p>
    <w:p w:rsidR="00855E86" w:rsidRPr="001E7D4B" w:rsidRDefault="00855E86" w:rsidP="00855E86">
      <w:pPr>
        <w:pStyle w:val="3D0"/>
        <w:rPr>
          <w:ins w:id="8" w:author="Samsung" w:date="2014-06-19T17:33:00Z"/>
          <w:lang w:val="en-US"/>
        </w:rPr>
      </w:pPr>
      <w:proofErr w:type="spellStart"/>
      <w:ins w:id="9" w:author="Samsung" w:date="2014-06-19T17:33:00Z">
        <w:r w:rsidRPr="001E7D4B">
          <w:rPr>
            <w:lang w:val="en-US"/>
          </w:rPr>
          <w:t>predFlagLXIvDCShift</w:t>
        </w:r>
        <w:proofErr w:type="spellEnd"/>
        <w:r w:rsidRPr="001E7D4B">
          <w:rPr>
            <w:lang w:val="en-US"/>
          </w:rPr>
          <w:t xml:space="preserve"> is set equal to </w:t>
        </w:r>
        <w:proofErr w:type="spellStart"/>
        <w:r w:rsidRPr="001E7D4B">
          <w:rPr>
            <w:lang w:val="en-US"/>
          </w:rPr>
          <w:t>predFlagLXIvDC</w:t>
        </w:r>
        <w:proofErr w:type="spellEnd"/>
        <w:r w:rsidRPr="001E7D4B">
          <w:rPr>
            <w:lang w:val="en-US"/>
          </w:rPr>
          <w:t xml:space="preserve">, </w:t>
        </w:r>
      </w:ins>
    </w:p>
    <w:p w:rsidR="00855E86" w:rsidRPr="001E7D4B" w:rsidRDefault="00855E86" w:rsidP="00855E86">
      <w:pPr>
        <w:pStyle w:val="3D0"/>
        <w:rPr>
          <w:ins w:id="10" w:author="Samsung" w:date="2014-06-19T17:33:00Z"/>
          <w:lang w:val="en-US"/>
        </w:rPr>
      </w:pPr>
      <w:proofErr w:type="spellStart"/>
      <w:ins w:id="11" w:author="Samsung" w:date="2014-06-19T17:33:00Z">
        <w:r w:rsidRPr="001E7D4B">
          <w:rPr>
            <w:lang w:val="en-US"/>
          </w:rPr>
          <w:t>refIdxLXIvDCShift</w:t>
        </w:r>
        <w:proofErr w:type="spellEnd"/>
        <w:r w:rsidRPr="001E7D4B">
          <w:rPr>
            <w:lang w:val="en-US"/>
          </w:rPr>
          <w:t xml:space="preserve"> is set equal to </w:t>
        </w:r>
        <w:proofErr w:type="spellStart"/>
        <w:r w:rsidRPr="001E7D4B">
          <w:rPr>
            <w:lang w:val="en-US"/>
          </w:rPr>
          <w:t>refIdxLXIvDC</w:t>
        </w:r>
        <w:proofErr w:type="spellEnd"/>
        <w:r w:rsidRPr="001E7D4B">
          <w:rPr>
            <w:lang w:val="en-US"/>
          </w:rPr>
          <w:t xml:space="preserve">, </w:t>
        </w:r>
      </w:ins>
    </w:p>
    <w:p w:rsidR="00855E86" w:rsidRPr="001E7D4B" w:rsidRDefault="00855E86" w:rsidP="00855E86">
      <w:pPr>
        <w:pStyle w:val="3D0"/>
        <w:rPr>
          <w:ins w:id="12" w:author="Samsung" w:date="2014-06-19T17:33:00Z"/>
          <w:lang w:val="en-US"/>
        </w:rPr>
      </w:pPr>
      <w:proofErr w:type="spellStart"/>
      <w:ins w:id="13" w:author="Samsung" w:date="2014-06-19T17:33:00Z">
        <w:r w:rsidRPr="001E7D4B">
          <w:rPr>
            <w:lang w:val="en-US"/>
          </w:rPr>
          <w:t>mvLXIvDCShift</w:t>
        </w:r>
        <w:proofErr w:type="spellEnd"/>
        <w:r w:rsidRPr="001E7D4B">
          <w:rPr>
            <w:lang w:val="en-US"/>
          </w:rPr>
          <w:t xml:space="preserve">[ 0 ] is set equal to mvL0IvDC[ 0 ] + 4 </w:t>
        </w:r>
      </w:ins>
    </w:p>
    <w:p w:rsidR="00855E86" w:rsidRDefault="00855E86" w:rsidP="00855E86">
      <w:pPr>
        <w:pStyle w:val="3D0"/>
        <w:rPr>
          <w:ins w:id="14" w:author="Samsung" w:date="2014-06-19T17:33:00Z"/>
          <w:lang w:val="en-US"/>
        </w:rPr>
      </w:pPr>
      <w:proofErr w:type="spellStart"/>
      <w:ins w:id="15" w:author="Samsung" w:date="2014-06-19T17:33:00Z">
        <w:r w:rsidRPr="001E7D4B">
          <w:rPr>
            <w:lang w:val="en-US"/>
          </w:rPr>
          <w:t>mvLXIvDCShift</w:t>
        </w:r>
        <w:proofErr w:type="spellEnd"/>
        <w:r w:rsidRPr="001E7D4B">
          <w:rPr>
            <w:lang w:val="en-US"/>
          </w:rPr>
          <w:t xml:space="preserve">[ 1 ] is set equal to mvL0IvDC[ 1 ] </w:t>
        </w:r>
      </w:ins>
    </w:p>
    <w:p w:rsidR="00855E86" w:rsidRPr="00855E86" w:rsidRDefault="00855E86" w:rsidP="00FA3B60">
      <w:pPr>
        <w:pStyle w:val="3U1"/>
        <w:numPr>
          <w:ilvl w:val="0"/>
          <w:numId w:val="0"/>
        </w:numPr>
        <w:rPr>
          <w:lang w:val="en-US" w:eastAsia="ko-KR"/>
        </w:rPr>
      </w:pPr>
    </w:p>
    <w:p w:rsidR="00FA3B60" w:rsidRDefault="00FA3B60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</w:t>
      </w:r>
    </w:p>
    <w:p w:rsidR="00FA3B60" w:rsidRDefault="00FA3B60">
      <w:pPr>
        <w:rPr>
          <w:rFonts w:ascii="Times New Roman" w:hAnsi="Times New Roman" w:cs="Times New Roman"/>
          <w:sz w:val="22"/>
        </w:rPr>
      </w:pPr>
    </w:p>
    <w:p w:rsidR="00855E86" w:rsidRDefault="00855E86">
      <w:pPr>
        <w:rPr>
          <w:rFonts w:ascii="Times New Roman" w:hAnsi="Times New Roman" w:cs="Times New Roman"/>
          <w:sz w:val="22"/>
        </w:rPr>
      </w:pPr>
    </w:p>
    <w:p w:rsidR="00855E86" w:rsidRPr="001E7D4B" w:rsidRDefault="00855E86" w:rsidP="00855E86">
      <w:pPr>
        <w:pStyle w:val="3H4"/>
        <w:numPr>
          <w:ilvl w:val="0"/>
          <w:numId w:val="0"/>
        </w:numPr>
        <w:rPr>
          <w:lang w:val="en-US"/>
        </w:rPr>
      </w:pPr>
      <w:bookmarkStart w:id="16" w:name="_Ref334615759"/>
      <w:r>
        <w:rPr>
          <w:rFonts w:hint="eastAsia"/>
          <w:lang w:val="en-US" w:eastAsia="ko-KR"/>
        </w:rPr>
        <w:t xml:space="preserve">I.8.5.3.2.12 </w:t>
      </w:r>
      <w:r w:rsidRPr="001E7D4B">
        <w:rPr>
          <w:lang w:val="en-US"/>
        </w:rPr>
        <w:t>Derivation process for a disparity inter-view motion vector candidate</w:t>
      </w:r>
      <w:bookmarkEnd w:id="16"/>
      <w:r w:rsidRPr="001E7D4B">
        <w:rPr>
          <w:lang w:val="en-US"/>
        </w:rPr>
        <w:t xml:space="preserve"> </w:t>
      </w:r>
    </w:p>
    <w:p w:rsidR="00855E86" w:rsidRPr="001E7D4B" w:rsidRDefault="00855E86" w:rsidP="00855E86">
      <w:pPr>
        <w:pStyle w:val="3N0"/>
        <w:rPr>
          <w:lang w:val="en-US"/>
        </w:rPr>
      </w:pPr>
      <w:r>
        <w:rPr>
          <w:lang w:val="en-US" w:eastAsia="ko-KR"/>
        </w:rPr>
        <w:t>…</w:t>
      </w:r>
    </w:p>
    <w:p w:rsidR="00855E86" w:rsidRPr="001E7D4B" w:rsidRDefault="00855E86" w:rsidP="00855E86">
      <w:pPr>
        <w:pStyle w:val="3N0"/>
        <w:rPr>
          <w:lang w:val="en-US" w:eastAsia="ko-KR"/>
        </w:rPr>
      </w:pPr>
      <w:r w:rsidRPr="001E7D4B">
        <w:rPr>
          <w:lang w:val="en-US"/>
        </w:rPr>
        <w:t xml:space="preserve">For each </w:t>
      </w:r>
      <w:proofErr w:type="spellStart"/>
      <w:r w:rsidRPr="001E7D4B">
        <w:rPr>
          <w:lang w:val="en-US"/>
        </w:rPr>
        <w:t>i</w:t>
      </w:r>
      <w:proofErr w:type="spellEnd"/>
      <w:r w:rsidRPr="001E7D4B">
        <w:rPr>
          <w:lang w:val="en-US"/>
        </w:rPr>
        <w:t xml:space="preserve"> from 0 to num_ref_idx_lX_active_minus1, inclusive, the following applies: </w:t>
      </w:r>
    </w:p>
    <w:p w:rsidR="00855E86" w:rsidRPr="001E7D4B" w:rsidRDefault="00855E86" w:rsidP="00855E86">
      <w:pPr>
        <w:pStyle w:val="3D1"/>
        <w:rPr>
          <w:lang w:val="en-US" w:eastAsia="ko-KR"/>
        </w:rPr>
      </w:pPr>
      <w:r w:rsidRPr="001E7D4B">
        <w:rPr>
          <w:lang w:val="en-US" w:eastAsia="ko-KR"/>
        </w:rPr>
        <w:t xml:space="preserve">When </w:t>
      </w:r>
      <w:proofErr w:type="spellStart"/>
      <w:r w:rsidRPr="001E7D4B">
        <w:rPr>
          <w:lang w:val="en-US" w:eastAsia="ko-KR"/>
        </w:rPr>
        <w:t>PicOrderCnt</w:t>
      </w:r>
      <w:proofErr w:type="spellEnd"/>
      <w:r w:rsidRPr="001E7D4B">
        <w:rPr>
          <w:lang w:val="en-US" w:eastAsia="ko-KR"/>
        </w:rPr>
        <w:t>( </w:t>
      </w:r>
      <w:proofErr w:type="spellStart"/>
      <w:r w:rsidRPr="001E7D4B">
        <w:rPr>
          <w:lang w:val="en-US" w:eastAsia="ko-KR"/>
        </w:rPr>
        <w:t>RefPicListX</w:t>
      </w:r>
      <w:proofErr w:type="spellEnd"/>
      <w:r w:rsidRPr="001E7D4B">
        <w:rPr>
          <w:lang w:val="en-US" w:eastAsia="ko-KR"/>
        </w:rPr>
        <w:t>[ </w:t>
      </w:r>
      <w:proofErr w:type="spellStart"/>
      <w:r w:rsidRPr="001E7D4B">
        <w:rPr>
          <w:lang w:val="en-US" w:eastAsia="ko-KR"/>
        </w:rPr>
        <w:t>i</w:t>
      </w:r>
      <w:proofErr w:type="spellEnd"/>
      <w:r w:rsidRPr="001E7D4B">
        <w:rPr>
          <w:lang w:val="en-US" w:eastAsia="ko-KR"/>
        </w:rPr>
        <w:t xml:space="preserve"> ] ) is equal to the </w:t>
      </w:r>
      <w:proofErr w:type="spellStart"/>
      <w:r w:rsidRPr="001E7D4B">
        <w:rPr>
          <w:lang w:val="en-US" w:eastAsia="ko-KR"/>
        </w:rPr>
        <w:t>PicOrderCntVal</w:t>
      </w:r>
      <w:proofErr w:type="spellEnd"/>
      <w:r w:rsidRPr="001E7D4B">
        <w:rPr>
          <w:lang w:val="en-US" w:eastAsia="ko-KR"/>
        </w:rPr>
        <w:t xml:space="preserve">, </w:t>
      </w:r>
      <w:proofErr w:type="spellStart"/>
      <w:r w:rsidRPr="001E7D4B">
        <w:rPr>
          <w:lang w:val="en-US" w:eastAsia="ko-KR"/>
        </w:rPr>
        <w:t>ViewIdx</w:t>
      </w:r>
      <w:proofErr w:type="spellEnd"/>
      <w:r w:rsidRPr="001E7D4B">
        <w:rPr>
          <w:lang w:val="en-US" w:eastAsia="ko-KR"/>
        </w:rPr>
        <w:t>( </w:t>
      </w:r>
      <w:proofErr w:type="spellStart"/>
      <w:r w:rsidRPr="001E7D4B">
        <w:rPr>
          <w:lang w:val="en-US" w:eastAsia="ko-KR"/>
        </w:rPr>
        <w:t>RefPicListX</w:t>
      </w:r>
      <w:proofErr w:type="spellEnd"/>
      <w:r w:rsidRPr="001E7D4B">
        <w:rPr>
          <w:lang w:val="en-US" w:eastAsia="ko-KR"/>
        </w:rPr>
        <w:t>[ </w:t>
      </w:r>
      <w:proofErr w:type="spellStart"/>
      <w:r w:rsidRPr="001E7D4B">
        <w:rPr>
          <w:lang w:val="en-US" w:eastAsia="ko-KR"/>
        </w:rPr>
        <w:t>i</w:t>
      </w:r>
      <w:proofErr w:type="spellEnd"/>
      <w:r w:rsidRPr="001E7D4B">
        <w:rPr>
          <w:lang w:val="en-US" w:eastAsia="ko-KR"/>
        </w:rPr>
        <w:t xml:space="preserve"> ] ) is equal to </w:t>
      </w:r>
      <w:proofErr w:type="spellStart"/>
      <w:r w:rsidRPr="001E7D4B">
        <w:rPr>
          <w:lang w:val="en-US" w:eastAsia="ko-KR"/>
        </w:rPr>
        <w:t>refViewIdx</w:t>
      </w:r>
      <w:proofErr w:type="spellEnd"/>
      <w:r w:rsidRPr="001E7D4B">
        <w:rPr>
          <w:lang w:val="en-US" w:eastAsia="ko-KR"/>
        </w:rPr>
        <w:t xml:space="preserve"> and </w:t>
      </w:r>
      <w:proofErr w:type="spellStart"/>
      <w:r w:rsidRPr="001E7D4B">
        <w:rPr>
          <w:lang w:val="en-US"/>
        </w:rPr>
        <w:t>availableFlagLXInterView</w:t>
      </w:r>
      <w:proofErr w:type="spellEnd"/>
      <w:r w:rsidRPr="001E7D4B">
        <w:rPr>
          <w:lang w:val="en-US" w:eastAsia="ko-KR"/>
        </w:rPr>
        <w:t xml:space="preserve"> is equal to 0 the following applies: </w:t>
      </w:r>
    </w:p>
    <w:p w:rsidR="00855E86" w:rsidRPr="001E7D4B" w:rsidRDefault="00855E86" w:rsidP="00855E86">
      <w:pPr>
        <w:pStyle w:val="3E4"/>
        <w:rPr>
          <w:lang w:val="en-US" w:eastAsia="ko-KR"/>
        </w:rPr>
      </w:pPr>
      <w:proofErr w:type="spellStart"/>
      <w:r w:rsidRPr="001E7D4B">
        <w:rPr>
          <w:lang w:val="en-US"/>
        </w:rPr>
        <w:t>availableFlagLXInterView</w:t>
      </w:r>
      <w:proofErr w:type="spellEnd"/>
      <w:r w:rsidRPr="001E7D4B">
        <w:rPr>
          <w:lang w:val="en-US" w:eastAsia="ko-KR"/>
        </w:rPr>
        <w:t xml:space="preserve"> = 1 </w:t>
      </w:r>
      <w:r w:rsidRPr="001E7D4B">
        <w:rPr>
          <w:lang w:val="en-US"/>
        </w:rPr>
        <w:tab/>
      </w:r>
      <w:r w:rsidRPr="001E7D4B">
        <w:rPr>
          <w:lang w:val="en-US"/>
        </w:rPr>
        <w:tab/>
        <w:t>(</w:t>
      </w:r>
      <w:r w:rsidR="00B60AF8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B60AF8" w:rsidRPr="001E7D4B">
        <w:rPr>
          <w:lang w:val="en-US" w:eastAsia="ko-KR"/>
        </w:rPr>
      </w:r>
      <w:r w:rsidR="00B60AF8"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B60AF8"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="00B60AF8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="00B60AF8"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146</w:t>
      </w:r>
      <w:r w:rsidR="00B60AF8" w:rsidRPr="001E7D4B">
        <w:rPr>
          <w:lang w:val="en-US" w:eastAsia="ko-KR"/>
        </w:rPr>
        <w:fldChar w:fldCharType="end"/>
      </w:r>
      <w:r w:rsidRPr="001E7D4B">
        <w:rPr>
          <w:lang w:val="en-US"/>
        </w:rPr>
        <w:t>)</w:t>
      </w:r>
    </w:p>
    <w:p w:rsidR="00855E86" w:rsidRPr="001E7D4B" w:rsidRDefault="00855E86" w:rsidP="00855E86">
      <w:pPr>
        <w:pStyle w:val="3E4"/>
        <w:rPr>
          <w:lang w:val="en-US"/>
        </w:rPr>
      </w:pPr>
      <w:proofErr w:type="spellStart"/>
      <w:r w:rsidRPr="001E7D4B">
        <w:rPr>
          <w:lang w:val="en-US"/>
        </w:rPr>
        <w:t>mvLXInterView</w:t>
      </w:r>
      <w:proofErr w:type="spellEnd"/>
      <w:r w:rsidRPr="001E7D4B">
        <w:rPr>
          <w:lang w:val="en-US"/>
        </w:rPr>
        <w:t xml:space="preserve">[ 0 ] = </w:t>
      </w:r>
      <w:proofErr w:type="spellStart"/>
      <w:r w:rsidRPr="001E7D4B">
        <w:rPr>
          <w:lang w:val="en-US" w:eastAsia="ko-KR"/>
        </w:rPr>
        <w:t>mvDisp</w:t>
      </w:r>
      <w:proofErr w:type="spellEnd"/>
      <w:r w:rsidRPr="001E7D4B">
        <w:rPr>
          <w:lang w:val="en-US"/>
        </w:rPr>
        <w:t>[ 0 ]</w:t>
      </w:r>
      <w:r w:rsidRPr="001E7D4B">
        <w:rPr>
          <w:lang w:val="en-US"/>
        </w:rPr>
        <w:tab/>
      </w:r>
      <w:r>
        <w:rPr>
          <w:lang w:val="en-US"/>
        </w:rPr>
        <w:tab/>
      </w:r>
      <w:r w:rsidRPr="001E7D4B">
        <w:rPr>
          <w:lang w:val="en-US"/>
        </w:rPr>
        <w:t>(</w:t>
      </w:r>
      <w:r w:rsidR="00B60AF8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B60AF8" w:rsidRPr="001E7D4B">
        <w:rPr>
          <w:lang w:val="en-US" w:eastAsia="ko-KR"/>
        </w:rPr>
      </w:r>
      <w:r w:rsidR="00B60AF8"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B60AF8"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="00B60AF8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="00B60AF8"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147</w:t>
      </w:r>
      <w:r w:rsidR="00B60AF8" w:rsidRPr="001E7D4B">
        <w:rPr>
          <w:lang w:val="en-US" w:eastAsia="ko-KR"/>
        </w:rPr>
        <w:fldChar w:fldCharType="end"/>
      </w:r>
      <w:r w:rsidRPr="001E7D4B">
        <w:rPr>
          <w:lang w:val="en-US"/>
        </w:rPr>
        <w:t>)</w:t>
      </w:r>
    </w:p>
    <w:p w:rsidR="00855E86" w:rsidRPr="001E7D4B" w:rsidRDefault="00855E86" w:rsidP="00855E86">
      <w:pPr>
        <w:pStyle w:val="3E4"/>
        <w:rPr>
          <w:lang w:val="en-US"/>
        </w:rPr>
      </w:pPr>
      <w:proofErr w:type="spellStart"/>
      <w:r w:rsidRPr="001E7D4B">
        <w:rPr>
          <w:lang w:val="en-US"/>
        </w:rPr>
        <w:lastRenderedPageBreak/>
        <w:t>mvLXInterView</w:t>
      </w:r>
      <w:proofErr w:type="spellEnd"/>
      <w:r w:rsidRPr="001E7D4B">
        <w:rPr>
          <w:lang w:val="en-US"/>
        </w:rPr>
        <w:t xml:space="preserve">[ 1 ] = </w:t>
      </w:r>
      <w:r w:rsidRPr="001E7D4B">
        <w:rPr>
          <w:lang w:val="en-US" w:eastAsia="ko-KR"/>
        </w:rPr>
        <w:t>0</w:t>
      </w:r>
      <w:r w:rsidRPr="001E7D4B">
        <w:rPr>
          <w:lang w:val="en-US"/>
        </w:rPr>
        <w:tab/>
      </w:r>
      <w:r w:rsidRPr="001E7D4B">
        <w:rPr>
          <w:lang w:val="en-US"/>
        </w:rPr>
        <w:tab/>
        <w:t>(</w:t>
      </w:r>
      <w:r w:rsidR="00B60AF8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B60AF8" w:rsidRPr="001E7D4B">
        <w:rPr>
          <w:lang w:val="en-US" w:eastAsia="ko-KR"/>
        </w:rPr>
      </w:r>
      <w:r w:rsidR="00B60AF8"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B60AF8"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="00B60AF8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="00B60AF8"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148</w:t>
      </w:r>
      <w:r w:rsidR="00B60AF8" w:rsidRPr="001E7D4B">
        <w:rPr>
          <w:lang w:val="en-US" w:eastAsia="ko-KR"/>
        </w:rPr>
        <w:fldChar w:fldCharType="end"/>
      </w:r>
      <w:r w:rsidRPr="001E7D4B">
        <w:rPr>
          <w:lang w:val="en-US"/>
        </w:rPr>
        <w:t>)</w:t>
      </w:r>
    </w:p>
    <w:p w:rsidR="00855E86" w:rsidRPr="001E7D4B" w:rsidRDefault="00855E86" w:rsidP="00855E86">
      <w:pPr>
        <w:pStyle w:val="3E4"/>
        <w:rPr>
          <w:lang w:val="en-US"/>
        </w:rPr>
      </w:pPr>
      <w:proofErr w:type="spellStart"/>
      <w:r w:rsidRPr="001E7D4B">
        <w:rPr>
          <w:lang w:val="en-US"/>
        </w:rPr>
        <w:t>refIdxLX</w:t>
      </w:r>
      <w:proofErr w:type="spellEnd"/>
      <w:r w:rsidRPr="001E7D4B">
        <w:rPr>
          <w:lang w:val="en-US"/>
        </w:rPr>
        <w:t xml:space="preserve"> = </w:t>
      </w:r>
      <w:proofErr w:type="spellStart"/>
      <w:r w:rsidRPr="001E7D4B">
        <w:rPr>
          <w:lang w:val="en-US"/>
        </w:rPr>
        <w:t>i</w:t>
      </w:r>
      <w:proofErr w:type="spellEnd"/>
      <w:r w:rsidRPr="001E7D4B">
        <w:rPr>
          <w:lang w:val="en-US"/>
        </w:rPr>
        <w:tab/>
      </w:r>
      <w:r w:rsidRPr="001E7D4B">
        <w:rPr>
          <w:lang w:val="en-US"/>
        </w:rPr>
        <w:tab/>
        <w:t>(</w:t>
      </w:r>
      <w:r w:rsidR="00C028C3">
        <w:fldChar w:fldCharType="begin" w:fldLock="1"/>
      </w:r>
      <w:r w:rsidR="00C028C3">
        <w:instrText xml:space="preserve"> REF H \h  \* MERGEFORMAT </w:instrText>
      </w:r>
      <w:r w:rsidR="00C028C3">
        <w:fldChar w:fldCharType="separate"/>
      </w:r>
      <w:r>
        <w:t>I</w:t>
      </w:r>
      <w:r w:rsidR="00C028C3">
        <w:fldChar w:fldCharType="end"/>
      </w:r>
      <w:r w:rsidRPr="001E7D4B">
        <w:rPr>
          <w:lang w:val="en-US"/>
        </w:rPr>
        <w:noBreakHyphen/>
      </w:r>
      <w:r w:rsidR="00B60AF8"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="00B60AF8" w:rsidRPr="001E7D4B">
        <w:rPr>
          <w:lang w:val="en-US"/>
        </w:rPr>
        <w:fldChar w:fldCharType="separate"/>
      </w:r>
      <w:r>
        <w:rPr>
          <w:noProof/>
          <w:lang w:val="en-US"/>
        </w:rPr>
        <w:t>149</w:t>
      </w:r>
      <w:r w:rsidR="00B60AF8"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855E86" w:rsidRDefault="00855E86">
      <w:pPr>
        <w:rPr>
          <w:rFonts w:ascii="Times New Roman" w:hAnsi="Times New Roman" w:cs="Times New Roman"/>
          <w:sz w:val="22"/>
        </w:rPr>
      </w:pPr>
    </w:p>
    <w:p w:rsidR="00855E86" w:rsidRDefault="00855E86">
      <w:pPr>
        <w:rPr>
          <w:rFonts w:ascii="Times New Roman" w:hAnsi="Times New Roman" w:cs="Times New Roman"/>
          <w:sz w:val="22"/>
        </w:rPr>
      </w:pPr>
    </w:p>
    <w:p w:rsidR="00FA3B60" w:rsidRPr="001E7D4B" w:rsidDel="00855E86" w:rsidRDefault="00FA3B60" w:rsidP="00FA3B60">
      <w:pPr>
        <w:pStyle w:val="3H4"/>
        <w:numPr>
          <w:ilvl w:val="0"/>
          <w:numId w:val="0"/>
        </w:numPr>
        <w:rPr>
          <w:del w:id="17" w:author="Samsung" w:date="2014-06-19T17:35:00Z"/>
          <w:lang w:val="en-US"/>
        </w:rPr>
      </w:pPr>
      <w:bookmarkStart w:id="18" w:name="_Ref364455951"/>
      <w:bookmarkStart w:id="19" w:name="_GoBack"/>
      <w:del w:id="20" w:author="Samsung" w:date="2014-06-19T17:35:00Z">
        <w:r w:rsidDel="00855E86">
          <w:rPr>
            <w:rFonts w:hint="eastAsia"/>
            <w:lang w:val="en-US" w:eastAsia="ko-KR"/>
          </w:rPr>
          <w:delText xml:space="preserve">I.8.5.3.2.15 </w:delText>
        </w:r>
        <w:r w:rsidRPr="001E7D4B" w:rsidDel="00855E86">
          <w:rPr>
            <w:lang w:val="en-US"/>
          </w:rPr>
          <w:delText>Derivation process for the shifted disparity merging candidate</w:delText>
        </w:r>
        <w:bookmarkEnd w:id="18"/>
      </w:del>
    </w:p>
    <w:p w:rsidR="00FA3B60" w:rsidRPr="001E7D4B" w:rsidDel="00855E86" w:rsidRDefault="00FA3B60" w:rsidP="00FA3B60">
      <w:pPr>
        <w:pStyle w:val="3N0"/>
        <w:rPr>
          <w:del w:id="21" w:author="Samsung" w:date="2014-06-19T17:35:00Z"/>
          <w:lang w:val="en-US"/>
        </w:rPr>
      </w:pPr>
      <w:del w:id="22" w:author="Samsung" w:date="2014-06-19T17:35:00Z">
        <w:r w:rsidRPr="001E7D4B" w:rsidDel="00855E86">
          <w:rPr>
            <w:lang w:val="en-US"/>
          </w:rPr>
          <w:delText>This process is not invoked when DepthFlag is equal to 1.</w:delText>
        </w:r>
      </w:del>
    </w:p>
    <w:p w:rsidR="00FA3B60" w:rsidRPr="001E7D4B" w:rsidDel="00855E86" w:rsidRDefault="00FA3B60" w:rsidP="00FA3B60">
      <w:pPr>
        <w:pStyle w:val="3N0"/>
        <w:rPr>
          <w:del w:id="23" w:author="Samsung" w:date="2014-06-19T17:35:00Z"/>
          <w:lang w:val="en-US"/>
        </w:rPr>
      </w:pPr>
      <w:del w:id="24" w:author="Samsung" w:date="2014-06-19T17:35:00Z">
        <w:r w:rsidRPr="001E7D4B" w:rsidDel="00855E86">
          <w:rPr>
            <w:lang w:val="en-US"/>
          </w:rPr>
          <w:delText>Inputs to this process are:</w:delText>
        </w:r>
      </w:del>
    </w:p>
    <w:p w:rsidR="00FA3B60" w:rsidRPr="001E7D4B" w:rsidDel="00024D0E" w:rsidRDefault="00FA3B60" w:rsidP="00FA3B60">
      <w:pPr>
        <w:pStyle w:val="3D0"/>
        <w:rPr>
          <w:del w:id="25" w:author="Samsung" w:date="2014-06-19T17:17:00Z"/>
          <w:lang w:val="en-US"/>
        </w:rPr>
      </w:pPr>
      <w:del w:id="26" w:author="Samsung" w:date="2014-06-19T17:17:00Z">
        <w:r w:rsidRPr="001E7D4B" w:rsidDel="00024D0E">
          <w:rPr>
            <w:lang w:val="en-US"/>
          </w:rPr>
          <w:delText xml:space="preserve">a luma location ( xPb, yPb ) of the top-left sample of the current </w:delText>
        </w:r>
        <w:r w:rsidDel="00024D0E">
          <w:rPr>
            <w:lang w:val="en-US"/>
          </w:rPr>
          <w:delText xml:space="preserve">luma </w:delText>
        </w:r>
        <w:r w:rsidRPr="001E7D4B" w:rsidDel="00024D0E">
          <w:rPr>
            <w:lang w:val="en-US"/>
          </w:rPr>
          <w:delText xml:space="preserve">prediction </w:delText>
        </w:r>
        <w:r w:rsidDel="00024D0E">
          <w:rPr>
            <w:lang w:val="en-US"/>
          </w:rPr>
          <w:delText xml:space="preserve">block </w:delText>
        </w:r>
        <w:r w:rsidRPr="001E7D4B" w:rsidDel="00024D0E">
          <w:rPr>
            <w:lang w:val="en-US"/>
          </w:rPr>
          <w:delText>relative to the top-left luma sample of the current picture,</w:delText>
        </w:r>
      </w:del>
    </w:p>
    <w:p w:rsidR="00FA3B60" w:rsidRPr="001E7D4B" w:rsidDel="00024D0E" w:rsidRDefault="00FA3B60" w:rsidP="00FA3B60">
      <w:pPr>
        <w:pStyle w:val="3D0"/>
        <w:rPr>
          <w:del w:id="27" w:author="Samsung" w:date="2014-06-19T17:17:00Z"/>
          <w:lang w:val="en-US"/>
        </w:rPr>
      </w:pPr>
      <w:del w:id="28" w:author="Samsung" w:date="2014-06-19T17:17:00Z">
        <w:r w:rsidDel="00024D0E">
          <w:rPr>
            <w:lang w:val="en-US"/>
          </w:rPr>
          <w:delText xml:space="preserve">two </w:delText>
        </w:r>
        <w:r w:rsidRPr="001E7D4B" w:rsidDel="00024D0E">
          <w:rPr>
            <w:lang w:val="en-US"/>
          </w:rPr>
          <w:delText>variables nPbW and nPbH specifying the width and the height</w:delText>
        </w:r>
        <w:r w:rsidDel="00024D0E">
          <w:rPr>
            <w:lang w:val="en-US"/>
          </w:rPr>
          <w:delText xml:space="preserve"> </w:delText>
        </w:r>
        <w:r w:rsidRPr="001E7D4B" w:rsidDel="00024D0E">
          <w:rPr>
            <w:lang w:val="en-US"/>
          </w:rPr>
          <w:delText xml:space="preserve">of the current </w:delText>
        </w:r>
        <w:r w:rsidDel="00024D0E">
          <w:rPr>
            <w:lang w:val="en-US"/>
          </w:rPr>
          <w:delText xml:space="preserve">luma </w:delText>
        </w:r>
        <w:r w:rsidRPr="001E7D4B" w:rsidDel="00024D0E">
          <w:rPr>
            <w:lang w:val="en-US"/>
          </w:rPr>
          <w:delText xml:space="preserve">prediction </w:delText>
        </w:r>
        <w:r w:rsidDel="00024D0E">
          <w:rPr>
            <w:lang w:val="en-US"/>
          </w:rPr>
          <w:delText>block</w:delText>
        </w:r>
        <w:r w:rsidRPr="001E7D4B" w:rsidDel="00024D0E">
          <w:rPr>
            <w:lang w:val="en-US"/>
          </w:rPr>
          <w:delText>,</w:delText>
        </w:r>
      </w:del>
    </w:p>
    <w:p w:rsidR="00FA3B60" w:rsidRPr="001E7D4B" w:rsidDel="00855E86" w:rsidRDefault="00FA3B60" w:rsidP="00FA3B60">
      <w:pPr>
        <w:pStyle w:val="3D0"/>
        <w:rPr>
          <w:del w:id="29" w:author="Samsung" w:date="2014-06-19T17:35:00Z"/>
          <w:lang w:val="en-US"/>
        </w:rPr>
      </w:pPr>
      <w:del w:id="30" w:author="Samsung" w:date="2014-06-19T17:35:00Z">
        <w:r w:rsidRPr="001E7D4B" w:rsidDel="00855E86">
          <w:rPr>
            <w:lang w:val="en-US"/>
          </w:rPr>
          <w:delText xml:space="preserve">the availability flags availableFlagN, </w:delText>
        </w:r>
      </w:del>
    </w:p>
    <w:p w:rsidR="00FA3B60" w:rsidRPr="001E7D4B" w:rsidDel="00855E86" w:rsidRDefault="00FA3B60" w:rsidP="00FA3B60">
      <w:pPr>
        <w:pStyle w:val="3D0"/>
        <w:rPr>
          <w:del w:id="31" w:author="Samsung" w:date="2014-06-19T17:35:00Z"/>
          <w:lang w:val="en-US"/>
        </w:rPr>
      </w:pPr>
      <w:del w:id="32" w:author="Samsung" w:date="2014-06-19T17:35:00Z">
        <w:r w:rsidRPr="001E7D4B" w:rsidDel="00855E86">
          <w:rPr>
            <w:lang w:val="en-US"/>
          </w:rPr>
          <w:delText xml:space="preserve">the reference indices refIdxL0N and refIdxL1N, </w:delText>
        </w:r>
      </w:del>
    </w:p>
    <w:p w:rsidR="00FA3B60" w:rsidRPr="001E7D4B" w:rsidDel="00855E86" w:rsidRDefault="00FA3B60" w:rsidP="00FA3B60">
      <w:pPr>
        <w:pStyle w:val="3D0"/>
        <w:rPr>
          <w:del w:id="33" w:author="Samsung" w:date="2014-06-19T17:35:00Z"/>
          <w:lang w:val="en-US"/>
        </w:rPr>
      </w:pPr>
      <w:del w:id="34" w:author="Samsung" w:date="2014-06-19T17:35:00Z">
        <w:r w:rsidRPr="001E7D4B" w:rsidDel="00855E86">
          <w:rPr>
            <w:lang w:val="en-US"/>
          </w:rPr>
          <w:delText xml:space="preserve">the prediction list utilization flags predFlagL0N and predFlagL1N, </w:delText>
        </w:r>
      </w:del>
    </w:p>
    <w:p w:rsidR="00FA3B60" w:rsidRPr="001E7D4B" w:rsidDel="00855E86" w:rsidRDefault="00FA3B60" w:rsidP="00FA3B60">
      <w:pPr>
        <w:pStyle w:val="3D0"/>
        <w:rPr>
          <w:del w:id="35" w:author="Samsung" w:date="2014-06-19T17:35:00Z"/>
          <w:lang w:val="en-US"/>
        </w:rPr>
      </w:pPr>
      <w:del w:id="36" w:author="Samsung" w:date="2014-06-19T17:35:00Z">
        <w:r w:rsidRPr="001E7D4B" w:rsidDel="00855E86">
          <w:rPr>
            <w:lang w:val="en-US"/>
          </w:rPr>
          <w:delText xml:space="preserve">the motion vectors mvL0N and mvL1N, </w:delText>
        </w:r>
      </w:del>
    </w:p>
    <w:p w:rsidR="00FA3B60" w:rsidRPr="001E7D4B" w:rsidDel="00855E86" w:rsidRDefault="00FA3B60" w:rsidP="00FA3B60">
      <w:pPr>
        <w:pStyle w:val="3D0"/>
        <w:rPr>
          <w:del w:id="37" w:author="Samsung" w:date="2014-06-19T17:35:00Z"/>
          <w:lang w:val="en-US"/>
        </w:rPr>
      </w:pPr>
      <w:del w:id="38" w:author="Samsung" w:date="2014-06-19T17:35:00Z">
        <w:r w:rsidRPr="001E7D4B" w:rsidDel="00855E86">
          <w:rPr>
            <w:lang w:val="en-US"/>
          </w:rPr>
          <w:delText>a merging candidate list mergeCandList,</w:delText>
        </w:r>
      </w:del>
    </w:p>
    <w:p w:rsidR="00FA3B60" w:rsidRPr="001E7D4B" w:rsidDel="00855E86" w:rsidRDefault="00FA3B60" w:rsidP="00FA3B60">
      <w:pPr>
        <w:pStyle w:val="3D0"/>
        <w:rPr>
          <w:del w:id="39" w:author="Samsung" w:date="2014-06-19T17:35:00Z"/>
          <w:lang w:val="en-US"/>
        </w:rPr>
      </w:pPr>
      <w:del w:id="40" w:author="Samsung" w:date="2014-06-19T17:35:00Z">
        <w:r w:rsidRPr="001E7D4B" w:rsidDel="00855E86">
          <w:rPr>
            <w:lang w:val="en-US" w:eastAsia="ko-KR"/>
          </w:rPr>
          <w:delText xml:space="preserve">the variable </w:delText>
        </w:r>
        <w:r w:rsidRPr="001E7D4B" w:rsidDel="00855E86">
          <w:rPr>
            <w:lang w:val="en-US"/>
          </w:rPr>
          <w:delText>numMergeCand</w:delText>
        </w:r>
        <w:r w:rsidRPr="001E7D4B" w:rsidDel="00855E86">
          <w:rPr>
            <w:lang w:val="en-US" w:eastAsia="ko-KR"/>
          </w:rPr>
          <w:delText xml:space="preserve"> specifying the number of merge candidates in list mergeCandList</w:delText>
        </w:r>
        <w:r w:rsidDel="00855E86">
          <w:rPr>
            <w:lang w:val="en-US" w:eastAsia="ko-KR"/>
          </w:rPr>
          <w:delText>.</w:delText>
        </w:r>
      </w:del>
    </w:p>
    <w:p w:rsidR="00FA3B60" w:rsidRPr="001E7D4B" w:rsidDel="00855E86" w:rsidRDefault="00FA3B60" w:rsidP="00FA3B60">
      <w:pPr>
        <w:pStyle w:val="3N0"/>
        <w:rPr>
          <w:del w:id="41" w:author="Samsung" w:date="2014-06-19T17:35:00Z"/>
          <w:lang w:val="en-US"/>
        </w:rPr>
      </w:pPr>
      <w:del w:id="42" w:author="Samsung" w:date="2014-06-19T17:35:00Z">
        <w:r w:rsidRPr="001E7D4B" w:rsidDel="00855E86">
          <w:rPr>
            <w:lang w:val="en-US"/>
          </w:rPr>
          <w:delText>Outputs of this process are:</w:delText>
        </w:r>
      </w:del>
    </w:p>
    <w:p w:rsidR="00FA3B60" w:rsidRPr="001E7D4B" w:rsidDel="00855E86" w:rsidRDefault="00FA3B60" w:rsidP="00FA3B60">
      <w:pPr>
        <w:pStyle w:val="3D0"/>
        <w:rPr>
          <w:del w:id="43" w:author="Samsung" w:date="2014-06-19T17:35:00Z"/>
          <w:lang w:val="en-US"/>
        </w:rPr>
      </w:pPr>
      <w:del w:id="44" w:author="Samsung" w:date="2014-06-19T17:35:00Z">
        <w:r w:rsidRPr="001E7D4B" w:rsidDel="00855E86">
          <w:rPr>
            <w:lang w:val="en-US"/>
          </w:rPr>
          <w:delText>the flag availableFlagIvDCShift, specifying whether shifted disparity merging candidate is available</w:delText>
        </w:r>
        <w:r w:rsidDel="00855E86">
          <w:rPr>
            <w:lang w:val="en-US"/>
          </w:rPr>
          <w:delText>,</w:delText>
        </w:r>
      </w:del>
    </w:p>
    <w:p w:rsidR="00FA3B60" w:rsidRPr="001E7D4B" w:rsidDel="00855E86" w:rsidRDefault="00FA3B60" w:rsidP="00FA3B60">
      <w:pPr>
        <w:pStyle w:val="3D0"/>
        <w:rPr>
          <w:del w:id="45" w:author="Samsung" w:date="2014-06-19T17:35:00Z"/>
          <w:lang w:val="en-US"/>
        </w:rPr>
      </w:pPr>
      <w:del w:id="46" w:author="Samsung" w:date="2014-06-19T17:35:00Z">
        <w:r w:rsidRPr="001E7D4B" w:rsidDel="00855E86">
          <w:rPr>
            <w:lang w:val="en-US"/>
          </w:rPr>
          <w:delText>the prediction utilization flags predFlagL0IvDCShift and predFlagL1IvDCShift,</w:delText>
        </w:r>
      </w:del>
    </w:p>
    <w:p w:rsidR="00FA3B60" w:rsidRPr="001E7D4B" w:rsidDel="00855E86" w:rsidRDefault="00FA3B60" w:rsidP="00FA3B60">
      <w:pPr>
        <w:pStyle w:val="3D0"/>
        <w:rPr>
          <w:del w:id="47" w:author="Samsung" w:date="2014-06-19T17:35:00Z"/>
          <w:lang w:val="en-US"/>
        </w:rPr>
      </w:pPr>
      <w:del w:id="48" w:author="Samsung" w:date="2014-06-19T17:35:00Z">
        <w:r w:rsidRPr="001E7D4B" w:rsidDel="00855E86">
          <w:rPr>
            <w:lang w:val="en-US"/>
          </w:rPr>
          <w:delText>the reference indices refIdxL0IvDCShift and refIdxL1IvDCShift,</w:delText>
        </w:r>
      </w:del>
    </w:p>
    <w:p w:rsidR="00FA3B60" w:rsidRPr="001E7D4B" w:rsidDel="00855E86" w:rsidRDefault="00FA3B60" w:rsidP="00FA3B60">
      <w:pPr>
        <w:pStyle w:val="3D0"/>
        <w:rPr>
          <w:del w:id="49" w:author="Samsung" w:date="2014-06-19T17:35:00Z"/>
          <w:lang w:val="en-US"/>
        </w:rPr>
      </w:pPr>
      <w:del w:id="50" w:author="Samsung" w:date="2014-06-19T17:35:00Z">
        <w:r w:rsidRPr="001E7D4B" w:rsidDel="00855E86">
          <w:rPr>
            <w:lang w:val="en-US"/>
          </w:rPr>
          <w:delText>the motion vectors mvL0IvDCShift and mvL1IvDCShift.</w:delText>
        </w:r>
      </w:del>
    </w:p>
    <w:p w:rsidR="00FA3B60" w:rsidRPr="001E7D4B" w:rsidDel="00024D0E" w:rsidRDefault="00FA3B60" w:rsidP="00FA3B60">
      <w:pPr>
        <w:pStyle w:val="3E0"/>
        <w:tabs>
          <w:tab w:val="clear" w:pos="360"/>
        </w:tabs>
        <w:jc w:val="both"/>
        <w:rPr>
          <w:del w:id="51" w:author="Samsung" w:date="2014-06-19T17:15:00Z"/>
          <w:lang w:val="en-US"/>
        </w:rPr>
      </w:pPr>
      <w:del w:id="52" w:author="Samsung" w:date="2014-06-19T17:15:00Z">
        <w:r w:rsidRPr="001E7D4B" w:rsidDel="00024D0E">
          <w:rPr>
            <w:lang w:val="en-US"/>
          </w:rPr>
          <w:delText>The variable availableFlagIvDCShift is set equal to 0 and for i in the range of 0 to numMergeCand </w:delText>
        </w:r>
        <w:r w:rsidRPr="001E7D4B" w:rsidDel="00024D0E">
          <w:rPr>
            <w:lang w:val="en-US"/>
          </w:rPr>
          <w:noBreakHyphen/>
          <w:delText xml:space="preserve"> 1, inclusive, the following applies: </w:delText>
        </w:r>
      </w:del>
    </w:p>
    <w:p w:rsidR="00FA3B60" w:rsidRPr="001E7D4B" w:rsidDel="00024D0E" w:rsidRDefault="00FA3B60" w:rsidP="00FA3B60">
      <w:pPr>
        <w:pStyle w:val="3D1"/>
        <w:rPr>
          <w:del w:id="53" w:author="Samsung" w:date="2014-06-19T17:15:00Z"/>
          <w:lang w:val="en-US"/>
        </w:rPr>
      </w:pPr>
      <w:del w:id="54" w:author="Samsung" w:date="2014-06-19T17:15:00Z">
        <w:r w:rsidRPr="001E7D4B" w:rsidDel="00024D0E">
          <w:rPr>
            <w:lang w:val="en-US"/>
          </w:rPr>
          <w:delText>The variable N is set equal to mergeCandList[ i ].</w:delText>
        </w:r>
      </w:del>
    </w:p>
    <w:p w:rsidR="00FA3B60" w:rsidRPr="001E7D4B" w:rsidDel="00024D0E" w:rsidRDefault="00FA3B60" w:rsidP="00FA3B60">
      <w:pPr>
        <w:pStyle w:val="3D1"/>
        <w:rPr>
          <w:del w:id="55" w:author="Samsung" w:date="2014-06-19T17:15:00Z"/>
          <w:lang w:val="en-US"/>
        </w:rPr>
      </w:pPr>
      <w:del w:id="56" w:author="Samsung" w:date="2014-06-19T17:15:00Z">
        <w:r w:rsidRPr="001E7D4B" w:rsidDel="00024D0E">
          <w:rPr>
            <w:lang w:val="en-US"/>
          </w:rPr>
          <w:delText>The derivation process for a view synthesis prediction flag as specified in subclause </w:delText>
        </w:r>
        <w:r w:rsidR="00B60AF8" w:rsidRPr="001E7D4B" w:rsidDel="00024D0E">
          <w:fldChar w:fldCharType="begin" w:fldLock="1"/>
        </w:r>
        <w:r w:rsidRPr="001E7D4B" w:rsidDel="00024D0E">
          <w:rPr>
            <w:lang w:val="en-US"/>
          </w:rPr>
          <w:delInstrText xml:space="preserve"> REF _Ref373509484 \r \h </w:delInstrText>
        </w:r>
        <w:r w:rsidR="00B60AF8" w:rsidRPr="001E7D4B" w:rsidDel="00024D0E">
          <w:fldChar w:fldCharType="separate"/>
        </w:r>
        <w:r w:rsidDel="00024D0E">
          <w:rPr>
            <w:lang w:val="en-US"/>
          </w:rPr>
          <w:delText>I.8.5.3.2.17</w:delText>
        </w:r>
        <w:r w:rsidR="00B60AF8" w:rsidRPr="001E7D4B" w:rsidDel="00024D0E">
          <w:fldChar w:fldCharType="end"/>
        </w:r>
        <w:r w:rsidRPr="001E7D4B" w:rsidDel="00024D0E">
          <w:rPr>
            <w:lang w:val="en-US"/>
          </w:rPr>
          <w:delText xml:space="preserve"> is invoked with the luma location ( xPb, yPb ), the variables nPbW and nPbH, the merge candidate indicator N as inputs, and the output is the mergeCandIsVspFlag. </w:delText>
        </w:r>
      </w:del>
    </w:p>
    <w:p w:rsidR="00FA3B60" w:rsidRPr="001E7D4B" w:rsidDel="00024D0E" w:rsidRDefault="00FA3B60" w:rsidP="00FA3B60">
      <w:pPr>
        <w:pStyle w:val="3D1"/>
        <w:rPr>
          <w:del w:id="57" w:author="Samsung" w:date="2014-06-19T17:15:00Z"/>
          <w:lang w:val="en-US"/>
        </w:rPr>
      </w:pPr>
      <w:del w:id="58" w:author="Samsung" w:date="2014-06-19T17:15:00Z">
        <w:r w:rsidRPr="001E7D4B" w:rsidDel="00024D0E">
          <w:rPr>
            <w:lang w:val="en-US"/>
          </w:rPr>
          <w:delText xml:space="preserve">When availableFlagIvDCShift is equal to 0 and availableFlagN is equal to 1, the candidate N is not equal to </w:delText>
        </w:r>
        <w:r w:rsidRPr="001E7D4B" w:rsidDel="00024D0E">
          <w:rPr>
            <w:lang w:val="en-US" w:eastAsia="ko-KR"/>
          </w:rPr>
          <w:delText>IvMC or IvDC,</w:delText>
        </w:r>
        <w:r w:rsidRPr="001E7D4B" w:rsidDel="00024D0E">
          <w:rPr>
            <w:lang w:val="en-US"/>
          </w:rPr>
          <w:delText xml:space="preserve"> and </w:delText>
        </w:r>
        <w:r w:rsidRPr="001E7D4B" w:rsidDel="00024D0E">
          <w:rPr>
            <w:lang w:val="en-US" w:eastAsia="ko-KR"/>
          </w:rPr>
          <w:delText>mergeCandIsVspFlag is not equal to 0,</w:delText>
        </w:r>
        <w:r w:rsidRPr="001E7D4B" w:rsidDel="00024D0E">
          <w:rPr>
            <w:lang w:val="en-US"/>
          </w:rPr>
          <w:delText xml:space="preserve"> predFlagL0N is equal to 1 and ViewIdx( RefPicList0[ refIdxL0N ] ) is not equal to ViewIdx, the following applies:</w:delText>
        </w:r>
      </w:del>
    </w:p>
    <w:p w:rsidR="00FA3B60" w:rsidRPr="001E7D4B" w:rsidDel="00024D0E" w:rsidRDefault="00FA3B60" w:rsidP="00FA3B60">
      <w:pPr>
        <w:pStyle w:val="3D2"/>
        <w:rPr>
          <w:del w:id="59" w:author="Samsung" w:date="2014-06-19T17:15:00Z"/>
          <w:lang w:val="en-US"/>
        </w:rPr>
      </w:pPr>
      <w:del w:id="60" w:author="Samsung" w:date="2014-06-19T17:15:00Z">
        <w:r w:rsidRPr="001E7D4B" w:rsidDel="00024D0E">
          <w:rPr>
            <w:lang w:val="en-US"/>
          </w:rPr>
          <w:delText>availableFlagIvDCShift is set equal to 1</w:delText>
        </w:r>
      </w:del>
    </w:p>
    <w:p w:rsidR="00FA3B60" w:rsidRPr="001E7D4B" w:rsidDel="00024D0E" w:rsidRDefault="00FA3B60" w:rsidP="00FA3B60">
      <w:pPr>
        <w:pStyle w:val="3D2"/>
        <w:rPr>
          <w:del w:id="61" w:author="Samsung" w:date="2014-06-19T17:15:00Z"/>
          <w:lang w:val="en-US"/>
        </w:rPr>
      </w:pPr>
      <w:del w:id="62" w:author="Samsung" w:date="2014-06-19T17:15:00Z">
        <w:r w:rsidRPr="001E7D4B" w:rsidDel="00024D0E">
          <w:rPr>
            <w:lang w:val="en-US"/>
          </w:rPr>
          <w:delText>predFlagLXIvDCShift is set equal to predFlagLXN, ( with X being replaced by 0 and 1 )</w:delText>
        </w:r>
      </w:del>
    </w:p>
    <w:p w:rsidR="00FA3B60" w:rsidRPr="001E7D4B" w:rsidDel="00024D0E" w:rsidRDefault="00FA3B60" w:rsidP="00FA3B60">
      <w:pPr>
        <w:pStyle w:val="3D2"/>
        <w:rPr>
          <w:del w:id="63" w:author="Samsung" w:date="2014-06-19T17:15:00Z"/>
          <w:lang w:val="en-US"/>
        </w:rPr>
      </w:pPr>
      <w:del w:id="64" w:author="Samsung" w:date="2014-06-19T17:15:00Z">
        <w:r w:rsidRPr="001E7D4B" w:rsidDel="00024D0E">
          <w:rPr>
            <w:lang w:val="en-US"/>
          </w:rPr>
          <w:delText>refIdxLXIvDCShift is set equal to refIdxLXN, ( with X being replaced by 0 and 1 )</w:delText>
        </w:r>
      </w:del>
    </w:p>
    <w:p w:rsidR="00FA3B60" w:rsidRPr="001E7D4B" w:rsidDel="00024D0E" w:rsidRDefault="00FA3B60" w:rsidP="00FA3B60">
      <w:pPr>
        <w:pStyle w:val="3D2"/>
        <w:rPr>
          <w:del w:id="65" w:author="Samsung" w:date="2014-06-19T17:15:00Z"/>
          <w:lang w:val="en-US"/>
        </w:rPr>
      </w:pPr>
      <w:del w:id="66" w:author="Samsung" w:date="2014-06-19T17:15:00Z">
        <w:r w:rsidRPr="001E7D4B" w:rsidDel="00024D0E">
          <w:rPr>
            <w:lang w:val="en-US"/>
          </w:rPr>
          <w:delText>mvL0IvDCShift[ 0 ] is set equal to mvL0N[ 0 ] + 4</w:delText>
        </w:r>
      </w:del>
    </w:p>
    <w:p w:rsidR="00FA3B60" w:rsidRPr="001E7D4B" w:rsidDel="00024D0E" w:rsidRDefault="00FA3B60" w:rsidP="00FA3B60">
      <w:pPr>
        <w:pStyle w:val="3D2"/>
        <w:rPr>
          <w:del w:id="67" w:author="Samsung" w:date="2014-06-19T17:15:00Z"/>
          <w:lang w:val="en-US"/>
        </w:rPr>
      </w:pPr>
      <w:del w:id="68" w:author="Samsung" w:date="2014-06-19T17:15:00Z">
        <w:r w:rsidRPr="001E7D4B" w:rsidDel="00024D0E">
          <w:rPr>
            <w:lang w:val="en-US"/>
          </w:rPr>
          <w:delText xml:space="preserve">mvL0IvDCShift[ 1 ] is set equal to ( view_synthesis_pred_flag[ nuh_layer_id ] ? 0 : mvL0N[ 1 ] ) </w:delText>
        </w:r>
      </w:del>
    </w:p>
    <w:p w:rsidR="00FA3B60" w:rsidRPr="001E7D4B" w:rsidDel="00024D0E" w:rsidRDefault="00FA3B60" w:rsidP="00FA3B60">
      <w:pPr>
        <w:pStyle w:val="3D2"/>
        <w:rPr>
          <w:del w:id="69" w:author="Samsung" w:date="2014-06-19T17:15:00Z"/>
          <w:lang w:val="en-US"/>
        </w:rPr>
      </w:pPr>
      <w:del w:id="70" w:author="Samsung" w:date="2014-06-19T17:15:00Z">
        <w:r w:rsidRPr="001E7D4B" w:rsidDel="00024D0E">
          <w:rPr>
            <w:lang w:val="en-US"/>
          </w:rPr>
          <w:delText>mvL1IvDCShift = mvL1N</w:delText>
        </w:r>
      </w:del>
    </w:p>
    <w:p w:rsidR="00FA3B60" w:rsidRPr="001E7D4B" w:rsidDel="00855E86" w:rsidRDefault="00FA3B60" w:rsidP="00FA3B60">
      <w:pPr>
        <w:pStyle w:val="3N0"/>
        <w:rPr>
          <w:del w:id="71" w:author="Samsung" w:date="2014-06-19T17:34:00Z"/>
          <w:lang w:val="en-US"/>
        </w:rPr>
      </w:pPr>
      <w:del w:id="72" w:author="Samsung" w:date="2014-06-19T17:34:00Z">
        <w:r w:rsidRPr="001E7D4B" w:rsidDel="00855E86">
          <w:rPr>
            <w:lang w:val="en-US"/>
          </w:rPr>
          <w:delText>When availableFlagIvDCShift is equal to 0 and availableFlagIvDC is equal to 1, availableFlagIvDCShift is set to 1 and the following applies for X being 0 to 1, inclusive:</w:delText>
        </w:r>
      </w:del>
    </w:p>
    <w:p w:rsidR="00FA3B60" w:rsidRPr="001E7D4B" w:rsidDel="00855E86" w:rsidRDefault="00FA3B60" w:rsidP="00FA3B60">
      <w:pPr>
        <w:pStyle w:val="3D0"/>
        <w:rPr>
          <w:del w:id="73" w:author="Samsung" w:date="2014-06-19T17:34:00Z"/>
          <w:lang w:val="en-US"/>
        </w:rPr>
      </w:pPr>
      <w:del w:id="74" w:author="Samsung" w:date="2014-06-19T17:34:00Z">
        <w:r w:rsidRPr="001E7D4B" w:rsidDel="00855E86">
          <w:rPr>
            <w:lang w:val="en-US"/>
          </w:rPr>
          <w:delText xml:space="preserve">predFlagLXIvDCShift is set equal to predFlagLXIvDC, </w:delText>
        </w:r>
      </w:del>
    </w:p>
    <w:p w:rsidR="00FA3B60" w:rsidRPr="001E7D4B" w:rsidDel="00855E86" w:rsidRDefault="00FA3B60" w:rsidP="00FA3B60">
      <w:pPr>
        <w:pStyle w:val="3D0"/>
        <w:rPr>
          <w:del w:id="75" w:author="Samsung" w:date="2014-06-19T17:34:00Z"/>
          <w:lang w:val="en-US"/>
        </w:rPr>
      </w:pPr>
      <w:del w:id="76" w:author="Samsung" w:date="2014-06-19T17:34:00Z">
        <w:r w:rsidRPr="001E7D4B" w:rsidDel="00855E86">
          <w:rPr>
            <w:lang w:val="en-US"/>
          </w:rPr>
          <w:delText xml:space="preserve">refIdxLXIvDCShift is set equal to refIdxLXIvDC, </w:delText>
        </w:r>
      </w:del>
    </w:p>
    <w:p w:rsidR="00FA3B60" w:rsidRPr="001E7D4B" w:rsidDel="00855E86" w:rsidRDefault="00FA3B60" w:rsidP="00FA3B60">
      <w:pPr>
        <w:pStyle w:val="3D0"/>
        <w:rPr>
          <w:del w:id="77" w:author="Samsung" w:date="2014-06-19T17:34:00Z"/>
          <w:lang w:val="en-US"/>
        </w:rPr>
      </w:pPr>
      <w:del w:id="78" w:author="Samsung" w:date="2014-06-19T17:34:00Z">
        <w:r w:rsidRPr="001E7D4B" w:rsidDel="00855E86">
          <w:rPr>
            <w:lang w:val="en-US"/>
          </w:rPr>
          <w:lastRenderedPageBreak/>
          <w:delText xml:space="preserve">mvLXIvDCShift[ 0 ] is set equal to mvL0IvDC[ 0 ] + 4 </w:delText>
        </w:r>
      </w:del>
    </w:p>
    <w:p w:rsidR="00FA3B60" w:rsidDel="00855E86" w:rsidRDefault="00FA3B60" w:rsidP="00FA3B60">
      <w:pPr>
        <w:pStyle w:val="3D0"/>
        <w:rPr>
          <w:del w:id="79" w:author="Samsung" w:date="2014-06-19T17:34:00Z"/>
          <w:lang w:val="en-US"/>
        </w:rPr>
      </w:pPr>
      <w:del w:id="80" w:author="Samsung" w:date="2014-06-19T17:34:00Z">
        <w:r w:rsidRPr="001E7D4B" w:rsidDel="00855E86">
          <w:rPr>
            <w:lang w:val="en-US"/>
          </w:rPr>
          <w:delText xml:space="preserve">mvLXIvDCShift[ 1 ] is set equal to mvL0IvDC[ 1 ] </w:delText>
        </w:r>
      </w:del>
    </w:p>
    <w:bookmarkEnd w:id="19"/>
    <w:p w:rsidR="00FA3B60" w:rsidRDefault="00FA3B60" w:rsidP="00FA3B60">
      <w:pPr>
        <w:pStyle w:val="3D0"/>
        <w:numPr>
          <w:ilvl w:val="0"/>
          <w:numId w:val="0"/>
        </w:numPr>
        <w:ind w:left="357" w:hanging="357"/>
        <w:rPr>
          <w:lang w:val="en-US" w:eastAsia="ko-KR"/>
        </w:rPr>
      </w:pPr>
    </w:p>
    <w:p w:rsidR="00FA3B60" w:rsidRPr="00FA3B60" w:rsidRDefault="00FA3B60">
      <w:pPr>
        <w:rPr>
          <w:rFonts w:ascii="Times New Roman" w:hAnsi="Times New Roman" w:cs="Times New Roman"/>
          <w:sz w:val="22"/>
        </w:rPr>
      </w:pPr>
    </w:p>
    <w:sectPr w:rsidR="00FA3B60" w:rsidRPr="00FA3B60" w:rsidSect="002874E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8C3" w:rsidRDefault="00C028C3" w:rsidP="00C82BE2">
      <w:r>
        <w:separator/>
      </w:r>
    </w:p>
  </w:endnote>
  <w:endnote w:type="continuationSeparator" w:id="0">
    <w:p w:rsidR="00C028C3" w:rsidRDefault="00C028C3" w:rsidP="00C8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29D77CFB" w:usb2="00000012" w:usb3="00000000" w:csb0="0008008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8C3" w:rsidRDefault="00C028C3" w:rsidP="00C82BE2">
      <w:r>
        <w:separator/>
      </w:r>
    </w:p>
  </w:footnote>
  <w:footnote w:type="continuationSeparator" w:id="0">
    <w:p w:rsidR="00C028C3" w:rsidRDefault="00C028C3" w:rsidP="00C82B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2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3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4">
    <w:nsid w:val="39FD582C"/>
    <w:multiLevelType w:val="multilevel"/>
    <w:tmpl w:val="3A82E334"/>
    <w:numStyleLink w:val="3DEquation"/>
  </w:abstractNum>
  <w:abstractNum w:abstractNumId="5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6">
    <w:nsid w:val="5E860EA7"/>
    <w:multiLevelType w:val="multilevel"/>
    <w:tmpl w:val="EE04B4FE"/>
    <w:numStyleLink w:val="3DNumbering"/>
  </w:abstractNum>
  <w:num w:numId="1">
    <w:abstractNumId w:val="1"/>
  </w:num>
  <w:num w:numId="2">
    <w:abstractNumId w:val="2"/>
  </w:num>
  <w:num w:numId="3">
    <w:abstractNumId w:val="6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641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4">
    <w:abstractNumId w:val="6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5">
    <w:abstractNumId w:val="6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5"/>
  </w:num>
  <w:num w:numId="7">
    <w:abstractNumId w:val="3"/>
  </w:num>
  <w:num w:numId="8">
    <w:abstractNumId w:val="4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3B60"/>
    <w:rsid w:val="00024D0E"/>
    <w:rsid w:val="002874EA"/>
    <w:rsid w:val="003377D8"/>
    <w:rsid w:val="003E7C39"/>
    <w:rsid w:val="00497EBA"/>
    <w:rsid w:val="004D0D0B"/>
    <w:rsid w:val="00582A22"/>
    <w:rsid w:val="00627B26"/>
    <w:rsid w:val="006B62C9"/>
    <w:rsid w:val="00855E86"/>
    <w:rsid w:val="009F46FA"/>
    <w:rsid w:val="00B5191F"/>
    <w:rsid w:val="00B60AF8"/>
    <w:rsid w:val="00C028C3"/>
    <w:rsid w:val="00C82BE2"/>
    <w:rsid w:val="00DB2549"/>
    <w:rsid w:val="00E17909"/>
    <w:rsid w:val="00E8195E"/>
    <w:rsid w:val="00F16C04"/>
    <w:rsid w:val="00FA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4EA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82BE2"/>
    <w:pPr>
      <w:keepNext/>
      <w:widowControl/>
      <w:numPr>
        <w:numId w:val="9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/>
      <w:ind w:left="360" w:hanging="360"/>
      <w:jc w:val="left"/>
      <w:textAlignment w:val="baseline"/>
      <w:outlineLvl w:val="0"/>
    </w:pPr>
    <w:rPr>
      <w:rFonts w:ascii="Times New Roman" w:eastAsia="맑은 고딕" w:hAnsi="Times New Roman" w:cs="Arial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Char"/>
    <w:qFormat/>
    <w:rsid w:val="00C82BE2"/>
    <w:pPr>
      <w:keepNext/>
      <w:widowControl/>
      <w:numPr>
        <w:ilvl w:val="1"/>
        <w:numId w:val="9"/>
      </w:numPr>
      <w:tabs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/>
      <w:ind w:left="720" w:hanging="720"/>
      <w:jc w:val="left"/>
      <w:textAlignment w:val="baseline"/>
      <w:outlineLvl w:val="1"/>
    </w:pPr>
    <w:rPr>
      <w:rFonts w:ascii="Times New Roman" w:eastAsia="맑은 고딕" w:hAnsi="Times New Roman" w:cs="Times New Roman"/>
      <w:b/>
      <w:bCs/>
      <w:i/>
      <w:iCs/>
      <w:kern w:val="0"/>
      <w:sz w:val="28"/>
      <w:szCs w:val="28"/>
      <w:lang w:eastAsia="en-US"/>
    </w:rPr>
  </w:style>
  <w:style w:type="paragraph" w:styleId="3">
    <w:name w:val="heading 3"/>
    <w:basedOn w:val="a"/>
    <w:next w:val="a"/>
    <w:link w:val="3Char"/>
    <w:qFormat/>
    <w:rsid w:val="00C82BE2"/>
    <w:pPr>
      <w:keepNext/>
      <w:widowControl/>
      <w:numPr>
        <w:ilvl w:val="2"/>
        <w:numId w:val="9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/>
      <w:jc w:val="left"/>
      <w:textAlignment w:val="baseline"/>
      <w:outlineLvl w:val="2"/>
    </w:pPr>
    <w:rPr>
      <w:rFonts w:ascii="Times New Roman" w:eastAsia="맑은 고딕" w:hAnsi="Times New Roman" w:cs="Times New Roman"/>
      <w:b/>
      <w:bCs/>
      <w:kern w:val="0"/>
      <w:sz w:val="26"/>
      <w:szCs w:val="26"/>
      <w:lang w:eastAsia="en-US"/>
    </w:rPr>
  </w:style>
  <w:style w:type="paragraph" w:styleId="4">
    <w:name w:val="heading 4"/>
    <w:basedOn w:val="a"/>
    <w:next w:val="a"/>
    <w:link w:val="4Char"/>
    <w:qFormat/>
    <w:rsid w:val="00C82BE2"/>
    <w:pPr>
      <w:keepNext/>
      <w:widowControl/>
      <w:numPr>
        <w:ilvl w:val="3"/>
        <w:numId w:val="9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/>
      <w:ind w:left="1080" w:hanging="1080"/>
      <w:jc w:val="left"/>
      <w:textAlignment w:val="baseline"/>
      <w:outlineLvl w:val="3"/>
    </w:pPr>
    <w:rPr>
      <w:rFonts w:ascii="Times New Roman" w:eastAsia="맑은 고딕" w:hAnsi="Times New Roman" w:cs="Times New Roman"/>
      <w:b/>
      <w:bCs/>
      <w:kern w:val="0"/>
      <w:sz w:val="24"/>
      <w:szCs w:val="28"/>
    </w:rPr>
  </w:style>
  <w:style w:type="paragraph" w:styleId="5">
    <w:name w:val="heading 5"/>
    <w:basedOn w:val="a"/>
    <w:next w:val="a"/>
    <w:link w:val="5Char"/>
    <w:qFormat/>
    <w:rsid w:val="00C82BE2"/>
    <w:pPr>
      <w:keepNext/>
      <w:widowControl/>
      <w:numPr>
        <w:ilvl w:val="4"/>
        <w:numId w:val="9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/>
      <w:ind w:left="1080" w:hanging="1080"/>
      <w:jc w:val="left"/>
      <w:textAlignment w:val="baseline"/>
      <w:outlineLvl w:val="4"/>
    </w:pPr>
    <w:rPr>
      <w:rFonts w:ascii="Times New Roman" w:eastAsia="맑은 고딕" w:hAnsi="Times New Roman" w:cs="Times New Roman"/>
      <w:b/>
      <w:bCs/>
      <w:i/>
      <w:iCs/>
      <w:kern w:val="0"/>
      <w:sz w:val="22"/>
      <w:szCs w:val="26"/>
    </w:rPr>
  </w:style>
  <w:style w:type="paragraph" w:styleId="6">
    <w:name w:val="heading 6"/>
    <w:basedOn w:val="a"/>
    <w:next w:val="a"/>
    <w:link w:val="6Char"/>
    <w:qFormat/>
    <w:rsid w:val="00C82BE2"/>
    <w:pPr>
      <w:keepNext/>
      <w:widowControl/>
      <w:numPr>
        <w:ilvl w:val="5"/>
        <w:numId w:val="9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/>
      <w:ind w:left="1080" w:hanging="1080"/>
      <w:jc w:val="left"/>
      <w:textAlignment w:val="baseline"/>
      <w:outlineLvl w:val="5"/>
    </w:pPr>
    <w:rPr>
      <w:rFonts w:ascii="Times New Roman" w:eastAsia="맑은 고딕" w:hAnsi="Times New Roman" w:cs="Times New Roman"/>
      <w:b/>
      <w:bCs/>
      <w:kern w:val="0"/>
      <w:sz w:val="22"/>
      <w:lang w:eastAsia="en-US"/>
    </w:rPr>
  </w:style>
  <w:style w:type="paragraph" w:styleId="7">
    <w:name w:val="heading 7"/>
    <w:basedOn w:val="a"/>
    <w:next w:val="a"/>
    <w:link w:val="7Char"/>
    <w:qFormat/>
    <w:rsid w:val="00C82BE2"/>
    <w:pPr>
      <w:keepNext/>
      <w:widowControl/>
      <w:numPr>
        <w:ilvl w:val="6"/>
        <w:numId w:val="9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/>
      <w:ind w:left="1440" w:hanging="1440"/>
      <w:jc w:val="left"/>
      <w:textAlignment w:val="baseline"/>
      <w:outlineLvl w:val="6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8">
    <w:name w:val="heading 8"/>
    <w:basedOn w:val="a"/>
    <w:next w:val="a"/>
    <w:link w:val="8Char"/>
    <w:qFormat/>
    <w:rsid w:val="00C82BE2"/>
    <w:pPr>
      <w:keepNext/>
      <w:widowControl/>
      <w:numPr>
        <w:ilvl w:val="7"/>
        <w:numId w:val="9"/>
      </w:numPr>
      <w:tabs>
        <w:tab w:val="left" w:pos="360"/>
        <w:tab w:val="left" w:pos="720"/>
        <w:tab w:val="left" w:pos="1080"/>
        <w:tab w:val="left" w:pos="1440"/>
        <w:tab w:val="left" w:pos="1800"/>
      </w:tabs>
      <w:wordWrap/>
      <w:overflowPunct w:val="0"/>
      <w:adjustRightInd w:val="0"/>
      <w:spacing w:before="240" w:after="60"/>
      <w:ind w:left="1800" w:hanging="1800"/>
      <w:jc w:val="left"/>
      <w:textAlignment w:val="baseline"/>
      <w:outlineLvl w:val="7"/>
    </w:pPr>
    <w:rPr>
      <w:rFonts w:ascii="Times New Roman" w:eastAsia="맑은 고딕" w:hAnsi="Times New Roman" w:cs="Times New Roman"/>
      <w:i/>
      <w:iCs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H0">
    <w:name w:val="3H0"/>
    <w:next w:val="a"/>
    <w:qFormat/>
    <w:rsid w:val="00FA3B60"/>
    <w:pPr>
      <w:keepNext/>
      <w:keepLines/>
      <w:numPr>
        <w:ilvl w:val="1"/>
        <w:numId w:val="1"/>
      </w:numPr>
      <w:spacing w:before="313"/>
      <w:jc w:val="both"/>
      <w:outlineLvl w:val="1"/>
    </w:pPr>
    <w:rPr>
      <w:rFonts w:ascii="Times New Roman" w:eastAsia="맑은 고딕" w:hAnsi="Times New Roman" w:cs="Times New Roman"/>
      <w:b/>
      <w:kern w:val="0"/>
      <w:sz w:val="22"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FA3B60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qFormat/>
    <w:rsid w:val="00FA3B60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qFormat/>
    <w:rsid w:val="00FA3B60"/>
    <w:pPr>
      <w:numPr>
        <w:ilvl w:val="4"/>
      </w:numPr>
      <w:outlineLvl w:val="4"/>
    </w:pPr>
  </w:style>
  <w:style w:type="paragraph" w:customStyle="1" w:styleId="3H4">
    <w:name w:val="3H4"/>
    <w:basedOn w:val="3H3"/>
    <w:next w:val="a"/>
    <w:link w:val="3H4Char"/>
    <w:qFormat/>
    <w:rsid w:val="00FA3B60"/>
    <w:pPr>
      <w:numPr>
        <w:ilvl w:val="5"/>
      </w:numPr>
      <w:outlineLvl w:val="5"/>
    </w:pPr>
  </w:style>
  <w:style w:type="paragraph" w:customStyle="1" w:styleId="3H5">
    <w:name w:val="3H5"/>
    <w:basedOn w:val="3H4"/>
    <w:next w:val="a"/>
    <w:qFormat/>
    <w:rsid w:val="00FA3B60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FA3B60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paragraph" w:customStyle="1" w:styleId="3H6">
    <w:name w:val="3H6"/>
    <w:basedOn w:val="a"/>
    <w:rsid w:val="00FA3B60"/>
    <w:pPr>
      <w:widowControl/>
      <w:numPr>
        <w:ilvl w:val="7"/>
        <w:numId w:val="1"/>
      </w:numPr>
      <w:tabs>
        <w:tab w:val="left" w:pos="1191"/>
        <w:tab w:val="left" w:pos="1588"/>
        <w:tab w:val="left" w:pos="1985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H7">
    <w:name w:val="3H7"/>
    <w:basedOn w:val="a"/>
    <w:rsid w:val="00FA3B60"/>
    <w:pPr>
      <w:widowControl/>
      <w:numPr>
        <w:ilvl w:val="8"/>
        <w:numId w:val="1"/>
      </w:numPr>
      <w:tabs>
        <w:tab w:val="left" w:pos="1191"/>
        <w:tab w:val="left" w:pos="1588"/>
        <w:tab w:val="left" w:pos="1985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HAnnex">
    <w:name w:val="3HAnnex"/>
    <w:basedOn w:val="a"/>
    <w:qFormat/>
    <w:rsid w:val="00FA3B60"/>
    <w:pPr>
      <w:keepNext/>
      <w:keepLines/>
      <w:widowControl/>
      <w:numPr>
        <w:numId w:val="1"/>
      </w:numPr>
      <w:tabs>
        <w:tab w:val="left" w:pos="1191"/>
        <w:tab w:val="left" w:pos="1588"/>
        <w:tab w:val="left" w:pos="1985"/>
      </w:tabs>
      <w:wordWrap/>
      <w:overflowPunct w:val="0"/>
      <w:adjustRightInd w:val="0"/>
      <w:spacing w:before="480"/>
      <w:jc w:val="center"/>
      <w:textAlignment w:val="baseline"/>
      <w:outlineLvl w:val="0"/>
    </w:pPr>
    <w:rPr>
      <w:rFonts w:ascii="Times New Roman" w:eastAsia="맑은 고딕" w:hAnsi="Times New Roman" w:cs="Times New Roman"/>
      <w:b/>
      <w:noProof/>
      <w:kern w:val="0"/>
      <w:sz w:val="24"/>
      <w:szCs w:val="24"/>
      <w:lang w:val="en-GB" w:eastAsia="en-US"/>
    </w:rPr>
  </w:style>
  <w:style w:type="paragraph" w:styleId="a3">
    <w:name w:val="Document Map"/>
    <w:basedOn w:val="a"/>
    <w:link w:val="Char"/>
    <w:uiPriority w:val="99"/>
    <w:semiHidden/>
    <w:unhideWhenUsed/>
    <w:rsid w:val="00FA3B60"/>
    <w:rPr>
      <w:rFonts w:ascii="굴림" w:eastAsia="굴림"/>
      <w:sz w:val="18"/>
      <w:szCs w:val="18"/>
    </w:rPr>
  </w:style>
  <w:style w:type="character" w:customStyle="1" w:styleId="Char">
    <w:name w:val="문서 구조 Char"/>
    <w:basedOn w:val="a0"/>
    <w:link w:val="a3"/>
    <w:uiPriority w:val="99"/>
    <w:semiHidden/>
    <w:rsid w:val="00FA3B60"/>
    <w:rPr>
      <w:rFonts w:ascii="굴림" w:eastAsia="굴림"/>
      <w:sz w:val="18"/>
      <w:szCs w:val="18"/>
    </w:rPr>
  </w:style>
  <w:style w:type="paragraph" w:customStyle="1" w:styleId="3Tabs">
    <w:name w:val="3 Tabs"/>
    <w:basedOn w:val="a"/>
    <w:link w:val="3TabsChar"/>
    <w:qFormat/>
    <w:rsid w:val="00FA3B60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  <w:tab w:val="right" w:pos="9729"/>
      </w:tabs>
      <w:wordWrap/>
      <w:overflowPunct w:val="0"/>
      <w:adjustRightInd w:val="0"/>
      <w:spacing w:before="120" w:after="120"/>
      <w:jc w:val="left"/>
      <w:textAlignment w:val="baseline"/>
    </w:pPr>
    <w:rPr>
      <w:rFonts w:ascii="Times New Roman" w:eastAsia="맑은 고딕" w:hAnsi="Times New Roman" w:cs="Times New Roman"/>
      <w:bCs/>
      <w:kern w:val="0"/>
      <w:szCs w:val="20"/>
      <w:lang w:eastAsia="en-US"/>
    </w:rPr>
  </w:style>
  <w:style w:type="paragraph" w:customStyle="1" w:styleId="3U1">
    <w:name w:val="3U1"/>
    <w:basedOn w:val="a"/>
    <w:qFormat/>
    <w:rsid w:val="00FA3B60"/>
    <w:pPr>
      <w:numPr>
        <w:ilvl w:val="1"/>
        <w:numId w:val="3"/>
      </w:numPr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U0">
    <w:name w:val="3U0"/>
    <w:basedOn w:val="a"/>
    <w:qFormat/>
    <w:rsid w:val="00FA3B60"/>
    <w:pPr>
      <w:numPr>
        <w:numId w:val="3"/>
      </w:numPr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U2">
    <w:name w:val="3U2"/>
    <w:basedOn w:val="3U1"/>
    <w:qFormat/>
    <w:rsid w:val="00FA3B60"/>
    <w:pPr>
      <w:numPr>
        <w:ilvl w:val="2"/>
      </w:numPr>
    </w:pPr>
  </w:style>
  <w:style w:type="paragraph" w:customStyle="1" w:styleId="3U3">
    <w:name w:val="3U3"/>
    <w:basedOn w:val="3U2"/>
    <w:qFormat/>
    <w:rsid w:val="00FA3B60"/>
    <w:pPr>
      <w:numPr>
        <w:ilvl w:val="3"/>
      </w:numPr>
    </w:pPr>
  </w:style>
  <w:style w:type="paragraph" w:customStyle="1" w:styleId="3U4">
    <w:name w:val="3U4"/>
    <w:basedOn w:val="3U3"/>
    <w:qFormat/>
    <w:rsid w:val="00FA3B60"/>
    <w:pPr>
      <w:numPr>
        <w:ilvl w:val="4"/>
      </w:numPr>
    </w:pPr>
  </w:style>
  <w:style w:type="paragraph" w:customStyle="1" w:styleId="3U5">
    <w:name w:val="3U5"/>
    <w:basedOn w:val="3U4"/>
    <w:qFormat/>
    <w:rsid w:val="00FA3B60"/>
    <w:pPr>
      <w:numPr>
        <w:ilvl w:val="5"/>
      </w:numPr>
    </w:pPr>
  </w:style>
  <w:style w:type="paragraph" w:customStyle="1" w:styleId="3U6">
    <w:name w:val="3U6"/>
    <w:basedOn w:val="3U5"/>
    <w:qFormat/>
    <w:rsid w:val="00FA3B60"/>
    <w:pPr>
      <w:numPr>
        <w:ilvl w:val="6"/>
      </w:numPr>
    </w:pPr>
  </w:style>
  <w:style w:type="paragraph" w:customStyle="1" w:styleId="3U7">
    <w:name w:val="3U7"/>
    <w:basedOn w:val="a"/>
    <w:qFormat/>
    <w:rsid w:val="00FA3B60"/>
    <w:pPr>
      <w:widowControl/>
      <w:numPr>
        <w:ilvl w:val="7"/>
        <w:numId w:val="3"/>
      </w:numPr>
      <w:tabs>
        <w:tab w:val="left" w:pos="794"/>
        <w:tab w:val="left" w:pos="1191"/>
        <w:tab w:val="left" w:pos="1588"/>
        <w:tab w:val="left" w:pos="1985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U8">
    <w:name w:val="3U8"/>
    <w:basedOn w:val="3U7"/>
    <w:qFormat/>
    <w:rsid w:val="00FA3B60"/>
    <w:pPr>
      <w:numPr>
        <w:ilvl w:val="8"/>
      </w:numPr>
    </w:pPr>
  </w:style>
  <w:style w:type="numbering" w:customStyle="1" w:styleId="3DNumbering">
    <w:name w:val="3D Numbering"/>
    <w:uiPriority w:val="99"/>
    <w:rsid w:val="00FA3B60"/>
    <w:pPr>
      <w:numPr>
        <w:numId w:val="2"/>
      </w:numPr>
    </w:pPr>
  </w:style>
  <w:style w:type="character" w:customStyle="1" w:styleId="3TabsChar">
    <w:name w:val="3 Tabs Char"/>
    <w:link w:val="3Tabs"/>
    <w:rsid w:val="00FA3B60"/>
    <w:rPr>
      <w:rFonts w:ascii="Times New Roman" w:eastAsia="맑은 고딕" w:hAnsi="Times New Roman" w:cs="Times New Roman"/>
      <w:bCs/>
      <w:kern w:val="0"/>
      <w:szCs w:val="20"/>
      <w:lang w:eastAsia="en-US"/>
    </w:rPr>
  </w:style>
  <w:style w:type="paragraph" w:customStyle="1" w:styleId="3N0">
    <w:name w:val="3N0"/>
    <w:basedOn w:val="a"/>
    <w:link w:val="3N0Char"/>
    <w:qFormat/>
    <w:rsid w:val="00FA3B60"/>
    <w:pPr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customStyle="1" w:styleId="3N0Char">
    <w:name w:val="3N0 Char"/>
    <w:link w:val="3N0"/>
    <w:rsid w:val="00FA3B60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FA3B60"/>
    <w:pPr>
      <w:numPr>
        <w:numId w:val="6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FA3B60"/>
    <w:pPr>
      <w:numPr>
        <w:ilvl w:val="1"/>
      </w:numPr>
    </w:pPr>
  </w:style>
  <w:style w:type="character" w:customStyle="1" w:styleId="3D0Char">
    <w:name w:val="3D0 Char"/>
    <w:link w:val="3D0"/>
    <w:rsid w:val="00FA3B60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FA3B60"/>
    <w:pPr>
      <w:numPr>
        <w:ilvl w:val="2"/>
      </w:numPr>
      <w:tabs>
        <w:tab w:val="clear" w:pos="340"/>
        <w:tab w:val="clear" w:pos="794"/>
        <w:tab w:val="left" w:pos="1072"/>
      </w:tabs>
      <w:ind w:left="1071"/>
    </w:pPr>
  </w:style>
  <w:style w:type="character" w:customStyle="1" w:styleId="3D1Char">
    <w:name w:val="3D1 Char"/>
    <w:link w:val="3D1"/>
    <w:rsid w:val="00FA3B60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3">
    <w:name w:val="3D3"/>
    <w:basedOn w:val="3D2"/>
    <w:qFormat/>
    <w:rsid w:val="00FA3B60"/>
    <w:pPr>
      <w:numPr>
        <w:ilvl w:val="3"/>
      </w:numPr>
      <w:tabs>
        <w:tab w:val="clear" w:pos="1072"/>
        <w:tab w:val="clear" w:pos="1191"/>
        <w:tab w:val="clear" w:pos="1411"/>
        <w:tab w:val="num" w:pos="360"/>
      </w:tabs>
    </w:pPr>
  </w:style>
  <w:style w:type="character" w:customStyle="1" w:styleId="3D2Char">
    <w:name w:val="3D2 Char"/>
    <w:link w:val="3D2"/>
    <w:rsid w:val="00FA3B60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4">
    <w:name w:val="3D4"/>
    <w:basedOn w:val="3D3"/>
    <w:qFormat/>
    <w:rsid w:val="00FA3B60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paragraph" w:customStyle="1" w:styleId="3D5">
    <w:name w:val="3D5"/>
    <w:basedOn w:val="3D4"/>
    <w:qFormat/>
    <w:rsid w:val="00FA3B60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FA3B60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D7">
    <w:name w:val="3D7"/>
    <w:basedOn w:val="a"/>
    <w:rsid w:val="00FA3B60"/>
    <w:pPr>
      <w:widowControl/>
      <w:numPr>
        <w:ilvl w:val="7"/>
        <w:numId w:val="6"/>
      </w:numPr>
      <w:tabs>
        <w:tab w:val="left" w:pos="794"/>
        <w:tab w:val="left" w:pos="1191"/>
        <w:tab w:val="left" w:pos="1588"/>
        <w:tab w:val="left" w:pos="1985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8">
    <w:name w:val="3D8"/>
    <w:basedOn w:val="a"/>
    <w:rsid w:val="00FA3B60"/>
    <w:pPr>
      <w:widowControl/>
      <w:numPr>
        <w:ilvl w:val="8"/>
        <w:numId w:val="6"/>
      </w:numPr>
      <w:tabs>
        <w:tab w:val="left" w:pos="794"/>
        <w:tab w:val="left" w:pos="1191"/>
        <w:tab w:val="left" w:pos="1588"/>
        <w:tab w:val="left" w:pos="1985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0">
    <w:name w:val="3E0"/>
    <w:basedOn w:val="3N0"/>
    <w:qFormat/>
    <w:rsid w:val="00FA3B60"/>
    <w:pPr>
      <w:numPr>
        <w:numId w:val="8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FA3B60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FA3B60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FA3B60"/>
    <w:pPr>
      <w:widowControl/>
      <w:numPr>
        <w:ilvl w:val="3"/>
        <w:numId w:val="8"/>
      </w:numPr>
      <w:tabs>
        <w:tab w:val="center" w:pos="4865"/>
        <w:tab w:val="right" w:pos="9730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4">
    <w:name w:val="3E4"/>
    <w:basedOn w:val="a"/>
    <w:qFormat/>
    <w:rsid w:val="00FA3B60"/>
    <w:pPr>
      <w:widowControl/>
      <w:numPr>
        <w:ilvl w:val="4"/>
        <w:numId w:val="8"/>
      </w:numPr>
      <w:tabs>
        <w:tab w:val="center" w:pos="4865"/>
        <w:tab w:val="right" w:pos="9730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5">
    <w:name w:val="3E5"/>
    <w:basedOn w:val="a"/>
    <w:qFormat/>
    <w:rsid w:val="00FA3B60"/>
    <w:pPr>
      <w:widowControl/>
      <w:numPr>
        <w:ilvl w:val="5"/>
        <w:numId w:val="8"/>
      </w:numPr>
      <w:tabs>
        <w:tab w:val="center" w:pos="4864"/>
        <w:tab w:val="right" w:pos="9729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6">
    <w:name w:val="3E6"/>
    <w:basedOn w:val="a"/>
    <w:qFormat/>
    <w:rsid w:val="00FA3B60"/>
    <w:pPr>
      <w:widowControl/>
      <w:numPr>
        <w:ilvl w:val="6"/>
        <w:numId w:val="8"/>
      </w:numPr>
      <w:tabs>
        <w:tab w:val="center" w:pos="4864"/>
        <w:tab w:val="right" w:pos="9729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7">
    <w:name w:val="3E7"/>
    <w:basedOn w:val="a"/>
    <w:qFormat/>
    <w:rsid w:val="00FA3B60"/>
    <w:pPr>
      <w:widowControl/>
      <w:numPr>
        <w:ilvl w:val="7"/>
        <w:numId w:val="8"/>
      </w:numPr>
      <w:tabs>
        <w:tab w:val="center" w:pos="4864"/>
        <w:tab w:val="right" w:pos="9729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8">
    <w:name w:val="3E8"/>
    <w:basedOn w:val="a"/>
    <w:qFormat/>
    <w:rsid w:val="00FA3B60"/>
    <w:pPr>
      <w:widowControl/>
      <w:numPr>
        <w:ilvl w:val="8"/>
        <w:numId w:val="8"/>
      </w:numPr>
      <w:tabs>
        <w:tab w:val="center" w:pos="4864"/>
        <w:tab w:val="right" w:pos="9729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numbering" w:customStyle="1" w:styleId="3DEquation">
    <w:name w:val="3D Equation"/>
    <w:uiPriority w:val="99"/>
    <w:rsid w:val="00FA3B60"/>
    <w:pPr>
      <w:numPr>
        <w:numId w:val="7"/>
      </w:numPr>
    </w:pPr>
  </w:style>
  <w:style w:type="paragraph" w:styleId="a4">
    <w:name w:val="Balloon Text"/>
    <w:basedOn w:val="a"/>
    <w:link w:val="Char0"/>
    <w:uiPriority w:val="99"/>
    <w:semiHidden/>
    <w:unhideWhenUsed/>
    <w:rsid w:val="00024D0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4"/>
    <w:uiPriority w:val="99"/>
    <w:semiHidden/>
    <w:rsid w:val="00024D0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C82BE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5"/>
    <w:uiPriority w:val="99"/>
    <w:semiHidden/>
    <w:rsid w:val="00C82BE2"/>
  </w:style>
  <w:style w:type="paragraph" w:styleId="a6">
    <w:name w:val="footer"/>
    <w:basedOn w:val="a"/>
    <w:link w:val="Char2"/>
    <w:uiPriority w:val="99"/>
    <w:semiHidden/>
    <w:unhideWhenUsed/>
    <w:rsid w:val="00C82BE2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6"/>
    <w:uiPriority w:val="99"/>
    <w:semiHidden/>
    <w:rsid w:val="00C82BE2"/>
  </w:style>
  <w:style w:type="character" w:customStyle="1" w:styleId="1Char">
    <w:name w:val="제목 1 Char"/>
    <w:basedOn w:val="a0"/>
    <w:link w:val="1"/>
    <w:uiPriority w:val="9"/>
    <w:rsid w:val="00C82BE2"/>
    <w:rPr>
      <w:rFonts w:ascii="Times New Roman" w:eastAsia="맑은 고딕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제목 2 Char"/>
    <w:basedOn w:val="a0"/>
    <w:link w:val="2"/>
    <w:rsid w:val="00C82BE2"/>
    <w:rPr>
      <w:rFonts w:ascii="Times New Roman" w:eastAsia="맑은 고딕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C82BE2"/>
    <w:rPr>
      <w:rFonts w:ascii="Times New Roman" w:eastAsia="맑은 고딕" w:hAnsi="Times New Roman" w:cs="Times New Roman"/>
      <w:b/>
      <w:bCs/>
      <w:kern w:val="0"/>
      <w:sz w:val="26"/>
      <w:szCs w:val="26"/>
      <w:lang w:eastAsia="en-US"/>
    </w:rPr>
  </w:style>
  <w:style w:type="character" w:customStyle="1" w:styleId="4Char">
    <w:name w:val="제목 4 Char"/>
    <w:basedOn w:val="a0"/>
    <w:link w:val="4"/>
    <w:rsid w:val="00C82BE2"/>
    <w:rPr>
      <w:rFonts w:ascii="Times New Roman" w:eastAsia="맑은 고딕" w:hAnsi="Times New Roman" w:cs="Times New Roman"/>
      <w:b/>
      <w:bCs/>
      <w:kern w:val="0"/>
      <w:sz w:val="24"/>
      <w:szCs w:val="28"/>
    </w:rPr>
  </w:style>
  <w:style w:type="character" w:customStyle="1" w:styleId="5Char">
    <w:name w:val="제목 5 Char"/>
    <w:basedOn w:val="a0"/>
    <w:link w:val="5"/>
    <w:rsid w:val="00C82BE2"/>
    <w:rPr>
      <w:rFonts w:ascii="Times New Roman" w:eastAsia="맑은 고딕" w:hAnsi="Times New Roman" w:cs="Times New Roman"/>
      <w:b/>
      <w:bCs/>
      <w:i/>
      <w:iCs/>
      <w:kern w:val="0"/>
      <w:sz w:val="22"/>
      <w:szCs w:val="26"/>
    </w:rPr>
  </w:style>
  <w:style w:type="character" w:customStyle="1" w:styleId="6Char">
    <w:name w:val="제목 6 Char"/>
    <w:basedOn w:val="a0"/>
    <w:link w:val="6"/>
    <w:rsid w:val="00C82BE2"/>
    <w:rPr>
      <w:rFonts w:ascii="Times New Roman" w:eastAsia="맑은 고딕" w:hAnsi="Times New Roman" w:cs="Times New Roman"/>
      <w:b/>
      <w:bCs/>
      <w:kern w:val="0"/>
      <w:sz w:val="22"/>
      <w:lang w:eastAsia="en-US"/>
    </w:rPr>
  </w:style>
  <w:style w:type="character" w:customStyle="1" w:styleId="7Char">
    <w:name w:val="제목 7 Char"/>
    <w:basedOn w:val="a0"/>
    <w:link w:val="7"/>
    <w:rsid w:val="00C82BE2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C82BE2"/>
    <w:rPr>
      <w:rFonts w:ascii="Times New Roman" w:eastAsia="맑은 고딕" w:hAnsi="Times New Roman" w:cs="Times New Roman"/>
      <w:i/>
      <w:iCs/>
      <w:kern w:val="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jinyoung79.lee@samsung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Windows User</cp:lastModifiedBy>
  <cp:revision>8</cp:revision>
  <dcterms:created xsi:type="dcterms:W3CDTF">2014-06-19T07:54:00Z</dcterms:created>
  <dcterms:modified xsi:type="dcterms:W3CDTF">2014-07-05T09:45:00Z</dcterms:modified>
</cp:coreProperties>
</file>