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B67BD3" w:rsidRPr="00B67BD3" w:rsidTr="0035481E">
        <w:tc>
          <w:tcPr>
            <w:tcW w:w="6408" w:type="dxa"/>
          </w:tcPr>
          <w:p w:rsidR="00B67BD3" w:rsidRPr="00B67BD3" w:rsidRDefault="00E638CB" w:rsidP="00B67BD3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wordWrap/>
              <w:overflowPunct w:val="0"/>
              <w:adjustRightInd w:val="0"/>
              <w:jc w:val="left"/>
              <w:textAlignment w:val="baseline"/>
              <w:rPr>
                <w:rFonts w:ascii="Times New Roman" w:hAnsi="Times New Roman" w:cs="Times New Roman"/>
                <w:b/>
                <w:kern w:val="0"/>
                <w:sz w:val="22"/>
                <w:lang w:val="en-CA" w:eastAsia="en-US"/>
              </w:rPr>
            </w:pPr>
            <w:bookmarkStart w:id="0" w:name="_Ref341701159"/>
            <w:bookmarkStart w:id="1" w:name="_Toc387855991"/>
            <w:r w:rsidRPr="00E638CB">
              <w:rPr>
                <w:rFonts w:ascii="Times New Roman" w:hAnsi="Times New Roman" w:cs="Times New Roman"/>
                <w:b/>
                <w:kern w:val="0"/>
                <w:sz w:val="22"/>
                <w:lang w:val="en-CA" w:eastAsia="en-US"/>
              </w:rPr>
              <w:pict>
                <v:group id="_x0000_s1078" style="position:absolute;margin-left:-4.35pt;margin-top:-27.5pt;width:23.3pt;height:24.6pt;z-index:251660288" coordorigin="9,2" coordsize="466,492">
                  <v:line id="_x0000_s1079" style="position:absolute" from="9,9" to="10,489" strokecolor="white" strokeweight="36e-5mm"/>
                  <v:line id="_x0000_s1080" style="position:absolute" from="9,493" to="474,494" strokecolor="white" strokeweight="36e-5mm"/>
                  <v:line id="_x0000_s1081" style="position:absolute;flip:y" from="474,9" to="475,493" strokecolor="white" strokeweight="36e-5mm"/>
                  <v:line id="_x0000_s1082" style="position:absolute;flip:x" from="9,9" to="471,10" strokecolor="white" strokeweight="36e-5mm"/>
                  <v:line id="_x0000_s1083" style="position:absolute" from="9,9" to="10,10" strokecolor="white" strokeweight="36e-5mm"/>
                  <v:shape id="_x0000_s1084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85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86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87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88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89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90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91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92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93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94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95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96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97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98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99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100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101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B67BD3">
              <w:rPr>
                <w:rFonts w:ascii="Times New Roman" w:hAnsi="Times New Roman" w:cs="Times New Roman"/>
                <w:b/>
                <w:noProof/>
                <w:kern w:val="0"/>
                <w:sz w:val="22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79" name="그림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67BD3">
              <w:rPr>
                <w:rFonts w:ascii="Times New Roman" w:hAnsi="Times New Roman" w:cs="Times New Roman"/>
                <w:b/>
                <w:noProof/>
                <w:kern w:val="0"/>
                <w:sz w:val="22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78" name="그림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67BD3" w:rsidRPr="00B67BD3">
              <w:rPr>
                <w:rFonts w:ascii="Times New Roman" w:hAnsi="Times New Roman" w:cs="Times New Roman"/>
                <w:b/>
                <w:kern w:val="0"/>
                <w:sz w:val="22"/>
                <w:lang w:val="en-CA" w:eastAsia="en-US"/>
              </w:rPr>
              <w:t>Joint Collaborative Team on 3D Video Coding Extensions</w:t>
            </w:r>
          </w:p>
          <w:p w:rsidR="00B67BD3" w:rsidRPr="00B67BD3" w:rsidRDefault="00B67BD3" w:rsidP="00B67BD3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wordWrap/>
              <w:overflowPunct w:val="0"/>
              <w:adjustRightInd w:val="0"/>
              <w:jc w:val="left"/>
              <w:textAlignment w:val="baseline"/>
              <w:rPr>
                <w:rFonts w:ascii="Times New Roman" w:hAnsi="Times New Roman" w:cs="Times New Roman"/>
                <w:b/>
                <w:kern w:val="0"/>
                <w:sz w:val="22"/>
                <w:lang w:val="en-CA" w:eastAsia="en-US"/>
              </w:rPr>
            </w:pPr>
            <w:r w:rsidRPr="00B67BD3">
              <w:rPr>
                <w:rFonts w:ascii="Times New Roman" w:hAnsi="Times New Roman" w:cs="Times New Roman"/>
                <w:b/>
                <w:kern w:val="0"/>
                <w:sz w:val="22"/>
                <w:lang w:val="en-CA" w:eastAsia="en-US"/>
              </w:rPr>
              <w:t>of ITU-T SG 16 WP 3 and ISO/IEC JTC 1/SC 29/WG 11</w:t>
            </w:r>
          </w:p>
          <w:p w:rsidR="00B67BD3" w:rsidRPr="00B67BD3" w:rsidRDefault="00B67BD3" w:rsidP="00B67BD3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wordWrap/>
              <w:overflowPunct w:val="0"/>
              <w:adjustRightInd w:val="0"/>
              <w:jc w:val="left"/>
              <w:textAlignment w:val="baseline"/>
              <w:rPr>
                <w:rFonts w:ascii="Times New Roman" w:hAnsi="Times New Roman" w:cs="Times New Roman"/>
                <w:b/>
                <w:kern w:val="0"/>
                <w:sz w:val="22"/>
                <w:lang w:val="en-CA" w:eastAsia="en-US"/>
              </w:rPr>
            </w:pPr>
            <w:r w:rsidRPr="00B67BD3">
              <w:rPr>
                <w:rFonts w:ascii="Times New Roman" w:hAnsi="Times New Roman" w:cs="Times New Roman"/>
                <w:kern w:val="0"/>
                <w:sz w:val="22"/>
                <w:lang w:val="en-CA" w:eastAsia="en-US"/>
              </w:rPr>
              <w:t>9th Meeting: Sapporo, JP, 3–9 July 2014</w:t>
            </w:r>
          </w:p>
        </w:tc>
        <w:tc>
          <w:tcPr>
            <w:tcW w:w="3168" w:type="dxa"/>
          </w:tcPr>
          <w:p w:rsidR="00B67BD3" w:rsidRPr="00B67BD3" w:rsidRDefault="00B67BD3" w:rsidP="00CD01DB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wordWrap/>
              <w:overflowPunct w:val="0"/>
              <w:adjustRightInd w:val="0"/>
              <w:spacing w:before="136"/>
              <w:jc w:val="left"/>
              <w:textAlignment w:val="baseline"/>
              <w:rPr>
                <w:rFonts w:ascii="Times New Roman" w:hAnsi="Times New Roman" w:cs="Times New Roman" w:hint="eastAsia"/>
                <w:kern w:val="0"/>
                <w:sz w:val="22"/>
                <w:szCs w:val="20"/>
                <w:u w:val="single"/>
                <w:lang w:val="en-CA"/>
              </w:rPr>
            </w:pPr>
            <w:r w:rsidRPr="00B67BD3">
              <w:rPr>
                <w:rFonts w:ascii="Times New Roman" w:hAnsi="Times New Roman" w:cs="Times New Roman"/>
                <w:kern w:val="0"/>
                <w:sz w:val="22"/>
                <w:szCs w:val="20"/>
                <w:lang w:val="en-CA" w:eastAsia="en-US"/>
              </w:rPr>
              <w:t>Document: JCT3V-I</w:t>
            </w:r>
            <w:r w:rsidR="00CD01DB" w:rsidRPr="00CD01DB">
              <w:rPr>
                <w:rFonts w:ascii="Times New Roman" w:hAnsi="Times New Roman" w:cs="Times New Roman" w:hint="eastAsia"/>
                <w:kern w:val="0"/>
                <w:sz w:val="22"/>
                <w:szCs w:val="20"/>
                <w:lang w:val="en-CA"/>
              </w:rPr>
              <w:t>0082</w:t>
            </w:r>
          </w:p>
        </w:tc>
      </w:tr>
    </w:tbl>
    <w:p w:rsidR="00B67BD3" w:rsidRPr="00B67BD3" w:rsidRDefault="00B67BD3" w:rsidP="00B67BD3">
      <w:pPr>
        <w:widowControl/>
        <w:tabs>
          <w:tab w:val="left" w:pos="360"/>
          <w:tab w:val="left" w:pos="720"/>
          <w:tab w:val="left" w:pos="1080"/>
          <w:tab w:val="left" w:pos="1440"/>
        </w:tabs>
        <w:wordWrap/>
        <w:overflowPunct w:val="0"/>
        <w:adjustRightInd w:val="0"/>
        <w:jc w:val="left"/>
        <w:textAlignment w:val="baseline"/>
        <w:rPr>
          <w:rFonts w:ascii="Times New Roman" w:hAnsi="Times New Roman" w:cs="Times New Roman"/>
          <w:kern w:val="0"/>
          <w:sz w:val="22"/>
          <w:szCs w:val="20"/>
          <w:lang w:val="en-CA" w:eastAsia="en-US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B67BD3" w:rsidRPr="00B67BD3" w:rsidTr="0035481E">
        <w:tc>
          <w:tcPr>
            <w:tcW w:w="1458" w:type="dxa"/>
          </w:tcPr>
          <w:p w:rsidR="00B67BD3" w:rsidRPr="00B67BD3" w:rsidRDefault="00B67BD3" w:rsidP="00B67BD3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hAnsi="Times New Roman" w:cs="Times New Roman"/>
                <w:i/>
                <w:kern w:val="0"/>
                <w:sz w:val="22"/>
                <w:lang w:val="en-CA" w:eastAsia="en-US"/>
              </w:rPr>
            </w:pPr>
            <w:r w:rsidRPr="00B67BD3">
              <w:rPr>
                <w:rFonts w:ascii="Times New Roman" w:hAnsi="Times New Roman" w:cs="Times New Roman"/>
                <w:i/>
                <w:kern w:val="0"/>
                <w:sz w:val="22"/>
                <w:lang w:val="en-CA" w:eastAsia="en-US"/>
              </w:rPr>
              <w:t>Title:</w:t>
            </w:r>
          </w:p>
        </w:tc>
        <w:tc>
          <w:tcPr>
            <w:tcW w:w="8118" w:type="dxa"/>
            <w:gridSpan w:val="3"/>
          </w:tcPr>
          <w:p w:rsidR="00B67BD3" w:rsidRPr="00B67BD3" w:rsidRDefault="00397A80" w:rsidP="00B67BD3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hAnsi="Times New Roman" w:cs="Times New Roman"/>
                <w:b/>
                <w:kern w:val="0"/>
                <w:sz w:val="22"/>
                <w:lang w:val="en-CA" w:eastAsia="en-US"/>
              </w:rPr>
            </w:pPr>
            <w:r w:rsidRPr="00397A80">
              <w:rPr>
                <w:rFonts w:ascii="Times New Roman" w:hAnsi="Times New Roman" w:cs="Times New Roman" w:hint="eastAsia"/>
                <w:b/>
                <w:kern w:val="0"/>
                <w:sz w:val="22"/>
                <w:lang w:val="en-CA"/>
              </w:rPr>
              <w:t xml:space="preserve">3D-CE2: </w:t>
            </w:r>
            <w:r w:rsidR="00B67BD3" w:rsidRPr="00B67BD3">
              <w:rPr>
                <w:rFonts w:ascii="Times New Roman" w:hAnsi="Times New Roman" w:cs="Times New Roman" w:hint="eastAsia"/>
                <w:b/>
                <w:kern w:val="0"/>
                <w:sz w:val="22"/>
                <w:lang w:val="en-CA"/>
              </w:rPr>
              <w:t>Residual DC quantization in intra SDC</w:t>
            </w:r>
          </w:p>
        </w:tc>
      </w:tr>
      <w:tr w:rsidR="00B67BD3" w:rsidRPr="00B67BD3" w:rsidTr="0035481E">
        <w:tc>
          <w:tcPr>
            <w:tcW w:w="1458" w:type="dxa"/>
          </w:tcPr>
          <w:p w:rsidR="00B67BD3" w:rsidRPr="00B67BD3" w:rsidRDefault="00B67BD3" w:rsidP="00B67BD3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hAnsi="Times New Roman" w:cs="Times New Roman"/>
                <w:i/>
                <w:kern w:val="0"/>
                <w:sz w:val="22"/>
                <w:lang w:val="en-CA" w:eastAsia="en-US"/>
              </w:rPr>
            </w:pPr>
            <w:r w:rsidRPr="00B67BD3">
              <w:rPr>
                <w:rFonts w:ascii="Times New Roman" w:hAnsi="Times New Roman" w:cs="Times New Roman"/>
                <w:i/>
                <w:kern w:val="0"/>
                <w:sz w:val="22"/>
                <w:lang w:val="en-CA" w:eastAsia="en-US"/>
              </w:rPr>
              <w:t>Status:</w:t>
            </w:r>
          </w:p>
        </w:tc>
        <w:tc>
          <w:tcPr>
            <w:tcW w:w="8118" w:type="dxa"/>
            <w:gridSpan w:val="3"/>
          </w:tcPr>
          <w:p w:rsidR="00B67BD3" w:rsidRPr="00B67BD3" w:rsidRDefault="00B67BD3" w:rsidP="00B67BD3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hAnsi="Times New Roman" w:cs="Times New Roman"/>
                <w:kern w:val="0"/>
                <w:sz w:val="22"/>
                <w:lang w:val="en-CA" w:eastAsia="en-US"/>
              </w:rPr>
            </w:pPr>
            <w:r w:rsidRPr="00B67BD3">
              <w:rPr>
                <w:rFonts w:ascii="Times New Roman" w:hAnsi="Times New Roman" w:cs="Times New Roman"/>
                <w:kern w:val="0"/>
                <w:sz w:val="22"/>
                <w:lang w:val="en-CA"/>
              </w:rPr>
              <w:t>Input document</w:t>
            </w:r>
          </w:p>
        </w:tc>
      </w:tr>
      <w:tr w:rsidR="00B67BD3" w:rsidRPr="00B67BD3" w:rsidTr="0035481E">
        <w:tc>
          <w:tcPr>
            <w:tcW w:w="1458" w:type="dxa"/>
          </w:tcPr>
          <w:p w:rsidR="00B67BD3" w:rsidRPr="00B67BD3" w:rsidRDefault="00B67BD3" w:rsidP="00B67BD3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hAnsi="Times New Roman" w:cs="Times New Roman"/>
                <w:i/>
                <w:kern w:val="0"/>
                <w:sz w:val="22"/>
                <w:lang w:val="en-CA" w:eastAsia="en-US"/>
              </w:rPr>
            </w:pPr>
            <w:r w:rsidRPr="00B67BD3">
              <w:rPr>
                <w:rFonts w:ascii="Times New Roman" w:hAnsi="Times New Roman" w:cs="Times New Roman"/>
                <w:i/>
                <w:kern w:val="0"/>
                <w:sz w:val="22"/>
                <w:lang w:val="en-CA" w:eastAsia="en-US"/>
              </w:rPr>
              <w:t>Purpose:</w:t>
            </w:r>
          </w:p>
        </w:tc>
        <w:tc>
          <w:tcPr>
            <w:tcW w:w="8118" w:type="dxa"/>
            <w:gridSpan w:val="3"/>
          </w:tcPr>
          <w:p w:rsidR="00B67BD3" w:rsidRPr="00B67BD3" w:rsidRDefault="00B67BD3" w:rsidP="00B67BD3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hAnsi="Times New Roman" w:cs="Times New Roman"/>
                <w:kern w:val="0"/>
                <w:sz w:val="22"/>
                <w:lang w:val="en-CA"/>
              </w:rPr>
            </w:pPr>
            <w:r w:rsidRPr="00B67BD3">
              <w:rPr>
                <w:rFonts w:ascii="Times New Roman" w:hAnsi="Times New Roman" w:cs="Times New Roman"/>
                <w:kern w:val="0"/>
                <w:sz w:val="22"/>
                <w:lang w:val="en-CA" w:eastAsia="en-US"/>
              </w:rPr>
              <w:t>Proposal</w:t>
            </w:r>
          </w:p>
        </w:tc>
      </w:tr>
      <w:tr w:rsidR="00B67BD3" w:rsidRPr="00B67BD3" w:rsidTr="0035481E">
        <w:tc>
          <w:tcPr>
            <w:tcW w:w="1458" w:type="dxa"/>
          </w:tcPr>
          <w:p w:rsidR="00B67BD3" w:rsidRPr="00B67BD3" w:rsidRDefault="00B67BD3" w:rsidP="00B67BD3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hAnsi="Times New Roman" w:cs="Times New Roman"/>
                <w:i/>
                <w:kern w:val="0"/>
                <w:sz w:val="22"/>
                <w:lang w:val="en-CA" w:eastAsia="en-US"/>
              </w:rPr>
            </w:pPr>
            <w:r w:rsidRPr="00B67BD3">
              <w:rPr>
                <w:rFonts w:ascii="Times New Roman" w:hAnsi="Times New Roman" w:cs="Times New Roman"/>
                <w:i/>
                <w:kern w:val="0"/>
                <w:sz w:val="22"/>
                <w:lang w:val="en-CA" w:eastAsia="en-US"/>
              </w:rPr>
              <w:t>Author(s) or</w:t>
            </w:r>
            <w:r w:rsidRPr="00B67BD3">
              <w:rPr>
                <w:rFonts w:ascii="Times New Roman" w:hAnsi="Times New Roman" w:cs="Times New Roman"/>
                <w:i/>
                <w:kern w:val="0"/>
                <w:sz w:val="22"/>
                <w:lang w:val="en-CA" w:eastAsia="en-US"/>
              </w:rPr>
              <w:br/>
              <w:t>Contact(s):</w:t>
            </w:r>
          </w:p>
        </w:tc>
        <w:tc>
          <w:tcPr>
            <w:tcW w:w="4050" w:type="dxa"/>
          </w:tcPr>
          <w:p w:rsidR="00B67BD3" w:rsidRPr="00B67BD3" w:rsidRDefault="00B67BD3" w:rsidP="00B67BD3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hAnsi="Times New Roman" w:cs="Times New Roman"/>
                <w:kern w:val="0"/>
                <w:sz w:val="22"/>
                <w:lang w:val="en-CA" w:eastAsia="en-US"/>
              </w:rPr>
            </w:pPr>
            <w:r w:rsidRPr="00B67BD3">
              <w:rPr>
                <w:rFonts w:ascii="Times New Roman" w:hAnsi="Times New Roman" w:cs="Times New Roman"/>
                <w:kern w:val="0"/>
                <w:sz w:val="22"/>
                <w:lang w:val="en-CA" w:eastAsia="en-US"/>
              </w:rPr>
              <w:t>Jin Young Lee, Min Woo Park</w:t>
            </w:r>
            <w:r w:rsidRPr="00B67BD3">
              <w:rPr>
                <w:rFonts w:ascii="Times New Roman" w:hAnsi="Times New Roman" w:cs="Times New Roman" w:hint="eastAsia"/>
                <w:kern w:val="0"/>
                <w:sz w:val="22"/>
                <w:lang w:val="en-CA"/>
              </w:rPr>
              <w:t xml:space="preserve">, </w:t>
            </w:r>
            <w:r w:rsidRPr="00B67BD3">
              <w:rPr>
                <w:rFonts w:ascii="Times New Roman" w:eastAsia="맑은 고딕" w:hAnsi="Times New Roman" w:cs="Times New Roman"/>
                <w:kern w:val="0"/>
                <w:sz w:val="22"/>
                <w:lang w:val="en-CA"/>
              </w:rPr>
              <w:t>Yongjin Cho</w:t>
            </w:r>
            <w:r w:rsidRPr="00B67BD3">
              <w:rPr>
                <w:rFonts w:ascii="Times New Roman" w:hAnsi="Times New Roman" w:cs="Times New Roman" w:hint="eastAsia"/>
                <w:kern w:val="0"/>
                <w:sz w:val="22"/>
                <w:lang w:val="en-CA"/>
              </w:rPr>
              <w:t>, and Chanyul Kim</w:t>
            </w:r>
          </w:p>
        </w:tc>
        <w:tc>
          <w:tcPr>
            <w:tcW w:w="900" w:type="dxa"/>
          </w:tcPr>
          <w:p w:rsidR="00B67BD3" w:rsidRPr="00B67BD3" w:rsidRDefault="00B67BD3" w:rsidP="00B67BD3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hAnsi="Times New Roman" w:cs="Times New Roman"/>
                <w:kern w:val="0"/>
                <w:sz w:val="22"/>
                <w:lang w:val="en-CA" w:eastAsia="en-US"/>
              </w:rPr>
            </w:pPr>
            <w:r w:rsidRPr="00B67BD3">
              <w:rPr>
                <w:rFonts w:ascii="Times New Roman" w:hAnsi="Times New Roman" w:cs="Times New Roman"/>
                <w:kern w:val="0"/>
                <w:sz w:val="22"/>
                <w:lang w:val="en-CA" w:eastAsia="en-US"/>
              </w:rPr>
              <w:br/>
              <w:t>Email:</w:t>
            </w:r>
          </w:p>
        </w:tc>
        <w:tc>
          <w:tcPr>
            <w:tcW w:w="3168" w:type="dxa"/>
          </w:tcPr>
          <w:p w:rsidR="00B67BD3" w:rsidRPr="00B67BD3" w:rsidRDefault="00B67BD3" w:rsidP="00B67BD3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hAnsi="Times New Roman" w:cs="Times New Roman"/>
                <w:kern w:val="0"/>
                <w:sz w:val="22"/>
                <w:lang w:val="en-CA" w:eastAsia="en-US"/>
              </w:rPr>
            </w:pPr>
            <w:r w:rsidRPr="00B67BD3">
              <w:rPr>
                <w:rFonts w:ascii="Times New Roman" w:hAnsi="Times New Roman" w:cs="Times New Roman"/>
                <w:kern w:val="0"/>
                <w:sz w:val="22"/>
                <w:lang w:val="en-CA" w:eastAsia="en-US"/>
              </w:rPr>
              <w:br/>
            </w:r>
            <w:hyperlink r:id="rId10" w:history="1">
              <w:r w:rsidRPr="00B67BD3">
                <w:rPr>
                  <w:rFonts w:ascii="Times New Roman" w:hAnsi="Times New Roman" w:cs="Times New Roman"/>
                  <w:color w:val="0000FF"/>
                  <w:kern w:val="0"/>
                  <w:sz w:val="22"/>
                  <w:szCs w:val="20"/>
                  <w:u w:val="single"/>
                  <w:lang w:val="en-CA"/>
                </w:rPr>
                <w:t>jinyoung79.lee@samsung.com</w:t>
              </w:r>
            </w:hyperlink>
          </w:p>
        </w:tc>
      </w:tr>
      <w:tr w:rsidR="00B67BD3" w:rsidRPr="00B67BD3" w:rsidTr="0035481E">
        <w:tc>
          <w:tcPr>
            <w:tcW w:w="1458" w:type="dxa"/>
          </w:tcPr>
          <w:p w:rsidR="00B67BD3" w:rsidRPr="00B67BD3" w:rsidRDefault="00B67BD3" w:rsidP="00B67BD3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hAnsi="Times New Roman" w:cs="Times New Roman"/>
                <w:i/>
                <w:kern w:val="0"/>
                <w:sz w:val="22"/>
                <w:lang w:val="en-CA" w:eastAsia="en-US"/>
              </w:rPr>
            </w:pPr>
            <w:r w:rsidRPr="00B67BD3">
              <w:rPr>
                <w:rFonts w:ascii="Times New Roman" w:hAnsi="Times New Roman" w:cs="Times New Roman"/>
                <w:i/>
                <w:kern w:val="0"/>
                <w:sz w:val="22"/>
                <w:lang w:val="en-CA" w:eastAsia="en-US"/>
              </w:rPr>
              <w:t>Source:</w:t>
            </w:r>
          </w:p>
        </w:tc>
        <w:tc>
          <w:tcPr>
            <w:tcW w:w="8118" w:type="dxa"/>
            <w:gridSpan w:val="3"/>
          </w:tcPr>
          <w:p w:rsidR="00B67BD3" w:rsidRPr="00B67BD3" w:rsidRDefault="00B67BD3" w:rsidP="00B67BD3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hAnsi="Times New Roman" w:cs="Times New Roman"/>
                <w:kern w:val="0"/>
                <w:sz w:val="22"/>
                <w:lang w:val="en-CA" w:eastAsia="en-US"/>
              </w:rPr>
            </w:pPr>
            <w:r w:rsidRPr="00B67BD3">
              <w:rPr>
                <w:rFonts w:ascii="Times New Roman" w:hAnsi="Times New Roman" w:cs="Times New Roman" w:hint="eastAsia"/>
                <w:kern w:val="0"/>
                <w:sz w:val="22"/>
                <w:lang w:val="en-CA"/>
              </w:rPr>
              <w:t>Samsung Electronics Co. Ltd.</w:t>
            </w:r>
          </w:p>
        </w:tc>
      </w:tr>
    </w:tbl>
    <w:p w:rsidR="00B67BD3" w:rsidRPr="00B67BD3" w:rsidRDefault="00B67BD3" w:rsidP="00B67BD3">
      <w:pPr>
        <w:widowControl/>
        <w:tabs>
          <w:tab w:val="left" w:pos="360"/>
          <w:tab w:val="left" w:pos="720"/>
          <w:tab w:val="left" w:pos="1080"/>
          <w:tab w:val="left" w:pos="1440"/>
          <w:tab w:val="left" w:pos="1800"/>
          <w:tab w:val="right" w:pos="9360"/>
        </w:tabs>
        <w:wordWrap/>
        <w:overflowPunct w:val="0"/>
        <w:adjustRightInd w:val="0"/>
        <w:spacing w:before="120" w:after="240"/>
        <w:jc w:val="center"/>
        <w:textAlignment w:val="baseline"/>
        <w:rPr>
          <w:rFonts w:ascii="Times New Roman" w:hAnsi="Times New Roman" w:cs="Times New Roman"/>
          <w:kern w:val="0"/>
          <w:sz w:val="22"/>
          <w:lang w:val="en-CA" w:eastAsia="en-US"/>
        </w:rPr>
      </w:pPr>
      <w:r w:rsidRPr="00B67BD3">
        <w:rPr>
          <w:rFonts w:ascii="Times New Roman" w:hAnsi="Times New Roman" w:cs="Times New Roman"/>
          <w:kern w:val="0"/>
          <w:sz w:val="22"/>
          <w:u w:val="single"/>
          <w:lang w:val="en-CA" w:eastAsia="en-US"/>
        </w:rPr>
        <w:t>_____________________________</w:t>
      </w:r>
    </w:p>
    <w:p w:rsidR="00B67BD3" w:rsidRDefault="00B67BD3" w:rsidP="00970D6A">
      <w:pPr>
        <w:keepNext/>
        <w:keepLines/>
        <w:widowControl/>
        <w:wordWrap/>
        <w:autoSpaceDE/>
        <w:autoSpaceDN/>
        <w:spacing w:before="181"/>
        <w:outlineLvl w:val="5"/>
        <w:rPr>
          <w:rFonts w:ascii="Times New Roman" w:eastAsia="맑은 고딕" w:hAnsi="Times New Roman" w:cs="Times New Roman"/>
          <w:b/>
          <w:kern w:val="0"/>
          <w:szCs w:val="20"/>
          <w:lang w:val="en-GB"/>
        </w:rPr>
      </w:pPr>
    </w:p>
    <w:p w:rsidR="009F3AE5" w:rsidRPr="0046758F" w:rsidRDefault="009F3AE5" w:rsidP="009F3AE5">
      <w:pPr>
        <w:pStyle w:val="1"/>
        <w:rPr>
          <w:lang w:val="en-CA"/>
        </w:rPr>
      </w:pPr>
      <w:r>
        <w:rPr>
          <w:rFonts w:hint="eastAsia"/>
          <w:lang w:val="en-CA" w:eastAsia="ko-KR"/>
        </w:rPr>
        <w:t>Proposed Text</w:t>
      </w:r>
    </w:p>
    <w:p w:rsidR="00970D6A" w:rsidRPr="00970D6A" w:rsidRDefault="00970D6A" w:rsidP="00970D6A">
      <w:pPr>
        <w:keepNext/>
        <w:keepLines/>
        <w:widowControl/>
        <w:wordWrap/>
        <w:autoSpaceDE/>
        <w:autoSpaceDN/>
        <w:spacing w:before="181"/>
        <w:outlineLvl w:val="5"/>
        <w:rPr>
          <w:rFonts w:ascii="Times New Roman" w:eastAsia="맑은 고딕" w:hAnsi="Times New Roman" w:cs="Times New Roman"/>
          <w:b/>
          <w:kern w:val="0"/>
          <w:szCs w:val="20"/>
          <w:lang w:eastAsia="en-US"/>
        </w:rPr>
      </w:pPr>
      <w:r w:rsidRPr="00970D6A">
        <w:rPr>
          <w:rFonts w:ascii="Times New Roman" w:eastAsia="맑은 고딕" w:hAnsi="Times New Roman" w:cs="Times New Roman" w:hint="eastAsia"/>
          <w:b/>
          <w:kern w:val="0"/>
          <w:szCs w:val="20"/>
          <w:lang w:val="en-GB"/>
        </w:rPr>
        <w:t>I.7.3.2.1.2</w:t>
      </w:r>
      <w:r w:rsidRPr="00970D6A">
        <w:rPr>
          <w:rFonts w:ascii="Times New Roman" w:eastAsia="맑은 고딕" w:hAnsi="Times New Roman" w:cs="Times New Roman"/>
          <w:b/>
          <w:kern w:val="0"/>
          <w:szCs w:val="20"/>
          <w:lang w:val="en-GB" w:eastAsia="en-US"/>
        </w:rPr>
        <w:t xml:space="preserve"> </w:t>
      </w:r>
      <w:r w:rsidRPr="00970D6A">
        <w:rPr>
          <w:rFonts w:ascii="Times New Roman" w:eastAsia="맑은 고딕" w:hAnsi="Times New Roman" w:cs="Times New Roman"/>
          <w:b/>
          <w:kern w:val="0"/>
          <w:szCs w:val="20"/>
          <w:lang w:eastAsia="en-US"/>
        </w:rPr>
        <w:t>Video parameter set extension 2 syntax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45"/>
      </w:tblGrid>
      <w:tr w:rsidR="00970D6A" w:rsidRPr="00970D6A" w:rsidTr="001A65EF">
        <w:trPr>
          <w:cantSplit/>
          <w:trHeight w:val="204"/>
          <w:jc w:val="center"/>
        </w:trPr>
        <w:tc>
          <w:tcPr>
            <w:tcW w:w="7920" w:type="dxa"/>
          </w:tcPr>
          <w:p w:rsidR="00970D6A" w:rsidRPr="00970D6A" w:rsidRDefault="00970D6A" w:rsidP="00970D6A">
            <w:pPr>
              <w:keepNext/>
              <w:keepLines/>
              <w:widowControl/>
              <w:tabs>
                <w:tab w:val="left" w:pos="215"/>
                <w:tab w:val="left" w:pos="431"/>
                <w:tab w:val="left" w:pos="646"/>
                <w:tab w:val="left" w:pos="862"/>
                <w:tab w:val="left" w:pos="1077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wordWrap/>
              <w:overflowPunct w:val="0"/>
              <w:adjustRightInd w:val="0"/>
              <w:spacing w:after="60"/>
              <w:jc w:val="left"/>
              <w:textAlignment w:val="baseline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970D6A">
              <w:rPr>
                <w:rFonts w:ascii="Times New Roman" w:eastAsia="맑은 고딕" w:hAnsi="Times New Roman" w:cs="Times New Roman"/>
                <w:kern w:val="0"/>
                <w:szCs w:val="20"/>
              </w:rPr>
              <w:tab/>
            </w:r>
            <w:r w:rsidRPr="00970D6A">
              <w:rPr>
                <w:rFonts w:ascii="Times New Roman" w:eastAsia="맑은 고딕" w:hAnsi="Times New Roman" w:cs="Times New Roman"/>
                <w:kern w:val="0"/>
                <w:szCs w:val="20"/>
              </w:rPr>
              <w:tab/>
              <w:t>…</w:t>
            </w:r>
          </w:p>
        </w:tc>
        <w:tc>
          <w:tcPr>
            <w:tcW w:w="1145" w:type="dxa"/>
          </w:tcPr>
          <w:p w:rsidR="00970D6A" w:rsidRPr="00970D6A" w:rsidRDefault="00970D6A" w:rsidP="00970D6A">
            <w:pPr>
              <w:keepNext/>
              <w:keepLines/>
              <w:widowControl/>
              <w:tabs>
                <w:tab w:val="left" w:pos="215"/>
                <w:tab w:val="left" w:pos="431"/>
                <w:tab w:val="left" w:pos="646"/>
                <w:tab w:val="left" w:pos="862"/>
                <w:tab w:val="left" w:pos="1077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wordWrap/>
              <w:overflowPunct w:val="0"/>
              <w:adjustRightInd w:val="0"/>
              <w:spacing w:after="60"/>
              <w:jc w:val="left"/>
              <w:textAlignment w:val="baseline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</w:p>
        </w:tc>
      </w:tr>
      <w:tr w:rsidR="00970D6A" w:rsidRPr="00970D6A" w:rsidTr="001A65EF">
        <w:trPr>
          <w:cantSplit/>
          <w:trHeight w:val="204"/>
          <w:jc w:val="center"/>
        </w:trPr>
        <w:tc>
          <w:tcPr>
            <w:tcW w:w="7920" w:type="dxa"/>
          </w:tcPr>
          <w:p w:rsidR="00970D6A" w:rsidRPr="00970D6A" w:rsidRDefault="00970D6A" w:rsidP="00970D6A">
            <w:pPr>
              <w:keepNext/>
              <w:keepLines/>
              <w:widowControl/>
              <w:tabs>
                <w:tab w:val="left" w:pos="215"/>
                <w:tab w:val="left" w:pos="431"/>
                <w:tab w:val="left" w:pos="646"/>
                <w:tab w:val="left" w:pos="862"/>
                <w:tab w:val="left" w:pos="1077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wordWrap/>
              <w:overflowPunct w:val="0"/>
              <w:adjustRightInd w:val="0"/>
              <w:spacing w:after="60"/>
              <w:jc w:val="left"/>
              <w:textAlignment w:val="baseline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970D6A">
              <w:rPr>
                <w:rFonts w:ascii="Times New Roman" w:eastAsia="맑은 고딕" w:hAnsi="Times New Roman" w:cs="Times New Roman"/>
                <w:kern w:val="0"/>
                <w:szCs w:val="20"/>
              </w:rPr>
              <w:tab/>
            </w:r>
            <w:r w:rsidRPr="00970D6A">
              <w:rPr>
                <w:rFonts w:ascii="Times New Roman" w:eastAsia="맑은 고딕" w:hAnsi="Times New Roman" w:cs="Times New Roman"/>
                <w:kern w:val="0"/>
                <w:szCs w:val="20"/>
              </w:rPr>
              <w:tab/>
              <w:t>if ( layerId != 0 ) {</w:t>
            </w:r>
          </w:p>
        </w:tc>
        <w:tc>
          <w:tcPr>
            <w:tcW w:w="1145" w:type="dxa"/>
          </w:tcPr>
          <w:p w:rsidR="00970D6A" w:rsidRPr="00970D6A" w:rsidRDefault="00970D6A" w:rsidP="00970D6A">
            <w:pPr>
              <w:keepNext/>
              <w:keepLines/>
              <w:widowControl/>
              <w:tabs>
                <w:tab w:val="left" w:pos="215"/>
                <w:tab w:val="left" w:pos="431"/>
                <w:tab w:val="left" w:pos="646"/>
                <w:tab w:val="left" w:pos="862"/>
                <w:tab w:val="left" w:pos="1077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wordWrap/>
              <w:overflowPunct w:val="0"/>
              <w:adjustRightInd w:val="0"/>
              <w:spacing w:after="60"/>
              <w:jc w:val="left"/>
              <w:textAlignment w:val="baseline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</w:p>
        </w:tc>
      </w:tr>
      <w:tr w:rsidR="00970D6A" w:rsidRPr="00970D6A" w:rsidTr="001A65EF">
        <w:trPr>
          <w:cantSplit/>
          <w:trHeight w:val="204"/>
          <w:jc w:val="center"/>
        </w:trPr>
        <w:tc>
          <w:tcPr>
            <w:tcW w:w="7920" w:type="dxa"/>
          </w:tcPr>
          <w:p w:rsidR="00970D6A" w:rsidRPr="00970D6A" w:rsidRDefault="00970D6A" w:rsidP="00970D6A">
            <w:pPr>
              <w:keepNext/>
              <w:keepLines/>
              <w:widowControl/>
              <w:tabs>
                <w:tab w:val="left" w:pos="215"/>
                <w:tab w:val="left" w:pos="431"/>
                <w:tab w:val="left" w:pos="646"/>
                <w:tab w:val="left" w:pos="862"/>
                <w:tab w:val="left" w:pos="1077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wordWrap/>
              <w:overflowPunct w:val="0"/>
              <w:adjustRightInd w:val="0"/>
              <w:spacing w:after="60"/>
              <w:jc w:val="left"/>
              <w:textAlignment w:val="baseline"/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</w:pPr>
            <w:r w:rsidRPr="00970D6A"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  <w:tab/>
            </w:r>
            <w:r w:rsidRPr="00970D6A"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  <w:tab/>
            </w:r>
            <w:r w:rsidRPr="00970D6A"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  <w:tab/>
            </w:r>
            <w:r w:rsidRPr="00970D6A">
              <w:rPr>
                <w:rFonts w:ascii="Times New Roman" w:eastAsia="맑은 고딕" w:hAnsi="Times New Roman" w:cs="Times New Roman"/>
                <w:b/>
                <w:kern w:val="0"/>
                <w:szCs w:val="20"/>
              </w:rPr>
              <w:t>iv_mv_pred_flag</w:t>
            </w:r>
            <w:r w:rsidRPr="00970D6A"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  <w:t>[ </w:t>
            </w:r>
            <w:r w:rsidRPr="00970D6A">
              <w:rPr>
                <w:rFonts w:ascii="Times New Roman" w:eastAsia="맑은 고딕" w:hAnsi="Times New Roman" w:cs="Times New Roman"/>
                <w:kern w:val="0"/>
                <w:szCs w:val="20"/>
              </w:rPr>
              <w:t>layerId</w:t>
            </w:r>
            <w:r w:rsidRPr="00970D6A"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  <w:t> ]</w:t>
            </w:r>
          </w:p>
        </w:tc>
        <w:tc>
          <w:tcPr>
            <w:tcW w:w="1145" w:type="dxa"/>
          </w:tcPr>
          <w:p w:rsidR="00970D6A" w:rsidRPr="00970D6A" w:rsidRDefault="00970D6A" w:rsidP="00970D6A">
            <w:pPr>
              <w:keepNext/>
              <w:keepLines/>
              <w:widowControl/>
              <w:tabs>
                <w:tab w:val="left" w:pos="215"/>
                <w:tab w:val="left" w:pos="431"/>
                <w:tab w:val="left" w:pos="646"/>
                <w:tab w:val="left" w:pos="862"/>
                <w:tab w:val="left" w:pos="1077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wordWrap/>
              <w:overflowPunct w:val="0"/>
              <w:adjustRightInd w:val="0"/>
              <w:spacing w:after="60"/>
              <w:jc w:val="left"/>
              <w:textAlignment w:val="baseline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970D6A">
              <w:rPr>
                <w:rFonts w:ascii="Times New Roman" w:eastAsia="맑은 고딕" w:hAnsi="Times New Roman" w:cs="Times New Roman"/>
                <w:kern w:val="0"/>
                <w:szCs w:val="20"/>
              </w:rPr>
              <w:t>u(1)</w:t>
            </w:r>
          </w:p>
        </w:tc>
      </w:tr>
      <w:tr w:rsidR="00970D6A" w:rsidRPr="00970D6A" w:rsidTr="001A65EF">
        <w:trPr>
          <w:cantSplit/>
          <w:trHeight w:val="204"/>
          <w:jc w:val="center"/>
        </w:trPr>
        <w:tc>
          <w:tcPr>
            <w:tcW w:w="7920" w:type="dxa"/>
          </w:tcPr>
          <w:p w:rsidR="00970D6A" w:rsidRPr="00970D6A" w:rsidRDefault="00970D6A" w:rsidP="00970D6A">
            <w:pPr>
              <w:keepNext/>
              <w:keepLines/>
              <w:widowControl/>
              <w:tabs>
                <w:tab w:val="left" w:pos="215"/>
                <w:tab w:val="left" w:pos="431"/>
                <w:tab w:val="left" w:pos="646"/>
                <w:tab w:val="left" w:pos="862"/>
                <w:tab w:val="left" w:pos="1077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wordWrap/>
              <w:overflowPunct w:val="0"/>
              <w:adjustRightInd w:val="0"/>
              <w:spacing w:after="60"/>
              <w:jc w:val="left"/>
              <w:textAlignment w:val="baseline"/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</w:pPr>
            <w:r w:rsidRPr="00970D6A"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  <w:tab/>
            </w:r>
            <w:r w:rsidRPr="00970D6A"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  <w:tab/>
            </w:r>
            <w:r w:rsidRPr="00970D6A"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  <w:tab/>
            </w:r>
            <w:r w:rsidRPr="00970D6A">
              <w:rPr>
                <w:rFonts w:ascii="Times New Roman" w:eastAsia="맑은 고딕" w:hAnsi="Times New Roman" w:cs="Times New Roman"/>
                <w:b/>
                <w:bCs/>
                <w:kern w:val="0"/>
                <w:szCs w:val="20"/>
              </w:rPr>
              <w:t>log2_sub_pb_size_minus3</w:t>
            </w:r>
            <w:r w:rsidRPr="00970D6A"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  <w:t>[ </w:t>
            </w:r>
            <w:r w:rsidRPr="00970D6A">
              <w:rPr>
                <w:rFonts w:ascii="Times New Roman" w:eastAsia="맑은 고딕" w:hAnsi="Times New Roman" w:cs="Times New Roman"/>
                <w:kern w:val="0"/>
                <w:szCs w:val="20"/>
              </w:rPr>
              <w:t>layerId</w:t>
            </w:r>
            <w:r w:rsidRPr="00970D6A"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  <w:t> ]</w:t>
            </w:r>
          </w:p>
        </w:tc>
        <w:tc>
          <w:tcPr>
            <w:tcW w:w="1145" w:type="dxa"/>
          </w:tcPr>
          <w:p w:rsidR="00970D6A" w:rsidRPr="00970D6A" w:rsidRDefault="00970D6A" w:rsidP="00970D6A">
            <w:pPr>
              <w:keepNext/>
              <w:keepLines/>
              <w:widowControl/>
              <w:tabs>
                <w:tab w:val="left" w:pos="215"/>
                <w:tab w:val="left" w:pos="431"/>
                <w:tab w:val="left" w:pos="646"/>
                <w:tab w:val="left" w:pos="862"/>
                <w:tab w:val="left" w:pos="1077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wordWrap/>
              <w:overflowPunct w:val="0"/>
              <w:adjustRightInd w:val="0"/>
              <w:spacing w:after="60"/>
              <w:jc w:val="left"/>
              <w:textAlignment w:val="baseline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970D6A">
              <w:rPr>
                <w:rFonts w:ascii="Times New Roman" w:eastAsia="맑은 고딕" w:hAnsi="Times New Roman" w:cs="Times New Roman"/>
                <w:kern w:val="0"/>
                <w:szCs w:val="20"/>
              </w:rPr>
              <w:t>ue(v)</w:t>
            </w:r>
          </w:p>
        </w:tc>
      </w:tr>
      <w:tr w:rsidR="00970D6A" w:rsidRPr="00970D6A" w:rsidTr="001A65EF">
        <w:trPr>
          <w:cantSplit/>
          <w:trHeight w:val="204"/>
          <w:jc w:val="center"/>
        </w:trPr>
        <w:tc>
          <w:tcPr>
            <w:tcW w:w="7920" w:type="dxa"/>
          </w:tcPr>
          <w:p w:rsidR="00970D6A" w:rsidRPr="00970D6A" w:rsidRDefault="00970D6A" w:rsidP="00970D6A">
            <w:pPr>
              <w:keepNext/>
              <w:keepLines/>
              <w:widowControl/>
              <w:tabs>
                <w:tab w:val="left" w:pos="215"/>
                <w:tab w:val="left" w:pos="431"/>
                <w:tab w:val="left" w:pos="646"/>
                <w:tab w:val="left" w:pos="862"/>
                <w:tab w:val="left" w:pos="1077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wordWrap/>
              <w:overflowPunct w:val="0"/>
              <w:adjustRightInd w:val="0"/>
              <w:spacing w:after="60"/>
              <w:jc w:val="left"/>
              <w:textAlignment w:val="baseline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970D6A">
              <w:rPr>
                <w:rFonts w:ascii="Times New Roman" w:eastAsia="맑은 고딕" w:hAnsi="Times New Roman" w:cs="Times New Roman"/>
                <w:kern w:val="0"/>
                <w:szCs w:val="20"/>
              </w:rPr>
              <w:tab/>
            </w:r>
            <w:r w:rsidRPr="00970D6A">
              <w:rPr>
                <w:rFonts w:ascii="Times New Roman" w:eastAsia="맑은 고딕" w:hAnsi="Times New Roman" w:cs="Times New Roman"/>
                <w:kern w:val="0"/>
                <w:szCs w:val="20"/>
              </w:rPr>
              <w:tab/>
            </w:r>
            <w:r w:rsidRPr="00970D6A">
              <w:rPr>
                <w:rFonts w:ascii="Times New Roman" w:eastAsia="맑은 고딕" w:hAnsi="Times New Roman" w:cs="Times New Roman"/>
                <w:kern w:val="0"/>
                <w:szCs w:val="20"/>
              </w:rPr>
              <w:tab/>
              <w:t>if ( !VpsDepthFlag[ layerId ] ) {</w:t>
            </w:r>
          </w:p>
        </w:tc>
        <w:tc>
          <w:tcPr>
            <w:tcW w:w="1145" w:type="dxa"/>
          </w:tcPr>
          <w:p w:rsidR="00970D6A" w:rsidRPr="00970D6A" w:rsidRDefault="00970D6A" w:rsidP="00970D6A">
            <w:pPr>
              <w:keepNext/>
              <w:keepLines/>
              <w:widowControl/>
              <w:tabs>
                <w:tab w:val="left" w:pos="215"/>
                <w:tab w:val="left" w:pos="431"/>
                <w:tab w:val="left" w:pos="646"/>
                <w:tab w:val="left" w:pos="862"/>
                <w:tab w:val="left" w:pos="1077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wordWrap/>
              <w:overflowPunct w:val="0"/>
              <w:adjustRightInd w:val="0"/>
              <w:spacing w:after="60"/>
              <w:jc w:val="left"/>
              <w:textAlignment w:val="baseline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</w:p>
        </w:tc>
      </w:tr>
      <w:tr w:rsidR="00970D6A" w:rsidRPr="00970D6A" w:rsidTr="001A65EF">
        <w:trPr>
          <w:cantSplit/>
          <w:trHeight w:val="204"/>
          <w:jc w:val="center"/>
        </w:trPr>
        <w:tc>
          <w:tcPr>
            <w:tcW w:w="7920" w:type="dxa"/>
          </w:tcPr>
          <w:p w:rsidR="00970D6A" w:rsidRPr="00970D6A" w:rsidRDefault="00970D6A" w:rsidP="00970D6A">
            <w:pPr>
              <w:keepNext/>
              <w:keepLines/>
              <w:widowControl/>
              <w:tabs>
                <w:tab w:val="left" w:pos="215"/>
                <w:tab w:val="left" w:pos="431"/>
                <w:tab w:val="left" w:pos="646"/>
                <w:tab w:val="left" w:pos="862"/>
                <w:tab w:val="left" w:pos="1077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wordWrap/>
              <w:overflowPunct w:val="0"/>
              <w:adjustRightInd w:val="0"/>
              <w:spacing w:after="60"/>
              <w:jc w:val="left"/>
              <w:textAlignment w:val="baseline"/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</w:pPr>
            <w:r w:rsidRPr="00970D6A"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  <w:tab/>
            </w:r>
            <w:r w:rsidRPr="00970D6A"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  <w:tab/>
            </w:r>
            <w:r w:rsidRPr="00970D6A"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  <w:tab/>
            </w:r>
            <w:r w:rsidRPr="00970D6A"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  <w:tab/>
            </w:r>
            <w:r w:rsidRPr="00970D6A">
              <w:rPr>
                <w:rFonts w:ascii="Times New Roman" w:eastAsia="맑은 고딕" w:hAnsi="Times New Roman" w:cs="Times New Roman"/>
                <w:b/>
                <w:kern w:val="0"/>
                <w:szCs w:val="20"/>
              </w:rPr>
              <w:t>iv_res_pred_flag</w:t>
            </w:r>
            <w:r w:rsidRPr="00970D6A"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  <w:t>[ </w:t>
            </w:r>
            <w:r w:rsidRPr="00970D6A">
              <w:rPr>
                <w:rFonts w:ascii="Times New Roman" w:eastAsia="맑은 고딕" w:hAnsi="Times New Roman" w:cs="Times New Roman"/>
                <w:kern w:val="0"/>
                <w:szCs w:val="20"/>
              </w:rPr>
              <w:t>layerId</w:t>
            </w:r>
            <w:r w:rsidRPr="00970D6A"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  <w:t> ]</w:t>
            </w:r>
          </w:p>
        </w:tc>
        <w:tc>
          <w:tcPr>
            <w:tcW w:w="1145" w:type="dxa"/>
          </w:tcPr>
          <w:p w:rsidR="00970D6A" w:rsidRPr="00970D6A" w:rsidRDefault="00970D6A" w:rsidP="00970D6A">
            <w:pPr>
              <w:keepNext/>
              <w:keepLines/>
              <w:widowControl/>
              <w:tabs>
                <w:tab w:val="left" w:pos="215"/>
                <w:tab w:val="left" w:pos="431"/>
                <w:tab w:val="left" w:pos="646"/>
                <w:tab w:val="left" w:pos="862"/>
                <w:tab w:val="left" w:pos="1077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wordWrap/>
              <w:overflowPunct w:val="0"/>
              <w:adjustRightInd w:val="0"/>
              <w:spacing w:after="60"/>
              <w:jc w:val="left"/>
              <w:textAlignment w:val="baseline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970D6A">
              <w:rPr>
                <w:rFonts w:ascii="Times New Roman" w:eastAsia="맑은 고딕" w:hAnsi="Times New Roman" w:cs="Times New Roman"/>
                <w:kern w:val="0"/>
                <w:szCs w:val="20"/>
              </w:rPr>
              <w:t>u(1)</w:t>
            </w:r>
          </w:p>
        </w:tc>
      </w:tr>
      <w:tr w:rsidR="00970D6A" w:rsidRPr="00970D6A" w:rsidTr="001A65EF">
        <w:trPr>
          <w:cantSplit/>
          <w:trHeight w:val="204"/>
          <w:jc w:val="center"/>
        </w:trPr>
        <w:tc>
          <w:tcPr>
            <w:tcW w:w="7920" w:type="dxa"/>
          </w:tcPr>
          <w:p w:rsidR="00970D6A" w:rsidRPr="00970D6A" w:rsidRDefault="00970D6A" w:rsidP="00970D6A">
            <w:pPr>
              <w:keepNext/>
              <w:keepLines/>
              <w:widowControl/>
              <w:tabs>
                <w:tab w:val="left" w:pos="215"/>
                <w:tab w:val="left" w:pos="431"/>
                <w:tab w:val="left" w:pos="646"/>
                <w:tab w:val="left" w:pos="862"/>
                <w:tab w:val="left" w:pos="1077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wordWrap/>
              <w:overflowPunct w:val="0"/>
              <w:adjustRightInd w:val="0"/>
              <w:spacing w:after="60"/>
              <w:jc w:val="left"/>
              <w:textAlignment w:val="baseline"/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</w:pPr>
            <w:r w:rsidRPr="00970D6A"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  <w:tab/>
            </w:r>
            <w:r w:rsidRPr="00970D6A"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  <w:tab/>
            </w:r>
            <w:r w:rsidRPr="00970D6A"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  <w:tab/>
            </w:r>
            <w:r w:rsidRPr="00970D6A"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  <w:tab/>
            </w:r>
            <w:r w:rsidRPr="00970D6A">
              <w:rPr>
                <w:rFonts w:ascii="Times New Roman" w:eastAsia="맑은 고딕" w:hAnsi="Times New Roman" w:cs="Times New Roman"/>
                <w:b/>
                <w:kern w:val="0"/>
                <w:szCs w:val="20"/>
              </w:rPr>
              <w:t>depth_refinement_flag</w:t>
            </w:r>
            <w:r w:rsidRPr="00970D6A">
              <w:rPr>
                <w:rFonts w:ascii="Times New Roman" w:eastAsia="맑은 고딕" w:hAnsi="Times New Roman" w:cs="Times New Roman"/>
                <w:kern w:val="0"/>
                <w:szCs w:val="20"/>
              </w:rPr>
              <w:t>[ layerId ]</w:t>
            </w:r>
          </w:p>
        </w:tc>
        <w:tc>
          <w:tcPr>
            <w:tcW w:w="1145" w:type="dxa"/>
          </w:tcPr>
          <w:p w:rsidR="00970D6A" w:rsidRPr="00970D6A" w:rsidRDefault="00970D6A" w:rsidP="00970D6A">
            <w:pPr>
              <w:keepNext/>
              <w:keepLines/>
              <w:widowControl/>
              <w:tabs>
                <w:tab w:val="left" w:pos="215"/>
                <w:tab w:val="left" w:pos="431"/>
                <w:tab w:val="left" w:pos="646"/>
                <w:tab w:val="left" w:pos="862"/>
                <w:tab w:val="left" w:pos="1077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wordWrap/>
              <w:overflowPunct w:val="0"/>
              <w:adjustRightInd w:val="0"/>
              <w:spacing w:after="60"/>
              <w:jc w:val="left"/>
              <w:textAlignment w:val="baseline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970D6A">
              <w:rPr>
                <w:rFonts w:ascii="Times New Roman" w:eastAsia="맑은 고딕" w:hAnsi="Times New Roman" w:cs="Times New Roman"/>
                <w:kern w:val="0"/>
                <w:szCs w:val="20"/>
              </w:rPr>
              <w:t>u(1)</w:t>
            </w:r>
          </w:p>
        </w:tc>
      </w:tr>
      <w:tr w:rsidR="00970D6A" w:rsidRPr="00970D6A" w:rsidTr="001A65EF">
        <w:trPr>
          <w:cantSplit/>
          <w:trHeight w:val="204"/>
          <w:jc w:val="center"/>
        </w:trPr>
        <w:tc>
          <w:tcPr>
            <w:tcW w:w="7920" w:type="dxa"/>
          </w:tcPr>
          <w:p w:rsidR="00970D6A" w:rsidRPr="00970D6A" w:rsidRDefault="00970D6A" w:rsidP="00970D6A">
            <w:pPr>
              <w:keepNext/>
              <w:keepLines/>
              <w:widowControl/>
              <w:tabs>
                <w:tab w:val="left" w:pos="215"/>
                <w:tab w:val="left" w:pos="431"/>
                <w:tab w:val="left" w:pos="646"/>
                <w:tab w:val="left" w:pos="862"/>
                <w:tab w:val="left" w:pos="1077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wordWrap/>
              <w:overflowPunct w:val="0"/>
              <w:adjustRightInd w:val="0"/>
              <w:spacing w:after="60"/>
              <w:jc w:val="left"/>
              <w:textAlignment w:val="baseline"/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</w:pPr>
            <w:r w:rsidRPr="00970D6A"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  <w:tab/>
            </w:r>
            <w:r w:rsidRPr="00970D6A"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  <w:tab/>
            </w:r>
            <w:r w:rsidRPr="00970D6A"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  <w:tab/>
            </w:r>
            <w:r w:rsidRPr="00970D6A"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  <w:tab/>
            </w:r>
            <w:r w:rsidRPr="00970D6A">
              <w:rPr>
                <w:rFonts w:ascii="Times New Roman" w:eastAsia="맑은 고딕" w:hAnsi="Times New Roman" w:cs="Times New Roman"/>
                <w:b/>
                <w:kern w:val="0"/>
                <w:szCs w:val="20"/>
              </w:rPr>
              <w:t>view_synthesis_pred_flag</w:t>
            </w:r>
            <w:r w:rsidRPr="00970D6A"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[ layerId ] </w:t>
            </w:r>
          </w:p>
        </w:tc>
        <w:tc>
          <w:tcPr>
            <w:tcW w:w="1145" w:type="dxa"/>
          </w:tcPr>
          <w:p w:rsidR="00970D6A" w:rsidRPr="00970D6A" w:rsidRDefault="00970D6A" w:rsidP="00970D6A">
            <w:pPr>
              <w:keepNext/>
              <w:keepLines/>
              <w:widowControl/>
              <w:tabs>
                <w:tab w:val="left" w:pos="215"/>
                <w:tab w:val="left" w:pos="431"/>
                <w:tab w:val="left" w:pos="646"/>
                <w:tab w:val="left" w:pos="862"/>
                <w:tab w:val="left" w:pos="1077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wordWrap/>
              <w:overflowPunct w:val="0"/>
              <w:adjustRightInd w:val="0"/>
              <w:spacing w:after="60"/>
              <w:jc w:val="left"/>
              <w:textAlignment w:val="baseline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970D6A">
              <w:rPr>
                <w:rFonts w:ascii="Times New Roman" w:eastAsia="맑은 고딕" w:hAnsi="Times New Roman" w:cs="Times New Roman"/>
                <w:kern w:val="0"/>
                <w:szCs w:val="20"/>
              </w:rPr>
              <w:t>u(1)</w:t>
            </w:r>
          </w:p>
        </w:tc>
      </w:tr>
      <w:tr w:rsidR="00970D6A" w:rsidRPr="00970D6A" w:rsidTr="001A65EF">
        <w:trPr>
          <w:cantSplit/>
          <w:trHeight w:val="204"/>
          <w:jc w:val="center"/>
        </w:trPr>
        <w:tc>
          <w:tcPr>
            <w:tcW w:w="7920" w:type="dxa"/>
          </w:tcPr>
          <w:p w:rsidR="00970D6A" w:rsidRPr="00970D6A" w:rsidRDefault="00970D6A" w:rsidP="00970D6A">
            <w:pPr>
              <w:keepNext/>
              <w:keepLines/>
              <w:widowControl/>
              <w:tabs>
                <w:tab w:val="left" w:pos="215"/>
                <w:tab w:val="left" w:pos="431"/>
                <w:tab w:val="left" w:pos="646"/>
                <w:tab w:val="left" w:pos="862"/>
                <w:tab w:val="left" w:pos="1077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wordWrap/>
              <w:overflowPunct w:val="0"/>
              <w:adjustRightInd w:val="0"/>
              <w:spacing w:after="60"/>
              <w:jc w:val="left"/>
              <w:textAlignment w:val="baseline"/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</w:pPr>
            <w:r w:rsidRPr="00970D6A"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  <w:tab/>
            </w:r>
            <w:r w:rsidRPr="00970D6A"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  <w:tab/>
            </w:r>
            <w:r w:rsidRPr="00970D6A"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  <w:tab/>
            </w:r>
            <w:r w:rsidRPr="00970D6A"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  <w:tab/>
            </w:r>
            <w:r w:rsidRPr="00970D6A">
              <w:rPr>
                <w:rFonts w:ascii="Times New Roman" w:eastAsia="맑은 고딕" w:hAnsi="Times New Roman" w:cs="Times New Roman"/>
                <w:b/>
                <w:bCs/>
                <w:kern w:val="0"/>
                <w:szCs w:val="20"/>
              </w:rPr>
              <w:t>depth_based_blk_part_flag</w:t>
            </w:r>
            <w:r w:rsidRPr="00970D6A"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[ layerId ] </w:t>
            </w:r>
          </w:p>
        </w:tc>
        <w:tc>
          <w:tcPr>
            <w:tcW w:w="1145" w:type="dxa"/>
          </w:tcPr>
          <w:p w:rsidR="00970D6A" w:rsidRPr="00970D6A" w:rsidRDefault="00970D6A" w:rsidP="00970D6A">
            <w:pPr>
              <w:keepNext/>
              <w:keepLines/>
              <w:widowControl/>
              <w:tabs>
                <w:tab w:val="left" w:pos="215"/>
                <w:tab w:val="left" w:pos="431"/>
                <w:tab w:val="left" w:pos="646"/>
                <w:tab w:val="left" w:pos="862"/>
                <w:tab w:val="left" w:pos="1077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wordWrap/>
              <w:overflowPunct w:val="0"/>
              <w:adjustRightInd w:val="0"/>
              <w:spacing w:after="60"/>
              <w:jc w:val="left"/>
              <w:textAlignment w:val="baseline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970D6A">
              <w:rPr>
                <w:rFonts w:ascii="Times New Roman" w:eastAsia="맑은 고딕" w:hAnsi="Times New Roman" w:cs="Times New Roman"/>
                <w:kern w:val="0"/>
                <w:szCs w:val="20"/>
              </w:rPr>
              <w:t>u(1)</w:t>
            </w:r>
          </w:p>
        </w:tc>
      </w:tr>
      <w:tr w:rsidR="00970D6A" w:rsidRPr="00970D6A" w:rsidTr="001A65EF">
        <w:trPr>
          <w:cantSplit/>
          <w:trHeight w:val="204"/>
          <w:jc w:val="center"/>
        </w:trPr>
        <w:tc>
          <w:tcPr>
            <w:tcW w:w="7920" w:type="dxa"/>
          </w:tcPr>
          <w:p w:rsidR="00970D6A" w:rsidRPr="00970D6A" w:rsidRDefault="00970D6A" w:rsidP="00970D6A">
            <w:pPr>
              <w:keepNext/>
              <w:keepLines/>
              <w:widowControl/>
              <w:tabs>
                <w:tab w:val="left" w:pos="215"/>
                <w:tab w:val="left" w:pos="431"/>
                <w:tab w:val="left" w:pos="646"/>
                <w:tab w:val="left" w:pos="862"/>
                <w:tab w:val="left" w:pos="1077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wordWrap/>
              <w:overflowPunct w:val="0"/>
              <w:adjustRightInd w:val="0"/>
              <w:spacing w:after="60"/>
              <w:jc w:val="left"/>
              <w:textAlignment w:val="baseline"/>
              <w:rPr>
                <w:rFonts w:ascii="Times New Roman" w:eastAsia="맑은 고딕" w:hAnsi="Times New Roman" w:cs="Times New Roman"/>
                <w:b/>
                <w:bCs/>
                <w:kern w:val="0"/>
                <w:szCs w:val="20"/>
              </w:rPr>
            </w:pPr>
            <w:r w:rsidRPr="00970D6A">
              <w:rPr>
                <w:rFonts w:ascii="Times New Roman" w:eastAsia="맑은 고딕" w:hAnsi="Times New Roman" w:cs="Times New Roman"/>
                <w:kern w:val="0"/>
                <w:szCs w:val="20"/>
              </w:rPr>
              <w:tab/>
            </w:r>
            <w:r w:rsidRPr="00970D6A">
              <w:rPr>
                <w:rFonts w:ascii="Times New Roman" w:eastAsia="맑은 고딕" w:hAnsi="Times New Roman" w:cs="Times New Roman"/>
                <w:kern w:val="0"/>
                <w:szCs w:val="20"/>
              </w:rPr>
              <w:tab/>
            </w:r>
            <w:r w:rsidRPr="00970D6A">
              <w:rPr>
                <w:rFonts w:ascii="Times New Roman" w:eastAsia="맑은 고딕" w:hAnsi="Times New Roman" w:cs="Times New Roman"/>
                <w:kern w:val="0"/>
                <w:szCs w:val="20"/>
              </w:rPr>
              <w:tab/>
              <w:t>} else {</w:t>
            </w:r>
          </w:p>
        </w:tc>
        <w:tc>
          <w:tcPr>
            <w:tcW w:w="1145" w:type="dxa"/>
          </w:tcPr>
          <w:p w:rsidR="00970D6A" w:rsidRPr="00970D6A" w:rsidRDefault="00970D6A" w:rsidP="00970D6A">
            <w:pPr>
              <w:keepNext/>
              <w:keepLines/>
              <w:widowControl/>
              <w:tabs>
                <w:tab w:val="left" w:pos="215"/>
                <w:tab w:val="left" w:pos="431"/>
                <w:tab w:val="left" w:pos="646"/>
                <w:tab w:val="left" w:pos="862"/>
                <w:tab w:val="left" w:pos="1077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wordWrap/>
              <w:overflowPunct w:val="0"/>
              <w:adjustRightInd w:val="0"/>
              <w:spacing w:after="60"/>
              <w:jc w:val="left"/>
              <w:textAlignment w:val="baseline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</w:p>
        </w:tc>
      </w:tr>
      <w:tr w:rsidR="00970D6A" w:rsidRPr="00970D6A" w:rsidTr="001A65EF">
        <w:trPr>
          <w:cantSplit/>
          <w:trHeight w:val="204"/>
          <w:jc w:val="center"/>
        </w:trPr>
        <w:tc>
          <w:tcPr>
            <w:tcW w:w="7920" w:type="dxa"/>
          </w:tcPr>
          <w:p w:rsidR="00970D6A" w:rsidRPr="00970D6A" w:rsidRDefault="00970D6A" w:rsidP="00970D6A">
            <w:pPr>
              <w:keepNext/>
              <w:keepLines/>
              <w:widowControl/>
              <w:tabs>
                <w:tab w:val="left" w:pos="215"/>
                <w:tab w:val="left" w:pos="431"/>
                <w:tab w:val="left" w:pos="646"/>
                <w:tab w:val="left" w:pos="862"/>
                <w:tab w:val="left" w:pos="1077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wordWrap/>
              <w:overflowPunct w:val="0"/>
              <w:adjustRightInd w:val="0"/>
              <w:spacing w:after="60"/>
              <w:jc w:val="left"/>
              <w:textAlignment w:val="baseline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970D6A">
              <w:rPr>
                <w:rFonts w:ascii="Times New Roman" w:eastAsia="맑은 고딕" w:hAnsi="Times New Roman" w:cs="Times New Roman"/>
                <w:kern w:val="0"/>
                <w:szCs w:val="20"/>
              </w:rPr>
              <w:tab/>
            </w:r>
            <w:r w:rsidRPr="00970D6A">
              <w:rPr>
                <w:rFonts w:ascii="Times New Roman" w:eastAsia="맑은 고딕" w:hAnsi="Times New Roman" w:cs="Times New Roman"/>
                <w:kern w:val="0"/>
                <w:szCs w:val="20"/>
              </w:rPr>
              <w:tab/>
            </w:r>
            <w:r w:rsidRPr="00970D6A">
              <w:rPr>
                <w:rFonts w:ascii="Times New Roman" w:eastAsia="맑은 고딕" w:hAnsi="Times New Roman" w:cs="Times New Roman"/>
                <w:kern w:val="0"/>
                <w:szCs w:val="20"/>
              </w:rPr>
              <w:tab/>
            </w:r>
            <w:r w:rsidRPr="00970D6A">
              <w:rPr>
                <w:rFonts w:ascii="Times New Roman" w:eastAsia="맑은 고딕" w:hAnsi="Times New Roman" w:cs="Times New Roman"/>
                <w:kern w:val="0"/>
                <w:szCs w:val="20"/>
              </w:rPr>
              <w:tab/>
            </w:r>
            <w:r w:rsidRPr="00970D6A">
              <w:rPr>
                <w:rFonts w:ascii="Times New Roman" w:eastAsia="맑은 고딕" w:hAnsi="Times New Roman" w:cs="Times New Roman"/>
                <w:b/>
                <w:kern w:val="0"/>
                <w:szCs w:val="20"/>
              </w:rPr>
              <w:t>mpi_flag</w:t>
            </w:r>
            <w:r w:rsidRPr="00970D6A">
              <w:rPr>
                <w:rFonts w:ascii="Times New Roman" w:eastAsia="맑은 고딕" w:hAnsi="Times New Roman" w:cs="Times New Roman"/>
                <w:kern w:val="0"/>
                <w:szCs w:val="20"/>
              </w:rPr>
              <w:t>[ layerId ]</w:t>
            </w:r>
          </w:p>
        </w:tc>
        <w:tc>
          <w:tcPr>
            <w:tcW w:w="1145" w:type="dxa"/>
          </w:tcPr>
          <w:p w:rsidR="00970D6A" w:rsidRPr="00970D6A" w:rsidRDefault="00970D6A" w:rsidP="00970D6A">
            <w:pPr>
              <w:keepNext/>
              <w:keepLines/>
              <w:widowControl/>
              <w:tabs>
                <w:tab w:val="left" w:pos="215"/>
                <w:tab w:val="left" w:pos="431"/>
                <w:tab w:val="left" w:pos="646"/>
                <w:tab w:val="left" w:pos="862"/>
                <w:tab w:val="left" w:pos="1077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wordWrap/>
              <w:overflowPunct w:val="0"/>
              <w:adjustRightInd w:val="0"/>
              <w:spacing w:after="60"/>
              <w:jc w:val="left"/>
              <w:textAlignment w:val="baseline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970D6A">
              <w:rPr>
                <w:rFonts w:ascii="Times New Roman" w:eastAsia="맑은 고딕" w:hAnsi="Times New Roman" w:cs="Times New Roman"/>
                <w:kern w:val="0"/>
                <w:szCs w:val="20"/>
              </w:rPr>
              <w:t>u(1)</w:t>
            </w:r>
          </w:p>
        </w:tc>
      </w:tr>
      <w:tr w:rsidR="00970D6A" w:rsidRPr="00970D6A" w:rsidTr="001A65EF">
        <w:trPr>
          <w:cantSplit/>
          <w:trHeight w:val="204"/>
          <w:jc w:val="center"/>
        </w:trPr>
        <w:tc>
          <w:tcPr>
            <w:tcW w:w="7920" w:type="dxa"/>
          </w:tcPr>
          <w:p w:rsidR="00970D6A" w:rsidRPr="00970D6A" w:rsidRDefault="00970D6A" w:rsidP="00970D6A">
            <w:pPr>
              <w:keepNext/>
              <w:keepLines/>
              <w:widowControl/>
              <w:tabs>
                <w:tab w:val="left" w:pos="215"/>
                <w:tab w:val="left" w:pos="431"/>
                <w:tab w:val="left" w:pos="646"/>
                <w:tab w:val="left" w:pos="862"/>
                <w:tab w:val="left" w:pos="1077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wordWrap/>
              <w:overflowPunct w:val="0"/>
              <w:adjustRightInd w:val="0"/>
              <w:spacing w:after="60"/>
              <w:jc w:val="left"/>
              <w:textAlignment w:val="baseline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970D6A">
              <w:rPr>
                <w:rFonts w:ascii="Times New Roman" w:eastAsia="맑은 고딕" w:hAnsi="Times New Roman" w:cs="Times New Roman" w:hint="eastAsia"/>
                <w:kern w:val="0"/>
                <w:szCs w:val="20"/>
              </w:rPr>
              <w:t xml:space="preserve">        </w:t>
            </w:r>
            <w:ins w:id="2" w:author="Samsung" w:date="2014-03-20T11:25:00Z">
              <w:r w:rsidRPr="00970D6A">
                <w:rPr>
                  <w:rFonts w:ascii="Times New Roman" w:eastAsia="맑은 고딕" w:hAnsi="Times New Roman" w:cs="Times New Roman"/>
                  <w:b/>
                  <w:kern w:val="0"/>
                  <w:szCs w:val="20"/>
                </w:rPr>
                <w:t>depth</w:t>
              </w:r>
              <w:r w:rsidRPr="00970D6A">
                <w:rPr>
                  <w:rFonts w:ascii="Times New Roman" w:eastAsia="맑은 고딕" w:hAnsi="Times New Roman" w:cs="Times New Roman" w:hint="eastAsia"/>
                  <w:b/>
                  <w:kern w:val="0"/>
                  <w:szCs w:val="20"/>
                </w:rPr>
                <w:t>_</w:t>
              </w:r>
            </w:ins>
            <w:ins w:id="3" w:author="Samsung" w:date="2014-03-20T11:26:00Z">
              <w:r w:rsidRPr="00970D6A">
                <w:rPr>
                  <w:rFonts w:ascii="Times New Roman" w:eastAsia="맑은 고딕" w:hAnsi="Times New Roman" w:cs="Times New Roman" w:hint="eastAsia"/>
                  <w:b/>
                  <w:kern w:val="0"/>
                  <w:szCs w:val="20"/>
                </w:rPr>
                <w:t>residual_dc</w:t>
              </w:r>
            </w:ins>
            <w:ins w:id="4" w:author="Samsung" w:date="2014-03-20T11:25:00Z">
              <w:r w:rsidRPr="00970D6A">
                <w:rPr>
                  <w:rFonts w:ascii="Times New Roman" w:eastAsia="맑은 고딕" w:hAnsi="Times New Roman" w:cs="Times New Roman" w:hint="eastAsia"/>
                  <w:b/>
                  <w:kern w:val="0"/>
                  <w:szCs w:val="20"/>
                </w:rPr>
                <w:t>_qp</w:t>
              </w:r>
              <w:r w:rsidRPr="00970D6A">
                <w:rPr>
                  <w:rFonts w:ascii="Times New Roman" w:eastAsia="맑은 고딕" w:hAnsi="Times New Roman" w:cs="Times New Roman" w:hint="eastAsia"/>
                  <w:kern w:val="0"/>
                  <w:szCs w:val="20"/>
                </w:rPr>
                <w:t xml:space="preserve">[ </w:t>
              </w:r>
              <w:r w:rsidRPr="00970D6A">
                <w:rPr>
                  <w:rFonts w:ascii="Times New Roman" w:eastAsia="맑은 고딕" w:hAnsi="Times New Roman" w:cs="Times New Roman"/>
                  <w:kern w:val="0"/>
                  <w:szCs w:val="20"/>
                </w:rPr>
                <w:t>layer</w:t>
              </w:r>
              <w:r w:rsidRPr="00970D6A">
                <w:rPr>
                  <w:rFonts w:ascii="Times New Roman" w:eastAsia="맑은 고딕" w:hAnsi="Times New Roman" w:cs="Times New Roman" w:hint="eastAsia"/>
                  <w:kern w:val="0"/>
                  <w:szCs w:val="20"/>
                </w:rPr>
                <w:t>I</w:t>
              </w:r>
              <w:r w:rsidRPr="00970D6A">
                <w:rPr>
                  <w:rFonts w:ascii="Times New Roman" w:eastAsia="맑은 고딕" w:hAnsi="Times New Roman" w:cs="Times New Roman"/>
                  <w:kern w:val="0"/>
                  <w:szCs w:val="20"/>
                </w:rPr>
                <w:t>d</w:t>
              </w:r>
              <w:r w:rsidRPr="00970D6A">
                <w:rPr>
                  <w:rFonts w:ascii="Times New Roman" w:eastAsia="맑은 고딕" w:hAnsi="Times New Roman" w:cs="Times New Roman" w:hint="eastAsia"/>
                  <w:kern w:val="0"/>
                  <w:szCs w:val="20"/>
                </w:rPr>
                <w:t xml:space="preserve"> ]</w:t>
              </w:r>
            </w:ins>
          </w:p>
        </w:tc>
        <w:tc>
          <w:tcPr>
            <w:tcW w:w="1145" w:type="dxa"/>
          </w:tcPr>
          <w:p w:rsidR="00970D6A" w:rsidRPr="00970D6A" w:rsidRDefault="00970D6A" w:rsidP="00970D6A">
            <w:pPr>
              <w:keepNext/>
              <w:keepLines/>
              <w:widowControl/>
              <w:tabs>
                <w:tab w:val="left" w:pos="215"/>
                <w:tab w:val="left" w:pos="431"/>
                <w:tab w:val="left" w:pos="646"/>
                <w:tab w:val="left" w:pos="862"/>
                <w:tab w:val="left" w:pos="1077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wordWrap/>
              <w:overflowPunct w:val="0"/>
              <w:adjustRightInd w:val="0"/>
              <w:spacing w:after="60"/>
              <w:jc w:val="left"/>
              <w:textAlignment w:val="baseline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970D6A">
              <w:rPr>
                <w:rFonts w:ascii="Times New Roman" w:eastAsia="맑은 고딕" w:hAnsi="Times New Roman" w:cs="Times New Roman"/>
                <w:kern w:val="0"/>
                <w:szCs w:val="20"/>
              </w:rPr>
              <w:t>ue(v)</w:t>
            </w:r>
          </w:p>
        </w:tc>
      </w:tr>
      <w:tr w:rsidR="00970D6A" w:rsidRPr="00970D6A" w:rsidTr="001A65EF">
        <w:trPr>
          <w:cantSplit/>
          <w:trHeight w:val="204"/>
          <w:jc w:val="center"/>
        </w:trPr>
        <w:tc>
          <w:tcPr>
            <w:tcW w:w="7920" w:type="dxa"/>
          </w:tcPr>
          <w:p w:rsidR="00970D6A" w:rsidRPr="00970D6A" w:rsidRDefault="00970D6A" w:rsidP="00970D6A">
            <w:pPr>
              <w:keepNext/>
              <w:keepLines/>
              <w:widowControl/>
              <w:tabs>
                <w:tab w:val="left" w:pos="215"/>
                <w:tab w:val="left" w:pos="431"/>
                <w:tab w:val="left" w:pos="646"/>
                <w:tab w:val="left" w:pos="862"/>
                <w:tab w:val="left" w:pos="1077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wordWrap/>
              <w:overflowPunct w:val="0"/>
              <w:adjustRightInd w:val="0"/>
              <w:spacing w:after="60"/>
              <w:jc w:val="left"/>
              <w:textAlignment w:val="baseline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970D6A">
              <w:rPr>
                <w:rFonts w:ascii="Times New Roman" w:eastAsia="맑은 고딕" w:hAnsi="Times New Roman" w:cs="Times New Roman"/>
                <w:kern w:val="0"/>
                <w:szCs w:val="20"/>
              </w:rPr>
              <w:tab/>
            </w:r>
            <w:r w:rsidRPr="00970D6A">
              <w:rPr>
                <w:rFonts w:ascii="Times New Roman" w:eastAsia="맑은 고딕" w:hAnsi="Times New Roman" w:cs="Times New Roman"/>
                <w:kern w:val="0"/>
                <w:szCs w:val="20"/>
              </w:rPr>
              <w:tab/>
            </w:r>
            <w:r w:rsidRPr="00970D6A">
              <w:rPr>
                <w:rFonts w:ascii="Times New Roman" w:eastAsia="맑은 고딕" w:hAnsi="Times New Roman" w:cs="Times New Roman"/>
                <w:kern w:val="0"/>
                <w:szCs w:val="20"/>
              </w:rPr>
              <w:tab/>
            </w:r>
            <w:r w:rsidRPr="00970D6A">
              <w:rPr>
                <w:rFonts w:ascii="Times New Roman" w:eastAsia="맑은 고딕" w:hAnsi="Times New Roman" w:cs="Times New Roman"/>
                <w:kern w:val="0"/>
                <w:szCs w:val="20"/>
              </w:rPr>
              <w:tab/>
            </w:r>
            <w:r w:rsidRPr="00970D6A">
              <w:rPr>
                <w:rFonts w:ascii="Times New Roman" w:eastAsia="맑은 고딕" w:hAnsi="Times New Roman" w:cs="Times New Roman"/>
                <w:b/>
                <w:kern w:val="0"/>
                <w:szCs w:val="20"/>
              </w:rPr>
              <w:t>vps_depth_modes_flag</w:t>
            </w:r>
            <w:r w:rsidRPr="00970D6A"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  <w:t>[ </w:t>
            </w:r>
            <w:r w:rsidRPr="00970D6A">
              <w:rPr>
                <w:rFonts w:ascii="Times New Roman" w:eastAsia="맑은 고딕" w:hAnsi="Times New Roman" w:cs="Times New Roman"/>
                <w:kern w:val="0"/>
                <w:szCs w:val="20"/>
              </w:rPr>
              <w:t>layerId</w:t>
            </w:r>
            <w:r w:rsidRPr="00970D6A"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  <w:t> ]</w:t>
            </w:r>
          </w:p>
        </w:tc>
        <w:tc>
          <w:tcPr>
            <w:tcW w:w="1145" w:type="dxa"/>
          </w:tcPr>
          <w:p w:rsidR="00970D6A" w:rsidRPr="00970D6A" w:rsidRDefault="00970D6A" w:rsidP="00970D6A">
            <w:pPr>
              <w:keepNext/>
              <w:keepLines/>
              <w:widowControl/>
              <w:tabs>
                <w:tab w:val="left" w:pos="215"/>
                <w:tab w:val="left" w:pos="431"/>
                <w:tab w:val="left" w:pos="646"/>
                <w:tab w:val="left" w:pos="862"/>
                <w:tab w:val="left" w:pos="1077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wordWrap/>
              <w:overflowPunct w:val="0"/>
              <w:adjustRightInd w:val="0"/>
              <w:spacing w:after="60"/>
              <w:jc w:val="left"/>
              <w:textAlignment w:val="baseline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970D6A">
              <w:rPr>
                <w:rFonts w:ascii="Times New Roman" w:eastAsia="맑은 고딕" w:hAnsi="Times New Roman" w:cs="Times New Roman"/>
                <w:kern w:val="0"/>
                <w:szCs w:val="20"/>
              </w:rPr>
              <w:t>u(1)</w:t>
            </w:r>
          </w:p>
        </w:tc>
      </w:tr>
      <w:tr w:rsidR="00970D6A" w:rsidRPr="00970D6A" w:rsidTr="001A65EF">
        <w:trPr>
          <w:cantSplit/>
          <w:trHeight w:val="204"/>
          <w:jc w:val="center"/>
        </w:trPr>
        <w:tc>
          <w:tcPr>
            <w:tcW w:w="7920" w:type="dxa"/>
          </w:tcPr>
          <w:p w:rsidR="00970D6A" w:rsidRPr="00970D6A" w:rsidRDefault="00970D6A" w:rsidP="00970D6A">
            <w:pPr>
              <w:keepNext/>
              <w:keepLines/>
              <w:widowControl/>
              <w:tabs>
                <w:tab w:val="left" w:pos="215"/>
                <w:tab w:val="left" w:pos="431"/>
                <w:tab w:val="left" w:pos="646"/>
                <w:tab w:val="left" w:pos="862"/>
                <w:tab w:val="left" w:pos="1077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wordWrap/>
              <w:overflowPunct w:val="0"/>
              <w:adjustRightInd w:val="0"/>
              <w:spacing w:after="60"/>
              <w:jc w:val="left"/>
              <w:textAlignment w:val="baseline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970D6A">
              <w:rPr>
                <w:rFonts w:ascii="Times New Roman" w:eastAsia="맑은 고딕" w:hAnsi="Times New Roman" w:cs="Times New Roman"/>
                <w:kern w:val="0"/>
                <w:szCs w:val="20"/>
              </w:rPr>
              <w:tab/>
            </w:r>
            <w:r w:rsidRPr="00970D6A">
              <w:rPr>
                <w:rFonts w:ascii="Times New Roman" w:eastAsia="맑은 고딕" w:hAnsi="Times New Roman" w:cs="Times New Roman"/>
                <w:kern w:val="0"/>
                <w:szCs w:val="20"/>
              </w:rPr>
              <w:tab/>
            </w:r>
            <w:r w:rsidRPr="00970D6A">
              <w:rPr>
                <w:rFonts w:ascii="Times New Roman" w:eastAsia="맑은 고딕" w:hAnsi="Times New Roman" w:cs="Times New Roman"/>
                <w:kern w:val="0"/>
                <w:szCs w:val="20"/>
              </w:rPr>
              <w:tab/>
            </w:r>
            <w:r w:rsidRPr="00970D6A">
              <w:rPr>
                <w:rFonts w:ascii="Times New Roman" w:eastAsia="맑은 고딕" w:hAnsi="Times New Roman" w:cs="Times New Roman"/>
                <w:kern w:val="0"/>
                <w:szCs w:val="20"/>
              </w:rPr>
              <w:tab/>
            </w:r>
            <w:r w:rsidRPr="00970D6A">
              <w:rPr>
                <w:rFonts w:ascii="Times New Roman" w:eastAsia="맑은 고딕" w:hAnsi="Times New Roman" w:cs="Times New Roman"/>
                <w:b/>
                <w:kern w:val="0"/>
                <w:szCs w:val="20"/>
              </w:rPr>
              <w:t>lim_qt_pred_flag</w:t>
            </w:r>
            <w:r w:rsidRPr="00970D6A"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  <w:t>[ </w:t>
            </w:r>
            <w:r w:rsidRPr="00970D6A">
              <w:rPr>
                <w:rFonts w:ascii="Times New Roman" w:eastAsia="맑은 고딕" w:hAnsi="Times New Roman" w:cs="Times New Roman"/>
                <w:kern w:val="0"/>
                <w:szCs w:val="20"/>
              </w:rPr>
              <w:t>layerId</w:t>
            </w:r>
            <w:r w:rsidRPr="00970D6A"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  <w:t> ]</w:t>
            </w:r>
          </w:p>
        </w:tc>
        <w:tc>
          <w:tcPr>
            <w:tcW w:w="1145" w:type="dxa"/>
          </w:tcPr>
          <w:p w:rsidR="00970D6A" w:rsidRPr="00970D6A" w:rsidRDefault="00970D6A" w:rsidP="00970D6A">
            <w:pPr>
              <w:keepNext/>
              <w:keepLines/>
              <w:widowControl/>
              <w:tabs>
                <w:tab w:val="left" w:pos="215"/>
                <w:tab w:val="left" w:pos="431"/>
                <w:tab w:val="left" w:pos="646"/>
                <w:tab w:val="left" w:pos="862"/>
                <w:tab w:val="left" w:pos="1077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wordWrap/>
              <w:overflowPunct w:val="0"/>
              <w:adjustRightInd w:val="0"/>
              <w:spacing w:after="60"/>
              <w:jc w:val="left"/>
              <w:textAlignment w:val="baseline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970D6A">
              <w:rPr>
                <w:rFonts w:ascii="Times New Roman" w:eastAsia="맑은 고딕" w:hAnsi="Times New Roman" w:cs="Times New Roman"/>
                <w:kern w:val="0"/>
                <w:szCs w:val="20"/>
              </w:rPr>
              <w:t>u(1)</w:t>
            </w:r>
          </w:p>
        </w:tc>
      </w:tr>
      <w:tr w:rsidR="00970D6A" w:rsidRPr="00970D6A" w:rsidTr="001A65EF">
        <w:trPr>
          <w:cantSplit/>
          <w:trHeight w:val="204"/>
          <w:jc w:val="center"/>
        </w:trPr>
        <w:tc>
          <w:tcPr>
            <w:tcW w:w="7920" w:type="dxa"/>
          </w:tcPr>
          <w:p w:rsidR="00970D6A" w:rsidRPr="00970D6A" w:rsidRDefault="00970D6A" w:rsidP="00970D6A">
            <w:pPr>
              <w:keepNext/>
              <w:keepLines/>
              <w:widowControl/>
              <w:tabs>
                <w:tab w:val="left" w:pos="215"/>
                <w:tab w:val="left" w:pos="431"/>
                <w:tab w:val="left" w:pos="646"/>
                <w:tab w:val="left" w:pos="862"/>
                <w:tab w:val="left" w:pos="1077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wordWrap/>
              <w:overflowPunct w:val="0"/>
              <w:adjustRightInd w:val="0"/>
              <w:spacing w:after="60"/>
              <w:jc w:val="left"/>
              <w:textAlignment w:val="baseline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970D6A">
              <w:rPr>
                <w:rFonts w:ascii="Times New Roman" w:eastAsia="맑은 고딕" w:hAnsi="Times New Roman" w:cs="Times New Roman"/>
                <w:kern w:val="0"/>
                <w:szCs w:val="20"/>
              </w:rPr>
              <w:tab/>
            </w:r>
            <w:r w:rsidRPr="00970D6A">
              <w:rPr>
                <w:rFonts w:ascii="Times New Roman" w:eastAsia="맑은 고딕" w:hAnsi="Times New Roman" w:cs="Times New Roman"/>
                <w:kern w:val="0"/>
                <w:szCs w:val="20"/>
              </w:rPr>
              <w:tab/>
            </w:r>
            <w:r w:rsidRPr="00970D6A">
              <w:rPr>
                <w:rFonts w:ascii="Times New Roman" w:eastAsia="맑은 고딕" w:hAnsi="Times New Roman" w:cs="Times New Roman"/>
                <w:kern w:val="0"/>
                <w:szCs w:val="20"/>
              </w:rPr>
              <w:tab/>
            </w:r>
            <w:r w:rsidRPr="00970D6A">
              <w:rPr>
                <w:rFonts w:ascii="Times New Roman" w:eastAsia="맑은 고딕" w:hAnsi="Times New Roman" w:cs="Times New Roman"/>
                <w:kern w:val="0"/>
                <w:szCs w:val="20"/>
              </w:rPr>
              <w:tab/>
            </w:r>
            <w:r w:rsidRPr="00970D6A">
              <w:rPr>
                <w:rFonts w:ascii="Times New Roman" w:eastAsia="맑은 고딕" w:hAnsi="Times New Roman" w:cs="Times New Roman"/>
                <w:b/>
                <w:kern w:val="0"/>
                <w:szCs w:val="20"/>
              </w:rPr>
              <w:t>vps_inter_sdc_flag</w:t>
            </w:r>
            <w:r w:rsidRPr="00970D6A">
              <w:rPr>
                <w:rFonts w:ascii="Times New Roman" w:eastAsia="맑은 고딕" w:hAnsi="Times New Roman" w:cs="Times New Roman"/>
                <w:kern w:val="0"/>
                <w:szCs w:val="20"/>
              </w:rPr>
              <w:t>[ layerId ]</w:t>
            </w:r>
          </w:p>
        </w:tc>
        <w:tc>
          <w:tcPr>
            <w:tcW w:w="1145" w:type="dxa"/>
          </w:tcPr>
          <w:p w:rsidR="00970D6A" w:rsidRPr="00970D6A" w:rsidRDefault="00970D6A" w:rsidP="00970D6A">
            <w:pPr>
              <w:keepNext/>
              <w:keepLines/>
              <w:widowControl/>
              <w:tabs>
                <w:tab w:val="left" w:pos="215"/>
                <w:tab w:val="left" w:pos="431"/>
                <w:tab w:val="left" w:pos="646"/>
                <w:tab w:val="left" w:pos="862"/>
                <w:tab w:val="left" w:pos="1077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wordWrap/>
              <w:overflowPunct w:val="0"/>
              <w:adjustRightInd w:val="0"/>
              <w:spacing w:after="60"/>
              <w:jc w:val="left"/>
              <w:textAlignment w:val="baseline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970D6A">
              <w:rPr>
                <w:rFonts w:ascii="Times New Roman" w:eastAsia="맑은 고딕" w:hAnsi="Times New Roman" w:cs="Times New Roman"/>
                <w:kern w:val="0"/>
                <w:szCs w:val="20"/>
              </w:rPr>
              <w:t>u(1)</w:t>
            </w:r>
          </w:p>
        </w:tc>
      </w:tr>
      <w:tr w:rsidR="00970D6A" w:rsidRPr="00970D6A" w:rsidTr="001A65EF">
        <w:trPr>
          <w:cantSplit/>
          <w:trHeight w:val="204"/>
          <w:jc w:val="center"/>
        </w:trPr>
        <w:tc>
          <w:tcPr>
            <w:tcW w:w="7920" w:type="dxa"/>
          </w:tcPr>
          <w:p w:rsidR="00970D6A" w:rsidRPr="00970D6A" w:rsidRDefault="00970D6A" w:rsidP="00970D6A">
            <w:pPr>
              <w:keepNext/>
              <w:keepLines/>
              <w:widowControl/>
              <w:tabs>
                <w:tab w:val="left" w:pos="215"/>
                <w:tab w:val="left" w:pos="431"/>
                <w:tab w:val="left" w:pos="646"/>
                <w:tab w:val="left" w:pos="862"/>
                <w:tab w:val="left" w:pos="1077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wordWrap/>
              <w:overflowPunct w:val="0"/>
              <w:adjustRightInd w:val="0"/>
              <w:spacing w:after="60"/>
              <w:jc w:val="left"/>
              <w:textAlignment w:val="baseline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970D6A">
              <w:rPr>
                <w:rFonts w:ascii="Times New Roman" w:eastAsia="맑은 고딕" w:hAnsi="Times New Roman" w:cs="Times New Roman"/>
                <w:kern w:val="0"/>
                <w:szCs w:val="20"/>
              </w:rPr>
              <w:tab/>
            </w:r>
            <w:r w:rsidRPr="00970D6A">
              <w:rPr>
                <w:rFonts w:ascii="Times New Roman" w:eastAsia="맑은 고딕" w:hAnsi="Times New Roman" w:cs="Times New Roman"/>
                <w:kern w:val="0"/>
                <w:szCs w:val="20"/>
              </w:rPr>
              <w:tab/>
            </w:r>
            <w:r w:rsidRPr="00970D6A">
              <w:rPr>
                <w:rFonts w:ascii="Times New Roman" w:eastAsia="맑은 고딕" w:hAnsi="Times New Roman" w:cs="Times New Roman"/>
                <w:kern w:val="0"/>
                <w:szCs w:val="20"/>
              </w:rPr>
              <w:tab/>
              <w:t>}</w:t>
            </w:r>
          </w:p>
        </w:tc>
        <w:tc>
          <w:tcPr>
            <w:tcW w:w="1145" w:type="dxa"/>
          </w:tcPr>
          <w:p w:rsidR="00970D6A" w:rsidRPr="00970D6A" w:rsidRDefault="00970D6A" w:rsidP="00970D6A">
            <w:pPr>
              <w:keepNext/>
              <w:keepLines/>
              <w:widowControl/>
              <w:tabs>
                <w:tab w:val="left" w:pos="215"/>
                <w:tab w:val="left" w:pos="431"/>
                <w:tab w:val="left" w:pos="646"/>
                <w:tab w:val="left" w:pos="862"/>
                <w:tab w:val="left" w:pos="1077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wordWrap/>
              <w:overflowPunct w:val="0"/>
              <w:adjustRightInd w:val="0"/>
              <w:spacing w:after="60"/>
              <w:jc w:val="left"/>
              <w:textAlignment w:val="baseline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</w:p>
        </w:tc>
      </w:tr>
      <w:tr w:rsidR="00970D6A" w:rsidRPr="00970D6A" w:rsidTr="001A65EF">
        <w:trPr>
          <w:cantSplit/>
          <w:trHeight w:val="204"/>
          <w:jc w:val="center"/>
        </w:trPr>
        <w:tc>
          <w:tcPr>
            <w:tcW w:w="7920" w:type="dxa"/>
          </w:tcPr>
          <w:p w:rsidR="00970D6A" w:rsidRPr="00970D6A" w:rsidRDefault="00970D6A" w:rsidP="00970D6A">
            <w:pPr>
              <w:keepNext/>
              <w:keepLines/>
              <w:widowControl/>
              <w:tabs>
                <w:tab w:val="left" w:pos="215"/>
                <w:tab w:val="left" w:pos="431"/>
                <w:tab w:val="left" w:pos="646"/>
                <w:tab w:val="left" w:pos="862"/>
                <w:tab w:val="left" w:pos="1077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wordWrap/>
              <w:overflowPunct w:val="0"/>
              <w:adjustRightInd w:val="0"/>
              <w:spacing w:after="60"/>
              <w:jc w:val="left"/>
              <w:textAlignment w:val="baseline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970D6A">
              <w:rPr>
                <w:rFonts w:ascii="Times New Roman" w:eastAsia="맑은 고딕" w:hAnsi="Times New Roman" w:cs="Times New Roman"/>
                <w:kern w:val="0"/>
                <w:szCs w:val="20"/>
              </w:rPr>
              <w:tab/>
            </w:r>
            <w:r w:rsidRPr="00970D6A">
              <w:rPr>
                <w:rFonts w:ascii="Times New Roman" w:eastAsia="맑은 고딕" w:hAnsi="Times New Roman" w:cs="Times New Roman"/>
                <w:kern w:val="0"/>
                <w:szCs w:val="20"/>
              </w:rPr>
              <w:tab/>
              <w:t>…</w:t>
            </w:r>
          </w:p>
        </w:tc>
        <w:tc>
          <w:tcPr>
            <w:tcW w:w="1145" w:type="dxa"/>
          </w:tcPr>
          <w:p w:rsidR="00970D6A" w:rsidRPr="00970D6A" w:rsidRDefault="00970D6A" w:rsidP="00970D6A">
            <w:pPr>
              <w:keepNext/>
              <w:keepLines/>
              <w:widowControl/>
              <w:tabs>
                <w:tab w:val="left" w:pos="215"/>
                <w:tab w:val="left" w:pos="431"/>
                <w:tab w:val="left" w:pos="646"/>
                <w:tab w:val="left" w:pos="862"/>
                <w:tab w:val="left" w:pos="1077"/>
                <w:tab w:val="left" w:pos="1293"/>
                <w:tab w:val="left" w:pos="1508"/>
                <w:tab w:val="left" w:pos="1723"/>
                <w:tab w:val="left" w:pos="1939"/>
                <w:tab w:val="left" w:pos="2154"/>
                <w:tab w:val="left" w:pos="2370"/>
                <w:tab w:val="left" w:pos="2585"/>
                <w:tab w:val="left" w:pos="2801"/>
                <w:tab w:val="left" w:pos="3016"/>
                <w:tab w:val="left" w:pos="3231"/>
                <w:tab w:val="left" w:pos="3447"/>
                <w:tab w:val="left" w:pos="3662"/>
                <w:tab w:val="left" w:pos="3878"/>
                <w:tab w:val="left" w:pos="4093"/>
                <w:tab w:val="left" w:pos="4309"/>
                <w:tab w:val="left" w:pos="4524"/>
                <w:tab w:val="left" w:pos="4740"/>
                <w:tab w:val="left" w:pos="4955"/>
                <w:tab w:val="left" w:pos="5170"/>
                <w:tab w:val="left" w:pos="5386"/>
                <w:tab w:val="left" w:pos="5601"/>
                <w:tab w:val="left" w:pos="5817"/>
                <w:tab w:val="left" w:pos="6032"/>
                <w:tab w:val="left" w:pos="6248"/>
                <w:tab w:val="left" w:pos="6463"/>
                <w:tab w:val="left" w:pos="6678"/>
                <w:tab w:val="left" w:pos="6894"/>
                <w:tab w:val="left" w:pos="7109"/>
                <w:tab w:val="left" w:pos="7325"/>
                <w:tab w:val="left" w:pos="7540"/>
              </w:tabs>
              <w:wordWrap/>
              <w:overflowPunct w:val="0"/>
              <w:adjustRightInd w:val="0"/>
              <w:spacing w:after="60"/>
              <w:jc w:val="left"/>
              <w:textAlignment w:val="baseline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</w:p>
        </w:tc>
      </w:tr>
    </w:tbl>
    <w:p w:rsidR="00970D6A" w:rsidRPr="00970D6A" w:rsidRDefault="00970D6A" w:rsidP="00970D6A">
      <w:pPr>
        <w:keepNext/>
        <w:keepLines/>
        <w:widowControl/>
        <w:wordWrap/>
        <w:autoSpaceDE/>
        <w:autoSpaceDN/>
        <w:spacing w:before="181"/>
        <w:outlineLvl w:val="4"/>
        <w:rPr>
          <w:ins w:id="5" w:author="Samsung" w:date="2014-03-20T11:26:00Z"/>
          <w:rFonts w:ascii="Times New Roman" w:eastAsia="맑은 고딕" w:hAnsi="Times New Roman" w:cs="Times New Roman"/>
          <w:b/>
          <w:kern w:val="0"/>
          <w:szCs w:val="20"/>
        </w:rPr>
      </w:pPr>
    </w:p>
    <w:p w:rsidR="00970D6A" w:rsidRPr="00970D6A" w:rsidRDefault="00970D6A" w:rsidP="00970D6A">
      <w:pPr>
        <w:widowControl/>
        <w:tabs>
          <w:tab w:val="left" w:pos="360"/>
          <w:tab w:val="left" w:pos="720"/>
          <w:tab w:val="left" w:pos="1080"/>
          <w:tab w:val="left" w:pos="1440"/>
        </w:tabs>
        <w:wordWrap/>
        <w:overflowPunct w:val="0"/>
        <w:adjustRightInd w:val="0"/>
        <w:spacing w:before="136"/>
        <w:jc w:val="left"/>
        <w:textAlignment w:val="baseline"/>
        <w:rPr>
          <w:ins w:id="6" w:author="Samsung" w:date="2014-03-20T11:26:00Z"/>
          <w:rFonts w:ascii="Times New Roman" w:eastAsia="맑은 고딕" w:hAnsi="Times New Roman" w:cs="Times New Roman"/>
          <w:kern w:val="0"/>
          <w:sz w:val="22"/>
          <w:szCs w:val="20"/>
        </w:rPr>
      </w:pPr>
      <w:ins w:id="7" w:author="Samsung" w:date="2014-03-20T11:26:00Z">
        <w:r w:rsidRPr="00970D6A">
          <w:rPr>
            <w:rFonts w:ascii="Times New Roman" w:eastAsia="맑은 고딕" w:hAnsi="Times New Roman" w:cs="Times New Roman"/>
            <w:b/>
            <w:kern w:val="0"/>
            <w:sz w:val="22"/>
            <w:szCs w:val="20"/>
          </w:rPr>
          <w:t>depth</w:t>
        </w:r>
        <w:r w:rsidRPr="00970D6A">
          <w:rPr>
            <w:rFonts w:ascii="Times New Roman" w:eastAsia="맑은 고딕" w:hAnsi="Times New Roman" w:cs="Times New Roman" w:hint="eastAsia"/>
            <w:b/>
            <w:kern w:val="0"/>
            <w:sz w:val="22"/>
            <w:szCs w:val="20"/>
          </w:rPr>
          <w:t>_ residual_dc_qp</w:t>
        </w:r>
        <w:r w:rsidRPr="00970D6A">
          <w:rPr>
            <w:rFonts w:ascii="Times New Roman" w:eastAsia="맑은 고딕" w:hAnsi="Times New Roman" w:cs="Times New Roman"/>
            <w:kern w:val="0"/>
            <w:sz w:val="22"/>
            <w:szCs w:val="20"/>
            <w:lang w:eastAsia="en-US"/>
          </w:rPr>
          <w:t xml:space="preserve">[ layerId ] specifies the </w:t>
        </w:r>
      </w:ins>
      <w:ins w:id="8" w:author="Samsung" w:date="2014-06-09T14:08:00Z">
        <w:r>
          <w:rPr>
            <w:rFonts w:ascii="Times New Roman" w:eastAsia="맑은 고딕" w:hAnsi="Times New Roman" w:cs="Times New Roman" w:hint="eastAsia"/>
            <w:kern w:val="0"/>
            <w:sz w:val="22"/>
            <w:szCs w:val="20"/>
          </w:rPr>
          <w:t>de</w:t>
        </w:r>
      </w:ins>
      <w:ins w:id="9" w:author="Samsung" w:date="2014-06-09T14:52:00Z">
        <w:r w:rsidR="00551000">
          <w:rPr>
            <w:rFonts w:ascii="Times New Roman" w:eastAsia="맑은 고딕" w:hAnsi="Times New Roman" w:cs="Times New Roman" w:hint="eastAsia"/>
            <w:kern w:val="0"/>
            <w:sz w:val="22"/>
            <w:szCs w:val="20"/>
          </w:rPr>
          <w:t>f</w:t>
        </w:r>
      </w:ins>
      <w:ins w:id="10" w:author="Samsung" w:date="2014-06-09T14:08:00Z">
        <w:r>
          <w:rPr>
            <w:rFonts w:ascii="Times New Roman" w:eastAsia="맑은 고딕" w:hAnsi="Times New Roman" w:cs="Times New Roman" w:hint="eastAsia"/>
            <w:kern w:val="0"/>
            <w:sz w:val="22"/>
            <w:szCs w:val="20"/>
          </w:rPr>
          <w:t xml:space="preserve">ault </w:t>
        </w:r>
      </w:ins>
      <w:ins w:id="11" w:author="Samsung" w:date="2014-03-20T11:26:00Z">
        <w:r w:rsidRPr="00970D6A">
          <w:rPr>
            <w:rFonts w:ascii="Times New Roman" w:eastAsia="맑은 고딕" w:hAnsi="Times New Roman" w:cs="Times New Roman"/>
            <w:kern w:val="0"/>
            <w:sz w:val="22"/>
            <w:szCs w:val="20"/>
            <w:lang w:eastAsia="en-US"/>
          </w:rPr>
          <w:t xml:space="preserve">value of the variable </w:t>
        </w:r>
        <w:r w:rsidRPr="00970D6A">
          <w:rPr>
            <w:rFonts w:ascii="Times New Roman" w:eastAsia="맑은 고딕" w:hAnsi="Times New Roman" w:cs="Times New Roman" w:hint="eastAsia"/>
            <w:kern w:val="0"/>
            <w:sz w:val="22"/>
            <w:szCs w:val="20"/>
          </w:rPr>
          <w:t>LesidualDcQp</w:t>
        </w:r>
        <w:r w:rsidRPr="00970D6A">
          <w:rPr>
            <w:rFonts w:ascii="Times New Roman" w:eastAsia="맑은 고딕" w:hAnsi="Times New Roman" w:cs="Times New Roman"/>
            <w:kern w:val="0"/>
            <w:sz w:val="22"/>
            <w:szCs w:val="20"/>
            <w:lang w:eastAsia="en-US"/>
          </w:rPr>
          <w:t xml:space="preserve">[ layerId ] that </w:t>
        </w:r>
        <w:r w:rsidRPr="00970D6A">
          <w:rPr>
            <w:rFonts w:ascii="Times New Roman" w:eastAsia="맑은 고딕" w:hAnsi="Times New Roman" w:cs="Times New Roman" w:hint="eastAsia"/>
            <w:kern w:val="0"/>
            <w:sz w:val="22"/>
            <w:szCs w:val="20"/>
          </w:rPr>
          <w:t>may be</w:t>
        </w:r>
        <w:r w:rsidRPr="00970D6A">
          <w:rPr>
            <w:rFonts w:ascii="Times New Roman" w:eastAsia="맑은 고딕" w:hAnsi="Times New Roman" w:cs="Times New Roman"/>
            <w:kern w:val="0"/>
            <w:sz w:val="22"/>
            <w:szCs w:val="20"/>
            <w:lang w:eastAsia="en-US"/>
          </w:rPr>
          <w:t xml:space="preserve"> used in the decoding of prediction units </w:t>
        </w:r>
        <w:r w:rsidRPr="00970D6A">
          <w:rPr>
            <w:rFonts w:ascii="Times New Roman" w:eastAsia="맑은 고딕" w:hAnsi="Times New Roman" w:cs="Times New Roman" w:hint="eastAsia"/>
            <w:kern w:val="0"/>
            <w:sz w:val="22"/>
            <w:szCs w:val="20"/>
          </w:rPr>
          <w:t>coded in intra prediction mode</w:t>
        </w:r>
        <w:r w:rsidRPr="00970D6A">
          <w:rPr>
            <w:rFonts w:ascii="Times New Roman" w:eastAsia="맑은 고딕" w:hAnsi="Times New Roman" w:cs="Times New Roman"/>
            <w:kern w:val="0"/>
            <w:sz w:val="22"/>
            <w:szCs w:val="20"/>
            <w:lang w:eastAsia="en-US"/>
          </w:rPr>
          <w:t>.</w:t>
        </w:r>
      </w:ins>
    </w:p>
    <w:p w:rsidR="00970D6A" w:rsidRPr="00970D6A" w:rsidRDefault="00970D6A" w:rsidP="00970D6A">
      <w:pPr>
        <w:pStyle w:val="3H2"/>
        <w:numPr>
          <w:ilvl w:val="0"/>
          <w:numId w:val="0"/>
        </w:numPr>
        <w:rPr>
          <w:lang w:val="en-US" w:eastAsia="ko-KR"/>
        </w:rPr>
      </w:pPr>
    </w:p>
    <w:p w:rsidR="00970D6A" w:rsidRDefault="00970D6A" w:rsidP="00970D6A">
      <w:pPr>
        <w:pStyle w:val="3H2"/>
        <w:numPr>
          <w:ilvl w:val="0"/>
          <w:numId w:val="0"/>
        </w:numPr>
        <w:rPr>
          <w:lang w:val="en-US" w:eastAsia="ko-KR"/>
        </w:rPr>
      </w:pPr>
      <w:r>
        <w:rPr>
          <w:rFonts w:hint="eastAsia"/>
          <w:lang w:val="en-US" w:eastAsia="ko-KR"/>
        </w:rPr>
        <w:t xml:space="preserve">I.8.3.6 </w:t>
      </w:r>
      <w:r w:rsidRPr="001E7D4B">
        <w:rPr>
          <w:lang w:val="en-US"/>
        </w:rPr>
        <w:t>Decoding process for a depth lookup table</w:t>
      </w:r>
      <w:bookmarkEnd w:id="0"/>
      <w:bookmarkEnd w:id="1"/>
    </w:p>
    <w:p w:rsidR="00011027" w:rsidRPr="00011027" w:rsidRDefault="00011027" w:rsidP="00011027">
      <w:pPr>
        <w:pStyle w:val="3N0"/>
        <w:rPr>
          <w:lang w:val="en-US" w:eastAsia="ko-KR"/>
        </w:rPr>
      </w:pPr>
      <w:r>
        <w:rPr>
          <w:lang w:val="en-US" w:eastAsia="ko-KR"/>
        </w:rPr>
        <w:t>…</w:t>
      </w:r>
    </w:p>
    <w:p w:rsidR="0015442A" w:rsidRDefault="0015442A" w:rsidP="00970D6A">
      <w:pPr>
        <w:pStyle w:val="3Tabs"/>
        <w:rPr>
          <w:ins w:id="12" w:author="Samsung" w:date="2014-06-09T14:12:00Z"/>
          <w:lang w:eastAsia="ko-KR"/>
        </w:rPr>
      </w:pPr>
      <w:ins w:id="13" w:author="Samsung" w:date="2014-06-09T14:10:00Z">
        <w:r>
          <w:rPr>
            <w:rFonts w:hint="eastAsia"/>
            <w:lang w:eastAsia="ko-KR"/>
          </w:rPr>
          <w:t>The values of variable</w:t>
        </w:r>
      </w:ins>
      <w:ins w:id="14" w:author="Samsung" w:date="2014-06-09T14:20:00Z">
        <w:r>
          <w:rPr>
            <w:rFonts w:hint="eastAsia"/>
            <w:lang w:eastAsia="ko-KR"/>
          </w:rPr>
          <w:t>s</w:t>
        </w:r>
      </w:ins>
      <w:ins w:id="15" w:author="Samsung" w:date="2014-06-09T14:10:00Z">
        <w:r>
          <w:rPr>
            <w:rFonts w:hint="eastAsia"/>
            <w:lang w:eastAsia="ko-KR"/>
          </w:rPr>
          <w:t xml:space="preserve"> DltDerivedQ</w:t>
        </w:r>
      </w:ins>
      <w:ins w:id="16" w:author="Samsung" w:date="2014-06-09T14:32:00Z">
        <w:r w:rsidR="00A655E5">
          <w:rPr>
            <w:rFonts w:hint="eastAsia"/>
            <w:lang w:eastAsia="ko-KR"/>
          </w:rPr>
          <w:t>p</w:t>
        </w:r>
      </w:ins>
      <w:ins w:id="17" w:author="Samsung" w:date="2014-06-09T14:20:00Z">
        <w:r>
          <w:rPr>
            <w:rFonts w:hint="eastAsia"/>
            <w:lang w:eastAsia="ko-KR"/>
          </w:rPr>
          <w:t>[</w:t>
        </w:r>
        <w:r w:rsidRPr="001E7D4B">
          <w:t>nuh_layer_id </w:t>
        </w:r>
        <w:r>
          <w:rPr>
            <w:rFonts w:hint="eastAsia"/>
            <w:lang w:eastAsia="ko-KR"/>
          </w:rPr>
          <w:t xml:space="preserve">] and </w:t>
        </w:r>
        <w:r w:rsidRPr="00970D6A">
          <w:rPr>
            <w:rFonts w:hint="eastAsia"/>
            <w:sz w:val="22"/>
          </w:rPr>
          <w:t>LesidualDcQp</w:t>
        </w:r>
        <w:r w:rsidRPr="00970D6A">
          <w:rPr>
            <w:sz w:val="22"/>
          </w:rPr>
          <w:t>[</w:t>
        </w:r>
      </w:ins>
      <w:ins w:id="18" w:author="Samsung" w:date="2014-06-09T14:21:00Z">
        <w:r w:rsidR="00347F95" w:rsidRPr="001E7D4B">
          <w:t>nuh_layer_id </w:t>
        </w:r>
      </w:ins>
      <w:ins w:id="19" w:author="Samsung" w:date="2014-06-09T14:20:00Z">
        <w:r w:rsidRPr="00970D6A">
          <w:rPr>
            <w:sz w:val="22"/>
          </w:rPr>
          <w:t>]</w:t>
        </w:r>
        <w:r>
          <w:rPr>
            <w:rFonts w:hint="eastAsia"/>
            <w:lang w:eastAsia="ko-KR"/>
          </w:rPr>
          <w:t xml:space="preserve"> are</w:t>
        </w:r>
      </w:ins>
      <w:ins w:id="20" w:author="Samsung" w:date="2014-06-09T14:10:00Z">
        <w:r>
          <w:rPr>
            <w:rFonts w:hint="eastAsia"/>
            <w:lang w:eastAsia="ko-KR"/>
          </w:rPr>
          <w:t xml:space="preserve"> </w:t>
        </w:r>
      </w:ins>
      <w:ins w:id="21" w:author="Samsung" w:date="2014-06-09T14:12:00Z">
        <w:r>
          <w:rPr>
            <w:rFonts w:hint="eastAsia"/>
            <w:lang w:eastAsia="ko-KR"/>
          </w:rPr>
          <w:t>derived as specified in the follwing:</w:t>
        </w:r>
      </w:ins>
    </w:p>
    <w:p w:rsidR="0015442A" w:rsidRDefault="0015442A" w:rsidP="00970D6A">
      <w:pPr>
        <w:pStyle w:val="3Tabs"/>
        <w:rPr>
          <w:ins w:id="22" w:author="Samsung" w:date="2014-06-09T14:16:00Z"/>
          <w:lang w:eastAsia="ko-KR"/>
        </w:rPr>
      </w:pPr>
      <w:ins w:id="23" w:author="Samsung" w:date="2014-06-09T14:12:00Z">
        <w:r>
          <w:rPr>
            <w:rFonts w:hint="eastAsia"/>
            <w:lang w:eastAsia="ko-KR"/>
          </w:rPr>
          <w:tab/>
        </w:r>
      </w:ins>
      <w:ins w:id="24" w:author="Samsung" w:date="2014-06-09T14:13:00Z">
        <w:r>
          <w:rPr>
            <w:rFonts w:hint="eastAsia"/>
            <w:lang w:eastAsia="ko-KR"/>
          </w:rPr>
          <w:t>DltDerivedQ</w:t>
        </w:r>
      </w:ins>
      <w:ins w:id="25" w:author="Samsung" w:date="2014-06-09T14:32:00Z">
        <w:r w:rsidR="00A655E5">
          <w:rPr>
            <w:rFonts w:hint="eastAsia"/>
            <w:lang w:eastAsia="ko-KR"/>
          </w:rPr>
          <w:t>p</w:t>
        </w:r>
      </w:ins>
      <w:ins w:id="26" w:author="Samsung" w:date="2014-06-09T14:21:00Z">
        <w:r w:rsidR="00347F95">
          <w:rPr>
            <w:rFonts w:hint="eastAsia"/>
            <w:lang w:eastAsia="ko-KR"/>
          </w:rPr>
          <w:t>[</w:t>
        </w:r>
        <w:r w:rsidR="00347F95" w:rsidRPr="001E7D4B">
          <w:t>nuh_layer_id </w:t>
        </w:r>
        <w:r w:rsidR="00347F95">
          <w:rPr>
            <w:rFonts w:hint="eastAsia"/>
            <w:lang w:eastAsia="ko-KR"/>
          </w:rPr>
          <w:t xml:space="preserve">] </w:t>
        </w:r>
      </w:ins>
      <w:ins w:id="27" w:author="Samsung" w:date="2014-06-09T14:13:00Z">
        <w:r>
          <w:rPr>
            <w:rFonts w:hint="eastAsia"/>
            <w:lang w:eastAsia="ko-KR"/>
          </w:rPr>
          <w:t xml:space="preserve">= </w:t>
        </w:r>
      </w:ins>
      <w:ins w:id="28" w:author="Samsung" w:date="2014-06-09T14:16:00Z">
        <w:r>
          <w:rPr>
            <w:rFonts w:hint="eastAsia"/>
            <w:lang w:eastAsia="ko-KR"/>
          </w:rPr>
          <w:t>Floor</w:t>
        </w:r>
      </w:ins>
      <w:ins w:id="29" w:author="Samsung" w:date="2014-06-09T14:15:00Z">
        <w:r>
          <w:rPr>
            <w:rFonts w:hint="eastAsia"/>
            <w:lang w:eastAsia="ko-KR"/>
          </w:rPr>
          <w:t>(</w:t>
        </w:r>
      </w:ins>
      <w:ins w:id="30" w:author="Samsung" w:date="2014-06-09T14:55:00Z">
        <w:r w:rsidR="00551000">
          <w:rPr>
            <w:rFonts w:hint="eastAsia"/>
            <w:lang w:eastAsia="ko-KR"/>
          </w:rPr>
          <w:t xml:space="preserve"> Log2</w:t>
        </w:r>
      </w:ins>
      <w:ins w:id="31" w:author="Samsung" w:date="2014-06-09T14:13:00Z">
        <w:r>
          <w:rPr>
            <w:rFonts w:hint="eastAsia"/>
            <w:lang w:eastAsia="ko-KR"/>
          </w:rPr>
          <w:t>(</w:t>
        </w:r>
        <w:r w:rsidRPr="001E7D4B">
          <w:t>Idx2DepthValue</w:t>
        </w:r>
        <w:r>
          <w:rPr>
            <w:rFonts w:hint="eastAsia"/>
            <w:lang w:eastAsia="ko-KR"/>
          </w:rPr>
          <w:t>[</w:t>
        </w:r>
        <w:r>
          <w:t>N</w:t>
        </w:r>
        <w:r w:rsidRPr="001E7D4B">
          <w:t xml:space="preserve">umDepthValuesInDlt[ nuh_layer_id ] </w:t>
        </w:r>
        <w:r>
          <w:rPr>
            <w:lang w:eastAsia="ko-KR"/>
          </w:rPr>
          <w:t>–</w:t>
        </w:r>
        <w:r w:rsidRPr="001E7D4B">
          <w:t xml:space="preserve"> 1</w:t>
        </w:r>
        <w:r>
          <w:rPr>
            <w:rFonts w:hint="eastAsia"/>
            <w:lang w:eastAsia="ko-KR"/>
          </w:rPr>
          <w:t xml:space="preserve">] - </w:t>
        </w:r>
        <w:r w:rsidRPr="001E7D4B">
          <w:t>Idx2DepthValue</w:t>
        </w:r>
        <w:r>
          <w:rPr>
            <w:rFonts w:hint="eastAsia"/>
            <w:lang w:eastAsia="ko-KR"/>
          </w:rPr>
          <w:t>[0])/</w:t>
        </w:r>
        <w:r w:rsidRPr="0015442A">
          <w:t xml:space="preserve"> </w:t>
        </w:r>
        <w:r>
          <w:t>N</w:t>
        </w:r>
        <w:r w:rsidRPr="001E7D4B">
          <w:t>umDepthValuesInDlt[ nuh_layer_id ]</w:t>
        </w:r>
      </w:ins>
      <w:ins w:id="32" w:author="Samsung" w:date="2014-06-09T14:55:00Z">
        <w:r w:rsidR="00551000">
          <w:rPr>
            <w:rFonts w:hint="eastAsia"/>
            <w:lang w:eastAsia="ko-KR"/>
          </w:rPr>
          <w:t>)</w:t>
        </w:r>
      </w:ins>
      <w:ins w:id="33" w:author="Samsung" w:date="2014-06-09T14:13:00Z">
        <w:r w:rsidRPr="001E7D4B">
          <w:t xml:space="preserve"> </w:t>
        </w:r>
      </w:ins>
      <w:ins w:id="34" w:author="Samsung" w:date="2014-06-09T14:15:00Z">
        <w:r>
          <w:rPr>
            <w:rFonts w:hint="eastAsia"/>
            <w:lang w:eastAsia="ko-KR"/>
          </w:rPr>
          <w:t>+</w:t>
        </w:r>
      </w:ins>
      <w:ins w:id="35" w:author="Samsung" w:date="2014-06-09T14:55:00Z">
        <w:r w:rsidR="00551000">
          <w:rPr>
            <w:rFonts w:hint="eastAsia"/>
            <w:lang w:eastAsia="ko-KR"/>
          </w:rPr>
          <w:t xml:space="preserve"> </w:t>
        </w:r>
      </w:ins>
      <w:ins w:id="36" w:author="Samsung" w:date="2014-06-09T14:15:00Z">
        <w:r>
          <w:rPr>
            <w:rFonts w:hint="eastAsia"/>
            <w:lang w:eastAsia="ko-KR"/>
          </w:rPr>
          <w:t>0.5</w:t>
        </w:r>
      </w:ins>
      <w:ins w:id="37" w:author="Samsung" w:date="2014-06-09T14:55:00Z">
        <w:r w:rsidR="00551000">
          <w:rPr>
            <w:rFonts w:hint="eastAsia"/>
            <w:lang w:eastAsia="ko-KR"/>
          </w:rPr>
          <w:t xml:space="preserve"> </w:t>
        </w:r>
      </w:ins>
      <w:ins w:id="38" w:author="Samsung" w:date="2014-06-09T14:15:00Z">
        <w:r>
          <w:rPr>
            <w:rFonts w:hint="eastAsia"/>
            <w:lang w:eastAsia="ko-KR"/>
          </w:rPr>
          <w:t>)</w:t>
        </w:r>
      </w:ins>
    </w:p>
    <w:p w:rsidR="0015442A" w:rsidRPr="00347F95" w:rsidRDefault="00347F95" w:rsidP="00970D6A">
      <w:pPr>
        <w:pStyle w:val="3Tabs"/>
        <w:rPr>
          <w:lang w:eastAsia="ko-KR"/>
        </w:rPr>
      </w:pPr>
      <w:ins w:id="39" w:author="Samsung" w:date="2014-06-09T14:21:00Z">
        <w:r>
          <w:rPr>
            <w:rFonts w:hint="eastAsia"/>
            <w:lang w:eastAsia="ko-KR"/>
          </w:rPr>
          <w:lastRenderedPageBreak/>
          <w:tab/>
        </w:r>
        <w:r w:rsidRPr="00970D6A">
          <w:rPr>
            <w:rFonts w:hint="eastAsia"/>
            <w:sz w:val="22"/>
          </w:rPr>
          <w:t>LesidualDcQp</w:t>
        </w:r>
        <w:r w:rsidRPr="00970D6A">
          <w:rPr>
            <w:sz w:val="22"/>
          </w:rPr>
          <w:t>[</w:t>
        </w:r>
        <w:r w:rsidRPr="001E7D4B">
          <w:t>nuh_layer_id </w:t>
        </w:r>
        <w:r w:rsidRPr="00970D6A">
          <w:rPr>
            <w:sz w:val="22"/>
          </w:rPr>
          <w:t>]</w:t>
        </w:r>
        <w:r>
          <w:rPr>
            <w:rFonts w:hint="eastAsia"/>
            <w:sz w:val="22"/>
            <w:lang w:eastAsia="ko-KR"/>
          </w:rPr>
          <w:t xml:space="preserve"> = max(</w:t>
        </w:r>
        <w:r w:rsidRPr="00970D6A">
          <w:rPr>
            <w:rFonts w:hint="eastAsia"/>
            <w:sz w:val="22"/>
          </w:rPr>
          <w:t>LesidualDcQp</w:t>
        </w:r>
        <w:r w:rsidRPr="00970D6A">
          <w:rPr>
            <w:sz w:val="22"/>
          </w:rPr>
          <w:t>[</w:t>
        </w:r>
        <w:r w:rsidRPr="001E7D4B">
          <w:t>nuh_layer_id </w:t>
        </w:r>
        <w:r w:rsidRPr="00970D6A">
          <w:rPr>
            <w:sz w:val="22"/>
          </w:rPr>
          <w:t>]</w:t>
        </w:r>
        <w:r>
          <w:rPr>
            <w:rFonts w:hint="eastAsia"/>
            <w:sz w:val="22"/>
            <w:lang w:eastAsia="ko-KR"/>
          </w:rPr>
          <w:t xml:space="preserve">, </w:t>
        </w:r>
      </w:ins>
      <w:ins w:id="40" w:author="Samsung" w:date="2014-06-09T14:22:00Z">
        <w:r>
          <w:rPr>
            <w:rFonts w:hint="eastAsia"/>
            <w:lang w:eastAsia="ko-KR"/>
          </w:rPr>
          <w:t>DltDerivedQ</w:t>
        </w:r>
      </w:ins>
      <w:ins w:id="41" w:author="Samsung" w:date="2014-06-09T14:32:00Z">
        <w:r w:rsidR="00A655E5">
          <w:rPr>
            <w:rFonts w:hint="eastAsia"/>
            <w:lang w:eastAsia="ko-KR"/>
          </w:rPr>
          <w:t>p</w:t>
        </w:r>
      </w:ins>
      <w:ins w:id="42" w:author="Samsung" w:date="2014-06-09T14:22:00Z">
        <w:r>
          <w:rPr>
            <w:rFonts w:hint="eastAsia"/>
            <w:lang w:eastAsia="ko-KR"/>
          </w:rPr>
          <w:t>[</w:t>
        </w:r>
        <w:r w:rsidRPr="001E7D4B">
          <w:t>nuh_layer_id </w:t>
        </w:r>
        <w:r>
          <w:rPr>
            <w:rFonts w:hint="eastAsia"/>
            <w:lang w:eastAsia="ko-KR"/>
          </w:rPr>
          <w:t>])</w:t>
        </w:r>
      </w:ins>
    </w:p>
    <w:p w:rsidR="002D7C2D" w:rsidRDefault="00AA5798"/>
    <w:p w:rsidR="00970D6A" w:rsidRPr="001C2284" w:rsidRDefault="00970D6A" w:rsidP="00970D6A">
      <w:pPr>
        <w:pStyle w:val="3H3"/>
        <w:numPr>
          <w:ilvl w:val="0"/>
          <w:numId w:val="0"/>
        </w:numPr>
        <w:rPr>
          <w:lang w:val="en-US"/>
        </w:rPr>
      </w:pPr>
      <w:r>
        <w:rPr>
          <w:rFonts w:hint="eastAsia"/>
          <w:lang w:val="en-US" w:eastAsia="ko-KR"/>
        </w:rPr>
        <w:t xml:space="preserve">I.8.4.4.3 </w:t>
      </w:r>
      <w:r w:rsidRPr="001C2284">
        <w:rPr>
          <w:lang w:val="en-US"/>
        </w:rPr>
        <w:t xml:space="preserve">Segmental depth </w:t>
      </w:r>
      <w:r>
        <w:rPr>
          <w:lang w:val="en-US"/>
        </w:rPr>
        <w:t xml:space="preserve">intra </w:t>
      </w:r>
      <w:r w:rsidRPr="001C2284">
        <w:rPr>
          <w:lang w:val="en-US"/>
        </w:rPr>
        <w:t>coding process</w:t>
      </w:r>
    </w:p>
    <w:p w:rsidR="00970D6A" w:rsidRDefault="00970D6A" w:rsidP="00970D6A">
      <w:r w:rsidRPr="00DA4BC1">
        <w:t>…</w:t>
      </w:r>
    </w:p>
    <w:p w:rsidR="00970D6A" w:rsidRPr="001E7D4B" w:rsidRDefault="00970D6A" w:rsidP="00970D6A">
      <w:pPr>
        <w:pStyle w:val="3N0"/>
        <w:rPr>
          <w:lang w:val="en-US" w:eastAsia="ko-KR"/>
        </w:rPr>
      </w:pPr>
      <w:r w:rsidRPr="001E7D4B">
        <w:rPr>
          <w:lang w:val="en-US" w:eastAsia="ko-KR"/>
        </w:rPr>
        <w:t xml:space="preserve">Depending on </w:t>
      </w:r>
      <w:r>
        <w:rPr>
          <w:lang w:val="en-US"/>
        </w:rPr>
        <w:t>D</w:t>
      </w:r>
      <w:r w:rsidRPr="001E7D4B">
        <w:rPr>
          <w:lang w:val="en-US"/>
        </w:rPr>
        <w:t xml:space="preserve">ltFlag[ nuh_layer_id ] the </w:t>
      </w:r>
      <w:r w:rsidRPr="001E7D4B">
        <w:rPr>
          <w:lang w:val="en-US" w:eastAsia="ko-KR"/>
        </w:rPr>
        <w:t>reconstructed depth value samples resSamples[ x </w:t>
      </w:r>
      <w:r w:rsidRPr="001E7D4B">
        <w:rPr>
          <w:lang w:val="en-US" w:eastAsia="de-DE"/>
        </w:rPr>
        <w:t>][</w:t>
      </w:r>
      <w:r w:rsidRPr="001E7D4B">
        <w:rPr>
          <w:lang w:val="en-US" w:eastAsia="ko-KR"/>
        </w:rPr>
        <w:t xml:space="preserve"> y ] are derived as specified in the following: </w:t>
      </w:r>
    </w:p>
    <w:p w:rsidR="00970D6A" w:rsidRDefault="00970D6A" w:rsidP="00970D6A">
      <w:pPr>
        <w:pStyle w:val="3D0"/>
        <w:rPr>
          <w:ins w:id="43" w:author="Samsung" w:date="2014-03-20T11:28:00Z"/>
          <w:lang w:val="en-US" w:eastAsia="ko-KR"/>
        </w:rPr>
      </w:pPr>
      <w:ins w:id="44" w:author="Samsung" w:date="2014-03-20T11:27:00Z">
        <w:r>
          <w:rPr>
            <w:rFonts w:hint="eastAsia"/>
            <w:lang w:val="en-US" w:eastAsia="ko-KR"/>
          </w:rPr>
          <w:t xml:space="preserve">If </w:t>
        </w:r>
        <w:r w:rsidRPr="00933E1B">
          <w:rPr>
            <w:lang w:val="en-US"/>
          </w:rPr>
          <w:t xml:space="preserve">predModeIntra is not equal to INTRA_DMM_WFULL </w:t>
        </w:r>
        <w:r>
          <w:rPr>
            <w:lang w:val="en-US"/>
          </w:rPr>
          <w:t>or</w:t>
        </w:r>
        <w:r w:rsidRPr="00933E1B">
          <w:rPr>
            <w:lang w:val="en-US"/>
          </w:rPr>
          <w:t xml:space="preserve"> INTRA_DMM_CPREDTEX</w:t>
        </w:r>
        <w:r w:rsidRPr="001E7D4B">
          <w:rPr>
            <w:lang w:val="en-US"/>
          </w:rPr>
          <w:t>, the following applies:</w:t>
        </w:r>
      </w:ins>
    </w:p>
    <w:p w:rsidR="00970D6A" w:rsidRPr="001E7D4B" w:rsidRDefault="00970D6A" w:rsidP="00970D6A">
      <w:pPr>
        <w:pStyle w:val="3D1"/>
        <w:rPr>
          <w:ins w:id="45" w:author="Samsung" w:date="2014-03-20T11:28:00Z"/>
          <w:lang w:val="en-US" w:eastAsia="ko-KR"/>
        </w:rPr>
      </w:pPr>
      <w:ins w:id="46" w:author="Samsung" w:date="2014-03-20T11:28:00Z">
        <w:r w:rsidRPr="001E7D4B">
          <w:rPr>
            <w:lang w:val="en-US" w:eastAsia="ko-KR"/>
          </w:rPr>
          <w:t>For x, y = 0..nTbS</w:t>
        </w:r>
        <w:r w:rsidRPr="001E7D4B">
          <w:rPr>
            <w:lang w:val="en-US"/>
          </w:rPr>
          <w:t> </w:t>
        </w:r>
        <w:r w:rsidRPr="001E7D4B">
          <w:rPr>
            <w:lang w:val="en-US" w:eastAsia="ko-KR"/>
          </w:rPr>
          <w:t xml:space="preserve">− 1, the reconstructed depth value samples </w:t>
        </w:r>
        <w:r w:rsidRPr="001E7D4B">
          <w:rPr>
            <w:lang w:val="en-US"/>
          </w:rPr>
          <w:t>resSamples</w:t>
        </w:r>
        <w:r w:rsidRPr="001E7D4B">
          <w:rPr>
            <w:lang w:val="en-US" w:eastAsia="ko-KR"/>
          </w:rPr>
          <w:t>[ x </w:t>
        </w:r>
        <w:r w:rsidRPr="001E7D4B">
          <w:rPr>
            <w:lang w:val="en-US" w:eastAsia="de-DE"/>
          </w:rPr>
          <w:t>][</w:t>
        </w:r>
        <w:r w:rsidRPr="001E7D4B">
          <w:rPr>
            <w:lang w:val="en-US" w:eastAsia="ko-KR"/>
          </w:rPr>
          <w:t> y ] are derived as specified in the following:</w:t>
        </w:r>
      </w:ins>
    </w:p>
    <w:p w:rsidR="00970D6A" w:rsidRPr="000E5AFC" w:rsidRDefault="00970D6A" w:rsidP="00970D6A">
      <w:pPr>
        <w:pStyle w:val="3E3"/>
        <w:rPr>
          <w:ins w:id="47" w:author="Samsung" w:date="2014-03-20T11:27:00Z"/>
          <w:lang w:val="en-US" w:eastAsia="ko-KR"/>
        </w:rPr>
      </w:pPr>
      <w:ins w:id="48" w:author="Samsung" w:date="2014-03-20T11:28:00Z">
        <w:r w:rsidRPr="005C4F44">
          <w:rPr>
            <w:lang w:val="en-US" w:eastAsia="ko-KR"/>
          </w:rPr>
          <w:t>S</w:t>
        </w:r>
        <w:r w:rsidRPr="005C4F44">
          <w:rPr>
            <w:vertAlign w:val="subscript"/>
            <w:lang w:val="en-US" w:eastAsia="ko-KR"/>
          </w:rPr>
          <w:t>L</w:t>
        </w:r>
        <w:r w:rsidRPr="005C4F44">
          <w:rPr>
            <w:lang w:val="en-US"/>
          </w:rPr>
          <w:t xml:space="preserve">[ xTb0 + x ][ yTb0 + y ] = </w:t>
        </w:r>
        <w:r w:rsidRPr="001E7D4B">
          <w:rPr>
            <w:lang w:val="en-US"/>
          </w:rPr>
          <w:t xml:space="preserve"> predSamples</w:t>
        </w:r>
        <w:r w:rsidRPr="001E7D4B">
          <w:rPr>
            <w:lang w:val="en-US" w:eastAsia="de-DE"/>
          </w:rPr>
          <w:t>[ x</w:t>
        </w:r>
        <w:r w:rsidRPr="001E7D4B">
          <w:rPr>
            <w:lang w:val="en-US" w:eastAsia="ko-KR"/>
          </w:rPr>
          <w:t> </w:t>
        </w:r>
        <w:r w:rsidRPr="001E7D4B">
          <w:rPr>
            <w:lang w:val="en-US" w:eastAsia="de-DE"/>
          </w:rPr>
          <w:t>][ y ]</w:t>
        </w:r>
        <w:r w:rsidRPr="001E7D4B">
          <w:rPr>
            <w:lang w:val="en-US" w:eastAsia="ko-KR"/>
          </w:rPr>
          <w:t xml:space="preserve"> + </w:t>
        </w:r>
      </w:ins>
      <w:ins w:id="49" w:author="Samsung" w:date="2014-03-20T11:29:00Z">
        <w:r>
          <w:rPr>
            <w:rFonts w:hint="eastAsia"/>
            <w:lang w:val="en-US" w:eastAsia="ko-KR"/>
          </w:rPr>
          <w:t>(</w:t>
        </w:r>
      </w:ins>
      <w:ins w:id="50" w:author="Samsung" w:date="2014-03-20T11:28:00Z">
        <w:r w:rsidRPr="001E7D4B">
          <w:rPr>
            <w:lang w:val="en-US"/>
          </w:rPr>
          <w:t>DcOffset</w:t>
        </w:r>
        <w:r w:rsidRPr="001E7D4B">
          <w:rPr>
            <w:lang w:val="en-US" w:eastAsia="ko-KR"/>
          </w:rPr>
          <w:t>[ xTb ][ yTb ]</w:t>
        </w:r>
        <w:r w:rsidRPr="001E7D4B">
          <w:rPr>
            <w:lang w:val="en-US"/>
          </w:rPr>
          <w:t>[</w:t>
        </w:r>
        <w:r w:rsidRPr="001E7D4B">
          <w:rPr>
            <w:b/>
            <w:lang w:val="en-US"/>
          </w:rPr>
          <w:t> </w:t>
        </w:r>
        <w:r w:rsidRPr="001E7D4B">
          <w:rPr>
            <w:lang w:val="en-US"/>
          </w:rPr>
          <w:t>wedgePattern</w:t>
        </w:r>
        <w:r w:rsidRPr="001E7D4B">
          <w:rPr>
            <w:lang w:val="en-US" w:eastAsia="de-DE"/>
          </w:rPr>
          <w:t>[ x</w:t>
        </w:r>
        <w:r w:rsidRPr="001E7D4B">
          <w:rPr>
            <w:lang w:val="en-US" w:eastAsia="ko-KR"/>
          </w:rPr>
          <w:t> </w:t>
        </w:r>
        <w:r w:rsidRPr="001E7D4B">
          <w:rPr>
            <w:lang w:val="en-US" w:eastAsia="de-DE"/>
          </w:rPr>
          <w:t>][ y ] </w:t>
        </w:r>
        <w:r w:rsidRPr="001E7D4B">
          <w:rPr>
            <w:lang w:val="en-US"/>
          </w:rPr>
          <w:t>]</w:t>
        </w:r>
      </w:ins>
      <w:ins w:id="51" w:author="Samsung" w:date="2014-03-20T11:29:00Z">
        <w:r>
          <w:rPr>
            <w:rFonts w:hint="eastAsia"/>
            <w:lang w:val="en-US" w:eastAsia="ko-KR"/>
          </w:rPr>
          <w:t xml:space="preserve"> &lt;&lt; LesidualDcQp</w:t>
        </w:r>
      </w:ins>
      <w:ins w:id="52" w:author="Samsung" w:date="2014-03-20T11:30:00Z">
        <w:r w:rsidRPr="001E7D4B">
          <w:t>[ layerId ]</w:t>
        </w:r>
        <w:r>
          <w:rPr>
            <w:rFonts w:hint="eastAsia"/>
            <w:lang w:eastAsia="ko-KR"/>
          </w:rPr>
          <w:t>)</w:t>
        </w:r>
      </w:ins>
      <w:ins w:id="53" w:author="Samsung" w:date="2014-03-20T11:28:00Z">
        <w:r w:rsidRPr="001E7D4B">
          <w:rPr>
            <w:lang w:val="en-US" w:eastAsia="ko-KR"/>
          </w:rPr>
          <w:tab/>
        </w:r>
      </w:ins>
    </w:p>
    <w:p w:rsidR="00970D6A" w:rsidRPr="001E7D4B" w:rsidRDefault="00970D6A" w:rsidP="00970D6A">
      <w:pPr>
        <w:pStyle w:val="3D0"/>
        <w:rPr>
          <w:lang w:val="en-US" w:eastAsia="ko-KR"/>
        </w:rPr>
      </w:pPr>
      <w:ins w:id="54" w:author="Samsung" w:date="2014-03-20T11:31:00Z">
        <w:r>
          <w:rPr>
            <w:rFonts w:hint="eastAsia"/>
            <w:lang w:val="en-US" w:eastAsia="ko-KR"/>
          </w:rPr>
          <w:t xml:space="preserve">Oterwise if </w:t>
        </w:r>
      </w:ins>
      <w:del w:id="55" w:author="Samsung" w:date="2014-03-20T11:31:00Z">
        <w:r w:rsidRPr="001E7D4B" w:rsidDel="000E5AFC">
          <w:rPr>
            <w:lang w:val="en-US" w:eastAsia="de-DE"/>
          </w:rPr>
          <w:delText>If</w:delText>
        </w:r>
      </w:del>
      <w:r w:rsidRPr="001E7D4B">
        <w:rPr>
          <w:lang w:val="en-US" w:eastAsia="de-DE"/>
        </w:rPr>
        <w:t xml:space="preserve"> </w:t>
      </w:r>
      <w:r>
        <w:rPr>
          <w:lang w:val="en-US"/>
        </w:rPr>
        <w:t>D</w:t>
      </w:r>
      <w:r w:rsidRPr="001E7D4B">
        <w:rPr>
          <w:lang w:val="en-US"/>
        </w:rPr>
        <w:t>ltFlag[ nuh_layer_id ]</w:t>
      </w:r>
      <w:r w:rsidRPr="001E7D4B">
        <w:rPr>
          <w:lang w:val="en-US" w:eastAsia="de-DE"/>
        </w:rPr>
        <w:t xml:space="preserve"> is equal to 0, the following applies:</w:t>
      </w:r>
    </w:p>
    <w:p w:rsidR="00970D6A" w:rsidRPr="001E7D4B" w:rsidRDefault="00970D6A" w:rsidP="00970D6A">
      <w:pPr>
        <w:pStyle w:val="3D1"/>
        <w:rPr>
          <w:lang w:val="en-US" w:eastAsia="ko-KR"/>
        </w:rPr>
      </w:pPr>
      <w:r w:rsidRPr="001E7D4B">
        <w:rPr>
          <w:lang w:val="en-US" w:eastAsia="ko-KR"/>
        </w:rPr>
        <w:t>For x, y = 0..nTbS</w:t>
      </w:r>
      <w:r w:rsidRPr="001E7D4B">
        <w:rPr>
          <w:lang w:val="en-US"/>
        </w:rPr>
        <w:t> </w:t>
      </w:r>
      <w:r w:rsidRPr="001E7D4B">
        <w:rPr>
          <w:lang w:val="en-US" w:eastAsia="ko-KR"/>
        </w:rPr>
        <w:t xml:space="preserve">− 1, the reconstructed depth value samples </w:t>
      </w:r>
      <w:r w:rsidRPr="001E7D4B">
        <w:rPr>
          <w:lang w:val="en-US"/>
        </w:rPr>
        <w:t>resSamples</w:t>
      </w:r>
      <w:r w:rsidRPr="001E7D4B">
        <w:rPr>
          <w:lang w:val="en-US" w:eastAsia="ko-KR"/>
        </w:rPr>
        <w:t>[ x </w:t>
      </w:r>
      <w:r w:rsidRPr="001E7D4B">
        <w:rPr>
          <w:lang w:val="en-US" w:eastAsia="de-DE"/>
        </w:rPr>
        <w:t>][</w:t>
      </w:r>
      <w:r w:rsidRPr="001E7D4B">
        <w:rPr>
          <w:lang w:val="en-US" w:eastAsia="ko-KR"/>
        </w:rPr>
        <w:t> y ] are derived as specified in the following:</w:t>
      </w:r>
    </w:p>
    <w:p w:rsidR="00970D6A" w:rsidRPr="001E7D4B" w:rsidRDefault="00970D6A" w:rsidP="00970D6A">
      <w:pPr>
        <w:pStyle w:val="3E3"/>
        <w:rPr>
          <w:lang w:val="en-US" w:eastAsia="ko-KR"/>
        </w:rPr>
      </w:pPr>
      <w:r w:rsidRPr="005C4F44">
        <w:rPr>
          <w:lang w:val="en-US" w:eastAsia="ko-KR"/>
        </w:rPr>
        <w:t>S</w:t>
      </w:r>
      <w:r w:rsidRPr="005C4F44">
        <w:rPr>
          <w:vertAlign w:val="subscript"/>
          <w:lang w:val="en-US" w:eastAsia="ko-KR"/>
        </w:rPr>
        <w:t>L</w:t>
      </w:r>
      <w:r w:rsidRPr="005C4F44">
        <w:rPr>
          <w:lang w:val="en-US"/>
        </w:rPr>
        <w:t xml:space="preserve">[ xTb0 + x ][ yTb0 + y ] = </w:t>
      </w:r>
      <w:r w:rsidRPr="001E7D4B">
        <w:rPr>
          <w:lang w:val="en-US"/>
        </w:rPr>
        <w:t xml:space="preserve"> predSamples</w:t>
      </w:r>
      <w:r w:rsidRPr="001E7D4B">
        <w:rPr>
          <w:lang w:val="en-US" w:eastAsia="de-DE"/>
        </w:rPr>
        <w:t>[ x</w:t>
      </w:r>
      <w:r w:rsidRPr="001E7D4B">
        <w:rPr>
          <w:lang w:val="en-US" w:eastAsia="ko-KR"/>
        </w:rPr>
        <w:t> </w:t>
      </w:r>
      <w:r w:rsidRPr="001E7D4B">
        <w:rPr>
          <w:lang w:val="en-US" w:eastAsia="de-DE"/>
        </w:rPr>
        <w:t>][ y ]</w:t>
      </w:r>
      <w:r w:rsidRPr="001E7D4B">
        <w:rPr>
          <w:lang w:val="en-US" w:eastAsia="ko-KR"/>
        </w:rPr>
        <w:t xml:space="preserve"> + </w:t>
      </w:r>
      <w:r w:rsidRPr="001E7D4B">
        <w:rPr>
          <w:lang w:val="en-US"/>
        </w:rPr>
        <w:t>DcOffset</w:t>
      </w:r>
      <w:r w:rsidRPr="001E7D4B">
        <w:rPr>
          <w:lang w:val="en-US" w:eastAsia="ko-KR"/>
        </w:rPr>
        <w:t>[ xTb ][ yTb ]</w:t>
      </w:r>
      <w:r w:rsidRPr="001E7D4B">
        <w:rPr>
          <w:lang w:val="en-US"/>
        </w:rPr>
        <w:t>[</w:t>
      </w:r>
      <w:r w:rsidRPr="001E7D4B">
        <w:rPr>
          <w:b/>
          <w:lang w:val="en-US"/>
        </w:rPr>
        <w:t> </w:t>
      </w:r>
      <w:r w:rsidRPr="001E7D4B">
        <w:rPr>
          <w:lang w:val="en-US"/>
        </w:rPr>
        <w:t>wedgePattern</w:t>
      </w:r>
      <w:r w:rsidRPr="001E7D4B">
        <w:rPr>
          <w:lang w:val="en-US" w:eastAsia="de-DE"/>
        </w:rPr>
        <w:t>[ x</w:t>
      </w:r>
      <w:r w:rsidRPr="001E7D4B">
        <w:rPr>
          <w:lang w:val="en-US" w:eastAsia="ko-KR"/>
        </w:rPr>
        <w:t> </w:t>
      </w:r>
      <w:r w:rsidRPr="001E7D4B">
        <w:rPr>
          <w:lang w:val="en-US" w:eastAsia="de-DE"/>
        </w:rPr>
        <w:t>][ y ] </w:t>
      </w:r>
      <w:r w:rsidRPr="001E7D4B">
        <w:rPr>
          <w:lang w:val="en-US"/>
        </w:rPr>
        <w:t>]</w:t>
      </w:r>
      <w:r w:rsidRPr="001E7D4B">
        <w:rPr>
          <w:lang w:val="en-US" w:eastAsia="ko-KR"/>
        </w:rPr>
        <w:tab/>
      </w:r>
    </w:p>
    <w:p w:rsidR="00970D6A" w:rsidRPr="001E7D4B" w:rsidDel="00347F95" w:rsidRDefault="00970D6A" w:rsidP="00347F95">
      <w:pPr>
        <w:pStyle w:val="3D0"/>
        <w:rPr>
          <w:del w:id="56" w:author="Samsung" w:date="2014-06-09T14:23:00Z"/>
          <w:lang w:val="en-US" w:eastAsia="ko-KR"/>
        </w:rPr>
      </w:pPr>
      <w:r w:rsidRPr="001E7D4B">
        <w:rPr>
          <w:lang w:val="en-US" w:eastAsia="ko-KR"/>
        </w:rPr>
        <w:t>Otherwise (</w:t>
      </w:r>
      <w:r>
        <w:rPr>
          <w:lang w:val="en-US"/>
        </w:rPr>
        <w:t>D</w:t>
      </w:r>
      <w:r w:rsidRPr="001E7D4B">
        <w:rPr>
          <w:lang w:val="en-US"/>
        </w:rPr>
        <w:t>ltFlag[ nuh_layer_id ]</w:t>
      </w:r>
      <w:r w:rsidRPr="001E7D4B">
        <w:rPr>
          <w:lang w:val="en-US" w:eastAsia="ko-KR"/>
        </w:rPr>
        <w:t xml:space="preserve"> is equal to 1), </w:t>
      </w:r>
      <w:del w:id="57" w:author="Samsung" w:date="2014-06-09T14:23:00Z">
        <w:r w:rsidRPr="001E7D4B" w:rsidDel="00347F95">
          <w:rPr>
            <w:lang w:val="en-US" w:eastAsia="ko-KR"/>
          </w:rPr>
          <w:delText>the following applies:</w:delText>
        </w:r>
      </w:del>
    </w:p>
    <w:p w:rsidR="00CA51E5" w:rsidRDefault="00970D6A">
      <w:pPr>
        <w:pStyle w:val="3D0"/>
        <w:rPr>
          <w:lang w:val="en-US"/>
        </w:rPr>
      </w:pPr>
      <w:del w:id="58" w:author="Samsung" w:date="2014-06-09T14:23:00Z">
        <w:r w:rsidRPr="001E7D4B" w:rsidDel="00347F95">
          <w:rPr>
            <w:lang w:val="en-US"/>
          </w:rPr>
          <w:delText xml:space="preserve">The variables dcPred[ 0 ] and dcPred[ 1 ] are derived as specified in the following: </w:delText>
        </w:r>
      </w:del>
    </w:p>
    <w:p w:rsidR="00970D6A" w:rsidRPr="001E7D4B" w:rsidDel="000E5AFC" w:rsidRDefault="00970D6A" w:rsidP="00970D6A">
      <w:pPr>
        <w:pStyle w:val="3D2"/>
        <w:rPr>
          <w:del w:id="59" w:author="Samsung" w:date="2014-03-20T11:31:00Z"/>
          <w:lang w:val="en-US"/>
        </w:rPr>
      </w:pPr>
      <w:del w:id="60" w:author="Samsung" w:date="2014-03-20T11:31:00Z">
        <w:r w:rsidRPr="00933E1B" w:rsidDel="000E5AFC">
          <w:rPr>
            <w:lang w:val="en-US"/>
          </w:rPr>
          <w:delText xml:space="preserve">If predModeIntra is not equal to INTRA_DMM_WFULL </w:delText>
        </w:r>
        <w:r w:rsidDel="000E5AFC">
          <w:rPr>
            <w:lang w:val="en-US"/>
          </w:rPr>
          <w:delText>or</w:delText>
        </w:r>
        <w:r w:rsidRPr="00933E1B" w:rsidDel="000E5AFC">
          <w:rPr>
            <w:lang w:val="en-US"/>
          </w:rPr>
          <w:delText xml:space="preserve"> INTRA_DMM_CPREDTEX</w:delText>
        </w:r>
        <w:r w:rsidRPr="001E7D4B" w:rsidDel="000E5AFC">
          <w:rPr>
            <w:lang w:val="en-US"/>
          </w:rPr>
          <w:delText>, the following applies:</w:delText>
        </w:r>
      </w:del>
    </w:p>
    <w:p w:rsidR="00970D6A" w:rsidRDefault="00970D6A" w:rsidP="00970D6A">
      <w:pPr>
        <w:pStyle w:val="3E4"/>
        <w:tabs>
          <w:tab w:val="right" w:pos="8931"/>
        </w:tabs>
        <w:jc w:val="left"/>
        <w:rPr>
          <w:lang w:val="en-US"/>
        </w:rPr>
      </w:pPr>
      <w:del w:id="61" w:author="Samsung" w:date="2014-03-20T11:31:00Z">
        <w:r w:rsidRPr="001E7D4B" w:rsidDel="000E5AFC">
          <w:rPr>
            <w:lang w:val="en-US"/>
          </w:rPr>
          <w:delText>dcPred[ 0 ] = ( predSamples[ 0 ][ 0 ] + predSamples[ 0 ][ nTbS </w:delText>
        </w:r>
        <w:r w:rsidRPr="001E7D4B" w:rsidDel="000E5AFC">
          <w:rPr>
            <w:lang w:val="en-US" w:eastAsia="ko-KR"/>
          </w:rPr>
          <w:delText>− </w:delText>
        </w:r>
        <w:r w:rsidRPr="001E7D4B" w:rsidDel="000E5AFC">
          <w:rPr>
            <w:lang w:val="en-US"/>
          </w:rPr>
          <w:delText>1 ] + predSamples[ nTbS </w:delText>
        </w:r>
        <w:r w:rsidRPr="001E7D4B" w:rsidDel="000E5AFC">
          <w:rPr>
            <w:lang w:val="en-US" w:eastAsia="ko-KR"/>
          </w:rPr>
          <w:delText>− </w:delText>
        </w:r>
        <w:r w:rsidRPr="001E7D4B" w:rsidDel="000E5AFC">
          <w:rPr>
            <w:lang w:val="en-US"/>
          </w:rPr>
          <w:delText>1 ][ 0 ]</w:delText>
        </w:r>
        <w:r w:rsidRPr="001E7D4B" w:rsidDel="000E5AFC">
          <w:rPr>
            <w:lang w:val="en-US"/>
          </w:rPr>
          <w:tab/>
          <w:delText>+ predSamples[ nTbS </w:delText>
        </w:r>
        <w:r w:rsidRPr="001E7D4B" w:rsidDel="000E5AFC">
          <w:rPr>
            <w:lang w:val="en-US" w:eastAsia="ko-KR"/>
          </w:rPr>
          <w:delText>− </w:delText>
        </w:r>
        <w:r w:rsidRPr="001E7D4B" w:rsidDel="000E5AFC">
          <w:rPr>
            <w:lang w:val="en-US"/>
          </w:rPr>
          <w:delText>1 ][ nTbS </w:delText>
        </w:r>
        <w:r w:rsidRPr="001E7D4B" w:rsidDel="000E5AFC">
          <w:rPr>
            <w:lang w:val="en-US" w:eastAsia="ko-KR"/>
          </w:rPr>
          <w:delText>− </w:delText>
        </w:r>
        <w:r w:rsidRPr="001E7D4B" w:rsidDel="000E5AFC">
          <w:rPr>
            <w:lang w:val="en-US"/>
          </w:rPr>
          <w:delText>1 ] + 2 )  &gt;&gt;  2</w:delText>
        </w:r>
        <w:r w:rsidRPr="001E7D4B" w:rsidDel="000E5AFC">
          <w:rPr>
            <w:lang w:val="en-US" w:eastAsia="ko-KR"/>
          </w:rPr>
          <w:tab/>
        </w:r>
      </w:del>
    </w:p>
    <w:p w:rsidR="00970D6A" w:rsidRPr="001E7D4B" w:rsidRDefault="00970D6A" w:rsidP="00970D6A">
      <w:pPr>
        <w:pStyle w:val="3E2"/>
        <w:rPr>
          <w:lang w:eastAsia="ko-KR"/>
        </w:rPr>
      </w:pPr>
      <w:del w:id="62" w:author="Samsung" w:date="2014-06-09T14:23:00Z">
        <w:r w:rsidRPr="001E7D4B" w:rsidDel="00347F95">
          <w:delText>Otherwise</w:delText>
        </w:r>
        <w:r w:rsidDel="00347F95">
          <w:delText>, (</w:delText>
        </w:r>
        <w:r w:rsidRPr="001E7D4B" w:rsidDel="00347F95">
          <w:delText xml:space="preserve">predModeIntra is equal to </w:delText>
        </w:r>
        <w:r w:rsidRPr="001E7D4B" w:rsidDel="00347F95">
          <w:rPr>
            <w:lang w:eastAsia="ko-KR"/>
          </w:rPr>
          <w:delText>INTRA_DMM_WFULL</w:delText>
        </w:r>
        <w:r w:rsidDel="00347F95">
          <w:rPr>
            <w:lang w:eastAsia="ko-KR"/>
          </w:rPr>
          <w:delText xml:space="preserve"> or </w:delText>
        </w:r>
        <w:r w:rsidRPr="00933E1B" w:rsidDel="00347F95">
          <w:delText>INTRA_DMM_CPREDTEX</w:delText>
        </w:r>
        <w:r w:rsidDel="00347F95">
          <w:delText>)</w:delText>
        </w:r>
        <w:r w:rsidRPr="001E7D4B" w:rsidDel="00347F95">
          <w:delText>,</w:delText>
        </w:r>
      </w:del>
      <w:r w:rsidRPr="001E7D4B">
        <w:t xml:space="preserve"> </w:t>
      </w:r>
      <w:r>
        <w:t xml:space="preserve">dcPred is set equal to DcVal. </w:t>
      </w:r>
    </w:p>
    <w:p w:rsidR="00970D6A" w:rsidRDefault="00970D6A">
      <w:pPr>
        <w:rPr>
          <w:lang w:val="en-GB"/>
        </w:rPr>
      </w:pPr>
    </w:p>
    <w:p w:rsidR="009F3AE5" w:rsidRPr="009F3AE5" w:rsidRDefault="009F3AE5" w:rsidP="009F3AE5">
      <w:pPr>
        <w:pStyle w:val="1"/>
        <w:rPr>
          <w:rFonts w:cs="Times New Roman"/>
          <w:lang w:val="en-CA"/>
        </w:rPr>
      </w:pPr>
      <w:r w:rsidRPr="009F3AE5">
        <w:rPr>
          <w:rFonts w:cs="Times New Roman"/>
          <w:lang w:val="en-CA"/>
        </w:rPr>
        <w:t xml:space="preserve">Patent </w:t>
      </w:r>
      <w:r w:rsidRPr="009F3AE5">
        <w:rPr>
          <w:rFonts w:cs="Times New Roman"/>
          <w:lang w:val="en-CA" w:eastAsia="ko-KR"/>
        </w:rPr>
        <w:t>R</w:t>
      </w:r>
      <w:r w:rsidRPr="009F3AE5">
        <w:rPr>
          <w:rFonts w:cs="Times New Roman"/>
          <w:lang w:val="en-CA"/>
        </w:rPr>
        <w:t xml:space="preserve">ights </w:t>
      </w:r>
      <w:r w:rsidRPr="009F3AE5">
        <w:rPr>
          <w:rFonts w:cs="Times New Roman"/>
          <w:lang w:val="en-CA" w:eastAsia="ko-KR"/>
        </w:rPr>
        <w:t>D</w:t>
      </w:r>
      <w:r w:rsidRPr="009F3AE5">
        <w:rPr>
          <w:rFonts w:cs="Times New Roman"/>
          <w:lang w:val="en-CA"/>
        </w:rPr>
        <w:t>eclaration(s)</w:t>
      </w:r>
    </w:p>
    <w:p w:rsidR="009F3AE5" w:rsidRPr="009F3AE5" w:rsidRDefault="009F3AE5" w:rsidP="009F3AE5">
      <w:pPr>
        <w:wordWrap/>
        <w:adjustRightInd w:val="0"/>
        <w:spacing w:before="136"/>
        <w:rPr>
          <w:rFonts w:ascii="Times New Roman" w:eastAsia="맑은 고딕" w:hAnsi="Times New Roman" w:cs="Times New Roman"/>
          <w:sz w:val="22"/>
        </w:rPr>
      </w:pPr>
      <w:r w:rsidRPr="009F3AE5">
        <w:rPr>
          <w:rFonts w:ascii="Times New Roman" w:eastAsia="맑은 고딕" w:hAnsi="Times New Roman" w:cs="Times New Roman"/>
          <w:b/>
          <w:sz w:val="22"/>
        </w:rPr>
        <w:t>Samsung Electronics Co. Ltd. may have IPR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9F3AE5" w:rsidRPr="009F3AE5" w:rsidRDefault="009F3AE5" w:rsidP="009F3AE5">
      <w:pPr>
        <w:wordWrap/>
        <w:adjustRightInd w:val="0"/>
      </w:pPr>
    </w:p>
    <w:sectPr w:rsidR="009F3AE5" w:rsidRPr="009F3AE5" w:rsidSect="0014589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5798" w:rsidRDefault="00AA5798" w:rsidP="00B67BD3">
      <w:r>
        <w:separator/>
      </w:r>
    </w:p>
  </w:endnote>
  <w:endnote w:type="continuationSeparator" w:id="0">
    <w:p w:rsidR="00AA5798" w:rsidRDefault="00AA5798" w:rsidP="00B67B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5798" w:rsidRDefault="00AA5798" w:rsidP="00B67BD3">
      <w:r>
        <w:separator/>
      </w:r>
    </w:p>
  </w:footnote>
  <w:footnote w:type="continuationSeparator" w:id="0">
    <w:p w:rsidR="00AA5798" w:rsidRDefault="00AA5798" w:rsidP="00B67B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27E7005E"/>
    <w:multiLevelType w:val="multilevel"/>
    <w:tmpl w:val="E656192E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/>
        <w:color w:val="BFBFBF"/>
        <w:sz w:val="22"/>
        <w:vertAlign w:val="baseline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2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3">
    <w:nsid w:val="39FD582C"/>
    <w:multiLevelType w:val="multilevel"/>
    <w:tmpl w:val="3A82E334"/>
    <w:numStyleLink w:val="3DEquation"/>
  </w:abstractNum>
  <w:abstractNum w:abstractNumId="4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5">
    <w:nsid w:val="566F2FBF"/>
    <w:multiLevelType w:val="multilevel"/>
    <w:tmpl w:val="34E6AECC"/>
    <w:styleLink w:val="3DHeading"/>
    <w:lvl w:ilvl="0">
      <w:start w:val="1"/>
      <w:numFmt w:val="decimal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0D6A"/>
    <w:rsid w:val="00011027"/>
    <w:rsid w:val="00145892"/>
    <w:rsid w:val="0015442A"/>
    <w:rsid w:val="00312B56"/>
    <w:rsid w:val="00347F95"/>
    <w:rsid w:val="00397A80"/>
    <w:rsid w:val="00551000"/>
    <w:rsid w:val="005B5350"/>
    <w:rsid w:val="00627B26"/>
    <w:rsid w:val="008F3FD0"/>
    <w:rsid w:val="00970D6A"/>
    <w:rsid w:val="009F3AE5"/>
    <w:rsid w:val="00A655E5"/>
    <w:rsid w:val="00A918A8"/>
    <w:rsid w:val="00AA5798"/>
    <w:rsid w:val="00B67BD3"/>
    <w:rsid w:val="00BB4EE8"/>
    <w:rsid w:val="00CA51E5"/>
    <w:rsid w:val="00CD01DB"/>
    <w:rsid w:val="00E638CB"/>
    <w:rsid w:val="00E8195E"/>
    <w:rsid w:val="00F93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892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F3AE5"/>
    <w:pPr>
      <w:keepNext/>
      <w:widowControl/>
      <w:numPr>
        <w:numId w:val="6"/>
      </w:numPr>
      <w:tabs>
        <w:tab w:val="left" w:pos="360"/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/>
      <w:ind w:left="360" w:hanging="360"/>
      <w:jc w:val="left"/>
      <w:textAlignment w:val="baseline"/>
      <w:outlineLvl w:val="0"/>
    </w:pPr>
    <w:rPr>
      <w:rFonts w:ascii="Times New Roman" w:eastAsia="맑은 고딕" w:hAnsi="Times New Roman" w:cs="Arial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Char"/>
    <w:qFormat/>
    <w:rsid w:val="009F3AE5"/>
    <w:pPr>
      <w:keepNext/>
      <w:widowControl/>
      <w:numPr>
        <w:ilvl w:val="1"/>
        <w:numId w:val="6"/>
      </w:numPr>
      <w:tabs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/>
      <w:ind w:left="720" w:hanging="720"/>
      <w:jc w:val="left"/>
      <w:textAlignment w:val="baseline"/>
      <w:outlineLvl w:val="1"/>
    </w:pPr>
    <w:rPr>
      <w:rFonts w:ascii="Times New Roman" w:eastAsia="맑은 고딕" w:hAnsi="Times New Roman" w:cs="Times New Roman"/>
      <w:b/>
      <w:bCs/>
      <w:i/>
      <w:iCs/>
      <w:kern w:val="0"/>
      <w:sz w:val="28"/>
      <w:szCs w:val="28"/>
      <w:lang w:eastAsia="en-US"/>
    </w:rPr>
  </w:style>
  <w:style w:type="paragraph" w:styleId="3">
    <w:name w:val="heading 3"/>
    <w:basedOn w:val="a"/>
    <w:next w:val="a"/>
    <w:link w:val="3Char"/>
    <w:qFormat/>
    <w:rsid w:val="009F3AE5"/>
    <w:pPr>
      <w:keepNext/>
      <w:widowControl/>
      <w:numPr>
        <w:ilvl w:val="2"/>
        <w:numId w:val="6"/>
      </w:numPr>
      <w:tabs>
        <w:tab w:val="left" w:pos="360"/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/>
      <w:jc w:val="left"/>
      <w:textAlignment w:val="baseline"/>
      <w:outlineLvl w:val="2"/>
    </w:pPr>
    <w:rPr>
      <w:rFonts w:ascii="Times New Roman" w:eastAsia="맑은 고딕" w:hAnsi="Times New Roman" w:cs="Times New Roman"/>
      <w:b/>
      <w:bCs/>
      <w:kern w:val="0"/>
      <w:sz w:val="26"/>
      <w:szCs w:val="26"/>
      <w:lang w:eastAsia="en-US"/>
    </w:rPr>
  </w:style>
  <w:style w:type="paragraph" w:styleId="4">
    <w:name w:val="heading 4"/>
    <w:basedOn w:val="a"/>
    <w:next w:val="a"/>
    <w:link w:val="4Char"/>
    <w:qFormat/>
    <w:rsid w:val="009F3AE5"/>
    <w:pPr>
      <w:keepNext/>
      <w:widowControl/>
      <w:numPr>
        <w:ilvl w:val="3"/>
        <w:numId w:val="6"/>
      </w:numPr>
      <w:tabs>
        <w:tab w:val="left" w:pos="360"/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/>
      <w:ind w:left="1080" w:hanging="1080"/>
      <w:jc w:val="left"/>
      <w:textAlignment w:val="baseline"/>
      <w:outlineLvl w:val="3"/>
    </w:pPr>
    <w:rPr>
      <w:rFonts w:ascii="Times New Roman" w:eastAsia="맑은 고딕" w:hAnsi="Times New Roman" w:cs="Times New Roman"/>
      <w:b/>
      <w:bCs/>
      <w:kern w:val="0"/>
      <w:sz w:val="24"/>
      <w:szCs w:val="28"/>
    </w:rPr>
  </w:style>
  <w:style w:type="paragraph" w:styleId="5">
    <w:name w:val="heading 5"/>
    <w:basedOn w:val="a"/>
    <w:next w:val="a"/>
    <w:link w:val="5Char"/>
    <w:qFormat/>
    <w:rsid w:val="009F3AE5"/>
    <w:pPr>
      <w:keepNext/>
      <w:widowControl/>
      <w:numPr>
        <w:ilvl w:val="4"/>
        <w:numId w:val="6"/>
      </w:numPr>
      <w:tabs>
        <w:tab w:val="left" w:pos="360"/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/>
      <w:ind w:left="1080" w:hanging="1080"/>
      <w:jc w:val="left"/>
      <w:textAlignment w:val="baseline"/>
      <w:outlineLvl w:val="4"/>
    </w:pPr>
    <w:rPr>
      <w:rFonts w:ascii="Times New Roman" w:eastAsia="맑은 고딕" w:hAnsi="Times New Roman" w:cs="Times New Roman"/>
      <w:b/>
      <w:bCs/>
      <w:i/>
      <w:iCs/>
      <w:kern w:val="0"/>
      <w:sz w:val="22"/>
      <w:szCs w:val="26"/>
    </w:rPr>
  </w:style>
  <w:style w:type="paragraph" w:styleId="6">
    <w:name w:val="heading 6"/>
    <w:basedOn w:val="a"/>
    <w:next w:val="a"/>
    <w:link w:val="6Char"/>
    <w:qFormat/>
    <w:rsid w:val="009F3AE5"/>
    <w:pPr>
      <w:keepNext/>
      <w:widowControl/>
      <w:numPr>
        <w:ilvl w:val="5"/>
        <w:numId w:val="6"/>
      </w:numPr>
      <w:tabs>
        <w:tab w:val="left" w:pos="360"/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/>
      <w:ind w:left="1080" w:hanging="1080"/>
      <w:jc w:val="left"/>
      <w:textAlignment w:val="baseline"/>
      <w:outlineLvl w:val="5"/>
    </w:pPr>
    <w:rPr>
      <w:rFonts w:ascii="Times New Roman" w:eastAsia="맑은 고딕" w:hAnsi="Times New Roman" w:cs="Times New Roman"/>
      <w:b/>
      <w:bCs/>
      <w:kern w:val="0"/>
      <w:sz w:val="22"/>
      <w:lang w:eastAsia="en-US"/>
    </w:rPr>
  </w:style>
  <w:style w:type="paragraph" w:styleId="7">
    <w:name w:val="heading 7"/>
    <w:basedOn w:val="a"/>
    <w:next w:val="a"/>
    <w:link w:val="7Char"/>
    <w:qFormat/>
    <w:rsid w:val="009F3AE5"/>
    <w:pPr>
      <w:keepNext/>
      <w:widowControl/>
      <w:numPr>
        <w:ilvl w:val="6"/>
        <w:numId w:val="6"/>
      </w:numPr>
      <w:tabs>
        <w:tab w:val="left" w:pos="360"/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/>
      <w:ind w:left="1440" w:hanging="1440"/>
      <w:jc w:val="left"/>
      <w:textAlignment w:val="baseline"/>
      <w:outlineLvl w:val="6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8">
    <w:name w:val="heading 8"/>
    <w:basedOn w:val="a"/>
    <w:next w:val="a"/>
    <w:link w:val="8Char"/>
    <w:qFormat/>
    <w:rsid w:val="009F3AE5"/>
    <w:pPr>
      <w:keepNext/>
      <w:widowControl/>
      <w:numPr>
        <w:ilvl w:val="7"/>
        <w:numId w:val="6"/>
      </w:numPr>
      <w:tabs>
        <w:tab w:val="left" w:pos="360"/>
        <w:tab w:val="left" w:pos="720"/>
        <w:tab w:val="left" w:pos="1080"/>
        <w:tab w:val="left" w:pos="1440"/>
        <w:tab w:val="left" w:pos="1800"/>
      </w:tabs>
      <w:wordWrap/>
      <w:overflowPunct w:val="0"/>
      <w:adjustRightInd w:val="0"/>
      <w:spacing w:before="240" w:after="60"/>
      <w:ind w:left="1800" w:hanging="1800"/>
      <w:jc w:val="left"/>
      <w:textAlignment w:val="baseline"/>
      <w:outlineLvl w:val="7"/>
    </w:pPr>
    <w:rPr>
      <w:rFonts w:ascii="Times New Roman" w:eastAsia="맑은 고딕" w:hAnsi="Times New Roman" w:cs="Times New Roman"/>
      <w:i/>
      <w:iCs/>
      <w:kern w:val="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H0">
    <w:name w:val="3H0"/>
    <w:next w:val="3N0"/>
    <w:qFormat/>
    <w:rsid w:val="00970D6A"/>
    <w:pPr>
      <w:keepNext/>
      <w:keepLines/>
      <w:numPr>
        <w:ilvl w:val="1"/>
        <w:numId w:val="2"/>
      </w:numPr>
      <w:spacing w:before="313"/>
      <w:jc w:val="both"/>
      <w:outlineLvl w:val="1"/>
    </w:pPr>
    <w:rPr>
      <w:rFonts w:ascii="Times New Roman" w:eastAsia="맑은 고딕" w:hAnsi="Times New Roman" w:cs="Times New Roman"/>
      <w:b/>
      <w:kern w:val="0"/>
      <w:sz w:val="22"/>
      <w:szCs w:val="20"/>
      <w:lang w:val="en-GB" w:eastAsia="en-US"/>
    </w:rPr>
  </w:style>
  <w:style w:type="paragraph" w:customStyle="1" w:styleId="3N0">
    <w:name w:val="3N0"/>
    <w:basedOn w:val="a"/>
    <w:link w:val="3N0Char"/>
    <w:qFormat/>
    <w:rsid w:val="00970D6A"/>
    <w:pPr>
      <w:wordWrap/>
      <w:overflowPunct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H1">
    <w:name w:val="3H1"/>
    <w:basedOn w:val="3H0"/>
    <w:next w:val="3N0"/>
    <w:qFormat/>
    <w:rsid w:val="00970D6A"/>
    <w:pPr>
      <w:numPr>
        <w:ilvl w:val="2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970D6A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H2">
    <w:name w:val="3H2"/>
    <w:basedOn w:val="3H1"/>
    <w:next w:val="3N0"/>
    <w:link w:val="3H2Char"/>
    <w:qFormat/>
    <w:rsid w:val="00970D6A"/>
    <w:pPr>
      <w:numPr>
        <w:ilvl w:val="3"/>
      </w:numPr>
      <w:outlineLvl w:val="3"/>
    </w:pPr>
  </w:style>
  <w:style w:type="paragraph" w:customStyle="1" w:styleId="3H3">
    <w:name w:val="3H3"/>
    <w:basedOn w:val="3H2"/>
    <w:next w:val="3N0"/>
    <w:link w:val="3H3Char"/>
    <w:qFormat/>
    <w:rsid w:val="00970D6A"/>
    <w:pPr>
      <w:numPr>
        <w:ilvl w:val="4"/>
      </w:numPr>
      <w:tabs>
        <w:tab w:val="clear" w:pos="936"/>
        <w:tab w:val="num" w:pos="360"/>
      </w:tabs>
      <w:outlineLvl w:val="4"/>
    </w:pPr>
  </w:style>
  <w:style w:type="paragraph" w:customStyle="1" w:styleId="3H4">
    <w:name w:val="3H4"/>
    <w:basedOn w:val="3H3"/>
    <w:next w:val="3N0"/>
    <w:qFormat/>
    <w:rsid w:val="00970D6A"/>
    <w:pPr>
      <w:numPr>
        <w:ilvl w:val="5"/>
      </w:numPr>
      <w:tabs>
        <w:tab w:val="clear" w:pos="794"/>
        <w:tab w:val="num" w:pos="360"/>
      </w:tabs>
      <w:outlineLvl w:val="5"/>
    </w:pPr>
  </w:style>
  <w:style w:type="character" w:customStyle="1" w:styleId="3H2Char">
    <w:name w:val="3H2 Char"/>
    <w:link w:val="3H2"/>
    <w:rsid w:val="00970D6A"/>
    <w:rPr>
      <w:rFonts w:ascii="Times New Roman" w:eastAsia="맑은 고딕" w:hAnsi="Times New Roman" w:cs="Times New Roman"/>
      <w:b/>
      <w:kern w:val="0"/>
      <w:szCs w:val="20"/>
      <w:lang w:val="en-GB" w:eastAsia="en-US"/>
    </w:rPr>
  </w:style>
  <w:style w:type="paragraph" w:customStyle="1" w:styleId="3H5">
    <w:name w:val="3H5"/>
    <w:basedOn w:val="3H4"/>
    <w:next w:val="3N0"/>
    <w:qFormat/>
    <w:rsid w:val="00970D6A"/>
    <w:pPr>
      <w:numPr>
        <w:ilvl w:val="6"/>
      </w:numPr>
      <w:tabs>
        <w:tab w:val="clear" w:pos="794"/>
        <w:tab w:val="num" w:pos="360"/>
      </w:tabs>
    </w:pPr>
  </w:style>
  <w:style w:type="paragraph" w:customStyle="1" w:styleId="3H6">
    <w:name w:val="3H6"/>
    <w:basedOn w:val="a"/>
    <w:rsid w:val="00970D6A"/>
    <w:pPr>
      <w:widowControl/>
      <w:numPr>
        <w:ilvl w:val="7"/>
        <w:numId w:val="2"/>
      </w:numPr>
      <w:tabs>
        <w:tab w:val="left" w:pos="1191"/>
        <w:tab w:val="left" w:pos="1588"/>
        <w:tab w:val="left" w:pos="1985"/>
      </w:tabs>
      <w:wordWrap/>
      <w:overflowPunct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H7">
    <w:name w:val="3H7"/>
    <w:basedOn w:val="a"/>
    <w:rsid w:val="00970D6A"/>
    <w:pPr>
      <w:widowControl/>
      <w:numPr>
        <w:ilvl w:val="8"/>
        <w:numId w:val="2"/>
      </w:numPr>
      <w:tabs>
        <w:tab w:val="left" w:pos="1191"/>
        <w:tab w:val="left" w:pos="1588"/>
        <w:tab w:val="left" w:pos="1985"/>
      </w:tabs>
      <w:wordWrap/>
      <w:overflowPunct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0">
    <w:name w:val="3D0"/>
    <w:basedOn w:val="3N0"/>
    <w:link w:val="3D0Char"/>
    <w:qFormat/>
    <w:rsid w:val="00970D6A"/>
    <w:pPr>
      <w:numPr>
        <w:numId w:val="1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970D6A"/>
    <w:pPr>
      <w:numPr>
        <w:ilvl w:val="1"/>
      </w:numPr>
    </w:pPr>
  </w:style>
  <w:style w:type="character" w:customStyle="1" w:styleId="3D0Char">
    <w:name w:val="3D0 Char"/>
    <w:link w:val="3D0"/>
    <w:rsid w:val="00970D6A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2">
    <w:name w:val="3D2"/>
    <w:basedOn w:val="3D1"/>
    <w:link w:val="3D2Char"/>
    <w:qFormat/>
    <w:rsid w:val="00970D6A"/>
    <w:pPr>
      <w:numPr>
        <w:ilvl w:val="2"/>
      </w:numPr>
      <w:tabs>
        <w:tab w:val="clear" w:pos="340"/>
        <w:tab w:val="clear" w:pos="794"/>
        <w:tab w:val="left" w:pos="1072"/>
      </w:tabs>
      <w:ind w:left="1071"/>
    </w:pPr>
  </w:style>
  <w:style w:type="character" w:customStyle="1" w:styleId="3D1Char">
    <w:name w:val="3D1 Char"/>
    <w:link w:val="3D1"/>
    <w:rsid w:val="00970D6A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3">
    <w:name w:val="3D3"/>
    <w:basedOn w:val="3D2"/>
    <w:qFormat/>
    <w:rsid w:val="00970D6A"/>
    <w:pPr>
      <w:numPr>
        <w:ilvl w:val="3"/>
      </w:numPr>
      <w:tabs>
        <w:tab w:val="clear" w:pos="1072"/>
        <w:tab w:val="clear" w:pos="1191"/>
        <w:tab w:val="clear" w:pos="1411"/>
        <w:tab w:val="num" w:pos="360"/>
      </w:tabs>
    </w:pPr>
  </w:style>
  <w:style w:type="paragraph" w:customStyle="1" w:styleId="3D4">
    <w:name w:val="3D4"/>
    <w:basedOn w:val="3D3"/>
    <w:qFormat/>
    <w:rsid w:val="00970D6A"/>
    <w:pPr>
      <w:numPr>
        <w:ilvl w:val="4"/>
      </w:numPr>
      <w:tabs>
        <w:tab w:val="clear" w:pos="1588"/>
        <w:tab w:val="clear" w:pos="1768"/>
        <w:tab w:val="num" w:pos="360"/>
      </w:tabs>
    </w:pPr>
  </w:style>
  <w:style w:type="paragraph" w:customStyle="1" w:styleId="3D5">
    <w:name w:val="3D5"/>
    <w:basedOn w:val="3D4"/>
    <w:qFormat/>
    <w:rsid w:val="00970D6A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paragraph" w:customStyle="1" w:styleId="3D6">
    <w:name w:val="3D6"/>
    <w:basedOn w:val="3D5"/>
    <w:qFormat/>
    <w:rsid w:val="00970D6A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Tabs">
    <w:name w:val="3 Tabs"/>
    <w:basedOn w:val="3N0"/>
    <w:link w:val="3TabsChar"/>
    <w:qFormat/>
    <w:rsid w:val="00970D6A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  <w:tab w:val="right" w:pos="9729"/>
      </w:tabs>
      <w:spacing w:before="120" w:after="120"/>
      <w:jc w:val="left"/>
    </w:pPr>
    <w:rPr>
      <w:bCs/>
      <w:lang w:val="en-US"/>
    </w:rPr>
  </w:style>
  <w:style w:type="paragraph" w:customStyle="1" w:styleId="3D7">
    <w:name w:val="3D7"/>
    <w:basedOn w:val="a"/>
    <w:rsid w:val="00970D6A"/>
    <w:pPr>
      <w:widowControl/>
      <w:numPr>
        <w:ilvl w:val="7"/>
        <w:numId w:val="1"/>
      </w:numPr>
      <w:tabs>
        <w:tab w:val="left" w:pos="794"/>
        <w:tab w:val="left" w:pos="1191"/>
        <w:tab w:val="left" w:pos="1588"/>
        <w:tab w:val="left" w:pos="1985"/>
      </w:tabs>
      <w:wordWrap/>
      <w:overflowPunct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8">
    <w:name w:val="3D8"/>
    <w:basedOn w:val="a"/>
    <w:rsid w:val="00970D6A"/>
    <w:pPr>
      <w:widowControl/>
      <w:numPr>
        <w:ilvl w:val="8"/>
        <w:numId w:val="1"/>
      </w:numPr>
      <w:tabs>
        <w:tab w:val="left" w:pos="794"/>
        <w:tab w:val="left" w:pos="1191"/>
        <w:tab w:val="left" w:pos="1588"/>
        <w:tab w:val="left" w:pos="1985"/>
      </w:tabs>
      <w:wordWrap/>
      <w:overflowPunct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character" w:customStyle="1" w:styleId="3TabsChar">
    <w:name w:val="3 Tabs Char"/>
    <w:link w:val="3Tabs"/>
    <w:rsid w:val="00970D6A"/>
    <w:rPr>
      <w:rFonts w:ascii="Times New Roman" w:eastAsia="맑은 고딕" w:hAnsi="Times New Roman" w:cs="Times New Roman"/>
      <w:bCs/>
      <w:kern w:val="0"/>
      <w:szCs w:val="20"/>
      <w:lang w:eastAsia="en-US"/>
    </w:rPr>
  </w:style>
  <w:style w:type="paragraph" w:customStyle="1" w:styleId="3HAnnex">
    <w:name w:val="3HAnnex"/>
    <w:basedOn w:val="a"/>
    <w:qFormat/>
    <w:rsid w:val="00970D6A"/>
    <w:pPr>
      <w:keepNext/>
      <w:keepLines/>
      <w:widowControl/>
      <w:numPr>
        <w:numId w:val="2"/>
      </w:numPr>
      <w:tabs>
        <w:tab w:val="left" w:pos="1191"/>
        <w:tab w:val="left" w:pos="1588"/>
        <w:tab w:val="left" w:pos="1985"/>
      </w:tabs>
      <w:wordWrap/>
      <w:overflowPunct w:val="0"/>
      <w:adjustRightInd w:val="0"/>
      <w:spacing w:before="480"/>
      <w:jc w:val="center"/>
      <w:textAlignment w:val="baseline"/>
      <w:outlineLvl w:val="0"/>
    </w:pPr>
    <w:rPr>
      <w:rFonts w:ascii="Times New Roman" w:eastAsia="맑은 고딕" w:hAnsi="Times New Roman" w:cs="Times New Roman"/>
      <w:b/>
      <w:noProof/>
      <w:kern w:val="0"/>
      <w:sz w:val="24"/>
      <w:szCs w:val="24"/>
      <w:lang w:val="en-GB" w:eastAsia="en-US"/>
    </w:rPr>
  </w:style>
  <w:style w:type="paragraph" w:styleId="a3">
    <w:name w:val="Document Map"/>
    <w:basedOn w:val="a"/>
    <w:link w:val="Char"/>
    <w:uiPriority w:val="99"/>
    <w:semiHidden/>
    <w:unhideWhenUsed/>
    <w:rsid w:val="00970D6A"/>
    <w:rPr>
      <w:rFonts w:ascii="굴림" w:eastAsia="굴림"/>
      <w:sz w:val="18"/>
      <w:szCs w:val="18"/>
    </w:rPr>
  </w:style>
  <w:style w:type="character" w:customStyle="1" w:styleId="Char">
    <w:name w:val="문서 구조 Char"/>
    <w:basedOn w:val="a0"/>
    <w:link w:val="a3"/>
    <w:uiPriority w:val="99"/>
    <w:semiHidden/>
    <w:rsid w:val="00970D6A"/>
    <w:rPr>
      <w:rFonts w:ascii="굴림" w:eastAsia="굴림"/>
      <w:sz w:val="18"/>
      <w:szCs w:val="18"/>
    </w:rPr>
  </w:style>
  <w:style w:type="numbering" w:customStyle="1" w:styleId="3DHeading">
    <w:name w:val="3D Heading"/>
    <w:uiPriority w:val="99"/>
    <w:rsid w:val="00970D6A"/>
    <w:pPr>
      <w:numPr>
        <w:numId w:val="3"/>
      </w:numPr>
    </w:pPr>
  </w:style>
  <w:style w:type="paragraph" w:customStyle="1" w:styleId="3H8">
    <w:name w:val="3H8"/>
    <w:basedOn w:val="a"/>
    <w:rsid w:val="00970D6A"/>
    <w:pPr>
      <w:widowControl/>
      <w:tabs>
        <w:tab w:val="num" w:pos="794"/>
        <w:tab w:val="left" w:pos="1191"/>
        <w:tab w:val="left" w:pos="1588"/>
        <w:tab w:val="left" w:pos="1985"/>
      </w:tabs>
      <w:wordWrap/>
      <w:overflowPunct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character" w:customStyle="1" w:styleId="3D2Char">
    <w:name w:val="3D2 Char"/>
    <w:link w:val="3D2"/>
    <w:rsid w:val="00970D6A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character" w:customStyle="1" w:styleId="3H3Char">
    <w:name w:val="3H3 Char"/>
    <w:link w:val="3H3"/>
    <w:rsid w:val="00970D6A"/>
    <w:rPr>
      <w:rFonts w:ascii="Times New Roman" w:eastAsia="맑은 고딕" w:hAnsi="Times New Roman" w:cs="Times New Roman"/>
      <w:b/>
      <w:kern w:val="0"/>
      <w:szCs w:val="20"/>
      <w:lang w:val="en-GB" w:eastAsia="en-US"/>
    </w:rPr>
  </w:style>
  <w:style w:type="paragraph" w:customStyle="1" w:styleId="3E0">
    <w:name w:val="3E0"/>
    <w:basedOn w:val="3N0"/>
    <w:qFormat/>
    <w:rsid w:val="00970D6A"/>
    <w:pPr>
      <w:numPr>
        <w:numId w:val="5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970D6A"/>
    <w:pPr>
      <w:numPr>
        <w:ilvl w:val="1"/>
      </w:numPr>
    </w:pPr>
  </w:style>
  <w:style w:type="paragraph" w:customStyle="1" w:styleId="3E2">
    <w:name w:val="3E2"/>
    <w:basedOn w:val="3E1"/>
    <w:qFormat/>
    <w:rsid w:val="00970D6A"/>
    <w:pPr>
      <w:numPr>
        <w:ilvl w:val="2"/>
      </w:numPr>
    </w:pPr>
  </w:style>
  <w:style w:type="paragraph" w:customStyle="1" w:styleId="3E3">
    <w:name w:val="3E3"/>
    <w:basedOn w:val="a"/>
    <w:qFormat/>
    <w:rsid w:val="00970D6A"/>
    <w:pPr>
      <w:widowControl/>
      <w:numPr>
        <w:ilvl w:val="3"/>
        <w:numId w:val="5"/>
      </w:numPr>
      <w:tabs>
        <w:tab w:val="center" w:pos="4865"/>
        <w:tab w:val="right" w:pos="9730"/>
      </w:tabs>
      <w:wordWrap/>
      <w:overflowPunct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E4">
    <w:name w:val="3E4"/>
    <w:basedOn w:val="a"/>
    <w:qFormat/>
    <w:rsid w:val="00970D6A"/>
    <w:pPr>
      <w:widowControl/>
      <w:numPr>
        <w:ilvl w:val="4"/>
        <w:numId w:val="5"/>
      </w:numPr>
      <w:tabs>
        <w:tab w:val="center" w:pos="4865"/>
        <w:tab w:val="right" w:pos="9730"/>
      </w:tabs>
      <w:wordWrap/>
      <w:overflowPunct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E5">
    <w:name w:val="3E5"/>
    <w:basedOn w:val="a"/>
    <w:qFormat/>
    <w:rsid w:val="00970D6A"/>
    <w:pPr>
      <w:widowControl/>
      <w:numPr>
        <w:ilvl w:val="5"/>
        <w:numId w:val="5"/>
      </w:numPr>
      <w:tabs>
        <w:tab w:val="center" w:pos="4864"/>
        <w:tab w:val="right" w:pos="9729"/>
      </w:tabs>
      <w:wordWrap/>
      <w:overflowPunct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E6">
    <w:name w:val="3E6"/>
    <w:basedOn w:val="a"/>
    <w:qFormat/>
    <w:rsid w:val="00970D6A"/>
    <w:pPr>
      <w:widowControl/>
      <w:numPr>
        <w:ilvl w:val="6"/>
        <w:numId w:val="5"/>
      </w:numPr>
      <w:tabs>
        <w:tab w:val="center" w:pos="4864"/>
        <w:tab w:val="right" w:pos="9729"/>
      </w:tabs>
      <w:wordWrap/>
      <w:overflowPunct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E7">
    <w:name w:val="3E7"/>
    <w:basedOn w:val="a"/>
    <w:qFormat/>
    <w:rsid w:val="00970D6A"/>
    <w:pPr>
      <w:widowControl/>
      <w:numPr>
        <w:ilvl w:val="7"/>
        <w:numId w:val="5"/>
      </w:numPr>
      <w:tabs>
        <w:tab w:val="center" w:pos="4864"/>
        <w:tab w:val="right" w:pos="9729"/>
      </w:tabs>
      <w:wordWrap/>
      <w:overflowPunct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E8">
    <w:name w:val="3E8"/>
    <w:basedOn w:val="a"/>
    <w:qFormat/>
    <w:rsid w:val="00970D6A"/>
    <w:pPr>
      <w:widowControl/>
      <w:numPr>
        <w:ilvl w:val="8"/>
        <w:numId w:val="5"/>
      </w:numPr>
      <w:tabs>
        <w:tab w:val="center" w:pos="4864"/>
        <w:tab w:val="right" w:pos="9729"/>
      </w:tabs>
      <w:wordWrap/>
      <w:overflowPunct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numbering" w:customStyle="1" w:styleId="3DEquation">
    <w:name w:val="3D Equation"/>
    <w:uiPriority w:val="99"/>
    <w:rsid w:val="00970D6A"/>
    <w:pPr>
      <w:numPr>
        <w:numId w:val="4"/>
      </w:numPr>
    </w:pPr>
  </w:style>
  <w:style w:type="paragraph" w:styleId="a4">
    <w:name w:val="Balloon Text"/>
    <w:basedOn w:val="a"/>
    <w:link w:val="Char0"/>
    <w:uiPriority w:val="99"/>
    <w:semiHidden/>
    <w:unhideWhenUsed/>
    <w:rsid w:val="00347F95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4"/>
    <w:uiPriority w:val="99"/>
    <w:semiHidden/>
    <w:rsid w:val="00347F9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B67BD3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5"/>
    <w:uiPriority w:val="99"/>
    <w:semiHidden/>
    <w:rsid w:val="00B67BD3"/>
  </w:style>
  <w:style w:type="paragraph" w:styleId="a6">
    <w:name w:val="footer"/>
    <w:basedOn w:val="a"/>
    <w:link w:val="Char2"/>
    <w:uiPriority w:val="99"/>
    <w:semiHidden/>
    <w:unhideWhenUsed/>
    <w:rsid w:val="00B67BD3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6"/>
    <w:uiPriority w:val="99"/>
    <w:semiHidden/>
    <w:rsid w:val="00B67BD3"/>
  </w:style>
  <w:style w:type="character" w:customStyle="1" w:styleId="1Char">
    <w:name w:val="제목 1 Char"/>
    <w:basedOn w:val="a0"/>
    <w:link w:val="1"/>
    <w:uiPriority w:val="9"/>
    <w:rsid w:val="009F3AE5"/>
    <w:rPr>
      <w:rFonts w:ascii="Times New Roman" w:eastAsia="맑은 고딕" w:hAnsi="Times New Roman" w:cs="Arial"/>
      <w:b/>
      <w:bCs/>
      <w:kern w:val="32"/>
      <w:sz w:val="32"/>
      <w:szCs w:val="32"/>
      <w:lang w:eastAsia="en-US"/>
    </w:rPr>
  </w:style>
  <w:style w:type="character" w:customStyle="1" w:styleId="2Char">
    <w:name w:val="제목 2 Char"/>
    <w:basedOn w:val="a0"/>
    <w:link w:val="2"/>
    <w:rsid w:val="009F3AE5"/>
    <w:rPr>
      <w:rFonts w:ascii="Times New Roman" w:eastAsia="맑은 고딕" w:hAnsi="Times New Roman" w:cs="Times New Roman"/>
      <w:b/>
      <w:bCs/>
      <w:i/>
      <w:iCs/>
      <w:kern w:val="0"/>
      <w:sz w:val="28"/>
      <w:szCs w:val="28"/>
      <w:lang w:eastAsia="en-US"/>
    </w:rPr>
  </w:style>
  <w:style w:type="character" w:customStyle="1" w:styleId="3Char">
    <w:name w:val="제목 3 Char"/>
    <w:basedOn w:val="a0"/>
    <w:link w:val="3"/>
    <w:rsid w:val="009F3AE5"/>
    <w:rPr>
      <w:rFonts w:ascii="Times New Roman" w:eastAsia="맑은 고딕" w:hAnsi="Times New Roman" w:cs="Times New Roman"/>
      <w:b/>
      <w:bCs/>
      <w:kern w:val="0"/>
      <w:sz w:val="26"/>
      <w:szCs w:val="26"/>
      <w:lang w:eastAsia="en-US"/>
    </w:rPr>
  </w:style>
  <w:style w:type="character" w:customStyle="1" w:styleId="4Char">
    <w:name w:val="제목 4 Char"/>
    <w:basedOn w:val="a0"/>
    <w:link w:val="4"/>
    <w:rsid w:val="009F3AE5"/>
    <w:rPr>
      <w:rFonts w:ascii="Times New Roman" w:eastAsia="맑은 고딕" w:hAnsi="Times New Roman" w:cs="Times New Roman"/>
      <w:b/>
      <w:bCs/>
      <w:kern w:val="0"/>
      <w:sz w:val="24"/>
      <w:szCs w:val="28"/>
    </w:rPr>
  </w:style>
  <w:style w:type="character" w:customStyle="1" w:styleId="5Char">
    <w:name w:val="제목 5 Char"/>
    <w:basedOn w:val="a0"/>
    <w:link w:val="5"/>
    <w:rsid w:val="009F3AE5"/>
    <w:rPr>
      <w:rFonts w:ascii="Times New Roman" w:eastAsia="맑은 고딕" w:hAnsi="Times New Roman" w:cs="Times New Roman"/>
      <w:b/>
      <w:bCs/>
      <w:i/>
      <w:iCs/>
      <w:kern w:val="0"/>
      <w:sz w:val="22"/>
      <w:szCs w:val="26"/>
    </w:rPr>
  </w:style>
  <w:style w:type="character" w:customStyle="1" w:styleId="6Char">
    <w:name w:val="제목 6 Char"/>
    <w:basedOn w:val="a0"/>
    <w:link w:val="6"/>
    <w:rsid w:val="009F3AE5"/>
    <w:rPr>
      <w:rFonts w:ascii="Times New Roman" w:eastAsia="맑은 고딕" w:hAnsi="Times New Roman" w:cs="Times New Roman"/>
      <w:b/>
      <w:bCs/>
      <w:kern w:val="0"/>
      <w:sz w:val="22"/>
      <w:lang w:eastAsia="en-US"/>
    </w:rPr>
  </w:style>
  <w:style w:type="character" w:customStyle="1" w:styleId="7Char">
    <w:name w:val="제목 7 Char"/>
    <w:basedOn w:val="a0"/>
    <w:link w:val="7"/>
    <w:rsid w:val="009F3AE5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8Char">
    <w:name w:val="제목 8 Char"/>
    <w:basedOn w:val="a0"/>
    <w:link w:val="8"/>
    <w:rsid w:val="009F3AE5"/>
    <w:rPr>
      <w:rFonts w:ascii="Times New Roman" w:eastAsia="맑은 고딕" w:hAnsi="Times New Roman" w:cs="Times New Roman"/>
      <w:i/>
      <w:iCs/>
      <w:kern w:val="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jinyoung79.lee@samsung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59923F-2A46-4C1A-BFA8-3A8588F63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8</cp:revision>
  <dcterms:created xsi:type="dcterms:W3CDTF">2014-06-09T04:56:00Z</dcterms:created>
  <dcterms:modified xsi:type="dcterms:W3CDTF">2014-06-26T04:54:00Z</dcterms:modified>
</cp:coreProperties>
</file>