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858"/>
        <w:gridCol w:w="2718"/>
      </w:tblGrid>
      <w:tr w:rsidR="00D82633" w:rsidRPr="00973C12" w:rsidTr="004E6F0E">
        <w:tc>
          <w:tcPr>
            <w:tcW w:w="6858" w:type="dxa"/>
          </w:tcPr>
          <w:p w:rsidR="0073564D" w:rsidRPr="00973C12" w:rsidRDefault="00F905F1" w:rsidP="00973C12">
            <w:pPr>
              <w:tabs>
                <w:tab w:val="left" w:pos="360"/>
                <w:tab w:val="left" w:pos="720"/>
                <w:tab w:val="left" w:pos="1080"/>
                <w:tab w:val="left" w:pos="1440"/>
                <w:tab w:val="left" w:pos="7200"/>
              </w:tabs>
              <w:overflowPunct w:val="0"/>
              <w:autoSpaceDE w:val="0"/>
              <w:autoSpaceDN w:val="0"/>
              <w:adjustRightInd w:val="0"/>
              <w:spacing w:after="0" w:line="240" w:lineRule="auto"/>
              <w:jc w:val="left"/>
              <w:textAlignment w:val="baseline"/>
              <w:rPr>
                <w:rFonts w:ascii="Times New Roman" w:hAnsi="Times New Roman"/>
                <w:b/>
                <w:sz w:val="22"/>
                <w:szCs w:val="22"/>
                <w:lang w:val="en-CA" w:eastAsia="en-US"/>
              </w:rPr>
            </w:pPr>
            <w:r w:rsidRPr="00F905F1">
              <w:rPr>
                <w:rFonts w:ascii="Times New Roman" w:hAnsi="Times New Roman"/>
                <w:b/>
                <w:sz w:val="22"/>
                <w:szCs w:val="22"/>
                <w:lang w:val="en-CA" w:eastAsia="en-US"/>
              </w:rPr>
              <w:pict>
                <v:group id="_x0000_s1150" style="position:absolute;margin-left:-4.35pt;margin-top:-27.5pt;width:23.3pt;height:24.6pt;z-index:251656704" coordorigin="9,2" coordsize="466,492">
                  <v:line id="_x0000_s1151" style="position:absolute" from="9,9" to="10,489" strokecolor="white" strokeweight="36e-5mm"/>
                  <v:line id="_x0000_s1152" style="position:absolute" from="9,493" to="474,494" strokecolor="white" strokeweight="36e-5mm"/>
                  <v:line id="_x0000_s1153" style="position:absolute;flip:y" from="474,9" to="475,493" strokecolor="white" strokeweight="36e-5mm"/>
                  <v:line id="_x0000_s1154" style="position:absolute;flip:x" from="9,9" to="471,10" strokecolor="white" strokeweight="36e-5mm"/>
                  <v:line id="_x0000_s1155" style="position:absolute" from="9,9" to="10,10" strokecolor="white" strokeweight="36e-5mm"/>
                  <v:shape id="_x0000_s1156"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157"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158"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159"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160"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161"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162"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163"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164"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165"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166"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167"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168"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169"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170" style="position:absolute;left:68;top:181;width:65;height:143" coordsize="65,143" path="m56,124r,2l56,126r,4l65,130r,13l,143,,130r10,l10,126r,l10,126r3,l13,15r-3,l10,15r,l10,15,,15,,,65,r,15l56,15r,l56,15r,109xe" stroked="f">
                    <v:path arrowok="t"/>
                  </v:shape>
                  <v:shape id="_x0000_s1171"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172"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173"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B92917">
              <w:rPr>
                <w:rFonts w:ascii="Times New Roman" w:hAnsi="Times New Roman"/>
                <w:b/>
                <w:noProof/>
                <w:sz w:val="22"/>
                <w:szCs w:val="22"/>
                <w:lang w:val="en-US" w:eastAsia="ko-KR"/>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15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8"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B92917">
              <w:rPr>
                <w:rFonts w:ascii="Times New Roman" w:hAnsi="Times New Roman"/>
                <w:b/>
                <w:noProof/>
                <w:sz w:val="22"/>
                <w:szCs w:val="22"/>
                <w:lang w:val="en-US" w:eastAsia="ko-KR"/>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150" name="Pictur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9"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D82633" w:rsidRPr="00973C12">
              <w:rPr>
                <w:rFonts w:ascii="Times New Roman" w:hAnsi="Times New Roman"/>
                <w:b/>
                <w:sz w:val="22"/>
                <w:szCs w:val="22"/>
                <w:lang w:val="en-CA" w:eastAsia="en-US"/>
              </w:rPr>
              <w:t>Joint Collaborative Team on 3D Video Coding Extension Development of ITU-T SG 16 WP 3 and ISO/IEC JTC 1/SC 29/WG 11</w:t>
            </w:r>
          </w:p>
          <w:p w:rsidR="00D82633" w:rsidRPr="00973C12" w:rsidRDefault="00973C12" w:rsidP="00973C12">
            <w:pPr>
              <w:tabs>
                <w:tab w:val="left" w:pos="360"/>
                <w:tab w:val="left" w:pos="720"/>
                <w:tab w:val="left" w:pos="1080"/>
                <w:tab w:val="left" w:pos="1440"/>
                <w:tab w:val="left" w:pos="7200"/>
              </w:tabs>
              <w:overflowPunct w:val="0"/>
              <w:autoSpaceDE w:val="0"/>
              <w:autoSpaceDN w:val="0"/>
              <w:adjustRightInd w:val="0"/>
              <w:spacing w:after="0" w:line="240" w:lineRule="auto"/>
              <w:jc w:val="left"/>
              <w:textAlignment w:val="baseline"/>
              <w:rPr>
                <w:rFonts w:ascii="Times New Roman" w:hAnsi="Times New Roman"/>
                <w:sz w:val="22"/>
                <w:szCs w:val="22"/>
                <w:lang w:val="en-CA" w:eastAsia="en-US"/>
              </w:rPr>
            </w:pPr>
            <w:r w:rsidRPr="00973C12">
              <w:rPr>
                <w:rFonts w:ascii="Times New Roman" w:hAnsi="Times New Roman"/>
                <w:sz w:val="22"/>
                <w:szCs w:val="22"/>
                <w:lang w:val="en-CA" w:eastAsia="en-US"/>
              </w:rPr>
              <w:t>8th Meeting: Valencia, ES, 29 Mar. – 4 Apr. 2014</w:t>
            </w:r>
          </w:p>
        </w:tc>
        <w:tc>
          <w:tcPr>
            <w:tcW w:w="2718" w:type="dxa"/>
          </w:tcPr>
          <w:p w:rsidR="00D82633" w:rsidRPr="00973C12" w:rsidRDefault="0073564D" w:rsidP="0002427B">
            <w:pPr>
              <w:tabs>
                <w:tab w:val="left" w:pos="360"/>
                <w:tab w:val="left" w:pos="720"/>
                <w:tab w:val="left" w:pos="1080"/>
                <w:tab w:val="left" w:pos="1440"/>
                <w:tab w:val="left" w:pos="7200"/>
              </w:tabs>
              <w:overflowPunct w:val="0"/>
              <w:autoSpaceDE w:val="0"/>
              <w:autoSpaceDN w:val="0"/>
              <w:adjustRightInd w:val="0"/>
              <w:spacing w:after="0" w:line="240" w:lineRule="auto"/>
              <w:jc w:val="left"/>
              <w:textAlignment w:val="baseline"/>
              <w:rPr>
                <w:rFonts w:ascii="Times New Roman" w:hAnsi="Times New Roman"/>
                <w:sz w:val="22"/>
                <w:szCs w:val="22"/>
                <w:lang w:val="en-CA" w:eastAsia="en-US"/>
              </w:rPr>
            </w:pPr>
            <w:r w:rsidRPr="006F3386">
              <w:rPr>
                <w:rFonts w:ascii="Times New Roman" w:hAnsi="Times New Roman"/>
                <w:sz w:val="22"/>
                <w:szCs w:val="22"/>
                <w:lang w:val="en-CA" w:eastAsia="en-US"/>
              </w:rPr>
              <w:t>Document: JCT3V-</w:t>
            </w:r>
            <w:r w:rsidR="00973C12">
              <w:rPr>
                <w:rFonts w:ascii="Times New Roman" w:hAnsi="Times New Roman"/>
                <w:sz w:val="22"/>
                <w:szCs w:val="22"/>
                <w:lang w:val="en-CA" w:eastAsia="en-US"/>
              </w:rPr>
              <w:t>H</w:t>
            </w:r>
            <w:r w:rsidR="00C87FD7" w:rsidRPr="00973C12">
              <w:rPr>
                <w:rFonts w:ascii="Times New Roman" w:hAnsi="Times New Roman" w:hint="eastAsia"/>
                <w:sz w:val="22"/>
                <w:szCs w:val="22"/>
                <w:lang w:val="en-CA" w:eastAsia="en-US"/>
              </w:rPr>
              <w:t>10</w:t>
            </w:r>
            <w:r w:rsidR="00973C12">
              <w:rPr>
                <w:rFonts w:ascii="Times New Roman" w:hAnsi="Times New Roman"/>
                <w:sz w:val="22"/>
                <w:szCs w:val="22"/>
                <w:lang w:val="en-CA" w:eastAsia="en-US"/>
              </w:rPr>
              <w:t>05</w:t>
            </w:r>
            <w:ins w:id="0" w:author="admin" w:date="2014-08-22T22:03:00Z">
              <w:r w:rsidR="000734E5">
                <w:rPr>
                  <w:rFonts w:ascii="Times New Roman" w:hAnsi="Times New Roman"/>
                  <w:sz w:val="22"/>
                  <w:szCs w:val="22"/>
                  <w:lang w:val="en-CA" w:eastAsia="en-US"/>
                </w:rPr>
                <w:t>-</w:t>
              </w:r>
            </w:ins>
            <w:ins w:id="1" w:author="admin" w:date="2014-08-22T22:06:00Z">
              <w:r w:rsidR="0002427B">
                <w:rPr>
                  <w:rFonts w:ascii="Times New Roman" w:hAnsi="Times New Roman"/>
                  <w:sz w:val="22"/>
                  <w:szCs w:val="22"/>
                  <w:lang w:val="en-CA" w:eastAsia="en-US"/>
                </w:rPr>
                <w:t>v2</w:t>
              </w:r>
            </w:ins>
          </w:p>
        </w:tc>
      </w:tr>
    </w:tbl>
    <w:p w:rsidR="00D82633" w:rsidRPr="005B217D" w:rsidRDefault="00D82633" w:rsidP="00D82633">
      <w:pPr>
        <w:rPr>
          <w:lang w:val="en-CA"/>
        </w:rPr>
      </w:pPr>
    </w:p>
    <w:tbl>
      <w:tblPr>
        <w:tblW w:w="0" w:type="auto"/>
        <w:tblLayout w:type="fixed"/>
        <w:tblLook w:val="0000"/>
      </w:tblPr>
      <w:tblGrid>
        <w:gridCol w:w="1458"/>
        <w:gridCol w:w="4050"/>
        <w:gridCol w:w="900"/>
        <w:gridCol w:w="3168"/>
      </w:tblGrid>
      <w:tr w:rsidR="00D82633" w:rsidRPr="000752CC" w:rsidTr="004E6F0E">
        <w:tc>
          <w:tcPr>
            <w:tcW w:w="1458" w:type="dxa"/>
          </w:tcPr>
          <w:p w:rsidR="00D82633" w:rsidRPr="0073564D" w:rsidRDefault="00D82633" w:rsidP="004E6F0E">
            <w:pPr>
              <w:spacing w:before="60" w:after="60"/>
              <w:rPr>
                <w:rFonts w:ascii="Times New Roman" w:hAnsi="Times New Roman"/>
                <w:i/>
                <w:szCs w:val="22"/>
                <w:lang w:val="en-CA"/>
              </w:rPr>
            </w:pPr>
            <w:r w:rsidRPr="0073564D">
              <w:rPr>
                <w:rFonts w:ascii="Times New Roman" w:hAnsi="Times New Roman"/>
                <w:i/>
                <w:szCs w:val="22"/>
                <w:lang w:val="en-CA"/>
              </w:rPr>
              <w:t>Title:</w:t>
            </w:r>
          </w:p>
        </w:tc>
        <w:tc>
          <w:tcPr>
            <w:tcW w:w="8118" w:type="dxa"/>
            <w:gridSpan w:val="3"/>
          </w:tcPr>
          <w:p w:rsidR="00D82633" w:rsidRPr="003E110C" w:rsidRDefault="000F2B78" w:rsidP="00437757">
            <w:pPr>
              <w:spacing w:before="60" w:after="60"/>
              <w:rPr>
                <w:rFonts w:ascii="Times New Roman" w:hAnsi="Times New Roman"/>
                <w:szCs w:val="22"/>
                <w:lang w:val="en-CA"/>
              </w:rPr>
            </w:pPr>
            <w:r w:rsidRPr="000F2B78">
              <w:rPr>
                <w:rFonts w:ascii="Times New Roman" w:hAnsi="Times New Roman"/>
                <w:szCs w:val="22"/>
                <w:lang w:val="en-CA"/>
              </w:rPr>
              <w:t xml:space="preserve">Draft </w:t>
            </w:r>
            <w:r w:rsidR="00437757">
              <w:rPr>
                <w:rFonts w:ascii="Times New Roman" w:hAnsi="Times New Roman"/>
                <w:szCs w:val="22"/>
                <w:lang w:val="en-CA"/>
              </w:rPr>
              <w:t>3</w:t>
            </w:r>
            <w:r w:rsidRPr="000F2B78">
              <w:rPr>
                <w:rFonts w:ascii="Times New Roman" w:hAnsi="Times New Roman"/>
                <w:szCs w:val="22"/>
                <w:lang w:val="en-CA"/>
              </w:rPr>
              <w:t xml:space="preserve"> of 3D-AVC Reference Software</w:t>
            </w:r>
          </w:p>
        </w:tc>
      </w:tr>
      <w:tr w:rsidR="00D82633" w:rsidRPr="000752CC" w:rsidTr="004E6F0E">
        <w:tc>
          <w:tcPr>
            <w:tcW w:w="1458" w:type="dxa"/>
          </w:tcPr>
          <w:p w:rsidR="00D82633" w:rsidRPr="0073564D" w:rsidRDefault="00D82633" w:rsidP="004E6F0E">
            <w:pPr>
              <w:spacing w:before="60" w:after="60"/>
              <w:rPr>
                <w:rFonts w:ascii="Times New Roman" w:hAnsi="Times New Roman"/>
                <w:i/>
                <w:szCs w:val="22"/>
                <w:lang w:val="en-CA"/>
              </w:rPr>
            </w:pPr>
            <w:r w:rsidRPr="0073564D">
              <w:rPr>
                <w:rFonts w:ascii="Times New Roman" w:hAnsi="Times New Roman"/>
                <w:i/>
                <w:szCs w:val="22"/>
                <w:lang w:val="en-CA"/>
              </w:rPr>
              <w:t>Status:</w:t>
            </w:r>
          </w:p>
        </w:tc>
        <w:tc>
          <w:tcPr>
            <w:tcW w:w="8118" w:type="dxa"/>
            <w:gridSpan w:val="3"/>
          </w:tcPr>
          <w:p w:rsidR="00D82633" w:rsidRPr="0073564D" w:rsidRDefault="000F2B78" w:rsidP="004E6F0E">
            <w:pPr>
              <w:spacing w:before="60" w:after="60"/>
              <w:rPr>
                <w:rFonts w:ascii="Times New Roman" w:hAnsi="Times New Roman"/>
                <w:szCs w:val="22"/>
                <w:lang w:val="en-CA"/>
              </w:rPr>
            </w:pPr>
            <w:r>
              <w:rPr>
                <w:rFonts w:ascii="Times New Roman" w:hAnsi="Times New Roman"/>
                <w:szCs w:val="22"/>
                <w:lang w:val="en-CA"/>
              </w:rPr>
              <w:t>Output</w:t>
            </w:r>
            <w:r w:rsidR="00D82633" w:rsidRPr="0073564D">
              <w:rPr>
                <w:rFonts w:ascii="Times New Roman" w:hAnsi="Times New Roman"/>
                <w:szCs w:val="22"/>
                <w:lang w:val="en-CA"/>
              </w:rPr>
              <w:t xml:space="preserve"> Document</w:t>
            </w:r>
          </w:p>
        </w:tc>
      </w:tr>
      <w:tr w:rsidR="00D82633" w:rsidRPr="000752CC" w:rsidTr="004E6F0E">
        <w:tc>
          <w:tcPr>
            <w:tcW w:w="1458" w:type="dxa"/>
          </w:tcPr>
          <w:p w:rsidR="00D82633" w:rsidRPr="0073564D" w:rsidRDefault="00D82633" w:rsidP="004E6F0E">
            <w:pPr>
              <w:spacing w:before="60" w:after="60"/>
              <w:rPr>
                <w:rFonts w:ascii="Times New Roman" w:hAnsi="Times New Roman"/>
                <w:i/>
                <w:szCs w:val="22"/>
                <w:lang w:val="en-CA"/>
              </w:rPr>
            </w:pPr>
            <w:r w:rsidRPr="0073564D">
              <w:rPr>
                <w:rFonts w:ascii="Times New Roman" w:hAnsi="Times New Roman"/>
                <w:i/>
                <w:szCs w:val="22"/>
                <w:lang w:val="en-CA"/>
              </w:rPr>
              <w:t>Purpose:</w:t>
            </w:r>
          </w:p>
        </w:tc>
        <w:tc>
          <w:tcPr>
            <w:tcW w:w="8118" w:type="dxa"/>
            <w:gridSpan w:val="3"/>
          </w:tcPr>
          <w:p w:rsidR="00D82633" w:rsidRPr="0073564D" w:rsidRDefault="00D82633" w:rsidP="004E6F0E">
            <w:pPr>
              <w:spacing w:before="60" w:after="60"/>
              <w:rPr>
                <w:rFonts w:ascii="Times New Roman" w:hAnsi="Times New Roman"/>
                <w:szCs w:val="22"/>
                <w:lang w:val="en-CA"/>
              </w:rPr>
            </w:pPr>
            <w:r w:rsidRPr="0073564D">
              <w:rPr>
                <w:rFonts w:ascii="Times New Roman" w:hAnsi="Times New Roman"/>
                <w:szCs w:val="22"/>
                <w:lang w:val="en-CA"/>
              </w:rPr>
              <w:t>Draft</w:t>
            </w:r>
          </w:p>
        </w:tc>
      </w:tr>
      <w:tr w:rsidR="00D82633" w:rsidRPr="000752CC" w:rsidTr="004E6F0E">
        <w:tc>
          <w:tcPr>
            <w:tcW w:w="1458" w:type="dxa"/>
          </w:tcPr>
          <w:p w:rsidR="00D82633" w:rsidRPr="0073564D" w:rsidRDefault="00D82633" w:rsidP="004E6F0E">
            <w:pPr>
              <w:spacing w:before="60" w:after="60"/>
              <w:rPr>
                <w:rFonts w:ascii="Times New Roman" w:hAnsi="Times New Roman"/>
                <w:i/>
                <w:szCs w:val="22"/>
                <w:lang w:val="en-CA"/>
              </w:rPr>
            </w:pPr>
            <w:r w:rsidRPr="0073564D">
              <w:rPr>
                <w:rFonts w:ascii="Times New Roman" w:hAnsi="Times New Roman"/>
                <w:i/>
                <w:szCs w:val="22"/>
                <w:lang w:val="en-CA"/>
              </w:rPr>
              <w:t>Author(s) or</w:t>
            </w:r>
            <w:r w:rsidRPr="0073564D">
              <w:rPr>
                <w:rFonts w:ascii="Times New Roman" w:hAnsi="Times New Roman"/>
                <w:i/>
                <w:szCs w:val="22"/>
                <w:lang w:val="en-CA"/>
              </w:rPr>
              <w:br/>
              <w:t>Contact(s):</w:t>
            </w:r>
          </w:p>
        </w:tc>
        <w:tc>
          <w:tcPr>
            <w:tcW w:w="4050" w:type="dxa"/>
          </w:tcPr>
          <w:p w:rsidR="00D82633" w:rsidRPr="0073564D" w:rsidRDefault="000F2B78" w:rsidP="004E6F0E">
            <w:pPr>
              <w:spacing w:before="60" w:after="60"/>
              <w:rPr>
                <w:rFonts w:ascii="Times New Roman" w:hAnsi="Times New Roman"/>
              </w:rPr>
            </w:pPr>
            <w:r>
              <w:rPr>
                <w:rFonts w:ascii="Times New Roman" w:hAnsi="Times New Roman"/>
              </w:rPr>
              <w:t>Dmytro Rusanovskyy (LG Electronics USA)</w:t>
            </w:r>
          </w:p>
        </w:tc>
        <w:tc>
          <w:tcPr>
            <w:tcW w:w="900" w:type="dxa"/>
          </w:tcPr>
          <w:p w:rsidR="00D82633" w:rsidRPr="0073564D" w:rsidRDefault="00D82633" w:rsidP="004E6F0E">
            <w:pPr>
              <w:spacing w:before="60" w:after="60"/>
              <w:rPr>
                <w:rFonts w:ascii="Times New Roman" w:hAnsi="Times New Roman"/>
                <w:szCs w:val="22"/>
                <w:lang w:val="en-CA"/>
              </w:rPr>
            </w:pPr>
            <w:r w:rsidRPr="0073564D">
              <w:rPr>
                <w:rFonts w:ascii="Times New Roman" w:hAnsi="Times New Roman"/>
                <w:szCs w:val="22"/>
                <w:lang w:val="en-CA"/>
              </w:rPr>
              <w:t>Email:</w:t>
            </w:r>
          </w:p>
        </w:tc>
        <w:tc>
          <w:tcPr>
            <w:tcW w:w="3168" w:type="dxa"/>
          </w:tcPr>
          <w:p w:rsidR="00D82633" w:rsidRPr="0073564D" w:rsidRDefault="00F905F1" w:rsidP="004E6F0E">
            <w:pPr>
              <w:spacing w:before="60" w:after="60"/>
              <w:rPr>
                <w:rFonts w:ascii="Times New Roman" w:hAnsi="Times New Roman"/>
              </w:rPr>
            </w:pPr>
            <w:hyperlink r:id="rId10" w:history="1">
              <w:r w:rsidR="000F2B78" w:rsidRPr="00491083">
                <w:rPr>
                  <w:rStyle w:val="Hyperlink"/>
                  <w:rFonts w:ascii="Times New Roman" w:hAnsi="Times New Roman"/>
                  <w:szCs w:val="22"/>
                  <w:lang w:val="en-CA"/>
                </w:rPr>
                <w:t>Dmytro.Rusanovskyy@ieee.org</w:t>
              </w:r>
            </w:hyperlink>
            <w:r w:rsidR="00D82633" w:rsidRPr="0073564D">
              <w:rPr>
                <w:rFonts w:ascii="Times New Roman" w:hAnsi="Times New Roman"/>
              </w:rPr>
              <w:br/>
            </w:r>
          </w:p>
        </w:tc>
      </w:tr>
      <w:tr w:rsidR="00D82633" w:rsidRPr="000752CC" w:rsidTr="004E6F0E">
        <w:tc>
          <w:tcPr>
            <w:tcW w:w="1458" w:type="dxa"/>
          </w:tcPr>
          <w:p w:rsidR="00D82633" w:rsidRPr="0073564D" w:rsidRDefault="00D82633" w:rsidP="004E6F0E">
            <w:pPr>
              <w:spacing w:before="60" w:after="60"/>
              <w:rPr>
                <w:rFonts w:ascii="Times New Roman" w:hAnsi="Times New Roman"/>
                <w:i/>
                <w:szCs w:val="22"/>
                <w:lang w:val="en-CA"/>
              </w:rPr>
            </w:pPr>
          </w:p>
        </w:tc>
        <w:tc>
          <w:tcPr>
            <w:tcW w:w="4050" w:type="dxa"/>
          </w:tcPr>
          <w:p w:rsidR="00D82633" w:rsidRPr="008410B1" w:rsidRDefault="000F2B78" w:rsidP="008410B1">
            <w:pPr>
              <w:spacing w:before="60" w:after="60"/>
              <w:rPr>
                <w:rFonts w:ascii="Times New Roman" w:hAnsi="Times New Roman"/>
                <w:szCs w:val="22"/>
                <w:lang w:val="fi-FI"/>
              </w:rPr>
            </w:pPr>
            <w:r>
              <w:rPr>
                <w:rFonts w:ascii="Times New Roman" w:hAnsi="Times New Roman"/>
                <w:szCs w:val="22"/>
                <w:lang w:val="fi-FI"/>
              </w:rPr>
              <w:t>Dong Tian (MERL)</w:t>
            </w:r>
          </w:p>
        </w:tc>
        <w:tc>
          <w:tcPr>
            <w:tcW w:w="900" w:type="dxa"/>
          </w:tcPr>
          <w:p w:rsidR="00D82633" w:rsidRPr="0073564D" w:rsidRDefault="00D82633" w:rsidP="004E6F0E">
            <w:pPr>
              <w:spacing w:before="60" w:after="60"/>
              <w:rPr>
                <w:rFonts w:ascii="Times New Roman" w:hAnsi="Times New Roman"/>
                <w:szCs w:val="22"/>
                <w:lang w:val="en-CA"/>
              </w:rPr>
            </w:pPr>
            <w:r w:rsidRPr="0073564D">
              <w:rPr>
                <w:rFonts w:ascii="Times New Roman" w:hAnsi="Times New Roman"/>
                <w:szCs w:val="22"/>
                <w:lang w:val="en-CA"/>
              </w:rPr>
              <w:t>Email:</w:t>
            </w:r>
          </w:p>
        </w:tc>
        <w:tc>
          <w:tcPr>
            <w:tcW w:w="3168" w:type="dxa"/>
          </w:tcPr>
          <w:p w:rsidR="000F2B78" w:rsidRPr="0073564D" w:rsidRDefault="00F905F1" w:rsidP="000F2B78">
            <w:pPr>
              <w:spacing w:before="60" w:after="60"/>
              <w:rPr>
                <w:rFonts w:ascii="Times New Roman" w:hAnsi="Times New Roman"/>
                <w:szCs w:val="22"/>
                <w:lang w:val="en-CA"/>
              </w:rPr>
            </w:pPr>
            <w:hyperlink r:id="rId11" w:history="1">
              <w:r w:rsidR="000F2B78" w:rsidRPr="0009423F">
                <w:rPr>
                  <w:rStyle w:val="Hyperlink"/>
                  <w:rFonts w:ascii="Times New Roman" w:hAnsi="Times New Roman"/>
                  <w:szCs w:val="22"/>
                  <w:lang w:val="en-CA"/>
                </w:rPr>
                <w:t>Dong.Tian@merl.com</w:t>
              </w:r>
            </w:hyperlink>
          </w:p>
        </w:tc>
      </w:tr>
      <w:tr w:rsidR="00D82633" w:rsidRPr="000752CC" w:rsidTr="004E6F0E">
        <w:tc>
          <w:tcPr>
            <w:tcW w:w="1458" w:type="dxa"/>
          </w:tcPr>
          <w:p w:rsidR="00D82633" w:rsidRPr="0073564D" w:rsidRDefault="00D82633" w:rsidP="004E6F0E">
            <w:pPr>
              <w:spacing w:before="60" w:after="60"/>
              <w:rPr>
                <w:rFonts w:ascii="Times New Roman" w:hAnsi="Times New Roman"/>
                <w:i/>
                <w:szCs w:val="22"/>
                <w:lang w:val="en-CA"/>
              </w:rPr>
            </w:pPr>
            <w:r w:rsidRPr="0073564D">
              <w:rPr>
                <w:rFonts w:ascii="Times New Roman" w:hAnsi="Times New Roman"/>
                <w:i/>
                <w:szCs w:val="22"/>
                <w:lang w:val="en-CA"/>
              </w:rPr>
              <w:t>Source:</w:t>
            </w:r>
          </w:p>
        </w:tc>
        <w:tc>
          <w:tcPr>
            <w:tcW w:w="8118" w:type="dxa"/>
            <w:gridSpan w:val="3"/>
          </w:tcPr>
          <w:p w:rsidR="00D82633" w:rsidRPr="0073564D" w:rsidRDefault="00D82633" w:rsidP="004E6F0E">
            <w:pPr>
              <w:spacing w:before="60" w:after="60"/>
              <w:rPr>
                <w:rFonts w:ascii="Times New Roman" w:hAnsi="Times New Roman"/>
                <w:szCs w:val="22"/>
                <w:lang w:val="en-CA"/>
              </w:rPr>
            </w:pPr>
            <w:r w:rsidRPr="0073564D">
              <w:rPr>
                <w:rFonts w:ascii="Times New Roman" w:hAnsi="Times New Roman"/>
                <w:szCs w:val="22"/>
                <w:lang w:val="en-CA"/>
              </w:rPr>
              <w:t>Editors</w:t>
            </w:r>
          </w:p>
        </w:tc>
      </w:tr>
    </w:tbl>
    <w:p w:rsidR="00D82633" w:rsidRPr="005B217D" w:rsidRDefault="00D82633" w:rsidP="00D82633">
      <w:pPr>
        <w:tabs>
          <w:tab w:val="left" w:pos="1800"/>
          <w:tab w:val="right" w:pos="9360"/>
        </w:tabs>
        <w:spacing w:before="120"/>
        <w:jc w:val="center"/>
        <w:rPr>
          <w:szCs w:val="22"/>
          <w:lang w:val="en-CA"/>
        </w:rPr>
      </w:pPr>
      <w:r w:rsidRPr="005B217D">
        <w:rPr>
          <w:szCs w:val="22"/>
          <w:u w:val="single"/>
          <w:lang w:val="en-CA"/>
        </w:rPr>
        <w:t>_____________________________</w:t>
      </w:r>
    </w:p>
    <w:p w:rsidR="00D82633" w:rsidRPr="00E76CB6" w:rsidRDefault="00D82633" w:rsidP="00D82633">
      <w:pPr>
        <w:pStyle w:val="Heading1"/>
        <w:numPr>
          <w:ilvl w:val="0"/>
          <w:numId w:val="0"/>
        </w:numPr>
        <w:ind w:left="432" w:hanging="432"/>
        <w:rPr>
          <w:rFonts w:ascii="Times New Roman" w:hAnsi="Times New Roman"/>
          <w:lang w:val="en-CA"/>
        </w:rPr>
      </w:pPr>
      <w:r w:rsidRPr="00E76CB6">
        <w:rPr>
          <w:rFonts w:ascii="Times New Roman" w:hAnsi="Times New Roman"/>
          <w:lang w:val="en-CA"/>
        </w:rPr>
        <w:t>Abstract</w:t>
      </w:r>
    </w:p>
    <w:p w:rsidR="000F2B78" w:rsidRPr="002461DB" w:rsidRDefault="000F2B78" w:rsidP="002461DB">
      <w:r w:rsidRPr="002461DB">
        <w:t xml:space="preserve">This is a draft </w:t>
      </w:r>
      <w:r w:rsidR="00437757">
        <w:t>3</w:t>
      </w:r>
      <w:r w:rsidRPr="002461DB">
        <w:t xml:space="preserve"> of the reference software implementing Rec. ITU-T H.264 and ISO/IEC 14496-10 3D extension of AVC. Source code is </w:t>
      </w:r>
      <w:r w:rsidR="00437757">
        <w:t>made available online from the SVN repository</w:t>
      </w:r>
      <w:r w:rsidRPr="002461DB">
        <w:t xml:space="preserve">. </w:t>
      </w:r>
    </w:p>
    <w:p w:rsidR="000F2B78" w:rsidRPr="005B217D" w:rsidRDefault="000F2B78" w:rsidP="000F2B78">
      <w:pPr>
        <w:pStyle w:val="Heading1"/>
        <w:rPr>
          <w:lang w:val="en-CA"/>
        </w:rPr>
      </w:pPr>
      <w:r w:rsidRPr="005B217D">
        <w:rPr>
          <w:lang w:val="en-CA"/>
        </w:rPr>
        <w:t>Introduction</w:t>
      </w:r>
    </w:p>
    <w:p w:rsidR="000F2B78" w:rsidRDefault="000F2B78" w:rsidP="00437757">
      <w:r w:rsidRPr="00410B22">
        <w:t>Reference software is useful in aiding users of a video coding standard to establish and test conformance and int</w:t>
      </w:r>
      <w:r w:rsidRPr="00F25277">
        <w:t xml:space="preserve">eroperability, and to educate users and demonstrate the capabilities of the standard. For these purposes, the accompanying software is provided as an aid for the study and implementation of the </w:t>
      </w:r>
      <w:r w:rsidRPr="00F25277">
        <w:rPr>
          <w:szCs w:val="22"/>
          <w:lang w:val="en-CA"/>
        </w:rPr>
        <w:t>Rec. ITU-T H.264 and ISO/IEC 14496-10</w:t>
      </w:r>
      <w:r w:rsidRPr="00F25277">
        <w:t xml:space="preserve"> specification.</w:t>
      </w:r>
      <w:bookmarkStart w:id="2" w:name="_Toc121045949"/>
      <w:bookmarkStart w:id="3" w:name="_Toc203472131"/>
      <w:bookmarkStart w:id="4" w:name="_Toc204400425"/>
      <w:bookmarkStart w:id="5" w:name="_Toc245087569"/>
      <w:r w:rsidR="00EB1C13">
        <w:t xml:space="preserve"> The reference software associated with this document is </w:t>
      </w:r>
      <w:del w:id="6" w:author="admin" w:date="2014-08-22T22:01:00Z">
        <w:r w:rsidR="00EB1C13" w:rsidDel="00CA3363">
          <w:delText>available online by the following link</w:delText>
        </w:r>
      </w:del>
      <w:ins w:id="7" w:author="admin" w:date="2014-08-22T22:01:00Z">
        <w:r w:rsidR="00CA3363">
          <w:t>attached</w:t>
        </w:r>
      </w:ins>
      <w:r w:rsidR="00EB1C13">
        <w:t>:</w:t>
      </w:r>
    </w:p>
    <w:p w:rsidR="00EB1C13" w:rsidDel="00CA3363" w:rsidRDefault="00F905F1" w:rsidP="00437757">
      <w:pPr>
        <w:rPr>
          <w:del w:id="8" w:author="admin" w:date="2014-08-22T22:01:00Z"/>
        </w:rPr>
      </w:pPr>
      <w:del w:id="9" w:author="admin" w:date="2014-08-22T22:01:00Z">
        <w:r w:rsidDel="00CA3363">
          <w:fldChar w:fldCharType="begin"/>
        </w:r>
        <w:r w:rsidR="00EB1C13" w:rsidDel="00CA3363">
          <w:delInstrText xml:space="preserve"> HYPERLINK "</w:delInstrText>
        </w:r>
        <w:r w:rsidR="00EB1C13" w:rsidRPr="00EB1C13" w:rsidDel="00CA3363">
          <w:delInstrText>http://mpeg3dv.nokiaresearch.com/svn/mpeg3dv/tags/</w:delInstrText>
        </w:r>
        <w:r w:rsidR="00EB1C13" w:rsidDel="00CA3363">
          <w:delInstrText xml:space="preserve">draft3_3D-AVC_reference_software/" </w:delInstrText>
        </w:r>
        <w:r w:rsidDel="00CA3363">
          <w:fldChar w:fldCharType="separate"/>
        </w:r>
        <w:r w:rsidR="00EB1C13" w:rsidRPr="005D549B" w:rsidDel="00CA3363">
          <w:rPr>
            <w:rStyle w:val="Hyperlink"/>
            <w:lang w:val="en-GB"/>
          </w:rPr>
          <w:delText>http://mpeg3dv.nokiaresearch.com/svn/mpeg3dv/tags/draft3_3D-AVC_reference_software/</w:delText>
        </w:r>
        <w:r w:rsidDel="00CA3363">
          <w:fldChar w:fldCharType="end"/>
        </w:r>
      </w:del>
    </w:p>
    <w:p w:rsidR="00437757" w:rsidRPr="00EB1C13" w:rsidRDefault="00437757" w:rsidP="00437757">
      <w:pPr>
        <w:pStyle w:val="Heading1"/>
        <w:rPr>
          <w:lang w:val="en-CA"/>
        </w:rPr>
      </w:pPr>
      <w:r w:rsidRPr="00EB1C13">
        <w:rPr>
          <w:lang w:val="en-CA"/>
        </w:rPr>
        <w:t>Changes compare to the Draft 2</w:t>
      </w:r>
    </w:p>
    <w:p w:rsidR="00437757" w:rsidRPr="00EB1C13" w:rsidRDefault="00437757" w:rsidP="00437757">
      <w:r w:rsidRPr="00EB1C13">
        <w:t>Reference software provided in Draft 3 includes the following changes compare to the Draft 2 package:</w:t>
      </w:r>
    </w:p>
    <w:p w:rsidR="00437757" w:rsidRPr="00EB1C13" w:rsidRDefault="00437757" w:rsidP="00437757">
      <w:r w:rsidRPr="00EB1C13">
        <w:t>1. Decoupling of source code for DMVP and VSP coding tools implementation</w:t>
      </w:r>
    </w:p>
    <w:p w:rsidR="00437757" w:rsidRPr="00EB1C13" w:rsidRDefault="00437757" w:rsidP="00437757">
      <w:r w:rsidRPr="00EB1C13">
        <w:t>2. Alignment of specification text and software for DMV derivation (texture first and depth first coding modes)</w:t>
      </w:r>
    </w:p>
    <w:p w:rsidR="00437757" w:rsidRPr="00EB1C13" w:rsidRDefault="00437757" w:rsidP="00437757">
      <w:r w:rsidRPr="00EB1C13">
        <w:t>3. Enabling IPP and IBP inter-view prediction coding structures</w:t>
      </w:r>
    </w:p>
    <w:p w:rsidR="00437757" w:rsidRPr="00EB1C13" w:rsidRDefault="00437757" w:rsidP="00437757">
      <w:r w:rsidRPr="00EB1C13">
        <w:t>4. Enabling ALC execution with IPP and IBP inter-view prediction structures</w:t>
      </w:r>
    </w:p>
    <w:p w:rsidR="00437757" w:rsidRPr="00EB1C13" w:rsidRDefault="00437757" w:rsidP="00437757">
      <w:r w:rsidRPr="00EB1C13">
        <w:t>5. Bug-fixes in the High Level Syntax</w:t>
      </w:r>
    </w:p>
    <w:p w:rsidR="00437757" w:rsidRPr="00EB1C13" w:rsidRDefault="00437757" w:rsidP="00437757">
      <w:r w:rsidRPr="00EB1C13">
        <w:t>6. Bug-fixes to the MVD coding with flexible resolution of depth component</w:t>
      </w:r>
    </w:p>
    <w:p w:rsidR="00437757" w:rsidRDefault="00437757" w:rsidP="00437757">
      <w:r w:rsidRPr="00EB1C13">
        <w:t>More details on the introduced changes can be found in the documents JCT3V-F0268, JCT3V-G0239 and JCT3V-H0004.</w:t>
      </w:r>
    </w:p>
    <w:p w:rsidR="00437757" w:rsidRPr="004627F2" w:rsidRDefault="00437757" w:rsidP="000F2B78">
      <w:pPr>
        <w:pStyle w:val="ListParagraph"/>
        <w:ind w:left="800"/>
        <w:rPr>
          <w:highlight w:val="yellow"/>
        </w:rPr>
      </w:pPr>
    </w:p>
    <w:p w:rsidR="000F2B78" w:rsidRPr="00437757" w:rsidRDefault="000F2B78" w:rsidP="00437757">
      <w:pPr>
        <w:pStyle w:val="Heading1"/>
        <w:rPr>
          <w:lang w:val="en-CA"/>
        </w:rPr>
      </w:pPr>
      <w:r w:rsidRPr="00437757">
        <w:rPr>
          <w:lang w:val="en-CA"/>
        </w:rPr>
        <w:t>Purpose</w:t>
      </w:r>
      <w:bookmarkEnd w:id="2"/>
      <w:bookmarkEnd w:id="3"/>
      <w:bookmarkEnd w:id="4"/>
      <w:bookmarkEnd w:id="5"/>
    </w:p>
    <w:p w:rsidR="000F2B78" w:rsidRPr="00410B22" w:rsidRDefault="000F2B78" w:rsidP="000F2B78">
      <w:r w:rsidRPr="00410B22">
        <w:t>The purpose of this Recommendation | International Standard is to provide the following:</w:t>
      </w:r>
    </w:p>
    <w:p w:rsidR="000F2B78" w:rsidRPr="00410B22" w:rsidRDefault="000F2B78" w:rsidP="000F2B78">
      <w:pPr>
        <w:pStyle w:val="enumlev1"/>
        <w:rPr>
          <w:lang w:eastAsia="ja-JP"/>
        </w:rPr>
      </w:pPr>
      <w:r w:rsidRPr="00410B22">
        <w:lastRenderedPageBreak/>
        <w:t>–</w:t>
      </w:r>
      <w:r w:rsidRPr="00410B22">
        <w:tab/>
        <w:t xml:space="preserve">Reference decoder software capable of decoding </w:t>
      </w:r>
      <w:proofErr w:type="spellStart"/>
      <w:r w:rsidRPr="00410B22">
        <w:t>bitstreams</w:t>
      </w:r>
      <w:proofErr w:type="spellEnd"/>
      <w:r w:rsidRPr="00410B22">
        <w:t xml:space="preserve"> that conform to </w:t>
      </w:r>
      <w:r w:rsidRPr="00410B22">
        <w:rPr>
          <w:lang w:val="en-US"/>
        </w:rPr>
        <w:t>the</w:t>
      </w:r>
      <w:r w:rsidRPr="00410B22">
        <w:rPr>
          <w:lang w:eastAsia="ja-JP"/>
        </w:rPr>
        <w:t xml:space="preserve"> </w:t>
      </w:r>
      <w:r w:rsidRPr="00410B22">
        <w:rPr>
          <w:lang w:val="en-CA"/>
        </w:rPr>
        <w:t>Rec. ITU-T H.264</w:t>
      </w:r>
      <w:r w:rsidRPr="00FD4ABD">
        <w:rPr>
          <w:rFonts w:hint="eastAsia"/>
          <w:lang w:val="en-CA" w:eastAsia="ja-JP"/>
        </w:rPr>
        <w:t xml:space="preserve"> </w:t>
      </w:r>
      <w:r w:rsidRPr="00410B22">
        <w:rPr>
          <w:lang w:val="en-CA"/>
        </w:rPr>
        <w:t>and ISO/IEC 14496-10</w:t>
      </w:r>
      <w:r w:rsidRPr="00410B22">
        <w:t xml:space="preserve"> specification.</w:t>
      </w:r>
    </w:p>
    <w:p w:rsidR="000F2B78" w:rsidRDefault="000F2B78" w:rsidP="000F2B78">
      <w:pPr>
        <w:pStyle w:val="enumlev1"/>
      </w:pPr>
      <w:r w:rsidRPr="00410B22">
        <w:t>–</w:t>
      </w:r>
      <w:r w:rsidRPr="00410B22">
        <w:tab/>
        <w:t xml:space="preserve">Reference encoder software capable of producing </w:t>
      </w:r>
      <w:proofErr w:type="spellStart"/>
      <w:r w:rsidRPr="00410B22">
        <w:t>bitstreams</w:t>
      </w:r>
      <w:proofErr w:type="spellEnd"/>
      <w:r w:rsidRPr="00410B22">
        <w:t xml:space="preserve"> that conform to </w:t>
      </w:r>
      <w:r w:rsidRPr="00410B22">
        <w:rPr>
          <w:lang w:eastAsia="ja-JP"/>
        </w:rPr>
        <w:t xml:space="preserve">the </w:t>
      </w:r>
      <w:r w:rsidRPr="00410B22">
        <w:rPr>
          <w:lang w:val="en-CA"/>
        </w:rPr>
        <w:t>Rec. ITU-T H.264 and ISO/IEC 14496-10</w:t>
      </w:r>
      <w:r w:rsidRPr="00410B22">
        <w:t xml:space="preserve"> specification.</w:t>
      </w:r>
    </w:p>
    <w:p w:rsidR="000F2B78" w:rsidRPr="00437757" w:rsidRDefault="000F2B78" w:rsidP="00437757">
      <w:pPr>
        <w:pStyle w:val="Heading1"/>
        <w:rPr>
          <w:lang w:val="en-CA"/>
        </w:rPr>
      </w:pPr>
      <w:bookmarkStart w:id="10" w:name="_Toc121045950"/>
      <w:bookmarkStart w:id="11" w:name="_Toc203472132"/>
      <w:bookmarkStart w:id="12" w:name="_Toc204400426"/>
      <w:bookmarkStart w:id="13" w:name="_Toc245087570"/>
      <w:r w:rsidRPr="00437757">
        <w:rPr>
          <w:lang w:val="en-CA"/>
        </w:rPr>
        <w:t>Examples of use</w:t>
      </w:r>
      <w:bookmarkEnd w:id="10"/>
      <w:bookmarkEnd w:id="11"/>
      <w:bookmarkEnd w:id="12"/>
      <w:bookmarkEnd w:id="13"/>
    </w:p>
    <w:p w:rsidR="000F2B78" w:rsidRPr="00410B22" w:rsidRDefault="000F2B78" w:rsidP="000F2B78">
      <w:r w:rsidRPr="00410B22">
        <w:t>Some examples of uses that may be appropriate for the reference decoder software are as follows:</w:t>
      </w:r>
    </w:p>
    <w:p w:rsidR="000F2B78" w:rsidRPr="00410B22" w:rsidRDefault="000F2B78" w:rsidP="000F2B78">
      <w:pPr>
        <w:pStyle w:val="enumlev1"/>
      </w:pPr>
      <w:r w:rsidRPr="00410B22">
        <w:rPr>
          <w:lang w:eastAsia="ja-JP"/>
        </w:rPr>
        <w:t>–</w:t>
      </w:r>
      <w:r w:rsidRPr="00410B22">
        <w:rPr>
          <w:lang w:eastAsia="ja-JP"/>
        </w:rPr>
        <w:tab/>
        <w:t xml:space="preserve">As an illustration of how to perform the decoding process specified in the </w:t>
      </w:r>
      <w:r w:rsidRPr="00410B22">
        <w:rPr>
          <w:lang w:val="en-CA"/>
        </w:rPr>
        <w:t>Rec. ITU-T H.264 and ISO/IEC 14496-10</w:t>
      </w:r>
      <w:r w:rsidRPr="00410B22">
        <w:t>.</w:t>
      </w:r>
    </w:p>
    <w:p w:rsidR="000F2B78" w:rsidRPr="00410B22" w:rsidRDefault="000F2B78" w:rsidP="000F2B78">
      <w:pPr>
        <w:pStyle w:val="enumlev1"/>
        <w:rPr>
          <w:lang w:eastAsia="ja-JP"/>
        </w:rPr>
      </w:pPr>
      <w:r w:rsidRPr="00410B22">
        <w:rPr>
          <w:lang w:eastAsia="ja-JP"/>
        </w:rPr>
        <w:t>–</w:t>
      </w:r>
      <w:r w:rsidRPr="00410B22">
        <w:rPr>
          <w:lang w:eastAsia="ja-JP"/>
        </w:rPr>
        <w:tab/>
        <w:t xml:space="preserve">As the starting basis for the implementation of a decoder that conforms to the </w:t>
      </w:r>
      <w:r w:rsidRPr="00410B22">
        <w:rPr>
          <w:lang w:val="en-CA"/>
        </w:rPr>
        <w:t>Rec. ITU-T H.264 and ISO/IEC 14496-10</w:t>
      </w:r>
      <w:r w:rsidRPr="00410B22">
        <w:t>.</w:t>
      </w:r>
    </w:p>
    <w:p w:rsidR="000F2B78" w:rsidRPr="00664D75" w:rsidRDefault="000F2B78" w:rsidP="000F2B78">
      <w:pPr>
        <w:pStyle w:val="enumlev1"/>
      </w:pPr>
      <w:r w:rsidRPr="00410B22">
        <w:rPr>
          <w:lang w:eastAsia="ja-JP"/>
        </w:rPr>
        <w:t>–</w:t>
      </w:r>
      <w:r w:rsidRPr="00410B22">
        <w:rPr>
          <w:lang w:eastAsia="ja-JP"/>
        </w:rPr>
        <w:tab/>
      </w:r>
      <w:r w:rsidRPr="00410B22">
        <w:t xml:space="preserve">For testing the conformance of a decoder implementation with the decoding process specified in </w:t>
      </w:r>
      <w:r w:rsidRPr="00410B22">
        <w:rPr>
          <w:lang w:val="en-CA"/>
        </w:rPr>
        <w:t xml:space="preserve">Rec. ITU-T H.264 and ISO/IEC 14496-10 </w:t>
      </w:r>
      <w:r>
        <w:rPr>
          <w:lang w:val="en-CA"/>
        </w:rPr>
        <w:t>A</w:t>
      </w:r>
      <w:r w:rsidRPr="00410B22">
        <w:rPr>
          <w:lang w:val="en-CA"/>
        </w:rPr>
        <w:t>VC extension for inclusion of depth maps</w:t>
      </w:r>
      <w:r w:rsidRPr="00410B22">
        <w:t xml:space="preserve"> (as the values of the samples in all decoded pictures and the relative ordering of those pictures will be identical from all conforming decoder implementations that support the profile and level used in a </w:t>
      </w:r>
      <w:proofErr w:type="spellStart"/>
      <w:r w:rsidRPr="00410B22">
        <w:t>bitstream</w:t>
      </w:r>
      <w:proofErr w:type="spellEnd"/>
      <w:r w:rsidRPr="00410B22">
        <w:t xml:space="preserve"> that </w:t>
      </w:r>
      <w:r w:rsidRPr="00410B22">
        <w:rPr>
          <w:lang w:eastAsia="ja-JP"/>
        </w:rPr>
        <w:t xml:space="preserve">conforms to </w:t>
      </w:r>
      <w:r w:rsidRPr="00410B22">
        <w:rPr>
          <w:lang w:val="en-CA"/>
        </w:rPr>
        <w:t>Rec. ITU-T H.264 and ISO/IEC 14496-10</w:t>
      </w:r>
      <w:r w:rsidRPr="00410B22">
        <w:t>).</w:t>
      </w:r>
    </w:p>
    <w:p w:rsidR="000F2B78" w:rsidRPr="00437757" w:rsidRDefault="000F2B78" w:rsidP="00437757">
      <w:pPr>
        <w:pStyle w:val="Heading1"/>
        <w:rPr>
          <w:lang w:val="en-CA"/>
        </w:rPr>
      </w:pPr>
      <w:bookmarkStart w:id="14" w:name="_Toc121045951"/>
      <w:bookmarkStart w:id="15" w:name="_Toc203472133"/>
      <w:bookmarkStart w:id="16" w:name="_Toc204400427"/>
      <w:bookmarkStart w:id="17" w:name="_Toc245087571"/>
      <w:r w:rsidRPr="00437757">
        <w:rPr>
          <w:lang w:val="en-CA"/>
        </w:rPr>
        <w:t>Warranty disclaimer</w:t>
      </w:r>
      <w:bookmarkEnd w:id="14"/>
      <w:bookmarkEnd w:id="15"/>
      <w:bookmarkEnd w:id="16"/>
      <w:bookmarkEnd w:id="17"/>
    </w:p>
    <w:p w:rsidR="000F2B78" w:rsidRPr="00CB4C0D" w:rsidRDefault="000F2B78" w:rsidP="000F2B78">
      <w:pPr>
        <w:keepNext/>
        <w:keepLines/>
      </w:pPr>
      <w:r w:rsidRPr="00CB4C0D">
        <w:t>Regardless of any and all statements made herein or elsewhere regarding the possible uses of the reference software, the following disclaimers of warranty apply to the provided reference software.</w:t>
      </w:r>
    </w:p>
    <w:p w:rsidR="000F2B78" w:rsidRPr="00CB4C0D" w:rsidRDefault="000F2B78" w:rsidP="000F2B78">
      <w:pPr>
        <w:pStyle w:val="enumlev1"/>
      </w:pPr>
      <w:r w:rsidRPr="00CB4C0D">
        <w:t>–</w:t>
      </w:r>
      <w:r w:rsidRPr="00CB4C0D">
        <w:tab/>
      </w:r>
      <w:r w:rsidRPr="00CB4C0D">
        <w:rPr>
          <w:lang w:eastAsia="ja-JP"/>
        </w:rPr>
        <w:t>ITU</w:t>
      </w:r>
      <w:r>
        <w:rPr>
          <w:lang w:eastAsia="ja-JP"/>
        </w:rPr>
        <w:t xml:space="preserve"> and ISO/IEC disclaim</w:t>
      </w:r>
      <w:r w:rsidRPr="00CB4C0D">
        <w:rPr>
          <w:lang w:eastAsia="ja-JP"/>
        </w:rPr>
        <w:t xml:space="preserve"> any and all warranties, whether express, implied, or statutory, including any implied warranties of merchantability or of fitness for a particular purpose.</w:t>
      </w:r>
    </w:p>
    <w:p w:rsidR="000F2B78" w:rsidRPr="00CB4C0D" w:rsidRDefault="000F2B78" w:rsidP="000F2B78">
      <w:pPr>
        <w:pStyle w:val="enumlev1"/>
      </w:pPr>
      <w:r w:rsidRPr="00CB4C0D">
        <w:t>–</w:t>
      </w:r>
      <w:r w:rsidRPr="00CB4C0D">
        <w:tab/>
      </w:r>
      <w:r w:rsidRPr="00CB4C0D">
        <w:rPr>
          <w:lang w:eastAsia="ja-JP"/>
        </w:rPr>
        <w:t>In no event shall the contributor(s)</w:t>
      </w:r>
      <w:r>
        <w:rPr>
          <w:lang w:eastAsia="ja-JP"/>
        </w:rPr>
        <w:t>, ISO/IEC</w:t>
      </w:r>
      <w:r w:rsidRPr="00CB4C0D">
        <w:rPr>
          <w:lang w:eastAsia="ja-JP"/>
        </w:rPr>
        <w:t xml:space="preserve"> or ITU be liable for any incidental, punitive, or consequential damages of any kind whatsoever arising from the use of these programs.</w:t>
      </w:r>
    </w:p>
    <w:p w:rsidR="000F2B78" w:rsidRPr="00CB4C0D" w:rsidRDefault="000F2B78" w:rsidP="000F2B78">
      <w:pPr>
        <w:pStyle w:val="enumlev1"/>
      </w:pPr>
      <w:r w:rsidRPr="00CB4C0D">
        <w:t>–</w:t>
      </w:r>
      <w:r w:rsidRPr="00CB4C0D">
        <w:tab/>
      </w:r>
      <w:r w:rsidRPr="00CB4C0D">
        <w:rPr>
          <w:lang w:eastAsia="ja-JP"/>
        </w:rPr>
        <w:t>This disclaimer of warranty extends to the user of these programs and user's customers, employees, agents, transferees, successors, and assignees.</w:t>
      </w:r>
    </w:p>
    <w:p w:rsidR="000F2B78" w:rsidRPr="00CB4C0D" w:rsidRDefault="000F2B78" w:rsidP="000F2B78">
      <w:pPr>
        <w:pStyle w:val="enumlev1"/>
      </w:pPr>
      <w:r w:rsidRPr="00CB4C0D">
        <w:t>–</w:t>
      </w:r>
      <w:r w:rsidRPr="00CB4C0D">
        <w:tab/>
      </w:r>
      <w:r w:rsidRPr="00CB4C0D">
        <w:rPr>
          <w:lang w:eastAsia="ja-JP"/>
        </w:rPr>
        <w:t>ITU does not represent or warrant that the programs furnished hereunder are free of infringement of any third-party patents.</w:t>
      </w:r>
    </w:p>
    <w:p w:rsidR="000F2B78" w:rsidRPr="00CB4C0D" w:rsidRDefault="000F2B78" w:rsidP="000F2B78">
      <w:pPr>
        <w:pStyle w:val="enumlev1"/>
      </w:pPr>
      <w:r w:rsidRPr="00CB4C0D">
        <w:t>–</w:t>
      </w:r>
      <w:r w:rsidRPr="00CB4C0D">
        <w:tab/>
      </w:r>
      <w:r w:rsidRPr="00CB4C0D">
        <w:rPr>
          <w:lang w:eastAsia="ja-JP"/>
        </w:rPr>
        <w:t xml:space="preserve">Commercial implementations of </w:t>
      </w:r>
      <w:r>
        <w:rPr>
          <w:lang w:eastAsia="ja-JP"/>
        </w:rPr>
        <w:t xml:space="preserve">ISO/IEC International Standards | </w:t>
      </w:r>
      <w:r w:rsidRPr="00CB4C0D">
        <w:rPr>
          <w:lang w:eastAsia="ja-JP"/>
        </w:rPr>
        <w:t>ITU-T Recommendations, including shareware, may be subject to royalty fees to patent holders.</w:t>
      </w:r>
    </w:p>
    <w:p w:rsidR="000F2B78" w:rsidRPr="00CB4C0D" w:rsidRDefault="000F2B78" w:rsidP="000F2B78">
      <w:pPr>
        <w:pStyle w:val="enumlev1"/>
        <w:rPr>
          <w:lang w:eastAsia="ja-JP"/>
        </w:rPr>
      </w:pPr>
      <w:r w:rsidRPr="00CB4C0D">
        <w:t>–</w:t>
      </w:r>
      <w:r w:rsidRPr="00CB4C0D">
        <w:tab/>
      </w:r>
      <w:r w:rsidRPr="00CB4C0D">
        <w:rPr>
          <w:lang w:eastAsia="ja-JP"/>
        </w:rPr>
        <w:t xml:space="preserve">Information regarding the common patent policy for ITU-T/ITU-R/ISO/IEC is available from the ITU website at </w:t>
      </w:r>
      <w:hyperlink r:id="rId12" w:history="1">
        <w:r w:rsidRPr="00CB4C0D">
          <w:rPr>
            <w:rStyle w:val="Hyperlink"/>
            <w:lang w:eastAsia="ja-JP"/>
          </w:rPr>
          <w:t>http://itu.int</w:t>
        </w:r>
      </w:hyperlink>
      <w:r w:rsidRPr="00CB4C0D">
        <w:rPr>
          <w:rStyle w:val="Hyperlink"/>
        </w:rPr>
        <w:t>/ITU-T/dbase/patent/patent-policy.html</w:t>
      </w:r>
      <w:r w:rsidRPr="00CB4C0D">
        <w:rPr>
          <w:lang w:eastAsia="ja-JP"/>
        </w:rPr>
        <w:t>.</w:t>
      </w:r>
    </w:p>
    <w:p w:rsidR="000F2B78" w:rsidRPr="005B217D" w:rsidRDefault="000F2B78" w:rsidP="000F2B78">
      <w:pPr>
        <w:rPr>
          <w:szCs w:val="22"/>
          <w:lang w:val="en-CA"/>
        </w:rPr>
      </w:pPr>
    </w:p>
    <w:p w:rsidR="007D1FBD" w:rsidRPr="000F2B78" w:rsidRDefault="007D1FBD" w:rsidP="000F2B78">
      <w:pPr>
        <w:pStyle w:val="Heading1"/>
        <w:numPr>
          <w:ilvl w:val="0"/>
          <w:numId w:val="0"/>
        </w:numPr>
        <w:ind w:left="432" w:hanging="432"/>
        <w:rPr>
          <w:lang w:val="en-CA"/>
        </w:rPr>
      </w:pPr>
    </w:p>
    <w:sectPr w:rsidR="007D1FBD" w:rsidRPr="000F2B78" w:rsidSect="00904D84">
      <w:footerReference w:type="default" r:id="rId13"/>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7EEC" w:rsidRDefault="00777EEC">
      <w:r>
        <w:separator/>
      </w:r>
    </w:p>
  </w:endnote>
  <w:endnote w:type="continuationSeparator" w:id="0">
    <w:p w:rsidR="00777EEC" w:rsidRDefault="00777EE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ourier">
    <w:panose1 w:val="02070409020205020404"/>
    <w:charset w:val="00"/>
    <w:family w:val="modern"/>
    <w:notTrueType/>
    <w:pitch w:val="fixed"/>
    <w:sig w:usb0="00000003" w:usb1="00000000" w:usb2="00000000" w:usb3="00000000" w:csb0="00000001" w:csb1="00000000"/>
  </w:font>
  <w:font w:name="中ゴシックBBB">
    <w:altName w:val="ＭＳ 明朝"/>
    <w:panose1 w:val="00000000000000000000"/>
    <w:charset w:val="80"/>
    <w:family w:val="modern"/>
    <w:notTrueType/>
    <w:pitch w:val="fixed"/>
    <w:sig w:usb0="00000001" w:usb1="08070000" w:usb2="00000010" w:usb3="00000000" w:csb0="00020000" w:csb1="00000000"/>
  </w:font>
  <w:font w:name="Times New Roman Bold">
    <w:altName w:val="Times New Roman"/>
    <w:panose1 w:val="02020803070505020304"/>
    <w:charset w:val="00"/>
    <w:family w:val="auto"/>
    <w:pitch w:val="variable"/>
    <w:sig w:usb0="00000000" w:usb1="C0007841"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4D84" w:rsidRDefault="00904D84" w:rsidP="00904D84">
    <w:pPr>
      <w:pStyle w:val="Footer"/>
      <w:tabs>
        <w:tab w:val="right" w:pos="9360"/>
      </w:tabs>
      <w:rPr>
        <w:rFonts w:ascii="Courier New" w:hAnsi="Courier New"/>
      </w:rPr>
    </w:pPr>
    <w:r>
      <w:rPr>
        <w:rFonts w:ascii="Courier New" w:hAnsi="Courier New"/>
      </w:rPr>
      <w:tab/>
      <w:t xml:space="preserve">Page: </w:t>
    </w:r>
    <w:r w:rsidR="00F905F1">
      <w:rPr>
        <w:rStyle w:val="PageNumber"/>
      </w:rPr>
      <w:fldChar w:fldCharType="begin"/>
    </w:r>
    <w:r>
      <w:rPr>
        <w:rStyle w:val="PageNumber"/>
      </w:rPr>
      <w:instrText xml:space="preserve"> PAGE </w:instrText>
    </w:r>
    <w:r w:rsidR="00F905F1">
      <w:rPr>
        <w:rStyle w:val="PageNumber"/>
      </w:rPr>
      <w:fldChar w:fldCharType="separate"/>
    </w:r>
    <w:r w:rsidR="0002427B">
      <w:rPr>
        <w:rStyle w:val="PageNumber"/>
        <w:noProof/>
      </w:rPr>
      <w:t>1</w:t>
    </w:r>
    <w:r w:rsidR="00F905F1">
      <w:rPr>
        <w:rStyle w:val="PageNumber"/>
      </w:rPr>
      <w:fldChar w:fldCharType="end"/>
    </w:r>
    <w:r>
      <w:rPr>
        <w:rStyle w:val="PageNumber"/>
      </w:rPr>
      <w:tab/>
      <w:t xml:space="preserve">Date </w:t>
    </w:r>
    <w:proofErr w:type="spellStart"/>
    <w:r>
      <w:rPr>
        <w:rStyle w:val="PageNumber"/>
      </w:rPr>
      <w:t>Saved</w:t>
    </w:r>
    <w:proofErr w:type="spellEnd"/>
    <w:r>
      <w:rPr>
        <w:rStyle w:val="PageNumber"/>
      </w:rPr>
      <w:t xml:space="preserve">: </w:t>
    </w:r>
    <w:r w:rsidR="00F905F1">
      <w:rPr>
        <w:rStyle w:val="PageNumber"/>
      </w:rPr>
      <w:fldChar w:fldCharType="begin"/>
    </w:r>
    <w:r>
      <w:rPr>
        <w:rStyle w:val="PageNumber"/>
      </w:rPr>
      <w:instrText xml:space="preserve"> SAVEDATE  \@ "yyyy-MM-dd"  \* MERGEFORMAT </w:instrText>
    </w:r>
    <w:r w:rsidR="00F905F1">
      <w:rPr>
        <w:rStyle w:val="PageNumber"/>
      </w:rPr>
      <w:fldChar w:fldCharType="separate"/>
    </w:r>
    <w:ins w:id="18" w:author="admin" w:date="2014-08-22T22:06:00Z">
      <w:r w:rsidR="0002427B">
        <w:rPr>
          <w:rStyle w:val="PageNumber"/>
          <w:noProof/>
        </w:rPr>
        <w:t>2014-08-22</w:t>
      </w:r>
    </w:ins>
    <w:del w:id="19" w:author="admin" w:date="2014-08-22T22:03:00Z">
      <w:r w:rsidR="00B92917" w:rsidDel="000734E5">
        <w:rPr>
          <w:rStyle w:val="PageNumber"/>
          <w:noProof/>
        </w:rPr>
        <w:delText>2014-04-18</w:delText>
      </w:r>
    </w:del>
    <w:r w:rsidR="00F905F1">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7EEC" w:rsidRDefault="00777EEC">
      <w:r>
        <w:separator/>
      </w:r>
    </w:p>
  </w:footnote>
  <w:footnote w:type="continuationSeparator" w:id="0">
    <w:p w:rsidR="00777EEC" w:rsidRDefault="00777EE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D2C5496"/>
    <w:lvl w:ilvl="0">
      <w:start w:val="1"/>
      <w:numFmt w:val="decimal"/>
      <w:pStyle w:val="ListNumber5"/>
      <w:lvlText w:val="%1."/>
      <w:lvlJc w:val="left"/>
      <w:pPr>
        <w:tabs>
          <w:tab w:val="num" w:pos="1492"/>
        </w:tabs>
        <w:ind w:left="1492" w:hanging="360"/>
      </w:pPr>
    </w:lvl>
  </w:abstractNum>
  <w:abstractNum w:abstractNumId="1">
    <w:nsid w:val="FFFFFF80"/>
    <w:multiLevelType w:val="singleLevel"/>
    <w:tmpl w:val="C61A574A"/>
    <w:lvl w:ilvl="0">
      <w:start w:val="1"/>
      <w:numFmt w:val="bullet"/>
      <w:pStyle w:val="ListBullet5"/>
      <w:lvlText w:val=""/>
      <w:lvlJc w:val="left"/>
      <w:pPr>
        <w:tabs>
          <w:tab w:val="num" w:pos="1492"/>
        </w:tabs>
        <w:ind w:left="1492" w:hanging="360"/>
      </w:pPr>
      <w:rPr>
        <w:rFonts w:ascii="Symbol" w:hAnsi="Symbol" w:hint="default"/>
      </w:rPr>
    </w:lvl>
  </w:abstractNum>
  <w:abstractNum w:abstractNumId="2">
    <w:nsid w:val="FFFFFF81"/>
    <w:multiLevelType w:val="singleLevel"/>
    <w:tmpl w:val="193C76E6"/>
    <w:lvl w:ilvl="0">
      <w:start w:val="1"/>
      <w:numFmt w:val="bullet"/>
      <w:pStyle w:val="ListBullet4"/>
      <w:lvlText w:val=""/>
      <w:lvlJc w:val="left"/>
      <w:pPr>
        <w:tabs>
          <w:tab w:val="num" w:pos="1209"/>
        </w:tabs>
        <w:ind w:left="1209" w:hanging="360"/>
      </w:pPr>
      <w:rPr>
        <w:rFonts w:ascii="Symbol" w:hAnsi="Symbol" w:hint="default"/>
      </w:rPr>
    </w:lvl>
  </w:abstractNum>
  <w:abstractNum w:abstractNumId="3">
    <w:nsid w:val="FFFFFF82"/>
    <w:multiLevelType w:val="singleLevel"/>
    <w:tmpl w:val="61BE3B8C"/>
    <w:lvl w:ilvl="0">
      <w:start w:val="1"/>
      <w:numFmt w:val="bullet"/>
      <w:pStyle w:val="ListBullet3"/>
      <w:lvlText w:val=""/>
      <w:lvlJc w:val="left"/>
      <w:pPr>
        <w:tabs>
          <w:tab w:val="num" w:pos="926"/>
        </w:tabs>
        <w:ind w:left="926" w:hanging="360"/>
      </w:pPr>
      <w:rPr>
        <w:rFonts w:ascii="Symbol" w:hAnsi="Symbol" w:hint="default"/>
      </w:rPr>
    </w:lvl>
  </w:abstractNum>
  <w:abstractNum w:abstractNumId="4">
    <w:nsid w:val="FFFFFF83"/>
    <w:multiLevelType w:val="singleLevel"/>
    <w:tmpl w:val="5BEAAE5C"/>
    <w:lvl w:ilvl="0">
      <w:start w:val="1"/>
      <w:numFmt w:val="bullet"/>
      <w:pStyle w:val="ListBullet2"/>
      <w:lvlText w:val=""/>
      <w:lvlJc w:val="left"/>
      <w:pPr>
        <w:tabs>
          <w:tab w:val="num" w:pos="643"/>
        </w:tabs>
        <w:ind w:left="643" w:hanging="360"/>
      </w:pPr>
      <w:rPr>
        <w:rFonts w:ascii="Symbol" w:hAnsi="Symbol" w:hint="default"/>
      </w:rPr>
    </w:lvl>
  </w:abstractNum>
  <w:abstractNum w:abstractNumId="5">
    <w:nsid w:val="FFFFFF89"/>
    <w:multiLevelType w:val="singleLevel"/>
    <w:tmpl w:val="6790919E"/>
    <w:lvl w:ilvl="0">
      <w:start w:val="1"/>
      <w:numFmt w:val="bullet"/>
      <w:pStyle w:val="ListBullet"/>
      <w:lvlText w:val=""/>
      <w:lvlJc w:val="left"/>
      <w:pPr>
        <w:tabs>
          <w:tab w:val="num" w:pos="360"/>
        </w:tabs>
        <w:ind w:left="360" w:hanging="360"/>
      </w:pPr>
      <w:rPr>
        <w:rFonts w:ascii="Symbol" w:hAnsi="Symbol" w:hint="default"/>
      </w:rPr>
    </w:lvl>
  </w:abstractNum>
  <w:abstractNum w:abstractNumId="6">
    <w:nsid w:val="056D68AE"/>
    <w:multiLevelType w:val="singleLevel"/>
    <w:tmpl w:val="7B4C99F8"/>
    <w:lvl w:ilvl="0">
      <w:start w:val="1"/>
      <w:numFmt w:val="upperLetter"/>
      <w:pStyle w:val="TitreAnnex"/>
      <w:lvlText w:val="Annex %1"/>
      <w:lvlJc w:val="left"/>
      <w:pPr>
        <w:tabs>
          <w:tab w:val="num" w:pos="1440"/>
        </w:tabs>
        <w:ind w:left="360" w:hanging="360"/>
      </w:pPr>
    </w:lvl>
  </w:abstractNum>
  <w:abstractNum w:abstractNumId="7">
    <w:nsid w:val="05F252BD"/>
    <w:multiLevelType w:val="singleLevel"/>
    <w:tmpl w:val="9700803C"/>
    <w:lvl w:ilvl="0">
      <w:start w:val="22"/>
      <w:numFmt w:val="decimal"/>
      <w:pStyle w:val="bibliography"/>
      <w:lvlText w:val="[%1]"/>
      <w:lvlJc w:val="left"/>
      <w:pPr>
        <w:tabs>
          <w:tab w:val="num" w:pos="680"/>
        </w:tabs>
        <w:ind w:left="397" w:hanging="397"/>
      </w:pPr>
      <w:rPr>
        <w:rFonts w:hint="default"/>
      </w:rPr>
    </w:lvl>
  </w:abstractNum>
  <w:abstractNum w:abstractNumId="8">
    <w:nsid w:val="07895359"/>
    <w:multiLevelType w:val="singleLevel"/>
    <w:tmpl w:val="30A80A74"/>
    <w:lvl w:ilvl="0">
      <w:start w:val="1"/>
      <w:numFmt w:val="bullet"/>
      <w:pStyle w:val="BodyList"/>
      <w:lvlText w:val=""/>
      <w:lvlJc w:val="left"/>
      <w:pPr>
        <w:tabs>
          <w:tab w:val="num" w:pos="360"/>
        </w:tabs>
        <w:ind w:left="360" w:hanging="360"/>
      </w:pPr>
      <w:rPr>
        <w:rFonts w:ascii="Symbol" w:hAnsi="Symbol" w:hint="default"/>
      </w:rPr>
    </w:lvl>
  </w:abstractNum>
  <w:abstractNum w:abstractNumId="9">
    <w:nsid w:val="08A55008"/>
    <w:multiLevelType w:val="multilevel"/>
    <w:tmpl w:val="985690BA"/>
    <w:lvl w:ilvl="0">
      <w:start w:val="1"/>
      <w:numFmt w:val="upperLetter"/>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0">
    <w:nsid w:val="09982C8C"/>
    <w:multiLevelType w:val="multilevel"/>
    <w:tmpl w:val="6986B3A4"/>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3702"/>
        </w:tabs>
        <w:ind w:left="3702"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0A800427"/>
    <w:multiLevelType w:val="singleLevel"/>
    <w:tmpl w:val="34C8668A"/>
    <w:lvl w:ilvl="0">
      <w:start w:val="1"/>
      <w:numFmt w:val="bullet"/>
      <w:pStyle w:val="ListePuces"/>
      <w:lvlText w:val=""/>
      <w:lvlJc w:val="left"/>
      <w:pPr>
        <w:tabs>
          <w:tab w:val="num" w:pos="360"/>
        </w:tabs>
        <w:ind w:left="360" w:hanging="360"/>
      </w:pPr>
      <w:rPr>
        <w:rFonts w:ascii="Symbol" w:hAnsi="Symbol" w:hint="default"/>
      </w:rPr>
    </w:lvl>
  </w:abstractNum>
  <w:abstractNum w:abstractNumId="12">
    <w:nsid w:val="123E7DBE"/>
    <w:multiLevelType w:val="multilevel"/>
    <w:tmpl w:val="07A8307A"/>
    <w:lvl w:ilvl="0">
      <w:start w:val="11"/>
      <w:numFmt w:val="upperLetter"/>
      <w:pStyle w:val="ANNEX"/>
      <w:suff w:val="nothing"/>
      <w:lvlText w:val="Annex %1"/>
      <w:lvlJc w:val="left"/>
      <w:pPr>
        <w:ind w:left="0" w:firstLine="0"/>
      </w:pPr>
      <w:rPr>
        <w:rFonts w:hint="eastAsia"/>
      </w:rPr>
    </w:lvl>
    <w:lvl w:ilvl="1">
      <w:start w:val="1"/>
      <w:numFmt w:val="decimal"/>
      <w:pStyle w:val="Annex2"/>
      <w:lvlText w:val="%1.%2"/>
      <w:lvlJc w:val="left"/>
      <w:pPr>
        <w:tabs>
          <w:tab w:val="num" w:pos="720"/>
        </w:tabs>
        <w:ind w:left="720" w:hanging="720"/>
      </w:pPr>
      <w:rPr>
        <w:rFonts w:hint="eastAsia"/>
      </w:rPr>
    </w:lvl>
    <w:lvl w:ilvl="2">
      <w:start w:val="1"/>
      <w:numFmt w:val="decimal"/>
      <w:pStyle w:val="Annex3"/>
      <w:lvlText w:val="%1.%2.%3"/>
      <w:lvlJc w:val="left"/>
      <w:pPr>
        <w:tabs>
          <w:tab w:val="num" w:pos="720"/>
        </w:tabs>
        <w:ind w:left="720" w:hanging="720"/>
      </w:pPr>
      <w:rPr>
        <w:rFonts w:hint="eastAsia"/>
      </w:rPr>
    </w:lvl>
    <w:lvl w:ilvl="3">
      <w:start w:val="1"/>
      <w:numFmt w:val="decimal"/>
      <w:pStyle w:val="Annex4"/>
      <w:lvlText w:val="%1.%2.%3.%4"/>
      <w:lvlJc w:val="left"/>
      <w:pPr>
        <w:tabs>
          <w:tab w:val="num" w:pos="864"/>
        </w:tabs>
        <w:ind w:left="864" w:hanging="864"/>
      </w:pPr>
      <w:rPr>
        <w:rFonts w:ascii="Arial" w:hAnsi="Arial" w:hint="default"/>
        <w:b/>
        <w:i w:val="0"/>
        <w:color w:val="auto"/>
        <w:sz w:val="20"/>
        <w:u w:val="none"/>
        <w:effect w:val="none"/>
      </w:rPr>
    </w:lvl>
    <w:lvl w:ilvl="4">
      <w:start w:val="1"/>
      <w:numFmt w:val="decimal"/>
      <w:lvlText w:val="%1.%2.%3.%4.%5"/>
      <w:lvlJc w:val="left"/>
      <w:pPr>
        <w:tabs>
          <w:tab w:val="num" w:pos="1008"/>
        </w:tabs>
        <w:ind w:left="1008" w:hanging="1008"/>
      </w:pPr>
      <w:rPr>
        <w:rFonts w:hint="eastAsia"/>
      </w:rPr>
    </w:lvl>
    <w:lvl w:ilvl="5">
      <w:start w:val="1"/>
      <w:numFmt w:val="decimal"/>
      <w:lvlText w:val="%1.%2.%3.%4.%5.%6"/>
      <w:lvlJc w:val="left"/>
      <w:pPr>
        <w:tabs>
          <w:tab w:val="num" w:pos="1152"/>
        </w:tabs>
        <w:ind w:left="1152" w:hanging="1152"/>
      </w:pPr>
      <w:rPr>
        <w:rFonts w:hint="eastAsia"/>
      </w:rPr>
    </w:lvl>
    <w:lvl w:ilvl="6">
      <w:start w:val="1"/>
      <w:numFmt w:val="decimal"/>
      <w:lvlText w:val="%1.%2.%3.%4.%5.%6.%7"/>
      <w:lvlJc w:val="left"/>
      <w:pPr>
        <w:tabs>
          <w:tab w:val="num" w:pos="1296"/>
        </w:tabs>
        <w:ind w:left="1296" w:hanging="1296"/>
      </w:pPr>
      <w:rPr>
        <w:rFonts w:hint="eastAsia"/>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3">
    <w:nsid w:val="127E2788"/>
    <w:multiLevelType w:val="multilevel"/>
    <w:tmpl w:val="9B302AA0"/>
    <w:lvl w:ilvl="0">
      <w:start w:val="10"/>
      <w:numFmt w:val="decimal"/>
      <w:lvlText w:val="%1"/>
      <w:lvlJc w:val="left"/>
      <w:pPr>
        <w:ind w:left="810" w:hanging="810"/>
      </w:pPr>
      <w:rPr>
        <w:rFonts w:hint="default"/>
      </w:rPr>
    </w:lvl>
    <w:lvl w:ilvl="1">
      <w:start w:val="6"/>
      <w:numFmt w:val="decimal"/>
      <w:lvlText w:val="%1.%2"/>
      <w:lvlJc w:val="left"/>
      <w:pPr>
        <w:ind w:left="810" w:hanging="810"/>
      </w:pPr>
      <w:rPr>
        <w:rFonts w:hint="default"/>
      </w:rPr>
    </w:lvl>
    <w:lvl w:ilvl="2">
      <w:start w:val="6"/>
      <w:numFmt w:val="decimal"/>
      <w:lvlText w:val="%1.%2.%3"/>
      <w:lvlJc w:val="left"/>
      <w:pPr>
        <w:ind w:left="810" w:hanging="810"/>
      </w:pPr>
      <w:rPr>
        <w:rFonts w:hint="default"/>
      </w:rPr>
    </w:lvl>
    <w:lvl w:ilvl="3">
      <w:start w:val="35"/>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1C192B53"/>
    <w:multiLevelType w:val="multilevel"/>
    <w:tmpl w:val="B2E463FE"/>
    <w:lvl w:ilvl="0">
      <w:start w:val="10"/>
      <w:numFmt w:val="decimal"/>
      <w:lvlText w:val="%1"/>
      <w:lvlJc w:val="left"/>
      <w:pPr>
        <w:ind w:left="705" w:hanging="705"/>
      </w:pPr>
      <w:rPr>
        <w:rFonts w:hint="default"/>
      </w:rPr>
    </w:lvl>
    <w:lvl w:ilvl="1">
      <w:start w:val="6"/>
      <w:numFmt w:val="decimal"/>
      <w:lvlText w:val="%1.%2"/>
      <w:lvlJc w:val="left"/>
      <w:pPr>
        <w:ind w:left="705" w:hanging="70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2BDD0166"/>
    <w:multiLevelType w:val="hybridMultilevel"/>
    <w:tmpl w:val="BB7AB9AA"/>
    <w:lvl w:ilvl="0" w:tplc="FFFFFFFF">
      <w:start w:val="1"/>
      <w:numFmt w:val="bullet"/>
      <w:pStyle w:val="Bullet"/>
      <w:lvlText w:val=""/>
      <w:lvlJc w:val="left"/>
      <w:pPr>
        <w:tabs>
          <w:tab w:val="num" w:pos="720"/>
        </w:tabs>
        <w:ind w:left="720" w:hanging="36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2EA07CCD"/>
    <w:multiLevelType w:val="multilevel"/>
    <w:tmpl w:val="1572F904"/>
    <w:lvl w:ilvl="0">
      <w:start w:val="1"/>
      <w:numFmt w:val="upperLetter"/>
      <w:pStyle w:val="Appendix1"/>
      <w:suff w:val="space"/>
      <w:lvlText w:val="Appendix %1"/>
      <w:lvlJc w:val="left"/>
      <w:pPr>
        <w:ind w:left="0" w:firstLine="0"/>
      </w:pPr>
    </w:lvl>
    <w:lvl w:ilvl="1">
      <w:start w:val="1"/>
      <w:numFmt w:val="decimal"/>
      <w:pStyle w:val="Appendix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nsid w:val="34C81C47"/>
    <w:multiLevelType w:val="singleLevel"/>
    <w:tmpl w:val="B4001354"/>
    <w:lvl w:ilvl="0">
      <w:start w:val="1"/>
      <w:numFmt w:val="bullet"/>
      <w:pStyle w:val="DescriptionValidation"/>
      <w:lvlText w:val=""/>
      <w:lvlJc w:val="left"/>
      <w:pPr>
        <w:tabs>
          <w:tab w:val="num" w:pos="360"/>
        </w:tabs>
        <w:ind w:left="360" w:hanging="360"/>
      </w:pPr>
      <w:rPr>
        <w:rFonts w:ascii="Symbol" w:hAnsi="Symbol" w:hint="default"/>
      </w:rPr>
    </w:lvl>
  </w:abstractNum>
  <w:abstractNum w:abstractNumId="18">
    <w:nsid w:val="385B37D8"/>
    <w:multiLevelType w:val="multilevel"/>
    <w:tmpl w:val="C4464E32"/>
    <w:lvl w:ilvl="0">
      <w:start w:val="1"/>
      <w:numFmt w:val="upperLetter"/>
      <w:pStyle w:val="ANNEXN"/>
      <w:suff w:val="nothing"/>
      <w:lvlText w:val="Annex N%1"/>
      <w:lvlJc w:val="left"/>
      <w:pPr>
        <w:ind w:left="0" w:firstLine="0"/>
      </w:pPr>
      <w:rPr>
        <w:b/>
        <w:i w:val="0"/>
      </w:rPr>
    </w:lvl>
    <w:lvl w:ilvl="1">
      <w:start w:val="1"/>
      <w:numFmt w:val="decimal"/>
      <w:pStyle w:val="na2"/>
      <w:suff w:val="nothing"/>
      <w:lvlText w:val="N%1.%2"/>
      <w:lvlJc w:val="left"/>
      <w:pPr>
        <w:ind w:left="0" w:firstLine="0"/>
      </w:pPr>
    </w:lvl>
    <w:lvl w:ilvl="2">
      <w:start w:val="1"/>
      <w:numFmt w:val="decimal"/>
      <w:pStyle w:val="na3"/>
      <w:suff w:val="nothing"/>
      <w:lvlText w:val="N%1.%2.%3"/>
      <w:lvlJc w:val="left"/>
      <w:pPr>
        <w:ind w:left="0" w:firstLine="0"/>
      </w:pPr>
    </w:lvl>
    <w:lvl w:ilvl="3">
      <w:start w:val="1"/>
      <w:numFmt w:val="decimal"/>
      <w:pStyle w:val="na4"/>
      <w:suff w:val="nothing"/>
      <w:lvlText w:val="N%1.%2.%3.%4"/>
      <w:lvlJc w:val="left"/>
      <w:pPr>
        <w:ind w:left="0" w:firstLine="0"/>
      </w:pPr>
    </w:lvl>
    <w:lvl w:ilvl="4">
      <w:start w:val="1"/>
      <w:numFmt w:val="decimal"/>
      <w:pStyle w:val="na5"/>
      <w:suff w:val="nothing"/>
      <w:lvlText w:val="N%1.%2.%3.%4.%5"/>
      <w:lvlJc w:val="left"/>
      <w:pPr>
        <w:ind w:left="0" w:firstLine="0"/>
      </w:pPr>
    </w:lvl>
    <w:lvl w:ilvl="5">
      <w:start w:val="1"/>
      <w:numFmt w:val="decimal"/>
      <w:pStyle w:val="na6"/>
      <w:suff w:val="nothing"/>
      <w:lvlText w:val="N%1.%2.%3.%4.%5.%6"/>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9">
    <w:nsid w:val="387D4433"/>
    <w:multiLevelType w:val="multilevel"/>
    <w:tmpl w:val="6A12AF6E"/>
    <w:lvl w:ilvl="0">
      <w:start w:val="1"/>
      <w:numFmt w:val="bullet"/>
      <w:pStyle w:val="ListContinue"/>
      <w:lvlText w:val=""/>
      <w:lvlJc w:val="left"/>
      <w:pPr>
        <w:ind w:left="400" w:hanging="400"/>
      </w:pPr>
      <w:rPr>
        <w:rFonts w:ascii="Symbol" w:hAnsi="Symbol" w:hint="default"/>
      </w:rPr>
    </w:lvl>
    <w:lvl w:ilvl="1">
      <w:start w:val="1"/>
      <w:numFmt w:val="bullet"/>
      <w:pStyle w:val="ListContinue2"/>
      <w:lvlText w:val=""/>
      <w:lvlJc w:val="left"/>
      <w:pPr>
        <w:ind w:left="800" w:hanging="400"/>
      </w:pPr>
      <w:rPr>
        <w:rFonts w:ascii="Symbol" w:hAnsi="Symbol" w:hint="default"/>
      </w:rPr>
    </w:lvl>
    <w:lvl w:ilvl="2">
      <w:start w:val="1"/>
      <w:numFmt w:val="bullet"/>
      <w:pStyle w:val="ListContinue3"/>
      <w:lvlText w:val=""/>
      <w:lvlJc w:val="left"/>
      <w:pPr>
        <w:ind w:left="1200" w:hanging="400"/>
      </w:pPr>
      <w:rPr>
        <w:rFonts w:ascii="Symbol" w:hAnsi="Symbol" w:hint="default"/>
      </w:rPr>
    </w:lvl>
    <w:lvl w:ilvl="3">
      <w:start w:val="1"/>
      <w:numFmt w:val="bullet"/>
      <w:pStyle w:val="ListContinue4"/>
      <w:lvlText w:val=""/>
      <w:lvlJc w:val="left"/>
      <w:pPr>
        <w:ind w:left="1600" w:hanging="400"/>
      </w:pPr>
      <w:rPr>
        <w:rFonts w:ascii="Symbol" w:hAnsi="Symbol" w:hint="default"/>
      </w:rPr>
    </w:lvl>
    <w:lvl w:ilvl="4">
      <w:start w:val="1"/>
      <w:numFmt w:val="bullet"/>
      <w:pStyle w:val="zzLc5"/>
      <w:lvlText w:val=" "/>
      <w:lvlJc w:val="left"/>
      <w:pPr>
        <w:ind w:left="0" w:firstLine="0"/>
      </w:pPr>
    </w:lvl>
    <w:lvl w:ilvl="5">
      <w:start w:val="1"/>
      <w:numFmt w:val="bullet"/>
      <w:pStyle w:val="zzLc6"/>
      <w:lvlText w:val=" "/>
      <w:lvlJc w:val="left"/>
      <w:pPr>
        <w:ind w:left="0" w:firstLine="0"/>
      </w:pPr>
    </w:lvl>
    <w:lvl w:ilvl="6">
      <w:start w:val="1"/>
      <w:numFmt w:val="none"/>
      <w:pStyle w:val="Heading7"/>
      <w:suff w:val="nothing"/>
      <w:lvlText w:val=""/>
      <w:lvlJc w:val="left"/>
      <w:pPr>
        <w:ind w:left="0" w:firstLine="0"/>
      </w:pPr>
    </w:lvl>
    <w:lvl w:ilvl="7">
      <w:start w:val="1"/>
      <w:numFmt w:val="none"/>
      <w:pStyle w:val="Heading8"/>
      <w:suff w:val="nothing"/>
      <w:lvlText w:val=""/>
      <w:lvlJc w:val="left"/>
      <w:pPr>
        <w:ind w:left="0" w:firstLine="0"/>
      </w:pPr>
    </w:lvl>
    <w:lvl w:ilvl="8">
      <w:start w:val="1"/>
      <w:numFmt w:val="none"/>
      <w:pStyle w:val="Heading9"/>
      <w:suff w:val="nothing"/>
      <w:lvlText w:val=""/>
      <w:lvlJc w:val="left"/>
      <w:pPr>
        <w:ind w:left="0" w:firstLine="0"/>
      </w:pPr>
    </w:lvl>
  </w:abstractNum>
  <w:abstractNum w:abstractNumId="20">
    <w:nsid w:val="418D7C83"/>
    <w:multiLevelType w:val="multilevel"/>
    <w:tmpl w:val="E1C2572C"/>
    <w:lvl w:ilvl="0">
      <w:start w:val="10"/>
      <w:numFmt w:val="decimal"/>
      <w:lvlText w:val="%1"/>
      <w:lvlJc w:val="left"/>
      <w:pPr>
        <w:ind w:left="705" w:hanging="705"/>
      </w:pPr>
      <w:rPr>
        <w:rFonts w:hint="default"/>
      </w:rPr>
    </w:lvl>
    <w:lvl w:ilvl="1">
      <w:start w:val="6"/>
      <w:numFmt w:val="decimal"/>
      <w:lvlText w:val="%1.%2"/>
      <w:lvlJc w:val="left"/>
      <w:pPr>
        <w:ind w:left="705" w:hanging="705"/>
      </w:pPr>
      <w:rPr>
        <w:rFonts w:hint="default"/>
      </w:rPr>
    </w:lvl>
    <w:lvl w:ilvl="2">
      <w:start w:val="5"/>
      <w:numFmt w:val="decimal"/>
      <w:lvlText w:val="%1.%2.%3"/>
      <w:lvlJc w:val="left"/>
      <w:pPr>
        <w:ind w:left="720" w:hanging="720"/>
      </w:pPr>
      <w:rPr>
        <w:rFonts w:hint="default"/>
      </w:rPr>
    </w:lvl>
    <w:lvl w:ilvl="3">
      <w:start w:val="6"/>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4CB462A8"/>
    <w:multiLevelType w:val="multilevel"/>
    <w:tmpl w:val="05ACF198"/>
    <w:lvl w:ilvl="0">
      <w:start w:val="10"/>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59A41F06"/>
    <w:multiLevelType w:val="multilevel"/>
    <w:tmpl w:val="9B9E8ADA"/>
    <w:name w:val="heading"/>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E971A6F"/>
    <w:multiLevelType w:val="multilevel"/>
    <w:tmpl w:val="8FF4F9A8"/>
    <w:lvl w:ilvl="0">
      <w:start w:val="1"/>
      <w:numFmt w:val="upperLetter"/>
      <w:pStyle w:val="ANNEXZ"/>
      <w:suff w:val="nothing"/>
      <w:lvlText w:val="Annex Z%1"/>
      <w:lvlJc w:val="left"/>
      <w:pPr>
        <w:ind w:left="0" w:firstLine="0"/>
      </w:pPr>
      <w:rPr>
        <w:b/>
        <w:i w:val="0"/>
      </w:rPr>
    </w:lvl>
    <w:lvl w:ilvl="1">
      <w:start w:val="1"/>
      <w:numFmt w:val="decimal"/>
      <w:lvlText w:val="%1.%2."/>
      <w:lvlJc w:val="left"/>
      <w:pPr>
        <w:tabs>
          <w:tab w:val="num" w:pos="72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108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440"/>
        </w:tabs>
        <w:ind w:left="0" w:firstLine="0"/>
      </w:pPr>
    </w:lvl>
    <w:lvl w:ilvl="6">
      <w:start w:val="1"/>
      <w:numFmt w:val="decimal"/>
      <w:lvlText w:val="%1.%2.%3.%4.%5.%6.%7."/>
      <w:lvlJc w:val="left"/>
      <w:pPr>
        <w:tabs>
          <w:tab w:val="num" w:pos="1440"/>
        </w:tabs>
        <w:ind w:left="0" w:firstLine="0"/>
      </w:pPr>
    </w:lvl>
    <w:lvl w:ilvl="7">
      <w:start w:val="1"/>
      <w:numFmt w:val="decimal"/>
      <w:lvlText w:val="%1.%2.%3.%4.%5.%6.%7.%8."/>
      <w:lvlJc w:val="left"/>
      <w:pPr>
        <w:tabs>
          <w:tab w:val="num" w:pos="1440"/>
        </w:tabs>
        <w:ind w:left="0" w:firstLine="0"/>
      </w:pPr>
    </w:lvl>
    <w:lvl w:ilvl="8">
      <w:start w:val="1"/>
      <w:numFmt w:val="decimal"/>
      <w:lvlText w:val="%1.%2.%3.%4.%5.%6.%7.%8.%9."/>
      <w:lvlJc w:val="left"/>
      <w:pPr>
        <w:tabs>
          <w:tab w:val="num" w:pos="1800"/>
        </w:tabs>
        <w:ind w:left="0" w:firstLine="0"/>
      </w:pPr>
    </w:lvl>
  </w:abstractNum>
  <w:abstractNum w:abstractNumId="24">
    <w:nsid w:val="624B2606"/>
    <w:multiLevelType w:val="hybridMultilevel"/>
    <w:tmpl w:val="8D84A0E0"/>
    <w:lvl w:ilvl="0" w:tplc="FFFFFFFF">
      <w:numFmt w:val="bullet"/>
      <w:pStyle w:val="Avecpuces"/>
      <w:lvlText w:val="-"/>
      <w:lvlJc w:val="left"/>
      <w:pPr>
        <w:tabs>
          <w:tab w:val="num" w:pos="720"/>
        </w:tabs>
        <w:ind w:left="720" w:hanging="360"/>
      </w:pPr>
      <w:rPr>
        <w:rFonts w:ascii="Arial" w:eastAsia="MS Mincho" w:hAnsi="Arial" w:cs="Aria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nsid w:val="6766113A"/>
    <w:multiLevelType w:val="singleLevel"/>
    <w:tmpl w:val="42726002"/>
    <w:lvl w:ilvl="0">
      <w:start w:val="1"/>
      <w:numFmt w:val="decimal"/>
      <w:pStyle w:val="Reference"/>
      <w:lvlText w:val="[%1]"/>
      <w:lvlJc w:val="left"/>
      <w:pPr>
        <w:tabs>
          <w:tab w:val="num" w:pos="567"/>
        </w:tabs>
        <w:ind w:left="567" w:hanging="567"/>
      </w:pPr>
    </w:lvl>
  </w:abstractNum>
  <w:abstractNum w:abstractNumId="26">
    <w:nsid w:val="72880A28"/>
    <w:multiLevelType w:val="multilevel"/>
    <w:tmpl w:val="9F5AB1AE"/>
    <w:lvl w:ilvl="0">
      <w:start w:val="1"/>
      <w:numFmt w:val="lowerLetter"/>
      <w:pStyle w:val="ListNumber"/>
      <w:lvlText w:val="%1)"/>
      <w:lvlJc w:val="left"/>
      <w:pPr>
        <w:tabs>
          <w:tab w:val="num" w:pos="360"/>
        </w:tabs>
        <w:ind w:left="400" w:hanging="400"/>
      </w:pPr>
    </w:lvl>
    <w:lvl w:ilvl="1">
      <w:start w:val="1"/>
      <w:numFmt w:val="decimal"/>
      <w:pStyle w:val="ListNumber2"/>
      <w:lvlText w:val="%2)"/>
      <w:lvlJc w:val="left"/>
      <w:pPr>
        <w:tabs>
          <w:tab w:val="num" w:pos="1080"/>
        </w:tabs>
        <w:ind w:left="800" w:hanging="400"/>
      </w:pPr>
    </w:lvl>
    <w:lvl w:ilvl="2">
      <w:start w:val="1"/>
      <w:numFmt w:val="lowerRoman"/>
      <w:pStyle w:val="ListNumber3"/>
      <w:lvlText w:val="%3)"/>
      <w:lvlJc w:val="left"/>
      <w:pPr>
        <w:tabs>
          <w:tab w:val="num" w:pos="1800"/>
        </w:tabs>
        <w:ind w:left="1200" w:hanging="400"/>
      </w:pPr>
    </w:lvl>
    <w:lvl w:ilvl="3">
      <w:start w:val="1"/>
      <w:numFmt w:val="upperRoman"/>
      <w:pStyle w:val="ListNumber4"/>
      <w:lvlText w:val="%4)"/>
      <w:lvlJc w:val="left"/>
      <w:pPr>
        <w:tabs>
          <w:tab w:val="num" w:pos="2520"/>
        </w:tabs>
        <w:ind w:left="1600" w:hanging="40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num w:numId="1">
    <w:abstractNumId w:val="7"/>
  </w:num>
  <w:num w:numId="2">
    <w:abstractNumId w:val="5"/>
  </w:num>
  <w:num w:numId="3">
    <w:abstractNumId w:val="4"/>
  </w:num>
  <w:num w:numId="4">
    <w:abstractNumId w:val="3"/>
  </w:num>
  <w:num w:numId="5">
    <w:abstractNumId w:val="2"/>
  </w:num>
  <w:num w:numId="6">
    <w:abstractNumId w:val="1"/>
  </w:num>
  <w:num w:numId="7">
    <w:abstractNumId w:val="19"/>
  </w:num>
  <w:num w:numId="8">
    <w:abstractNumId w:val="26"/>
  </w:num>
  <w:num w:numId="9">
    <w:abstractNumId w:val="26"/>
  </w:num>
  <w:num w:numId="10">
    <w:abstractNumId w:val="26"/>
  </w:num>
  <w:num w:numId="11">
    <w:abstractNumId w:val="26"/>
  </w:num>
  <w:num w:numId="12">
    <w:abstractNumId w:val="0"/>
  </w:num>
  <w:num w:numId="13">
    <w:abstractNumId w:val="9"/>
  </w:num>
  <w:num w:numId="14">
    <w:abstractNumId w:val="23"/>
  </w:num>
  <w:num w:numId="15">
    <w:abstractNumId w:val="18"/>
  </w:num>
  <w:num w:numId="16">
    <w:abstractNumId w:val="10"/>
  </w:num>
  <w:num w:numId="17">
    <w:abstractNumId w:val="17"/>
  </w:num>
  <w:num w:numId="18">
    <w:abstractNumId w:val="24"/>
  </w:num>
  <w:num w:numId="19">
    <w:abstractNumId w:val="11"/>
  </w:num>
  <w:num w:numId="20">
    <w:abstractNumId w:val="6"/>
  </w:num>
  <w:num w:numId="21">
    <w:abstractNumId w:val="8"/>
  </w:num>
  <w:num w:numId="22">
    <w:abstractNumId w:val="25"/>
  </w:num>
  <w:num w:numId="23">
    <w:abstractNumId w:val="16"/>
  </w:num>
  <w:num w:numId="24">
    <w:abstractNumId w:val="15"/>
  </w:num>
  <w:num w:numId="25">
    <w:abstractNumId w:val="12"/>
  </w:num>
  <w:num w:numId="26">
    <w:abstractNumId w:val="21"/>
  </w:num>
  <w:num w:numId="27">
    <w:abstractNumId w:val="14"/>
  </w:num>
  <w:num w:numId="28">
    <w:abstractNumId w:val="20"/>
  </w:num>
  <w:num w:numId="29">
    <w:abstractNumId w:val="13"/>
  </w:num>
  <w:num w:numId="30">
    <w:abstractNumId w:val="10"/>
  </w:num>
  <w:num w:numId="31">
    <w:abstractNumId w:val="10"/>
  </w:num>
  <w:num w:numId="32">
    <w:abstractNumId w:val="10"/>
  </w:num>
  <w:num w:numId="33">
    <w:abstractNumId w:val="10"/>
  </w:num>
  <w:numIdMacAtCleanup w:val="2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mirrorMargins/>
  <w:hideSpellingErrors/>
  <w:proofState w:spelling="clean"/>
  <w:attachedTemplate r:id="rId1"/>
  <w:stylePaneFormatFilter w:val="3F01"/>
  <w:trackRevisions/>
  <w:defaultTabStop w:val="400"/>
  <w:evenAndOddHeaders/>
  <w:drawingGridHorizontalSpacing w:val="100"/>
  <w:displayHorizontalDrawingGridEvery w:val="0"/>
  <w:displayVerticalDrawingGridEvery w:val="0"/>
  <w:noPunctuationKerning/>
  <w:characterSpacingControl w:val="doNotCompress"/>
  <w:hdrShapeDefaults>
    <o:shapedefaults v:ext="edit" spidmax="9218">
      <v:textbox inset="5.85pt,.7pt,5.85pt,.7pt"/>
    </o:shapedefaults>
  </w:hdrShapeDefaults>
  <w:footnotePr>
    <w:footnote w:id="-1"/>
    <w:footnote w:id="0"/>
  </w:footnotePr>
  <w:endnotePr>
    <w:endnote w:id="-1"/>
    <w:endnote w:id="0"/>
  </w:endnotePr>
  <w:compat>
    <w:useFELayout/>
  </w:compat>
  <w:rsids>
    <w:rsidRoot w:val="00B939A6"/>
    <w:rsid w:val="000000FD"/>
    <w:rsid w:val="000007FD"/>
    <w:rsid w:val="00000C86"/>
    <w:rsid w:val="000045BD"/>
    <w:rsid w:val="000070A4"/>
    <w:rsid w:val="00007C19"/>
    <w:rsid w:val="000100AA"/>
    <w:rsid w:val="0001455B"/>
    <w:rsid w:val="00020450"/>
    <w:rsid w:val="00020B9D"/>
    <w:rsid w:val="000210D3"/>
    <w:rsid w:val="0002427B"/>
    <w:rsid w:val="000243C9"/>
    <w:rsid w:val="0004000C"/>
    <w:rsid w:val="0004152D"/>
    <w:rsid w:val="0004526D"/>
    <w:rsid w:val="000470AA"/>
    <w:rsid w:val="000474CE"/>
    <w:rsid w:val="00047F2C"/>
    <w:rsid w:val="0005014D"/>
    <w:rsid w:val="000521AE"/>
    <w:rsid w:val="000559F7"/>
    <w:rsid w:val="0006044F"/>
    <w:rsid w:val="00063920"/>
    <w:rsid w:val="00064955"/>
    <w:rsid w:val="000650A8"/>
    <w:rsid w:val="00065BA4"/>
    <w:rsid w:val="00065D32"/>
    <w:rsid w:val="00067080"/>
    <w:rsid w:val="000702B0"/>
    <w:rsid w:val="00071BA6"/>
    <w:rsid w:val="00072E47"/>
    <w:rsid w:val="000734E5"/>
    <w:rsid w:val="0007503D"/>
    <w:rsid w:val="00075C8C"/>
    <w:rsid w:val="00077B72"/>
    <w:rsid w:val="00077F5D"/>
    <w:rsid w:val="0008232D"/>
    <w:rsid w:val="00083330"/>
    <w:rsid w:val="00084916"/>
    <w:rsid w:val="000869F6"/>
    <w:rsid w:val="00087298"/>
    <w:rsid w:val="0009684D"/>
    <w:rsid w:val="000973D6"/>
    <w:rsid w:val="00097EAF"/>
    <w:rsid w:val="000A0405"/>
    <w:rsid w:val="000A1167"/>
    <w:rsid w:val="000A2677"/>
    <w:rsid w:val="000B30AA"/>
    <w:rsid w:val="000B371C"/>
    <w:rsid w:val="000B53A8"/>
    <w:rsid w:val="000C05C7"/>
    <w:rsid w:val="000C0E9B"/>
    <w:rsid w:val="000C2047"/>
    <w:rsid w:val="000C2569"/>
    <w:rsid w:val="000C357E"/>
    <w:rsid w:val="000C3D1E"/>
    <w:rsid w:val="000C416C"/>
    <w:rsid w:val="000C5EFD"/>
    <w:rsid w:val="000C681E"/>
    <w:rsid w:val="000C7EE3"/>
    <w:rsid w:val="000D05FD"/>
    <w:rsid w:val="000D142B"/>
    <w:rsid w:val="000D299C"/>
    <w:rsid w:val="000D3F51"/>
    <w:rsid w:val="000D4622"/>
    <w:rsid w:val="000D4BC0"/>
    <w:rsid w:val="000D4C73"/>
    <w:rsid w:val="000D4D79"/>
    <w:rsid w:val="000D68E2"/>
    <w:rsid w:val="000D7DA3"/>
    <w:rsid w:val="000E4354"/>
    <w:rsid w:val="000F03DE"/>
    <w:rsid w:val="000F05E6"/>
    <w:rsid w:val="000F0EB8"/>
    <w:rsid w:val="000F1322"/>
    <w:rsid w:val="000F2032"/>
    <w:rsid w:val="000F2B78"/>
    <w:rsid w:val="000F3948"/>
    <w:rsid w:val="000F399B"/>
    <w:rsid w:val="000F5923"/>
    <w:rsid w:val="000F5D5F"/>
    <w:rsid w:val="000F7592"/>
    <w:rsid w:val="00103A63"/>
    <w:rsid w:val="0010457D"/>
    <w:rsid w:val="001079B7"/>
    <w:rsid w:val="00112398"/>
    <w:rsid w:val="00113042"/>
    <w:rsid w:val="001221AD"/>
    <w:rsid w:val="001222AE"/>
    <w:rsid w:val="00125262"/>
    <w:rsid w:val="00127595"/>
    <w:rsid w:val="00130BDC"/>
    <w:rsid w:val="00134B66"/>
    <w:rsid w:val="001366FF"/>
    <w:rsid w:val="00141691"/>
    <w:rsid w:val="00143E39"/>
    <w:rsid w:val="00143EE0"/>
    <w:rsid w:val="00146293"/>
    <w:rsid w:val="00152490"/>
    <w:rsid w:val="001539F8"/>
    <w:rsid w:val="00153D5E"/>
    <w:rsid w:val="0015524A"/>
    <w:rsid w:val="00155496"/>
    <w:rsid w:val="00161BC9"/>
    <w:rsid w:val="001624C3"/>
    <w:rsid w:val="00163030"/>
    <w:rsid w:val="00164764"/>
    <w:rsid w:val="001718A8"/>
    <w:rsid w:val="0017573D"/>
    <w:rsid w:val="00175C35"/>
    <w:rsid w:val="00181539"/>
    <w:rsid w:val="001821C8"/>
    <w:rsid w:val="00183D42"/>
    <w:rsid w:val="00184204"/>
    <w:rsid w:val="00184496"/>
    <w:rsid w:val="001845D2"/>
    <w:rsid w:val="00185254"/>
    <w:rsid w:val="00187CB1"/>
    <w:rsid w:val="001960BB"/>
    <w:rsid w:val="001978F2"/>
    <w:rsid w:val="001A0CD4"/>
    <w:rsid w:val="001A0E92"/>
    <w:rsid w:val="001A33AF"/>
    <w:rsid w:val="001A4C08"/>
    <w:rsid w:val="001A697D"/>
    <w:rsid w:val="001B7912"/>
    <w:rsid w:val="001B7D67"/>
    <w:rsid w:val="001B7E6F"/>
    <w:rsid w:val="001C1696"/>
    <w:rsid w:val="001C2058"/>
    <w:rsid w:val="001C2136"/>
    <w:rsid w:val="001C21BE"/>
    <w:rsid w:val="001C2DF1"/>
    <w:rsid w:val="001C488E"/>
    <w:rsid w:val="001C5DCA"/>
    <w:rsid w:val="001C6F47"/>
    <w:rsid w:val="001C7C22"/>
    <w:rsid w:val="001D1E70"/>
    <w:rsid w:val="001D212B"/>
    <w:rsid w:val="001D48F2"/>
    <w:rsid w:val="001D48FA"/>
    <w:rsid w:val="001D5F7B"/>
    <w:rsid w:val="001D69A0"/>
    <w:rsid w:val="001D6F66"/>
    <w:rsid w:val="001D7236"/>
    <w:rsid w:val="001D766C"/>
    <w:rsid w:val="001E1307"/>
    <w:rsid w:val="001E1B21"/>
    <w:rsid w:val="001E6A9A"/>
    <w:rsid w:val="001E6DBF"/>
    <w:rsid w:val="001F2041"/>
    <w:rsid w:val="001F49AC"/>
    <w:rsid w:val="001F736E"/>
    <w:rsid w:val="00200366"/>
    <w:rsid w:val="00200925"/>
    <w:rsid w:val="00201B9A"/>
    <w:rsid w:val="0020214A"/>
    <w:rsid w:val="0020338B"/>
    <w:rsid w:val="0020355D"/>
    <w:rsid w:val="00204A8F"/>
    <w:rsid w:val="0020638A"/>
    <w:rsid w:val="00210751"/>
    <w:rsid w:val="00213B20"/>
    <w:rsid w:val="00217D06"/>
    <w:rsid w:val="00220636"/>
    <w:rsid w:val="00220656"/>
    <w:rsid w:val="00221FA2"/>
    <w:rsid w:val="0022337F"/>
    <w:rsid w:val="00224369"/>
    <w:rsid w:val="00224467"/>
    <w:rsid w:val="00225063"/>
    <w:rsid w:val="00225934"/>
    <w:rsid w:val="002273D3"/>
    <w:rsid w:val="002319C8"/>
    <w:rsid w:val="00235568"/>
    <w:rsid w:val="002355B3"/>
    <w:rsid w:val="00241B5E"/>
    <w:rsid w:val="00242544"/>
    <w:rsid w:val="002426C6"/>
    <w:rsid w:val="002434CC"/>
    <w:rsid w:val="00244059"/>
    <w:rsid w:val="002461DB"/>
    <w:rsid w:val="002467C3"/>
    <w:rsid w:val="002515AC"/>
    <w:rsid w:val="00253BDF"/>
    <w:rsid w:val="002550C0"/>
    <w:rsid w:val="00256D9B"/>
    <w:rsid w:val="00257D21"/>
    <w:rsid w:val="0026037B"/>
    <w:rsid w:val="00261E76"/>
    <w:rsid w:val="00262BE0"/>
    <w:rsid w:val="00262E3B"/>
    <w:rsid w:val="00263B5B"/>
    <w:rsid w:val="00270CAB"/>
    <w:rsid w:val="00271E84"/>
    <w:rsid w:val="0027276D"/>
    <w:rsid w:val="00273894"/>
    <w:rsid w:val="0027407B"/>
    <w:rsid w:val="0027584D"/>
    <w:rsid w:val="00280B71"/>
    <w:rsid w:val="002837F5"/>
    <w:rsid w:val="00283E21"/>
    <w:rsid w:val="00284690"/>
    <w:rsid w:val="00287372"/>
    <w:rsid w:val="00290028"/>
    <w:rsid w:val="002925B8"/>
    <w:rsid w:val="00292F06"/>
    <w:rsid w:val="00294244"/>
    <w:rsid w:val="00295847"/>
    <w:rsid w:val="002964C0"/>
    <w:rsid w:val="00297380"/>
    <w:rsid w:val="002A181A"/>
    <w:rsid w:val="002A25C0"/>
    <w:rsid w:val="002A2F4A"/>
    <w:rsid w:val="002A4518"/>
    <w:rsid w:val="002B0C6C"/>
    <w:rsid w:val="002B2343"/>
    <w:rsid w:val="002B6DF1"/>
    <w:rsid w:val="002B7D59"/>
    <w:rsid w:val="002C0AD1"/>
    <w:rsid w:val="002C3AD7"/>
    <w:rsid w:val="002C447F"/>
    <w:rsid w:val="002C5596"/>
    <w:rsid w:val="002C6E0E"/>
    <w:rsid w:val="002C7BE3"/>
    <w:rsid w:val="002D1204"/>
    <w:rsid w:val="002D1CBF"/>
    <w:rsid w:val="002D3250"/>
    <w:rsid w:val="002D4B33"/>
    <w:rsid w:val="002D67E6"/>
    <w:rsid w:val="002D71F3"/>
    <w:rsid w:val="002E0EA8"/>
    <w:rsid w:val="002E32BF"/>
    <w:rsid w:val="002E34A3"/>
    <w:rsid w:val="002E7774"/>
    <w:rsid w:val="002F39CA"/>
    <w:rsid w:val="002F5EA1"/>
    <w:rsid w:val="002F710C"/>
    <w:rsid w:val="003067D3"/>
    <w:rsid w:val="003106AB"/>
    <w:rsid w:val="0031202C"/>
    <w:rsid w:val="00312030"/>
    <w:rsid w:val="00314AB3"/>
    <w:rsid w:val="003164F9"/>
    <w:rsid w:val="00317088"/>
    <w:rsid w:val="003200DC"/>
    <w:rsid w:val="00322811"/>
    <w:rsid w:val="003245AC"/>
    <w:rsid w:val="00324A8E"/>
    <w:rsid w:val="003269C6"/>
    <w:rsid w:val="00330A96"/>
    <w:rsid w:val="003313FC"/>
    <w:rsid w:val="003342A3"/>
    <w:rsid w:val="00334C6D"/>
    <w:rsid w:val="003361E0"/>
    <w:rsid w:val="00336F98"/>
    <w:rsid w:val="0034310E"/>
    <w:rsid w:val="00344C08"/>
    <w:rsid w:val="00344DF9"/>
    <w:rsid w:val="003462AE"/>
    <w:rsid w:val="003509FF"/>
    <w:rsid w:val="0035205E"/>
    <w:rsid w:val="00355C87"/>
    <w:rsid w:val="00356E31"/>
    <w:rsid w:val="00360419"/>
    <w:rsid w:val="00362E9B"/>
    <w:rsid w:val="00364E20"/>
    <w:rsid w:val="003666F3"/>
    <w:rsid w:val="003710E8"/>
    <w:rsid w:val="003724BD"/>
    <w:rsid w:val="00376C6D"/>
    <w:rsid w:val="00377110"/>
    <w:rsid w:val="003829D4"/>
    <w:rsid w:val="003854AB"/>
    <w:rsid w:val="003920F4"/>
    <w:rsid w:val="00392803"/>
    <w:rsid w:val="00395700"/>
    <w:rsid w:val="003A14F6"/>
    <w:rsid w:val="003A30A0"/>
    <w:rsid w:val="003A65E2"/>
    <w:rsid w:val="003A7092"/>
    <w:rsid w:val="003B1D68"/>
    <w:rsid w:val="003B7CE4"/>
    <w:rsid w:val="003C05FD"/>
    <w:rsid w:val="003C105E"/>
    <w:rsid w:val="003C3ED2"/>
    <w:rsid w:val="003C75A3"/>
    <w:rsid w:val="003C7D5B"/>
    <w:rsid w:val="003D0DC6"/>
    <w:rsid w:val="003D11FF"/>
    <w:rsid w:val="003D1D64"/>
    <w:rsid w:val="003D2B5A"/>
    <w:rsid w:val="003D2DC7"/>
    <w:rsid w:val="003D2F1A"/>
    <w:rsid w:val="003D3731"/>
    <w:rsid w:val="003E110C"/>
    <w:rsid w:val="003E14B9"/>
    <w:rsid w:val="003E20EB"/>
    <w:rsid w:val="003E4063"/>
    <w:rsid w:val="003E6A6D"/>
    <w:rsid w:val="003F019F"/>
    <w:rsid w:val="003F03FA"/>
    <w:rsid w:val="003F3F82"/>
    <w:rsid w:val="003F59E6"/>
    <w:rsid w:val="003F7DCC"/>
    <w:rsid w:val="00400A73"/>
    <w:rsid w:val="00401249"/>
    <w:rsid w:val="00401F19"/>
    <w:rsid w:val="00402BCE"/>
    <w:rsid w:val="00403A5C"/>
    <w:rsid w:val="00410BEB"/>
    <w:rsid w:val="004120EB"/>
    <w:rsid w:val="004120FF"/>
    <w:rsid w:val="004166B9"/>
    <w:rsid w:val="00422F3A"/>
    <w:rsid w:val="004249A3"/>
    <w:rsid w:val="00426D3E"/>
    <w:rsid w:val="00430404"/>
    <w:rsid w:val="004332E0"/>
    <w:rsid w:val="0043592A"/>
    <w:rsid w:val="00437757"/>
    <w:rsid w:val="004414B7"/>
    <w:rsid w:val="00441606"/>
    <w:rsid w:val="00443F25"/>
    <w:rsid w:val="00451301"/>
    <w:rsid w:val="00451352"/>
    <w:rsid w:val="004520C8"/>
    <w:rsid w:val="004614F9"/>
    <w:rsid w:val="00462813"/>
    <w:rsid w:val="00463B85"/>
    <w:rsid w:val="00467A04"/>
    <w:rsid w:val="0047081C"/>
    <w:rsid w:val="00471257"/>
    <w:rsid w:val="00472186"/>
    <w:rsid w:val="00472A95"/>
    <w:rsid w:val="004804E4"/>
    <w:rsid w:val="0048077A"/>
    <w:rsid w:val="00485AF5"/>
    <w:rsid w:val="004860ED"/>
    <w:rsid w:val="0048773A"/>
    <w:rsid w:val="00490DAF"/>
    <w:rsid w:val="00491D83"/>
    <w:rsid w:val="00494C08"/>
    <w:rsid w:val="004950F5"/>
    <w:rsid w:val="004969F0"/>
    <w:rsid w:val="00496D54"/>
    <w:rsid w:val="0049717A"/>
    <w:rsid w:val="00497833"/>
    <w:rsid w:val="00497E12"/>
    <w:rsid w:val="004A28EA"/>
    <w:rsid w:val="004A7127"/>
    <w:rsid w:val="004B0CED"/>
    <w:rsid w:val="004B114E"/>
    <w:rsid w:val="004B580B"/>
    <w:rsid w:val="004C4D2B"/>
    <w:rsid w:val="004C4FA4"/>
    <w:rsid w:val="004C65FE"/>
    <w:rsid w:val="004C6DDB"/>
    <w:rsid w:val="004C73CB"/>
    <w:rsid w:val="004E29A3"/>
    <w:rsid w:val="004E3882"/>
    <w:rsid w:val="004E465F"/>
    <w:rsid w:val="004E6F0E"/>
    <w:rsid w:val="004E79AC"/>
    <w:rsid w:val="004F0C54"/>
    <w:rsid w:val="004F11D4"/>
    <w:rsid w:val="004F3B49"/>
    <w:rsid w:val="004F4E2F"/>
    <w:rsid w:val="004F6908"/>
    <w:rsid w:val="005004A8"/>
    <w:rsid w:val="005005A9"/>
    <w:rsid w:val="00500FC1"/>
    <w:rsid w:val="0051495E"/>
    <w:rsid w:val="00514A54"/>
    <w:rsid w:val="00514E70"/>
    <w:rsid w:val="00514FFC"/>
    <w:rsid w:val="005159AB"/>
    <w:rsid w:val="0051605B"/>
    <w:rsid w:val="00516CFE"/>
    <w:rsid w:val="00523444"/>
    <w:rsid w:val="00524A2D"/>
    <w:rsid w:val="00530873"/>
    <w:rsid w:val="00534631"/>
    <w:rsid w:val="00534B9F"/>
    <w:rsid w:val="005362FE"/>
    <w:rsid w:val="00536453"/>
    <w:rsid w:val="00536B0E"/>
    <w:rsid w:val="005407D6"/>
    <w:rsid w:val="00540A04"/>
    <w:rsid w:val="0054197C"/>
    <w:rsid w:val="00541BD2"/>
    <w:rsid w:val="00542685"/>
    <w:rsid w:val="0055026B"/>
    <w:rsid w:val="00552798"/>
    <w:rsid w:val="00552F28"/>
    <w:rsid w:val="005562C9"/>
    <w:rsid w:val="00557EE7"/>
    <w:rsid w:val="00560244"/>
    <w:rsid w:val="00562AA0"/>
    <w:rsid w:val="005632E5"/>
    <w:rsid w:val="0056447E"/>
    <w:rsid w:val="005656D5"/>
    <w:rsid w:val="00566A93"/>
    <w:rsid w:val="00570C97"/>
    <w:rsid w:val="005722C7"/>
    <w:rsid w:val="005728C2"/>
    <w:rsid w:val="005740F7"/>
    <w:rsid w:val="00575F3E"/>
    <w:rsid w:val="005760E2"/>
    <w:rsid w:val="00583653"/>
    <w:rsid w:val="005849E6"/>
    <w:rsid w:val="00590BEB"/>
    <w:rsid w:val="00592880"/>
    <w:rsid w:val="005938DD"/>
    <w:rsid w:val="005946B0"/>
    <w:rsid w:val="00596D97"/>
    <w:rsid w:val="005A0624"/>
    <w:rsid w:val="005A1B39"/>
    <w:rsid w:val="005A4392"/>
    <w:rsid w:val="005A6086"/>
    <w:rsid w:val="005B440B"/>
    <w:rsid w:val="005C1E3A"/>
    <w:rsid w:val="005D0422"/>
    <w:rsid w:val="005D08AD"/>
    <w:rsid w:val="005D1223"/>
    <w:rsid w:val="005D3BBB"/>
    <w:rsid w:val="005D6E50"/>
    <w:rsid w:val="005E0A71"/>
    <w:rsid w:val="005E0B67"/>
    <w:rsid w:val="005E19D8"/>
    <w:rsid w:val="005E1A62"/>
    <w:rsid w:val="005E2E3D"/>
    <w:rsid w:val="005E6D69"/>
    <w:rsid w:val="005F247B"/>
    <w:rsid w:val="005F2E8B"/>
    <w:rsid w:val="005F43A6"/>
    <w:rsid w:val="005F5EEC"/>
    <w:rsid w:val="005F6D40"/>
    <w:rsid w:val="00601612"/>
    <w:rsid w:val="006017EE"/>
    <w:rsid w:val="00601CFA"/>
    <w:rsid w:val="0060231D"/>
    <w:rsid w:val="00603886"/>
    <w:rsid w:val="00604C87"/>
    <w:rsid w:val="006074F2"/>
    <w:rsid w:val="006128A1"/>
    <w:rsid w:val="00620066"/>
    <w:rsid w:val="00622268"/>
    <w:rsid w:val="00627E1E"/>
    <w:rsid w:val="0063281D"/>
    <w:rsid w:val="00633A82"/>
    <w:rsid w:val="00633E01"/>
    <w:rsid w:val="00634931"/>
    <w:rsid w:val="00636CE6"/>
    <w:rsid w:val="006416F4"/>
    <w:rsid w:val="00641FBB"/>
    <w:rsid w:val="006449C2"/>
    <w:rsid w:val="00647958"/>
    <w:rsid w:val="00652185"/>
    <w:rsid w:val="00654B11"/>
    <w:rsid w:val="006553CF"/>
    <w:rsid w:val="00657A14"/>
    <w:rsid w:val="00670469"/>
    <w:rsid w:val="00672F42"/>
    <w:rsid w:val="006730DD"/>
    <w:rsid w:val="00675C09"/>
    <w:rsid w:val="00675F9C"/>
    <w:rsid w:val="0068013D"/>
    <w:rsid w:val="006804A4"/>
    <w:rsid w:val="00680D15"/>
    <w:rsid w:val="0068432F"/>
    <w:rsid w:val="00686EEB"/>
    <w:rsid w:val="00687471"/>
    <w:rsid w:val="006919DD"/>
    <w:rsid w:val="00692AF9"/>
    <w:rsid w:val="006A04B4"/>
    <w:rsid w:val="006A16DE"/>
    <w:rsid w:val="006A46A1"/>
    <w:rsid w:val="006A57F0"/>
    <w:rsid w:val="006A68DF"/>
    <w:rsid w:val="006B09AD"/>
    <w:rsid w:val="006C23BB"/>
    <w:rsid w:val="006C4E17"/>
    <w:rsid w:val="006C6B79"/>
    <w:rsid w:val="006D0F73"/>
    <w:rsid w:val="006D4A9C"/>
    <w:rsid w:val="006D57E7"/>
    <w:rsid w:val="006D5F4A"/>
    <w:rsid w:val="006D607D"/>
    <w:rsid w:val="006D6167"/>
    <w:rsid w:val="006D6BB3"/>
    <w:rsid w:val="006D7079"/>
    <w:rsid w:val="006D7D70"/>
    <w:rsid w:val="006D7E99"/>
    <w:rsid w:val="006E4749"/>
    <w:rsid w:val="006E64FA"/>
    <w:rsid w:val="006E6932"/>
    <w:rsid w:val="006E6B29"/>
    <w:rsid w:val="006E710A"/>
    <w:rsid w:val="006E7A70"/>
    <w:rsid w:val="006E7DC9"/>
    <w:rsid w:val="006F0349"/>
    <w:rsid w:val="006F072B"/>
    <w:rsid w:val="006F07D7"/>
    <w:rsid w:val="006F1B68"/>
    <w:rsid w:val="006F3386"/>
    <w:rsid w:val="006F38FD"/>
    <w:rsid w:val="006F56E3"/>
    <w:rsid w:val="00701BB2"/>
    <w:rsid w:val="00701DD7"/>
    <w:rsid w:val="00703329"/>
    <w:rsid w:val="00703E9F"/>
    <w:rsid w:val="00705C9F"/>
    <w:rsid w:val="00706048"/>
    <w:rsid w:val="007070EB"/>
    <w:rsid w:val="007122B7"/>
    <w:rsid w:val="0071263B"/>
    <w:rsid w:val="0071526C"/>
    <w:rsid w:val="0071560B"/>
    <w:rsid w:val="00717CCA"/>
    <w:rsid w:val="007300AE"/>
    <w:rsid w:val="00730565"/>
    <w:rsid w:val="00731544"/>
    <w:rsid w:val="00731BF6"/>
    <w:rsid w:val="0073564D"/>
    <w:rsid w:val="007379AB"/>
    <w:rsid w:val="00742E93"/>
    <w:rsid w:val="00751723"/>
    <w:rsid w:val="00751860"/>
    <w:rsid w:val="00752703"/>
    <w:rsid w:val="00755072"/>
    <w:rsid w:val="00761445"/>
    <w:rsid w:val="007633AF"/>
    <w:rsid w:val="0076558A"/>
    <w:rsid w:val="007700F1"/>
    <w:rsid w:val="007766FE"/>
    <w:rsid w:val="007779D3"/>
    <w:rsid w:val="00777AA5"/>
    <w:rsid w:val="00777AD9"/>
    <w:rsid w:val="00777B9C"/>
    <w:rsid w:val="00777EEC"/>
    <w:rsid w:val="00781D83"/>
    <w:rsid w:val="00782C84"/>
    <w:rsid w:val="00784005"/>
    <w:rsid w:val="00787C2F"/>
    <w:rsid w:val="00787D92"/>
    <w:rsid w:val="007952B8"/>
    <w:rsid w:val="0079591C"/>
    <w:rsid w:val="007961D7"/>
    <w:rsid w:val="00796AA7"/>
    <w:rsid w:val="00797004"/>
    <w:rsid w:val="007A148A"/>
    <w:rsid w:val="007A26EA"/>
    <w:rsid w:val="007A44F1"/>
    <w:rsid w:val="007A5B59"/>
    <w:rsid w:val="007A65FA"/>
    <w:rsid w:val="007A66E8"/>
    <w:rsid w:val="007A7484"/>
    <w:rsid w:val="007A7FC9"/>
    <w:rsid w:val="007B03D2"/>
    <w:rsid w:val="007B1C66"/>
    <w:rsid w:val="007B2698"/>
    <w:rsid w:val="007B6451"/>
    <w:rsid w:val="007C1942"/>
    <w:rsid w:val="007C4641"/>
    <w:rsid w:val="007C4FC4"/>
    <w:rsid w:val="007C52A1"/>
    <w:rsid w:val="007C5AE6"/>
    <w:rsid w:val="007D1FBD"/>
    <w:rsid w:val="007D4C6C"/>
    <w:rsid w:val="007E0448"/>
    <w:rsid w:val="007E6BDB"/>
    <w:rsid w:val="007F1CE7"/>
    <w:rsid w:val="007F2527"/>
    <w:rsid w:val="007F33F4"/>
    <w:rsid w:val="007F5DBB"/>
    <w:rsid w:val="007F6D88"/>
    <w:rsid w:val="00801E86"/>
    <w:rsid w:val="00802251"/>
    <w:rsid w:val="00802833"/>
    <w:rsid w:val="00802B49"/>
    <w:rsid w:val="008116B7"/>
    <w:rsid w:val="00811FE5"/>
    <w:rsid w:val="00812066"/>
    <w:rsid w:val="00814500"/>
    <w:rsid w:val="008147A5"/>
    <w:rsid w:val="00815888"/>
    <w:rsid w:val="00816099"/>
    <w:rsid w:val="008176EB"/>
    <w:rsid w:val="0082566C"/>
    <w:rsid w:val="008258D6"/>
    <w:rsid w:val="00827135"/>
    <w:rsid w:val="00827905"/>
    <w:rsid w:val="00833B9B"/>
    <w:rsid w:val="00833DC5"/>
    <w:rsid w:val="0083562D"/>
    <w:rsid w:val="00840855"/>
    <w:rsid w:val="008410B1"/>
    <w:rsid w:val="0084189A"/>
    <w:rsid w:val="0084238E"/>
    <w:rsid w:val="00855F0A"/>
    <w:rsid w:val="00864DC1"/>
    <w:rsid w:val="008652FA"/>
    <w:rsid w:val="0086589F"/>
    <w:rsid w:val="00867F65"/>
    <w:rsid w:val="008720D5"/>
    <w:rsid w:val="00874D96"/>
    <w:rsid w:val="0088382D"/>
    <w:rsid w:val="00886B3C"/>
    <w:rsid w:val="00887E68"/>
    <w:rsid w:val="0089092A"/>
    <w:rsid w:val="00892C92"/>
    <w:rsid w:val="00897465"/>
    <w:rsid w:val="008A0452"/>
    <w:rsid w:val="008A0F21"/>
    <w:rsid w:val="008A38C7"/>
    <w:rsid w:val="008A38E1"/>
    <w:rsid w:val="008A40A0"/>
    <w:rsid w:val="008A4368"/>
    <w:rsid w:val="008A7D6C"/>
    <w:rsid w:val="008B0F65"/>
    <w:rsid w:val="008B3F38"/>
    <w:rsid w:val="008B4AC5"/>
    <w:rsid w:val="008B627D"/>
    <w:rsid w:val="008C1817"/>
    <w:rsid w:val="008C4779"/>
    <w:rsid w:val="008D1D82"/>
    <w:rsid w:val="008D2720"/>
    <w:rsid w:val="008D3C39"/>
    <w:rsid w:val="008D4393"/>
    <w:rsid w:val="008D5FC0"/>
    <w:rsid w:val="008D6350"/>
    <w:rsid w:val="008D7162"/>
    <w:rsid w:val="008E4A3C"/>
    <w:rsid w:val="008E5845"/>
    <w:rsid w:val="008E64C9"/>
    <w:rsid w:val="008E651C"/>
    <w:rsid w:val="008E6EDD"/>
    <w:rsid w:val="008F068B"/>
    <w:rsid w:val="008F1DE9"/>
    <w:rsid w:val="008F44EC"/>
    <w:rsid w:val="008F4EDC"/>
    <w:rsid w:val="0090145C"/>
    <w:rsid w:val="00902AA2"/>
    <w:rsid w:val="00904D84"/>
    <w:rsid w:val="009051DD"/>
    <w:rsid w:val="00906087"/>
    <w:rsid w:val="00906282"/>
    <w:rsid w:val="00906F72"/>
    <w:rsid w:val="00910DA1"/>
    <w:rsid w:val="00910EDA"/>
    <w:rsid w:val="00912D75"/>
    <w:rsid w:val="00914288"/>
    <w:rsid w:val="00916A70"/>
    <w:rsid w:val="00917F74"/>
    <w:rsid w:val="009204C3"/>
    <w:rsid w:val="00923522"/>
    <w:rsid w:val="009258C1"/>
    <w:rsid w:val="00931155"/>
    <w:rsid w:val="0093168F"/>
    <w:rsid w:val="0093490B"/>
    <w:rsid w:val="00934AD3"/>
    <w:rsid w:val="009365AA"/>
    <w:rsid w:val="00936FBA"/>
    <w:rsid w:val="0094130E"/>
    <w:rsid w:val="00941DE9"/>
    <w:rsid w:val="00945961"/>
    <w:rsid w:val="00950319"/>
    <w:rsid w:val="009509E2"/>
    <w:rsid w:val="009511D0"/>
    <w:rsid w:val="00952098"/>
    <w:rsid w:val="009535F7"/>
    <w:rsid w:val="00963B26"/>
    <w:rsid w:val="00965CCC"/>
    <w:rsid w:val="00966DD2"/>
    <w:rsid w:val="009670A4"/>
    <w:rsid w:val="009673AD"/>
    <w:rsid w:val="00967FA1"/>
    <w:rsid w:val="0097124E"/>
    <w:rsid w:val="00973C12"/>
    <w:rsid w:val="00974969"/>
    <w:rsid w:val="00975928"/>
    <w:rsid w:val="00982075"/>
    <w:rsid w:val="009832BB"/>
    <w:rsid w:val="009901D8"/>
    <w:rsid w:val="00992950"/>
    <w:rsid w:val="009946FE"/>
    <w:rsid w:val="00995797"/>
    <w:rsid w:val="0099654B"/>
    <w:rsid w:val="0099702B"/>
    <w:rsid w:val="009A1358"/>
    <w:rsid w:val="009A59F6"/>
    <w:rsid w:val="009A6E1E"/>
    <w:rsid w:val="009B02FC"/>
    <w:rsid w:val="009B053F"/>
    <w:rsid w:val="009B0771"/>
    <w:rsid w:val="009B084E"/>
    <w:rsid w:val="009B4A43"/>
    <w:rsid w:val="009B7EB0"/>
    <w:rsid w:val="009C1933"/>
    <w:rsid w:val="009C51A3"/>
    <w:rsid w:val="009C529B"/>
    <w:rsid w:val="009C57EA"/>
    <w:rsid w:val="009C65D3"/>
    <w:rsid w:val="009D227B"/>
    <w:rsid w:val="009D2E49"/>
    <w:rsid w:val="009D4F2F"/>
    <w:rsid w:val="009E0CE5"/>
    <w:rsid w:val="009E11C7"/>
    <w:rsid w:val="009E42D0"/>
    <w:rsid w:val="009F4396"/>
    <w:rsid w:val="009F6893"/>
    <w:rsid w:val="009F7927"/>
    <w:rsid w:val="00A0053E"/>
    <w:rsid w:val="00A05DA4"/>
    <w:rsid w:val="00A0707D"/>
    <w:rsid w:val="00A117B1"/>
    <w:rsid w:val="00A210C4"/>
    <w:rsid w:val="00A2194B"/>
    <w:rsid w:val="00A23D4F"/>
    <w:rsid w:val="00A30DEE"/>
    <w:rsid w:val="00A32A1A"/>
    <w:rsid w:val="00A32B50"/>
    <w:rsid w:val="00A33108"/>
    <w:rsid w:val="00A3330F"/>
    <w:rsid w:val="00A33A71"/>
    <w:rsid w:val="00A33D69"/>
    <w:rsid w:val="00A34449"/>
    <w:rsid w:val="00A34FA3"/>
    <w:rsid w:val="00A367F2"/>
    <w:rsid w:val="00A4391C"/>
    <w:rsid w:val="00A50ED7"/>
    <w:rsid w:val="00A51905"/>
    <w:rsid w:val="00A5330E"/>
    <w:rsid w:val="00A57BFC"/>
    <w:rsid w:val="00A61AF3"/>
    <w:rsid w:val="00A624A9"/>
    <w:rsid w:val="00A62AA3"/>
    <w:rsid w:val="00A63227"/>
    <w:rsid w:val="00A63D4B"/>
    <w:rsid w:val="00A71EFC"/>
    <w:rsid w:val="00A7319E"/>
    <w:rsid w:val="00A7527F"/>
    <w:rsid w:val="00A77D98"/>
    <w:rsid w:val="00A805C9"/>
    <w:rsid w:val="00A838BF"/>
    <w:rsid w:val="00A84B54"/>
    <w:rsid w:val="00A872CF"/>
    <w:rsid w:val="00A91FF5"/>
    <w:rsid w:val="00A97D8E"/>
    <w:rsid w:val="00AA0E7C"/>
    <w:rsid w:val="00AA6D09"/>
    <w:rsid w:val="00AB09E0"/>
    <w:rsid w:val="00AB21A9"/>
    <w:rsid w:val="00AB2279"/>
    <w:rsid w:val="00AB259B"/>
    <w:rsid w:val="00AB47BC"/>
    <w:rsid w:val="00AB53FB"/>
    <w:rsid w:val="00AB55C4"/>
    <w:rsid w:val="00AB6EA9"/>
    <w:rsid w:val="00AC0CDC"/>
    <w:rsid w:val="00AC12DC"/>
    <w:rsid w:val="00AC2C72"/>
    <w:rsid w:val="00AC3510"/>
    <w:rsid w:val="00AC4F89"/>
    <w:rsid w:val="00AC5840"/>
    <w:rsid w:val="00AD03F0"/>
    <w:rsid w:val="00AD1AA7"/>
    <w:rsid w:val="00AD30FD"/>
    <w:rsid w:val="00AD7B5E"/>
    <w:rsid w:val="00AE4472"/>
    <w:rsid w:val="00AF0E34"/>
    <w:rsid w:val="00AF259F"/>
    <w:rsid w:val="00AF4224"/>
    <w:rsid w:val="00AF42C4"/>
    <w:rsid w:val="00AF4F03"/>
    <w:rsid w:val="00AF758F"/>
    <w:rsid w:val="00B033DA"/>
    <w:rsid w:val="00B039BF"/>
    <w:rsid w:val="00B12AB9"/>
    <w:rsid w:val="00B155E2"/>
    <w:rsid w:val="00B157FA"/>
    <w:rsid w:val="00B160FC"/>
    <w:rsid w:val="00B22832"/>
    <w:rsid w:val="00B26308"/>
    <w:rsid w:val="00B334D7"/>
    <w:rsid w:val="00B35916"/>
    <w:rsid w:val="00B36B0B"/>
    <w:rsid w:val="00B370C7"/>
    <w:rsid w:val="00B42261"/>
    <w:rsid w:val="00B43BE9"/>
    <w:rsid w:val="00B451F1"/>
    <w:rsid w:val="00B458A6"/>
    <w:rsid w:val="00B47B00"/>
    <w:rsid w:val="00B524B3"/>
    <w:rsid w:val="00B55DCC"/>
    <w:rsid w:val="00B61377"/>
    <w:rsid w:val="00B626DD"/>
    <w:rsid w:val="00B646E1"/>
    <w:rsid w:val="00B65C69"/>
    <w:rsid w:val="00B65F19"/>
    <w:rsid w:val="00B66E99"/>
    <w:rsid w:val="00B6750F"/>
    <w:rsid w:val="00B6785E"/>
    <w:rsid w:val="00B72CCC"/>
    <w:rsid w:val="00B75D05"/>
    <w:rsid w:val="00B81059"/>
    <w:rsid w:val="00B84366"/>
    <w:rsid w:val="00B844EC"/>
    <w:rsid w:val="00B852F8"/>
    <w:rsid w:val="00B854C4"/>
    <w:rsid w:val="00B85ACD"/>
    <w:rsid w:val="00B86902"/>
    <w:rsid w:val="00B877FB"/>
    <w:rsid w:val="00B92917"/>
    <w:rsid w:val="00B939A6"/>
    <w:rsid w:val="00B94797"/>
    <w:rsid w:val="00B94A66"/>
    <w:rsid w:val="00BA33EC"/>
    <w:rsid w:val="00BA56DB"/>
    <w:rsid w:val="00BA715F"/>
    <w:rsid w:val="00BA7A52"/>
    <w:rsid w:val="00BB2025"/>
    <w:rsid w:val="00BB2DB7"/>
    <w:rsid w:val="00BB4400"/>
    <w:rsid w:val="00BB44E3"/>
    <w:rsid w:val="00BB506D"/>
    <w:rsid w:val="00BB55B0"/>
    <w:rsid w:val="00BB5ECB"/>
    <w:rsid w:val="00BC416B"/>
    <w:rsid w:val="00BC769D"/>
    <w:rsid w:val="00BD1A0C"/>
    <w:rsid w:val="00BD2154"/>
    <w:rsid w:val="00BD2D27"/>
    <w:rsid w:val="00BD77D5"/>
    <w:rsid w:val="00BE6ADB"/>
    <w:rsid w:val="00BF2F17"/>
    <w:rsid w:val="00BF3CE1"/>
    <w:rsid w:val="00BF6265"/>
    <w:rsid w:val="00BF701E"/>
    <w:rsid w:val="00BF7FE2"/>
    <w:rsid w:val="00C00CB4"/>
    <w:rsid w:val="00C0236B"/>
    <w:rsid w:val="00C04582"/>
    <w:rsid w:val="00C04A4C"/>
    <w:rsid w:val="00C06497"/>
    <w:rsid w:val="00C07045"/>
    <w:rsid w:val="00C13592"/>
    <w:rsid w:val="00C1486E"/>
    <w:rsid w:val="00C150A5"/>
    <w:rsid w:val="00C150C7"/>
    <w:rsid w:val="00C1551A"/>
    <w:rsid w:val="00C26E75"/>
    <w:rsid w:val="00C309D2"/>
    <w:rsid w:val="00C315B9"/>
    <w:rsid w:val="00C319DF"/>
    <w:rsid w:val="00C3456A"/>
    <w:rsid w:val="00C4086F"/>
    <w:rsid w:val="00C410F0"/>
    <w:rsid w:val="00C43FD2"/>
    <w:rsid w:val="00C44794"/>
    <w:rsid w:val="00C5447B"/>
    <w:rsid w:val="00C641DC"/>
    <w:rsid w:val="00C71DB7"/>
    <w:rsid w:val="00C74384"/>
    <w:rsid w:val="00C82B4C"/>
    <w:rsid w:val="00C859A1"/>
    <w:rsid w:val="00C85F60"/>
    <w:rsid w:val="00C87FD7"/>
    <w:rsid w:val="00C919B4"/>
    <w:rsid w:val="00C9337E"/>
    <w:rsid w:val="00C95190"/>
    <w:rsid w:val="00CA3363"/>
    <w:rsid w:val="00CA5A61"/>
    <w:rsid w:val="00CB01EE"/>
    <w:rsid w:val="00CB34F0"/>
    <w:rsid w:val="00CB4683"/>
    <w:rsid w:val="00CB7B9F"/>
    <w:rsid w:val="00CC0FD1"/>
    <w:rsid w:val="00CC2EF6"/>
    <w:rsid w:val="00CC3F38"/>
    <w:rsid w:val="00CC7CC3"/>
    <w:rsid w:val="00CD4453"/>
    <w:rsid w:val="00CD47F1"/>
    <w:rsid w:val="00CD53A5"/>
    <w:rsid w:val="00CD64E1"/>
    <w:rsid w:val="00CE3AA5"/>
    <w:rsid w:val="00CE7CC9"/>
    <w:rsid w:val="00CF0066"/>
    <w:rsid w:val="00CF2745"/>
    <w:rsid w:val="00CF2CA5"/>
    <w:rsid w:val="00CF4AF3"/>
    <w:rsid w:val="00CF53BD"/>
    <w:rsid w:val="00CF591D"/>
    <w:rsid w:val="00CF67D2"/>
    <w:rsid w:val="00CF79AE"/>
    <w:rsid w:val="00CF7F72"/>
    <w:rsid w:val="00D1106A"/>
    <w:rsid w:val="00D124F5"/>
    <w:rsid w:val="00D13024"/>
    <w:rsid w:val="00D14113"/>
    <w:rsid w:val="00D1475D"/>
    <w:rsid w:val="00D268AB"/>
    <w:rsid w:val="00D317EE"/>
    <w:rsid w:val="00D32C9F"/>
    <w:rsid w:val="00D373BB"/>
    <w:rsid w:val="00D37E0D"/>
    <w:rsid w:val="00D403C6"/>
    <w:rsid w:val="00D420D7"/>
    <w:rsid w:val="00D44438"/>
    <w:rsid w:val="00D4638C"/>
    <w:rsid w:val="00D50BBD"/>
    <w:rsid w:val="00D50E11"/>
    <w:rsid w:val="00D516E2"/>
    <w:rsid w:val="00D52C2F"/>
    <w:rsid w:val="00D54A7E"/>
    <w:rsid w:val="00D54CEE"/>
    <w:rsid w:val="00D55C59"/>
    <w:rsid w:val="00D613E5"/>
    <w:rsid w:val="00D624D0"/>
    <w:rsid w:val="00D64614"/>
    <w:rsid w:val="00D74F10"/>
    <w:rsid w:val="00D75B21"/>
    <w:rsid w:val="00D8076C"/>
    <w:rsid w:val="00D81667"/>
    <w:rsid w:val="00D82633"/>
    <w:rsid w:val="00D83852"/>
    <w:rsid w:val="00D85AA4"/>
    <w:rsid w:val="00D8707C"/>
    <w:rsid w:val="00D916AD"/>
    <w:rsid w:val="00D9195F"/>
    <w:rsid w:val="00D9782B"/>
    <w:rsid w:val="00DA0CC0"/>
    <w:rsid w:val="00DA43DE"/>
    <w:rsid w:val="00DA5740"/>
    <w:rsid w:val="00DA5B37"/>
    <w:rsid w:val="00DA6840"/>
    <w:rsid w:val="00DB1C4A"/>
    <w:rsid w:val="00DB46B6"/>
    <w:rsid w:val="00DC4016"/>
    <w:rsid w:val="00DC4134"/>
    <w:rsid w:val="00DC52CA"/>
    <w:rsid w:val="00DC5CCD"/>
    <w:rsid w:val="00DD44E2"/>
    <w:rsid w:val="00DE2A59"/>
    <w:rsid w:val="00DE3D7D"/>
    <w:rsid w:val="00DE4FEC"/>
    <w:rsid w:val="00DE7698"/>
    <w:rsid w:val="00DE7939"/>
    <w:rsid w:val="00DF135E"/>
    <w:rsid w:val="00DF7C80"/>
    <w:rsid w:val="00E017A7"/>
    <w:rsid w:val="00E03F9E"/>
    <w:rsid w:val="00E07F03"/>
    <w:rsid w:val="00E109BE"/>
    <w:rsid w:val="00E10B05"/>
    <w:rsid w:val="00E11AFA"/>
    <w:rsid w:val="00E12119"/>
    <w:rsid w:val="00E122EB"/>
    <w:rsid w:val="00E12FDD"/>
    <w:rsid w:val="00E132EA"/>
    <w:rsid w:val="00E16072"/>
    <w:rsid w:val="00E1723C"/>
    <w:rsid w:val="00E25DA3"/>
    <w:rsid w:val="00E3327C"/>
    <w:rsid w:val="00E34014"/>
    <w:rsid w:val="00E45A1B"/>
    <w:rsid w:val="00E45D81"/>
    <w:rsid w:val="00E509FE"/>
    <w:rsid w:val="00E50CB4"/>
    <w:rsid w:val="00E51042"/>
    <w:rsid w:val="00E610DE"/>
    <w:rsid w:val="00E62FF4"/>
    <w:rsid w:val="00E64437"/>
    <w:rsid w:val="00E65425"/>
    <w:rsid w:val="00E670D6"/>
    <w:rsid w:val="00E6726F"/>
    <w:rsid w:val="00E70277"/>
    <w:rsid w:val="00E7154B"/>
    <w:rsid w:val="00E76CB6"/>
    <w:rsid w:val="00E8095D"/>
    <w:rsid w:val="00E81593"/>
    <w:rsid w:val="00E82322"/>
    <w:rsid w:val="00E830F3"/>
    <w:rsid w:val="00E91FE0"/>
    <w:rsid w:val="00E97952"/>
    <w:rsid w:val="00E97F63"/>
    <w:rsid w:val="00EA1389"/>
    <w:rsid w:val="00EA1916"/>
    <w:rsid w:val="00EA1976"/>
    <w:rsid w:val="00EA2874"/>
    <w:rsid w:val="00EA4F28"/>
    <w:rsid w:val="00EA65B8"/>
    <w:rsid w:val="00EB1C13"/>
    <w:rsid w:val="00EB1DCB"/>
    <w:rsid w:val="00EB3773"/>
    <w:rsid w:val="00EB65B7"/>
    <w:rsid w:val="00EB7466"/>
    <w:rsid w:val="00EB7CDE"/>
    <w:rsid w:val="00EC6C8F"/>
    <w:rsid w:val="00ED3E68"/>
    <w:rsid w:val="00ED5387"/>
    <w:rsid w:val="00ED5ABA"/>
    <w:rsid w:val="00ED6669"/>
    <w:rsid w:val="00EE015F"/>
    <w:rsid w:val="00EE2588"/>
    <w:rsid w:val="00EE2666"/>
    <w:rsid w:val="00EF0797"/>
    <w:rsid w:val="00EF2D93"/>
    <w:rsid w:val="00EF322E"/>
    <w:rsid w:val="00EF57E1"/>
    <w:rsid w:val="00F0326A"/>
    <w:rsid w:val="00F03AF9"/>
    <w:rsid w:val="00F13B9E"/>
    <w:rsid w:val="00F2030A"/>
    <w:rsid w:val="00F2148D"/>
    <w:rsid w:val="00F217C7"/>
    <w:rsid w:val="00F24332"/>
    <w:rsid w:val="00F30432"/>
    <w:rsid w:val="00F30F8C"/>
    <w:rsid w:val="00F3218A"/>
    <w:rsid w:val="00F32F79"/>
    <w:rsid w:val="00F3368A"/>
    <w:rsid w:val="00F352DF"/>
    <w:rsid w:val="00F35B1E"/>
    <w:rsid w:val="00F35B3B"/>
    <w:rsid w:val="00F40B79"/>
    <w:rsid w:val="00F410CD"/>
    <w:rsid w:val="00F42879"/>
    <w:rsid w:val="00F44934"/>
    <w:rsid w:val="00F504C7"/>
    <w:rsid w:val="00F54F9B"/>
    <w:rsid w:val="00F62BCB"/>
    <w:rsid w:val="00F63F28"/>
    <w:rsid w:val="00F64A7D"/>
    <w:rsid w:val="00F65F05"/>
    <w:rsid w:val="00F7694E"/>
    <w:rsid w:val="00F777C0"/>
    <w:rsid w:val="00F81858"/>
    <w:rsid w:val="00F82AAB"/>
    <w:rsid w:val="00F8437D"/>
    <w:rsid w:val="00F84513"/>
    <w:rsid w:val="00F852CF"/>
    <w:rsid w:val="00F905F1"/>
    <w:rsid w:val="00F907ED"/>
    <w:rsid w:val="00F91F73"/>
    <w:rsid w:val="00F93CED"/>
    <w:rsid w:val="00F952A8"/>
    <w:rsid w:val="00F97E7E"/>
    <w:rsid w:val="00FA0A2D"/>
    <w:rsid w:val="00FA213F"/>
    <w:rsid w:val="00FA40D6"/>
    <w:rsid w:val="00FA6CC8"/>
    <w:rsid w:val="00FA7CED"/>
    <w:rsid w:val="00FB561A"/>
    <w:rsid w:val="00FC1C9A"/>
    <w:rsid w:val="00FC1DBA"/>
    <w:rsid w:val="00FC3B77"/>
    <w:rsid w:val="00FC616E"/>
    <w:rsid w:val="00FC6355"/>
    <w:rsid w:val="00FE44C9"/>
    <w:rsid w:val="00FE6771"/>
    <w:rsid w:val="00FF2EA5"/>
    <w:rsid w:val="00FF3203"/>
    <w:rsid w:val="00FF4B47"/>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page number" w:uiPriority="0"/>
    <w:lsdException w:name="List Number 5"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16F4"/>
    <w:pPr>
      <w:spacing w:after="240" w:line="230" w:lineRule="atLeast"/>
      <w:jc w:val="both"/>
    </w:pPr>
    <w:rPr>
      <w:rFonts w:ascii="Arial" w:hAnsi="Arial"/>
      <w:lang w:val="en-GB" w:eastAsia="ja-JP"/>
    </w:rPr>
  </w:style>
  <w:style w:type="paragraph" w:styleId="Heading1">
    <w:name w:val="heading 1"/>
    <w:basedOn w:val="Normal"/>
    <w:next w:val="Normal"/>
    <w:qFormat/>
    <w:rsid w:val="006416F4"/>
    <w:pPr>
      <w:keepNext/>
      <w:numPr>
        <w:numId w:val="16"/>
      </w:numPr>
      <w:tabs>
        <w:tab w:val="left" w:pos="400"/>
        <w:tab w:val="left" w:pos="560"/>
      </w:tabs>
      <w:suppressAutoHyphens/>
      <w:spacing w:before="270" w:line="270" w:lineRule="exact"/>
      <w:jc w:val="left"/>
      <w:outlineLvl w:val="0"/>
    </w:pPr>
    <w:rPr>
      <w:b/>
      <w:sz w:val="24"/>
    </w:rPr>
  </w:style>
  <w:style w:type="paragraph" w:styleId="Heading2">
    <w:name w:val="heading 2"/>
    <w:aliases w:val="H2,H21,Œ©o‚µ 2,h2,?co??E 2,뙥2,?c1,?co?ƒÊ 2,?2,Œ1,Œ2,Œ©2,DO NOT USE_h2,título 2,Œ©1,Œ©_o‚µ 2,2,Header 2,2nd level"/>
    <w:basedOn w:val="Heading1"/>
    <w:next w:val="Normal"/>
    <w:qFormat/>
    <w:rsid w:val="006416F4"/>
    <w:pPr>
      <w:numPr>
        <w:ilvl w:val="1"/>
      </w:numPr>
      <w:tabs>
        <w:tab w:val="clear" w:pos="400"/>
        <w:tab w:val="left" w:pos="540"/>
        <w:tab w:val="left" w:pos="700"/>
      </w:tabs>
      <w:spacing w:before="60" w:line="250" w:lineRule="exact"/>
      <w:outlineLvl w:val="1"/>
    </w:pPr>
    <w:rPr>
      <w:sz w:val="22"/>
    </w:rPr>
  </w:style>
  <w:style w:type="paragraph" w:styleId="Heading3">
    <w:name w:val="heading 3"/>
    <w:aliases w:val="h3,H3,H31,Org Heading 1,Heading 3 Char"/>
    <w:basedOn w:val="Heading1"/>
    <w:next w:val="Normal"/>
    <w:qFormat/>
    <w:rsid w:val="006416F4"/>
    <w:pPr>
      <w:numPr>
        <w:ilvl w:val="2"/>
      </w:numPr>
      <w:tabs>
        <w:tab w:val="clear" w:pos="400"/>
        <w:tab w:val="clear" w:pos="560"/>
        <w:tab w:val="left" w:pos="660"/>
        <w:tab w:val="left" w:pos="880"/>
      </w:tabs>
      <w:spacing w:before="60" w:line="230" w:lineRule="exact"/>
      <w:outlineLvl w:val="2"/>
    </w:pPr>
    <w:rPr>
      <w:sz w:val="20"/>
    </w:rPr>
  </w:style>
  <w:style w:type="paragraph" w:styleId="Heading4">
    <w:name w:val="heading 4"/>
    <w:aliases w:val="h4,H4,H41,Org Heading 2,Heading 4 Char,Heading 4 Char1 Char,Heading 4 Char Char Char"/>
    <w:basedOn w:val="Heading3"/>
    <w:next w:val="Normal"/>
    <w:qFormat/>
    <w:rsid w:val="006416F4"/>
    <w:pPr>
      <w:numPr>
        <w:ilvl w:val="3"/>
      </w:numPr>
      <w:tabs>
        <w:tab w:val="clear" w:pos="660"/>
        <w:tab w:val="left" w:pos="940"/>
        <w:tab w:val="left" w:pos="1140"/>
        <w:tab w:val="left" w:pos="1360"/>
      </w:tabs>
      <w:outlineLvl w:val="3"/>
    </w:pPr>
  </w:style>
  <w:style w:type="paragraph" w:styleId="Heading5">
    <w:name w:val="heading 5"/>
    <w:aliases w:val="h5,H5,H51,DO NOT USE_h5"/>
    <w:basedOn w:val="Heading4"/>
    <w:next w:val="Normal"/>
    <w:qFormat/>
    <w:rsid w:val="006416F4"/>
    <w:pPr>
      <w:numPr>
        <w:ilvl w:val="4"/>
      </w:numPr>
      <w:tabs>
        <w:tab w:val="clear" w:pos="940"/>
        <w:tab w:val="clear" w:pos="1140"/>
        <w:tab w:val="clear" w:pos="1360"/>
      </w:tabs>
      <w:outlineLvl w:val="4"/>
    </w:pPr>
  </w:style>
  <w:style w:type="paragraph" w:styleId="Heading6">
    <w:name w:val="heading 6"/>
    <w:aliases w:val="h6,H6,H61"/>
    <w:basedOn w:val="Heading5"/>
    <w:next w:val="Normal"/>
    <w:qFormat/>
    <w:rsid w:val="006416F4"/>
    <w:pPr>
      <w:numPr>
        <w:ilvl w:val="5"/>
      </w:numPr>
      <w:outlineLvl w:val="5"/>
    </w:pPr>
  </w:style>
  <w:style w:type="paragraph" w:styleId="Heading7">
    <w:name w:val="heading 7"/>
    <w:basedOn w:val="Heading6"/>
    <w:next w:val="Normal"/>
    <w:qFormat/>
    <w:rsid w:val="006416F4"/>
    <w:pPr>
      <w:numPr>
        <w:ilvl w:val="6"/>
        <w:numId w:val="7"/>
      </w:numPr>
      <w:outlineLvl w:val="6"/>
    </w:pPr>
  </w:style>
  <w:style w:type="paragraph" w:styleId="Heading8">
    <w:name w:val="heading 8"/>
    <w:basedOn w:val="Heading6"/>
    <w:next w:val="Normal"/>
    <w:qFormat/>
    <w:rsid w:val="006416F4"/>
    <w:pPr>
      <w:numPr>
        <w:ilvl w:val="7"/>
        <w:numId w:val="7"/>
      </w:numPr>
      <w:outlineLvl w:val="7"/>
    </w:pPr>
  </w:style>
  <w:style w:type="paragraph" w:styleId="Heading9">
    <w:name w:val="heading 9"/>
    <w:basedOn w:val="Heading6"/>
    <w:next w:val="Normal"/>
    <w:qFormat/>
    <w:rsid w:val="006416F4"/>
    <w:pPr>
      <w:numPr>
        <w:ilvl w:val="8"/>
        <w:numId w:val="7"/>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2">
    <w:name w:val="a2"/>
    <w:basedOn w:val="Heading2"/>
    <w:next w:val="Normal"/>
    <w:rsid w:val="006416F4"/>
    <w:pPr>
      <w:numPr>
        <w:numId w:val="13"/>
      </w:numPr>
      <w:tabs>
        <w:tab w:val="clear" w:pos="540"/>
        <w:tab w:val="clear" w:pos="700"/>
        <w:tab w:val="left" w:pos="500"/>
        <w:tab w:val="left" w:pos="720"/>
      </w:tabs>
      <w:spacing w:before="270" w:line="270" w:lineRule="exact"/>
    </w:pPr>
    <w:rPr>
      <w:sz w:val="24"/>
    </w:rPr>
  </w:style>
  <w:style w:type="paragraph" w:customStyle="1" w:styleId="a3">
    <w:name w:val="a3"/>
    <w:basedOn w:val="Heading3"/>
    <w:next w:val="Normal"/>
    <w:rsid w:val="006416F4"/>
    <w:pPr>
      <w:numPr>
        <w:numId w:val="13"/>
      </w:numPr>
      <w:tabs>
        <w:tab w:val="clear" w:pos="660"/>
        <w:tab w:val="left" w:pos="640"/>
      </w:tabs>
      <w:spacing w:line="250" w:lineRule="exact"/>
    </w:pPr>
    <w:rPr>
      <w:sz w:val="22"/>
    </w:rPr>
  </w:style>
  <w:style w:type="paragraph" w:customStyle="1" w:styleId="a4">
    <w:name w:val="a4"/>
    <w:basedOn w:val="Heading4"/>
    <w:next w:val="Normal"/>
    <w:rsid w:val="006416F4"/>
    <w:pPr>
      <w:numPr>
        <w:numId w:val="13"/>
      </w:numPr>
      <w:tabs>
        <w:tab w:val="clear" w:pos="940"/>
        <w:tab w:val="clear" w:pos="1140"/>
        <w:tab w:val="clear" w:pos="1360"/>
        <w:tab w:val="left" w:pos="880"/>
      </w:tabs>
    </w:pPr>
  </w:style>
  <w:style w:type="paragraph" w:customStyle="1" w:styleId="a5">
    <w:name w:val="a5"/>
    <w:basedOn w:val="Heading5"/>
    <w:next w:val="Normal"/>
    <w:rsid w:val="006416F4"/>
    <w:pPr>
      <w:numPr>
        <w:numId w:val="13"/>
      </w:numPr>
      <w:tabs>
        <w:tab w:val="left" w:pos="1140"/>
        <w:tab w:val="left" w:pos="1360"/>
      </w:tabs>
    </w:pPr>
  </w:style>
  <w:style w:type="paragraph" w:customStyle="1" w:styleId="a6">
    <w:name w:val="a6"/>
    <w:basedOn w:val="Heading6"/>
    <w:next w:val="Normal"/>
    <w:rsid w:val="006416F4"/>
    <w:pPr>
      <w:numPr>
        <w:numId w:val="13"/>
      </w:numPr>
      <w:tabs>
        <w:tab w:val="left" w:pos="1140"/>
        <w:tab w:val="left" w:pos="1360"/>
      </w:tabs>
    </w:pPr>
  </w:style>
  <w:style w:type="paragraph" w:customStyle="1" w:styleId="ANNEX">
    <w:name w:val="ANNEX"/>
    <w:basedOn w:val="Normal"/>
    <w:next w:val="Normal"/>
    <w:rsid w:val="000D68E2"/>
    <w:pPr>
      <w:keepNext/>
      <w:pageBreakBefore/>
      <w:numPr>
        <w:numId w:val="25"/>
      </w:numPr>
      <w:spacing w:after="760" w:line="310" w:lineRule="exact"/>
      <w:jc w:val="center"/>
      <w:outlineLvl w:val="0"/>
    </w:pPr>
    <w:rPr>
      <w:b/>
      <w:sz w:val="28"/>
    </w:rPr>
  </w:style>
  <w:style w:type="paragraph" w:customStyle="1" w:styleId="ANNEXN">
    <w:name w:val="ANNEXN"/>
    <w:basedOn w:val="ANNEX"/>
    <w:next w:val="Normal"/>
    <w:rsid w:val="006416F4"/>
    <w:pPr>
      <w:numPr>
        <w:numId w:val="15"/>
      </w:numPr>
    </w:pPr>
  </w:style>
  <w:style w:type="paragraph" w:customStyle="1" w:styleId="ANNEXZ">
    <w:name w:val="ANNEXZ"/>
    <w:basedOn w:val="ANNEX"/>
    <w:next w:val="Normal"/>
    <w:rsid w:val="006416F4"/>
    <w:pPr>
      <w:numPr>
        <w:numId w:val="14"/>
      </w:numPr>
    </w:pPr>
  </w:style>
  <w:style w:type="paragraph" w:customStyle="1" w:styleId="bibliography">
    <w:name w:val="bibliography"/>
    <w:basedOn w:val="Normal"/>
    <w:rsid w:val="006416F4"/>
    <w:pPr>
      <w:numPr>
        <w:numId w:val="1"/>
      </w:numPr>
    </w:pPr>
  </w:style>
  <w:style w:type="paragraph" w:styleId="BlockText">
    <w:name w:val="Block Text"/>
    <w:basedOn w:val="Normal"/>
    <w:rsid w:val="006416F4"/>
    <w:pPr>
      <w:spacing w:after="120"/>
      <w:ind w:left="1440" w:right="1440"/>
    </w:pPr>
  </w:style>
  <w:style w:type="paragraph" w:styleId="BodyText">
    <w:name w:val="Body Text"/>
    <w:basedOn w:val="Normal"/>
    <w:rsid w:val="006416F4"/>
    <w:pPr>
      <w:spacing w:before="60" w:after="60" w:line="210" w:lineRule="atLeast"/>
    </w:pPr>
    <w:rPr>
      <w:sz w:val="18"/>
    </w:rPr>
  </w:style>
  <w:style w:type="paragraph" w:styleId="BodyText2">
    <w:name w:val="Body Text 2"/>
    <w:basedOn w:val="Normal"/>
    <w:rsid w:val="006416F4"/>
    <w:pPr>
      <w:spacing w:before="60" w:after="60" w:line="190" w:lineRule="atLeast"/>
    </w:pPr>
    <w:rPr>
      <w:sz w:val="16"/>
    </w:rPr>
  </w:style>
  <w:style w:type="paragraph" w:styleId="BodyText3">
    <w:name w:val="Body Text 3"/>
    <w:basedOn w:val="Normal"/>
    <w:rsid w:val="006416F4"/>
    <w:pPr>
      <w:spacing w:before="60" w:after="60" w:line="170" w:lineRule="atLeast"/>
    </w:pPr>
    <w:rPr>
      <w:sz w:val="14"/>
    </w:rPr>
  </w:style>
  <w:style w:type="paragraph" w:styleId="BodyTextFirstIndent">
    <w:name w:val="Body Text First Indent"/>
    <w:basedOn w:val="BodyText"/>
    <w:rsid w:val="006416F4"/>
    <w:pPr>
      <w:spacing w:before="0" w:after="120"/>
      <w:ind w:firstLine="210"/>
    </w:pPr>
  </w:style>
  <w:style w:type="paragraph" w:styleId="BodyTextIndent">
    <w:name w:val="Body Text Indent"/>
    <w:basedOn w:val="Normal"/>
    <w:rsid w:val="006416F4"/>
    <w:pPr>
      <w:spacing w:after="120"/>
      <w:ind w:left="283"/>
    </w:pPr>
  </w:style>
  <w:style w:type="paragraph" w:styleId="BodyTextFirstIndent2">
    <w:name w:val="Body Text First Indent 2"/>
    <w:basedOn w:val="Normal"/>
    <w:rsid w:val="006416F4"/>
    <w:pPr>
      <w:ind w:firstLine="210"/>
    </w:pPr>
  </w:style>
  <w:style w:type="paragraph" w:styleId="BodyTextIndent2">
    <w:name w:val="Body Text Indent 2"/>
    <w:basedOn w:val="Normal"/>
    <w:rsid w:val="006416F4"/>
    <w:pPr>
      <w:spacing w:after="120" w:line="480" w:lineRule="auto"/>
      <w:ind w:left="283"/>
    </w:pPr>
  </w:style>
  <w:style w:type="paragraph" w:styleId="BodyTextIndent3">
    <w:name w:val="Body Text Indent 3"/>
    <w:basedOn w:val="Normal"/>
    <w:rsid w:val="006416F4"/>
    <w:pPr>
      <w:spacing w:after="120"/>
      <w:ind w:left="283"/>
    </w:pPr>
    <w:rPr>
      <w:sz w:val="16"/>
    </w:rPr>
  </w:style>
  <w:style w:type="paragraph" w:styleId="Caption">
    <w:name w:val="caption"/>
    <w:basedOn w:val="Normal"/>
    <w:next w:val="Normal"/>
    <w:qFormat/>
    <w:rsid w:val="006416F4"/>
    <w:pPr>
      <w:spacing w:before="120" w:after="120"/>
    </w:pPr>
    <w:rPr>
      <w:b/>
    </w:rPr>
  </w:style>
  <w:style w:type="paragraph" w:styleId="Closing">
    <w:name w:val="Closing"/>
    <w:basedOn w:val="Normal"/>
    <w:rsid w:val="006416F4"/>
    <w:pPr>
      <w:ind w:left="4252"/>
    </w:pPr>
  </w:style>
  <w:style w:type="character" w:styleId="CommentReference">
    <w:name w:val="annotation reference"/>
    <w:semiHidden/>
    <w:rsid w:val="006416F4"/>
    <w:rPr>
      <w:noProof w:val="0"/>
      <w:sz w:val="16"/>
      <w:lang w:val="fr-FR"/>
    </w:rPr>
  </w:style>
  <w:style w:type="paragraph" w:styleId="CommentText">
    <w:name w:val="annotation text"/>
    <w:basedOn w:val="Normal"/>
    <w:semiHidden/>
    <w:rsid w:val="006416F4"/>
  </w:style>
  <w:style w:type="paragraph" w:styleId="Date">
    <w:name w:val="Date"/>
    <w:basedOn w:val="Normal"/>
    <w:next w:val="Normal"/>
    <w:rsid w:val="006416F4"/>
  </w:style>
  <w:style w:type="paragraph" w:customStyle="1" w:styleId="Definition">
    <w:name w:val="Definition"/>
    <w:basedOn w:val="Normal"/>
    <w:next w:val="Normal"/>
    <w:rsid w:val="006416F4"/>
  </w:style>
  <w:style w:type="character" w:customStyle="1" w:styleId="Defterms">
    <w:name w:val="Defterms"/>
    <w:rsid w:val="006416F4"/>
    <w:rPr>
      <w:noProof w:val="0"/>
      <w:color w:val="auto"/>
      <w:lang w:val="fr-FR"/>
    </w:rPr>
  </w:style>
  <w:style w:type="paragraph" w:customStyle="1" w:styleId="dl">
    <w:name w:val="dl"/>
    <w:basedOn w:val="Normal"/>
    <w:rsid w:val="006416F4"/>
    <w:pPr>
      <w:ind w:left="800" w:hanging="400"/>
    </w:pPr>
  </w:style>
  <w:style w:type="paragraph" w:styleId="DocumentMap">
    <w:name w:val="Document Map"/>
    <w:basedOn w:val="Normal"/>
    <w:semiHidden/>
    <w:rsid w:val="006416F4"/>
    <w:pPr>
      <w:shd w:val="clear" w:color="auto" w:fill="000080"/>
    </w:pPr>
    <w:rPr>
      <w:rFonts w:ascii="Tahoma" w:hAnsi="Tahoma"/>
    </w:rPr>
  </w:style>
  <w:style w:type="character" w:styleId="Emphasis">
    <w:name w:val="Emphasis"/>
    <w:qFormat/>
    <w:rsid w:val="006416F4"/>
    <w:rPr>
      <w:i/>
      <w:noProof w:val="0"/>
      <w:lang w:val="fr-FR"/>
    </w:rPr>
  </w:style>
  <w:style w:type="character" w:styleId="EndnoteReference">
    <w:name w:val="endnote reference"/>
    <w:semiHidden/>
    <w:rsid w:val="006416F4"/>
    <w:rPr>
      <w:noProof w:val="0"/>
      <w:vertAlign w:val="superscript"/>
      <w:lang w:val="fr-FR"/>
    </w:rPr>
  </w:style>
  <w:style w:type="paragraph" w:styleId="EndnoteText">
    <w:name w:val="endnote text"/>
    <w:basedOn w:val="Normal"/>
    <w:semiHidden/>
    <w:rsid w:val="006416F4"/>
  </w:style>
  <w:style w:type="paragraph" w:styleId="EnvelopeAddress">
    <w:name w:val="envelope address"/>
    <w:basedOn w:val="Normal"/>
    <w:rsid w:val="006416F4"/>
    <w:pPr>
      <w:framePr w:w="7938" w:h="1985" w:hRule="exact" w:hSpace="141" w:wrap="auto" w:hAnchor="page" w:xAlign="center" w:yAlign="bottom"/>
      <w:ind w:left="2835"/>
    </w:pPr>
    <w:rPr>
      <w:sz w:val="24"/>
    </w:rPr>
  </w:style>
  <w:style w:type="paragraph" w:styleId="EnvelopeReturn">
    <w:name w:val="envelope return"/>
    <w:basedOn w:val="Normal"/>
    <w:rsid w:val="006416F4"/>
  </w:style>
  <w:style w:type="paragraph" w:customStyle="1" w:styleId="Example">
    <w:name w:val="Example"/>
    <w:basedOn w:val="Normal"/>
    <w:next w:val="Normal"/>
    <w:rsid w:val="006416F4"/>
    <w:pPr>
      <w:tabs>
        <w:tab w:val="left" w:pos="1360"/>
      </w:tabs>
      <w:spacing w:line="210" w:lineRule="atLeast"/>
    </w:pPr>
    <w:rPr>
      <w:sz w:val="18"/>
    </w:rPr>
  </w:style>
  <w:style w:type="character" w:customStyle="1" w:styleId="ExtXref">
    <w:name w:val="ExtXref"/>
    <w:rsid w:val="006416F4"/>
    <w:rPr>
      <w:noProof w:val="0"/>
      <w:color w:val="auto"/>
      <w:lang w:val="fr-FR"/>
    </w:rPr>
  </w:style>
  <w:style w:type="paragraph" w:customStyle="1" w:styleId="Figurefootnote">
    <w:name w:val="Figure footnote"/>
    <w:basedOn w:val="Normal"/>
    <w:rsid w:val="006416F4"/>
    <w:pPr>
      <w:keepNext/>
      <w:tabs>
        <w:tab w:val="left" w:pos="340"/>
      </w:tabs>
      <w:spacing w:after="60" w:line="210" w:lineRule="atLeast"/>
    </w:pPr>
    <w:rPr>
      <w:sz w:val="18"/>
    </w:rPr>
  </w:style>
  <w:style w:type="paragraph" w:customStyle="1" w:styleId="Figuretitle">
    <w:name w:val="Figure title"/>
    <w:basedOn w:val="Normal"/>
    <w:next w:val="Normal"/>
    <w:rsid w:val="006416F4"/>
    <w:pPr>
      <w:suppressAutoHyphens/>
      <w:spacing w:before="220" w:after="220"/>
      <w:jc w:val="center"/>
    </w:pPr>
    <w:rPr>
      <w:b/>
    </w:rPr>
  </w:style>
  <w:style w:type="character" w:styleId="FollowedHyperlink">
    <w:name w:val="FollowedHyperlink"/>
    <w:rsid w:val="006416F4"/>
    <w:rPr>
      <w:noProof w:val="0"/>
      <w:color w:val="800080"/>
      <w:u w:val="single"/>
      <w:lang w:val="fr-FR"/>
    </w:rPr>
  </w:style>
  <w:style w:type="paragraph" w:styleId="Footer">
    <w:name w:val="footer"/>
    <w:basedOn w:val="Normal"/>
    <w:rsid w:val="006416F4"/>
    <w:pPr>
      <w:spacing w:after="0" w:line="220" w:lineRule="exact"/>
    </w:pPr>
  </w:style>
  <w:style w:type="character" w:styleId="FootnoteReference">
    <w:name w:val="footnote reference"/>
    <w:semiHidden/>
    <w:rsid w:val="006416F4"/>
    <w:rPr>
      <w:noProof/>
      <w:position w:val="6"/>
      <w:sz w:val="16"/>
      <w:vertAlign w:val="baseline"/>
      <w:lang w:val="fr-FR"/>
    </w:rPr>
  </w:style>
  <w:style w:type="paragraph" w:styleId="FootnoteText">
    <w:name w:val="footnote text"/>
    <w:basedOn w:val="Normal"/>
    <w:semiHidden/>
    <w:rsid w:val="006416F4"/>
    <w:pPr>
      <w:tabs>
        <w:tab w:val="left" w:pos="340"/>
      </w:tabs>
      <w:spacing w:after="120" w:line="210" w:lineRule="atLeast"/>
    </w:pPr>
    <w:rPr>
      <w:sz w:val="18"/>
    </w:rPr>
  </w:style>
  <w:style w:type="paragraph" w:customStyle="1" w:styleId="Foreword">
    <w:name w:val="Foreword"/>
    <w:basedOn w:val="Normal"/>
    <w:next w:val="Normal"/>
    <w:rsid w:val="006416F4"/>
    <w:rPr>
      <w:color w:val="0000FF"/>
    </w:rPr>
  </w:style>
  <w:style w:type="paragraph" w:customStyle="1" w:styleId="Formula">
    <w:name w:val="Formula"/>
    <w:basedOn w:val="Normal"/>
    <w:next w:val="Normal"/>
    <w:rsid w:val="006416F4"/>
    <w:pPr>
      <w:tabs>
        <w:tab w:val="right" w:pos="9752"/>
      </w:tabs>
      <w:spacing w:after="220"/>
      <w:ind w:left="403"/>
      <w:jc w:val="left"/>
    </w:pPr>
  </w:style>
  <w:style w:type="paragraph" w:styleId="Header">
    <w:name w:val="header"/>
    <w:aliases w:val="h"/>
    <w:basedOn w:val="Normal"/>
    <w:rsid w:val="006416F4"/>
    <w:pPr>
      <w:spacing w:after="740" w:line="220" w:lineRule="exact"/>
    </w:pPr>
    <w:rPr>
      <w:b/>
      <w:sz w:val="22"/>
    </w:rPr>
  </w:style>
  <w:style w:type="character" w:styleId="Hyperlink">
    <w:name w:val="Hyperlink"/>
    <w:rsid w:val="006416F4"/>
    <w:rPr>
      <w:noProof w:val="0"/>
      <w:color w:val="0000FF"/>
      <w:u w:val="single"/>
      <w:lang w:val="fr-FR"/>
    </w:rPr>
  </w:style>
  <w:style w:type="paragraph" w:styleId="Index1">
    <w:name w:val="index 1"/>
    <w:basedOn w:val="Normal"/>
    <w:semiHidden/>
    <w:rsid w:val="006416F4"/>
    <w:pPr>
      <w:spacing w:after="0" w:line="210" w:lineRule="atLeast"/>
      <w:ind w:left="142" w:hanging="142"/>
      <w:jc w:val="left"/>
    </w:pPr>
    <w:rPr>
      <w:b/>
      <w:sz w:val="18"/>
    </w:rPr>
  </w:style>
  <w:style w:type="paragraph" w:styleId="Index2">
    <w:name w:val="index 2"/>
    <w:basedOn w:val="Normal"/>
    <w:next w:val="Normal"/>
    <w:autoRedefine/>
    <w:semiHidden/>
    <w:rsid w:val="006416F4"/>
    <w:pPr>
      <w:spacing w:line="210" w:lineRule="atLeast"/>
      <w:ind w:left="600" w:hanging="200"/>
    </w:pPr>
    <w:rPr>
      <w:b/>
      <w:sz w:val="18"/>
    </w:rPr>
  </w:style>
  <w:style w:type="paragraph" w:styleId="Index3">
    <w:name w:val="index 3"/>
    <w:basedOn w:val="Normal"/>
    <w:next w:val="Normal"/>
    <w:autoRedefine/>
    <w:semiHidden/>
    <w:rsid w:val="006416F4"/>
    <w:pPr>
      <w:spacing w:line="220" w:lineRule="atLeast"/>
      <w:ind w:left="600" w:hanging="200"/>
    </w:pPr>
    <w:rPr>
      <w:b/>
    </w:rPr>
  </w:style>
  <w:style w:type="paragraph" w:styleId="Index4">
    <w:name w:val="index 4"/>
    <w:basedOn w:val="Normal"/>
    <w:next w:val="Normal"/>
    <w:autoRedefine/>
    <w:semiHidden/>
    <w:rsid w:val="006416F4"/>
    <w:pPr>
      <w:spacing w:line="220" w:lineRule="atLeast"/>
      <w:ind w:left="800" w:hanging="200"/>
    </w:pPr>
    <w:rPr>
      <w:b/>
    </w:rPr>
  </w:style>
  <w:style w:type="paragraph" w:styleId="Index5">
    <w:name w:val="index 5"/>
    <w:basedOn w:val="Normal"/>
    <w:next w:val="Normal"/>
    <w:autoRedefine/>
    <w:semiHidden/>
    <w:rsid w:val="006416F4"/>
    <w:pPr>
      <w:spacing w:line="220" w:lineRule="atLeast"/>
      <w:ind w:left="1000" w:hanging="200"/>
    </w:pPr>
    <w:rPr>
      <w:b/>
    </w:rPr>
  </w:style>
  <w:style w:type="paragraph" w:styleId="Index6">
    <w:name w:val="index 6"/>
    <w:basedOn w:val="Normal"/>
    <w:next w:val="Normal"/>
    <w:autoRedefine/>
    <w:semiHidden/>
    <w:rsid w:val="006416F4"/>
    <w:pPr>
      <w:spacing w:line="220" w:lineRule="atLeast"/>
      <w:ind w:left="1200" w:hanging="200"/>
    </w:pPr>
    <w:rPr>
      <w:b/>
    </w:rPr>
  </w:style>
  <w:style w:type="paragraph" w:styleId="Index7">
    <w:name w:val="index 7"/>
    <w:basedOn w:val="Normal"/>
    <w:next w:val="Normal"/>
    <w:autoRedefine/>
    <w:semiHidden/>
    <w:rsid w:val="006416F4"/>
    <w:pPr>
      <w:spacing w:line="220" w:lineRule="atLeast"/>
      <w:ind w:left="1400" w:hanging="200"/>
    </w:pPr>
    <w:rPr>
      <w:b/>
    </w:rPr>
  </w:style>
  <w:style w:type="paragraph" w:styleId="Index8">
    <w:name w:val="index 8"/>
    <w:basedOn w:val="Normal"/>
    <w:next w:val="Normal"/>
    <w:autoRedefine/>
    <w:semiHidden/>
    <w:rsid w:val="006416F4"/>
    <w:pPr>
      <w:spacing w:line="220" w:lineRule="atLeast"/>
      <w:ind w:left="1600" w:hanging="200"/>
    </w:pPr>
    <w:rPr>
      <w:b/>
    </w:rPr>
  </w:style>
  <w:style w:type="paragraph" w:styleId="Index9">
    <w:name w:val="index 9"/>
    <w:basedOn w:val="Normal"/>
    <w:next w:val="Normal"/>
    <w:autoRedefine/>
    <w:semiHidden/>
    <w:rsid w:val="006416F4"/>
    <w:pPr>
      <w:spacing w:line="220" w:lineRule="atLeast"/>
      <w:ind w:left="1800" w:hanging="200"/>
    </w:pPr>
    <w:rPr>
      <w:b/>
    </w:rPr>
  </w:style>
  <w:style w:type="paragraph" w:styleId="IndexHeading">
    <w:name w:val="index heading"/>
    <w:basedOn w:val="Normal"/>
    <w:next w:val="Index1"/>
    <w:semiHidden/>
    <w:rsid w:val="006416F4"/>
    <w:pPr>
      <w:keepNext/>
      <w:spacing w:before="400" w:after="210"/>
      <w:jc w:val="center"/>
    </w:pPr>
  </w:style>
  <w:style w:type="paragraph" w:customStyle="1" w:styleId="Introduction">
    <w:name w:val="Introduction"/>
    <w:basedOn w:val="Normal"/>
    <w:next w:val="Normal"/>
    <w:rsid w:val="006416F4"/>
    <w:pPr>
      <w:keepNext/>
      <w:pageBreakBefore/>
      <w:tabs>
        <w:tab w:val="left" w:pos="400"/>
      </w:tabs>
      <w:suppressAutoHyphens/>
      <w:spacing w:before="960" w:after="310" w:line="310" w:lineRule="exact"/>
      <w:jc w:val="left"/>
    </w:pPr>
    <w:rPr>
      <w:b/>
      <w:sz w:val="28"/>
    </w:rPr>
  </w:style>
  <w:style w:type="character" w:styleId="LineNumber">
    <w:name w:val="line number"/>
    <w:rsid w:val="006416F4"/>
    <w:rPr>
      <w:noProof w:val="0"/>
      <w:lang w:val="fr-FR"/>
    </w:rPr>
  </w:style>
  <w:style w:type="paragraph" w:styleId="List">
    <w:name w:val="List"/>
    <w:basedOn w:val="Normal"/>
    <w:rsid w:val="006416F4"/>
    <w:pPr>
      <w:ind w:left="283" w:hanging="283"/>
    </w:pPr>
  </w:style>
  <w:style w:type="paragraph" w:styleId="List2">
    <w:name w:val="List 2"/>
    <w:basedOn w:val="Normal"/>
    <w:rsid w:val="006416F4"/>
    <w:pPr>
      <w:ind w:left="566" w:hanging="283"/>
    </w:pPr>
  </w:style>
  <w:style w:type="paragraph" w:styleId="List3">
    <w:name w:val="List 3"/>
    <w:basedOn w:val="Normal"/>
    <w:rsid w:val="006416F4"/>
    <w:pPr>
      <w:ind w:left="849" w:hanging="283"/>
    </w:pPr>
  </w:style>
  <w:style w:type="paragraph" w:styleId="List4">
    <w:name w:val="List 4"/>
    <w:basedOn w:val="Normal"/>
    <w:rsid w:val="006416F4"/>
    <w:pPr>
      <w:ind w:left="1132" w:hanging="283"/>
    </w:pPr>
  </w:style>
  <w:style w:type="paragraph" w:styleId="List5">
    <w:name w:val="List 5"/>
    <w:basedOn w:val="Normal"/>
    <w:rsid w:val="006416F4"/>
    <w:pPr>
      <w:ind w:left="1415" w:hanging="283"/>
    </w:pPr>
  </w:style>
  <w:style w:type="paragraph" w:styleId="ListBullet">
    <w:name w:val="List Bullet"/>
    <w:basedOn w:val="Normal"/>
    <w:autoRedefine/>
    <w:rsid w:val="006416F4"/>
    <w:pPr>
      <w:numPr>
        <w:numId w:val="2"/>
      </w:numPr>
    </w:pPr>
  </w:style>
  <w:style w:type="paragraph" w:styleId="ListBullet2">
    <w:name w:val="List Bullet 2"/>
    <w:basedOn w:val="Normal"/>
    <w:autoRedefine/>
    <w:rsid w:val="006416F4"/>
    <w:pPr>
      <w:numPr>
        <w:numId w:val="3"/>
      </w:numPr>
    </w:pPr>
  </w:style>
  <w:style w:type="paragraph" w:styleId="ListBullet3">
    <w:name w:val="List Bullet 3"/>
    <w:basedOn w:val="Normal"/>
    <w:autoRedefine/>
    <w:rsid w:val="006416F4"/>
    <w:pPr>
      <w:numPr>
        <w:numId w:val="4"/>
      </w:numPr>
    </w:pPr>
  </w:style>
  <w:style w:type="paragraph" w:styleId="ListBullet4">
    <w:name w:val="List Bullet 4"/>
    <w:basedOn w:val="Normal"/>
    <w:autoRedefine/>
    <w:rsid w:val="006416F4"/>
    <w:pPr>
      <w:numPr>
        <w:numId w:val="5"/>
      </w:numPr>
    </w:pPr>
  </w:style>
  <w:style w:type="paragraph" w:styleId="ListBullet5">
    <w:name w:val="List Bullet 5"/>
    <w:basedOn w:val="Normal"/>
    <w:autoRedefine/>
    <w:rsid w:val="006416F4"/>
    <w:pPr>
      <w:numPr>
        <w:numId w:val="6"/>
      </w:numPr>
    </w:pPr>
  </w:style>
  <w:style w:type="paragraph" w:styleId="ListContinue">
    <w:name w:val="List Continue"/>
    <w:aliases w:val="list 1,list-1"/>
    <w:basedOn w:val="Normal"/>
    <w:rsid w:val="006416F4"/>
    <w:pPr>
      <w:numPr>
        <w:numId w:val="7"/>
      </w:numPr>
    </w:pPr>
  </w:style>
  <w:style w:type="paragraph" w:styleId="ListContinue2">
    <w:name w:val="List Continue 2"/>
    <w:aliases w:val="list-2"/>
    <w:basedOn w:val="ListContinue"/>
    <w:rsid w:val="006416F4"/>
    <w:pPr>
      <w:numPr>
        <w:ilvl w:val="1"/>
      </w:numPr>
      <w:tabs>
        <w:tab w:val="left" w:pos="800"/>
      </w:tabs>
    </w:pPr>
  </w:style>
  <w:style w:type="paragraph" w:styleId="ListContinue3">
    <w:name w:val="List Continue 3"/>
    <w:basedOn w:val="ListContinue"/>
    <w:rsid w:val="006416F4"/>
    <w:pPr>
      <w:numPr>
        <w:ilvl w:val="2"/>
      </w:numPr>
      <w:tabs>
        <w:tab w:val="left" w:pos="1200"/>
      </w:tabs>
    </w:pPr>
  </w:style>
  <w:style w:type="paragraph" w:styleId="ListContinue4">
    <w:name w:val="List Continue 4"/>
    <w:basedOn w:val="ListContinue"/>
    <w:rsid w:val="006416F4"/>
    <w:pPr>
      <w:numPr>
        <w:ilvl w:val="3"/>
      </w:numPr>
      <w:tabs>
        <w:tab w:val="left" w:pos="1600"/>
      </w:tabs>
    </w:pPr>
  </w:style>
  <w:style w:type="paragraph" w:styleId="ListContinue5">
    <w:name w:val="List Continue 5"/>
    <w:basedOn w:val="Normal"/>
    <w:rsid w:val="006416F4"/>
    <w:pPr>
      <w:spacing w:after="120"/>
      <w:ind w:left="1415"/>
    </w:pPr>
  </w:style>
  <w:style w:type="paragraph" w:styleId="ListNumber">
    <w:name w:val="List Number"/>
    <w:aliases w:val="OL"/>
    <w:basedOn w:val="Normal"/>
    <w:rsid w:val="006416F4"/>
    <w:pPr>
      <w:numPr>
        <w:numId w:val="8"/>
      </w:numPr>
      <w:tabs>
        <w:tab w:val="clear" w:pos="360"/>
        <w:tab w:val="left" w:pos="400"/>
      </w:tabs>
    </w:pPr>
  </w:style>
  <w:style w:type="paragraph" w:styleId="ListNumber2">
    <w:name w:val="List Number 2"/>
    <w:basedOn w:val="Normal"/>
    <w:rsid w:val="006416F4"/>
    <w:pPr>
      <w:numPr>
        <w:ilvl w:val="1"/>
        <w:numId w:val="9"/>
      </w:numPr>
      <w:tabs>
        <w:tab w:val="clear" w:pos="1080"/>
        <w:tab w:val="left" w:pos="800"/>
      </w:tabs>
    </w:pPr>
  </w:style>
  <w:style w:type="paragraph" w:styleId="ListNumber3">
    <w:name w:val="List Number 3"/>
    <w:basedOn w:val="Normal"/>
    <w:rsid w:val="006416F4"/>
    <w:pPr>
      <w:numPr>
        <w:ilvl w:val="2"/>
        <w:numId w:val="10"/>
      </w:numPr>
      <w:tabs>
        <w:tab w:val="clear" w:pos="1800"/>
        <w:tab w:val="left" w:pos="1200"/>
      </w:tabs>
    </w:pPr>
  </w:style>
  <w:style w:type="paragraph" w:styleId="ListNumber4">
    <w:name w:val="List Number 4"/>
    <w:basedOn w:val="Normal"/>
    <w:rsid w:val="006416F4"/>
    <w:pPr>
      <w:numPr>
        <w:ilvl w:val="3"/>
        <w:numId w:val="11"/>
      </w:numPr>
      <w:tabs>
        <w:tab w:val="clear" w:pos="2520"/>
        <w:tab w:val="left" w:pos="1600"/>
      </w:tabs>
    </w:pPr>
  </w:style>
  <w:style w:type="paragraph" w:styleId="ListNumber5">
    <w:name w:val="List Number 5"/>
    <w:basedOn w:val="Normal"/>
    <w:rsid w:val="006416F4"/>
    <w:pPr>
      <w:numPr>
        <w:numId w:val="12"/>
      </w:numPr>
    </w:pPr>
  </w:style>
  <w:style w:type="paragraph" w:styleId="MacroText">
    <w:name w:val="macro"/>
    <w:semiHidden/>
    <w:rsid w:val="006416F4"/>
    <w:pPr>
      <w:tabs>
        <w:tab w:val="left" w:pos="480"/>
        <w:tab w:val="left" w:pos="960"/>
        <w:tab w:val="left" w:pos="1440"/>
        <w:tab w:val="left" w:pos="1920"/>
        <w:tab w:val="left" w:pos="2400"/>
        <w:tab w:val="left" w:pos="2880"/>
        <w:tab w:val="left" w:pos="3360"/>
        <w:tab w:val="left" w:pos="3840"/>
        <w:tab w:val="left" w:pos="4320"/>
      </w:tabs>
      <w:spacing w:after="240" w:line="230" w:lineRule="atLeast"/>
      <w:jc w:val="both"/>
    </w:pPr>
    <w:rPr>
      <w:rFonts w:ascii="Courier New" w:hAnsi="Courier New"/>
      <w:lang w:val="en-GB" w:eastAsia="ja-JP"/>
    </w:rPr>
  </w:style>
  <w:style w:type="paragraph" w:styleId="MessageHeader">
    <w:name w:val="Message Header"/>
    <w:basedOn w:val="Normal"/>
    <w:rsid w:val="006416F4"/>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customStyle="1" w:styleId="MSDNFR">
    <w:name w:val="MSDNFR"/>
    <w:basedOn w:val="Normal"/>
    <w:next w:val="Normal"/>
    <w:rsid w:val="006416F4"/>
    <w:pPr>
      <w:spacing w:line="220" w:lineRule="atLeast"/>
    </w:pPr>
    <w:rPr>
      <w:color w:val="0000FF"/>
    </w:rPr>
  </w:style>
  <w:style w:type="paragraph" w:customStyle="1" w:styleId="na2">
    <w:name w:val="na2"/>
    <w:basedOn w:val="a2"/>
    <w:next w:val="Normal"/>
    <w:rsid w:val="006416F4"/>
    <w:pPr>
      <w:numPr>
        <w:numId w:val="15"/>
      </w:numPr>
    </w:pPr>
  </w:style>
  <w:style w:type="paragraph" w:customStyle="1" w:styleId="na3">
    <w:name w:val="na3"/>
    <w:basedOn w:val="a3"/>
    <w:next w:val="Normal"/>
    <w:rsid w:val="006416F4"/>
    <w:pPr>
      <w:numPr>
        <w:numId w:val="15"/>
      </w:numPr>
    </w:pPr>
  </w:style>
  <w:style w:type="paragraph" w:customStyle="1" w:styleId="na4">
    <w:name w:val="na4"/>
    <w:basedOn w:val="a4"/>
    <w:next w:val="Normal"/>
    <w:rsid w:val="006416F4"/>
    <w:pPr>
      <w:numPr>
        <w:numId w:val="15"/>
      </w:numPr>
      <w:tabs>
        <w:tab w:val="left" w:pos="1060"/>
      </w:tabs>
    </w:pPr>
  </w:style>
  <w:style w:type="paragraph" w:customStyle="1" w:styleId="na5">
    <w:name w:val="na5"/>
    <w:basedOn w:val="a5"/>
    <w:next w:val="Normal"/>
    <w:rsid w:val="006416F4"/>
    <w:pPr>
      <w:numPr>
        <w:numId w:val="15"/>
      </w:numPr>
    </w:pPr>
  </w:style>
  <w:style w:type="paragraph" w:customStyle="1" w:styleId="na6">
    <w:name w:val="na6"/>
    <w:basedOn w:val="a6"/>
    <w:next w:val="Normal"/>
    <w:rsid w:val="006416F4"/>
    <w:pPr>
      <w:numPr>
        <w:numId w:val="15"/>
      </w:numPr>
    </w:pPr>
  </w:style>
  <w:style w:type="paragraph" w:styleId="NormalIndent">
    <w:name w:val="Normal Indent"/>
    <w:basedOn w:val="Normal"/>
    <w:rsid w:val="006416F4"/>
    <w:pPr>
      <w:ind w:left="708"/>
    </w:pPr>
  </w:style>
  <w:style w:type="paragraph" w:customStyle="1" w:styleId="Note">
    <w:name w:val="Note"/>
    <w:basedOn w:val="Normal"/>
    <w:next w:val="Normal"/>
    <w:rsid w:val="006416F4"/>
    <w:pPr>
      <w:tabs>
        <w:tab w:val="left" w:pos="960"/>
      </w:tabs>
      <w:spacing w:line="210" w:lineRule="atLeast"/>
    </w:pPr>
    <w:rPr>
      <w:sz w:val="18"/>
    </w:rPr>
  </w:style>
  <w:style w:type="paragraph" w:styleId="NoteHeading">
    <w:name w:val="Note Heading"/>
    <w:basedOn w:val="Normal"/>
    <w:next w:val="Normal"/>
    <w:rsid w:val="006416F4"/>
  </w:style>
  <w:style w:type="paragraph" w:customStyle="1" w:styleId="p2">
    <w:name w:val="p2"/>
    <w:basedOn w:val="Normal"/>
    <w:next w:val="Normal"/>
    <w:rsid w:val="006416F4"/>
    <w:pPr>
      <w:tabs>
        <w:tab w:val="left" w:pos="560"/>
      </w:tabs>
    </w:pPr>
  </w:style>
  <w:style w:type="paragraph" w:customStyle="1" w:styleId="p3">
    <w:name w:val="p3"/>
    <w:basedOn w:val="Normal"/>
    <w:next w:val="Normal"/>
    <w:rsid w:val="006416F4"/>
    <w:pPr>
      <w:tabs>
        <w:tab w:val="left" w:pos="720"/>
      </w:tabs>
    </w:pPr>
  </w:style>
  <w:style w:type="paragraph" w:customStyle="1" w:styleId="p4">
    <w:name w:val="p4"/>
    <w:basedOn w:val="Normal"/>
    <w:next w:val="Normal"/>
    <w:rsid w:val="006416F4"/>
    <w:pPr>
      <w:tabs>
        <w:tab w:val="left" w:pos="1100"/>
      </w:tabs>
    </w:pPr>
  </w:style>
  <w:style w:type="paragraph" w:customStyle="1" w:styleId="p5">
    <w:name w:val="p5"/>
    <w:basedOn w:val="Normal"/>
    <w:next w:val="Normal"/>
    <w:rsid w:val="006416F4"/>
    <w:pPr>
      <w:tabs>
        <w:tab w:val="left" w:pos="1100"/>
      </w:tabs>
    </w:pPr>
  </w:style>
  <w:style w:type="paragraph" w:customStyle="1" w:styleId="p6">
    <w:name w:val="p6"/>
    <w:basedOn w:val="Normal"/>
    <w:next w:val="Normal"/>
    <w:rsid w:val="006416F4"/>
    <w:pPr>
      <w:tabs>
        <w:tab w:val="left" w:pos="1440"/>
      </w:tabs>
    </w:pPr>
  </w:style>
  <w:style w:type="character" w:styleId="PageNumber">
    <w:name w:val="page number"/>
    <w:rsid w:val="006416F4"/>
    <w:rPr>
      <w:noProof w:val="0"/>
      <w:lang w:val="fr-FR"/>
    </w:rPr>
  </w:style>
  <w:style w:type="paragraph" w:styleId="PlainText">
    <w:name w:val="Plain Text"/>
    <w:aliases w:val="Plain Text Char"/>
    <w:basedOn w:val="Normal"/>
    <w:rsid w:val="006416F4"/>
    <w:rPr>
      <w:rFonts w:ascii="Courier New" w:hAnsi="Courier New"/>
    </w:rPr>
  </w:style>
  <w:style w:type="paragraph" w:customStyle="1" w:styleId="RefNorm">
    <w:name w:val="RefNorm"/>
    <w:basedOn w:val="Normal"/>
    <w:next w:val="Normal"/>
    <w:rsid w:val="006416F4"/>
  </w:style>
  <w:style w:type="paragraph" w:styleId="Salutation">
    <w:name w:val="Salutation"/>
    <w:basedOn w:val="Normal"/>
    <w:next w:val="Normal"/>
    <w:rsid w:val="006416F4"/>
  </w:style>
  <w:style w:type="paragraph" w:styleId="Signature">
    <w:name w:val="Signature"/>
    <w:basedOn w:val="Normal"/>
    <w:rsid w:val="006416F4"/>
    <w:pPr>
      <w:ind w:left="4252"/>
    </w:pPr>
  </w:style>
  <w:style w:type="paragraph" w:customStyle="1" w:styleId="Special">
    <w:name w:val="Special"/>
    <w:basedOn w:val="Normal"/>
    <w:next w:val="Normal"/>
    <w:rsid w:val="006416F4"/>
  </w:style>
  <w:style w:type="character" w:styleId="Strong">
    <w:name w:val="Strong"/>
    <w:qFormat/>
    <w:rsid w:val="006416F4"/>
    <w:rPr>
      <w:b/>
      <w:noProof w:val="0"/>
      <w:lang w:val="fr-FR"/>
    </w:rPr>
  </w:style>
  <w:style w:type="paragraph" w:styleId="Subtitle">
    <w:name w:val="Subtitle"/>
    <w:basedOn w:val="Normal"/>
    <w:qFormat/>
    <w:rsid w:val="006416F4"/>
    <w:pPr>
      <w:spacing w:after="60"/>
      <w:jc w:val="center"/>
      <w:outlineLvl w:val="1"/>
    </w:pPr>
    <w:rPr>
      <w:sz w:val="24"/>
    </w:rPr>
  </w:style>
  <w:style w:type="paragraph" w:customStyle="1" w:styleId="Tablefootnote">
    <w:name w:val="Table footnote"/>
    <w:basedOn w:val="Normal"/>
    <w:rsid w:val="006416F4"/>
    <w:pPr>
      <w:tabs>
        <w:tab w:val="left" w:pos="340"/>
      </w:tabs>
      <w:spacing w:before="60" w:after="60" w:line="190" w:lineRule="atLeast"/>
    </w:pPr>
    <w:rPr>
      <w:sz w:val="16"/>
    </w:rPr>
  </w:style>
  <w:style w:type="paragraph" w:styleId="TableofAuthorities">
    <w:name w:val="table of authorities"/>
    <w:basedOn w:val="Normal"/>
    <w:next w:val="Normal"/>
    <w:semiHidden/>
    <w:rsid w:val="006416F4"/>
    <w:pPr>
      <w:ind w:left="200" w:hanging="200"/>
    </w:pPr>
  </w:style>
  <w:style w:type="paragraph" w:styleId="TableofFigures">
    <w:name w:val="table of figures"/>
    <w:basedOn w:val="Normal"/>
    <w:next w:val="Normal"/>
    <w:semiHidden/>
    <w:rsid w:val="006416F4"/>
    <w:pPr>
      <w:ind w:left="400" w:hanging="400"/>
    </w:pPr>
  </w:style>
  <w:style w:type="paragraph" w:customStyle="1" w:styleId="Tabletitle">
    <w:name w:val="Table title"/>
    <w:basedOn w:val="Normal"/>
    <w:next w:val="Normal"/>
    <w:rsid w:val="006416F4"/>
    <w:pPr>
      <w:keepNext/>
      <w:suppressAutoHyphens/>
      <w:spacing w:before="120" w:after="120" w:line="230" w:lineRule="exact"/>
      <w:jc w:val="center"/>
    </w:pPr>
    <w:rPr>
      <w:b/>
    </w:rPr>
  </w:style>
  <w:style w:type="character" w:customStyle="1" w:styleId="TableFootNoteXref">
    <w:name w:val="TableFootNoteXref"/>
    <w:rsid w:val="006416F4"/>
    <w:rPr>
      <w:noProof/>
      <w:position w:val="6"/>
      <w:sz w:val="14"/>
      <w:lang w:val="fr-FR"/>
    </w:rPr>
  </w:style>
  <w:style w:type="paragraph" w:customStyle="1" w:styleId="Terms">
    <w:name w:val="Term(s)"/>
    <w:basedOn w:val="Normal"/>
    <w:next w:val="Definition"/>
    <w:rsid w:val="006416F4"/>
    <w:pPr>
      <w:keepNext/>
      <w:suppressAutoHyphens/>
      <w:spacing w:after="0"/>
      <w:jc w:val="left"/>
    </w:pPr>
    <w:rPr>
      <w:b/>
    </w:rPr>
  </w:style>
  <w:style w:type="paragraph" w:customStyle="1" w:styleId="TermNum">
    <w:name w:val="TermNum"/>
    <w:basedOn w:val="Normal"/>
    <w:next w:val="Terms"/>
    <w:rsid w:val="006416F4"/>
    <w:pPr>
      <w:keepNext/>
      <w:spacing w:after="0"/>
    </w:pPr>
    <w:rPr>
      <w:b/>
    </w:rPr>
  </w:style>
  <w:style w:type="paragraph" w:styleId="Title">
    <w:name w:val="Title"/>
    <w:basedOn w:val="Normal"/>
    <w:qFormat/>
    <w:rsid w:val="006416F4"/>
    <w:pPr>
      <w:spacing w:before="240" w:after="60"/>
      <w:jc w:val="center"/>
      <w:outlineLvl w:val="0"/>
    </w:pPr>
    <w:rPr>
      <w:b/>
      <w:kern w:val="28"/>
      <w:sz w:val="32"/>
    </w:rPr>
  </w:style>
  <w:style w:type="paragraph" w:styleId="TOAHeading">
    <w:name w:val="toa heading"/>
    <w:basedOn w:val="Normal"/>
    <w:next w:val="Normal"/>
    <w:semiHidden/>
    <w:rsid w:val="006416F4"/>
    <w:pPr>
      <w:spacing w:before="120"/>
    </w:pPr>
    <w:rPr>
      <w:b/>
      <w:sz w:val="24"/>
    </w:rPr>
  </w:style>
  <w:style w:type="paragraph" w:styleId="TOC1">
    <w:name w:val="toc 1"/>
    <w:basedOn w:val="Normal"/>
    <w:next w:val="Normal"/>
    <w:qFormat/>
    <w:rsid w:val="006416F4"/>
    <w:pPr>
      <w:tabs>
        <w:tab w:val="left" w:pos="720"/>
        <w:tab w:val="right" w:leader="dot" w:pos="9752"/>
      </w:tabs>
      <w:suppressAutoHyphens/>
      <w:spacing w:before="120" w:after="0"/>
      <w:ind w:left="720" w:right="500" w:hanging="720"/>
      <w:jc w:val="left"/>
    </w:pPr>
    <w:rPr>
      <w:b/>
    </w:rPr>
  </w:style>
  <w:style w:type="paragraph" w:styleId="TOC2">
    <w:name w:val="toc 2"/>
    <w:basedOn w:val="TOC1"/>
    <w:next w:val="Normal"/>
    <w:qFormat/>
    <w:rsid w:val="006416F4"/>
    <w:pPr>
      <w:spacing w:before="0"/>
    </w:pPr>
  </w:style>
  <w:style w:type="paragraph" w:styleId="TOC3">
    <w:name w:val="toc 3"/>
    <w:basedOn w:val="TOC2"/>
    <w:next w:val="Normal"/>
    <w:qFormat/>
    <w:rsid w:val="006416F4"/>
  </w:style>
  <w:style w:type="paragraph" w:styleId="TOC4">
    <w:name w:val="toc 4"/>
    <w:basedOn w:val="TOC2"/>
    <w:next w:val="Normal"/>
    <w:qFormat/>
    <w:rsid w:val="006416F4"/>
    <w:pPr>
      <w:tabs>
        <w:tab w:val="clear" w:pos="720"/>
        <w:tab w:val="left" w:pos="1140"/>
      </w:tabs>
      <w:ind w:left="1140" w:hanging="1140"/>
    </w:pPr>
  </w:style>
  <w:style w:type="paragraph" w:styleId="TOC5">
    <w:name w:val="toc 5"/>
    <w:basedOn w:val="TOC4"/>
    <w:next w:val="Normal"/>
    <w:qFormat/>
    <w:rsid w:val="006416F4"/>
  </w:style>
  <w:style w:type="paragraph" w:styleId="TOC6">
    <w:name w:val="toc 6"/>
    <w:basedOn w:val="TOC4"/>
    <w:next w:val="Normal"/>
    <w:qFormat/>
    <w:rsid w:val="006416F4"/>
    <w:pPr>
      <w:tabs>
        <w:tab w:val="clear" w:pos="1140"/>
        <w:tab w:val="left" w:pos="1440"/>
      </w:tabs>
      <w:ind w:left="1440" w:hanging="1440"/>
    </w:pPr>
  </w:style>
  <w:style w:type="paragraph" w:styleId="TOC7">
    <w:name w:val="toc 7"/>
    <w:basedOn w:val="TOC4"/>
    <w:next w:val="Normal"/>
    <w:qFormat/>
    <w:rsid w:val="006416F4"/>
    <w:pPr>
      <w:tabs>
        <w:tab w:val="clear" w:pos="1140"/>
        <w:tab w:val="left" w:pos="1440"/>
      </w:tabs>
      <w:ind w:left="1440" w:hanging="1440"/>
    </w:pPr>
  </w:style>
  <w:style w:type="paragraph" w:styleId="TOC8">
    <w:name w:val="toc 8"/>
    <w:basedOn w:val="TOC4"/>
    <w:next w:val="Normal"/>
    <w:qFormat/>
    <w:rsid w:val="006416F4"/>
    <w:pPr>
      <w:tabs>
        <w:tab w:val="clear" w:pos="1140"/>
        <w:tab w:val="left" w:pos="1440"/>
      </w:tabs>
      <w:ind w:left="1440" w:hanging="1440"/>
    </w:pPr>
  </w:style>
  <w:style w:type="paragraph" w:styleId="TOC9">
    <w:name w:val="toc 9"/>
    <w:basedOn w:val="TOC1"/>
    <w:next w:val="Normal"/>
    <w:qFormat/>
    <w:rsid w:val="006416F4"/>
    <w:pPr>
      <w:tabs>
        <w:tab w:val="clear" w:pos="720"/>
      </w:tabs>
      <w:ind w:left="0" w:firstLine="0"/>
    </w:pPr>
  </w:style>
  <w:style w:type="paragraph" w:customStyle="1" w:styleId="zzBiblio">
    <w:name w:val="zzBiblio"/>
    <w:basedOn w:val="Normal"/>
    <w:next w:val="bibliography"/>
    <w:rsid w:val="006416F4"/>
    <w:pPr>
      <w:pageBreakBefore/>
      <w:spacing w:after="760" w:line="310" w:lineRule="exact"/>
      <w:jc w:val="center"/>
    </w:pPr>
    <w:rPr>
      <w:b/>
      <w:sz w:val="28"/>
    </w:rPr>
  </w:style>
  <w:style w:type="paragraph" w:customStyle="1" w:styleId="zzContents">
    <w:name w:val="zzContents"/>
    <w:basedOn w:val="Introduction"/>
    <w:next w:val="TOC1"/>
    <w:rsid w:val="006416F4"/>
    <w:pPr>
      <w:tabs>
        <w:tab w:val="clear" w:pos="400"/>
      </w:tabs>
    </w:pPr>
  </w:style>
  <w:style w:type="paragraph" w:customStyle="1" w:styleId="zzCopyright">
    <w:name w:val="zzCopyright"/>
    <w:basedOn w:val="Normal"/>
    <w:next w:val="Normal"/>
    <w:rsid w:val="006416F4"/>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Cover">
    <w:name w:val="zzCover"/>
    <w:basedOn w:val="Normal"/>
    <w:rsid w:val="006416F4"/>
    <w:pPr>
      <w:spacing w:after="220"/>
      <w:jc w:val="right"/>
    </w:pPr>
    <w:rPr>
      <w:b/>
      <w:color w:val="000000"/>
      <w:sz w:val="24"/>
    </w:rPr>
  </w:style>
  <w:style w:type="paragraph" w:customStyle="1" w:styleId="zzForeword">
    <w:name w:val="zzForeword"/>
    <w:basedOn w:val="Introduction"/>
    <w:next w:val="Normal"/>
    <w:rsid w:val="006416F4"/>
    <w:pPr>
      <w:tabs>
        <w:tab w:val="clear" w:pos="400"/>
      </w:tabs>
    </w:pPr>
    <w:rPr>
      <w:color w:val="0000FF"/>
    </w:rPr>
  </w:style>
  <w:style w:type="paragraph" w:customStyle="1" w:styleId="zzHelp">
    <w:name w:val="zzHelp"/>
    <w:basedOn w:val="Normal"/>
    <w:rsid w:val="006416F4"/>
    <w:rPr>
      <w:color w:val="008000"/>
    </w:rPr>
  </w:style>
  <w:style w:type="paragraph" w:customStyle="1" w:styleId="zzIndex">
    <w:name w:val="zzIndex"/>
    <w:basedOn w:val="zzBiblio"/>
    <w:next w:val="IndexHeading"/>
    <w:rsid w:val="006416F4"/>
  </w:style>
  <w:style w:type="paragraph" w:customStyle="1" w:styleId="zzLc5">
    <w:name w:val="zzLc5"/>
    <w:basedOn w:val="Normal"/>
    <w:next w:val="Normal"/>
    <w:rsid w:val="006416F4"/>
    <w:pPr>
      <w:numPr>
        <w:ilvl w:val="4"/>
        <w:numId w:val="7"/>
      </w:numPr>
      <w:jc w:val="left"/>
    </w:pPr>
  </w:style>
  <w:style w:type="paragraph" w:customStyle="1" w:styleId="zzLc6">
    <w:name w:val="zzLc6"/>
    <w:basedOn w:val="Normal"/>
    <w:next w:val="Normal"/>
    <w:rsid w:val="006416F4"/>
    <w:pPr>
      <w:numPr>
        <w:ilvl w:val="5"/>
        <w:numId w:val="7"/>
      </w:numPr>
      <w:jc w:val="left"/>
    </w:pPr>
  </w:style>
  <w:style w:type="paragraph" w:customStyle="1" w:styleId="zzLn5">
    <w:name w:val="zzLn5"/>
    <w:basedOn w:val="Normal"/>
    <w:next w:val="Normal"/>
    <w:rsid w:val="006416F4"/>
    <w:pPr>
      <w:jc w:val="left"/>
    </w:pPr>
  </w:style>
  <w:style w:type="paragraph" w:customStyle="1" w:styleId="zzLn6">
    <w:name w:val="zzLn6"/>
    <w:basedOn w:val="Normal"/>
    <w:next w:val="Normal"/>
    <w:rsid w:val="006416F4"/>
    <w:pPr>
      <w:jc w:val="left"/>
    </w:pPr>
  </w:style>
  <w:style w:type="paragraph" w:customStyle="1" w:styleId="zzSTDTitle">
    <w:name w:val="zzSTDTitle"/>
    <w:basedOn w:val="Normal"/>
    <w:next w:val="Normal"/>
    <w:rsid w:val="006416F4"/>
    <w:pPr>
      <w:suppressAutoHyphens/>
      <w:spacing w:before="400" w:after="760" w:line="350" w:lineRule="exact"/>
      <w:jc w:val="left"/>
    </w:pPr>
    <w:rPr>
      <w:b/>
      <w:color w:val="0000FF"/>
      <w:sz w:val="32"/>
    </w:rPr>
  </w:style>
  <w:style w:type="paragraph" w:customStyle="1" w:styleId="DDL">
    <w:name w:val="DDL"/>
    <w:basedOn w:val="PlainText"/>
    <w:rsid w:val="00BF701E"/>
    <w:pPr>
      <w:pBdr>
        <w:top w:val="thinThickSmallGap" w:sz="12" w:space="1" w:color="auto"/>
        <w:left w:val="thinThickSmallGap" w:sz="12" w:space="4" w:color="auto"/>
        <w:bottom w:val="thickThinSmallGap" w:sz="12" w:space="1" w:color="auto"/>
        <w:right w:val="thickThinSmallGap" w:sz="12" w:space="4" w:color="auto"/>
      </w:pBdr>
      <w:shd w:val="clear" w:color="auto" w:fill="FFCC66"/>
      <w:spacing w:after="0"/>
      <w:jc w:val="left"/>
    </w:pPr>
    <w:rPr>
      <w:noProof/>
    </w:rPr>
  </w:style>
  <w:style w:type="paragraph" w:customStyle="1" w:styleId="Tabletext10">
    <w:name w:val="Table text (10)"/>
    <w:basedOn w:val="Normal"/>
    <w:rsid w:val="006416F4"/>
    <w:pPr>
      <w:spacing w:before="60" w:after="60"/>
    </w:pPr>
  </w:style>
  <w:style w:type="paragraph" w:customStyle="1" w:styleId="Tabletext9">
    <w:name w:val="Table text (9)"/>
    <w:basedOn w:val="Normal"/>
    <w:rsid w:val="006416F4"/>
    <w:pPr>
      <w:spacing w:before="60" w:after="60" w:line="210" w:lineRule="atLeast"/>
    </w:pPr>
    <w:rPr>
      <w:sz w:val="18"/>
    </w:rPr>
  </w:style>
  <w:style w:type="paragraph" w:customStyle="1" w:styleId="Tabletext8">
    <w:name w:val="Table text (8)"/>
    <w:basedOn w:val="Normal"/>
    <w:rsid w:val="006416F4"/>
    <w:pPr>
      <w:spacing w:before="60" w:after="60" w:line="190" w:lineRule="atLeast"/>
    </w:pPr>
    <w:rPr>
      <w:sz w:val="16"/>
    </w:rPr>
  </w:style>
  <w:style w:type="paragraph" w:customStyle="1" w:styleId="Tabletext7">
    <w:name w:val="Table text (7)"/>
    <w:basedOn w:val="Normal"/>
    <w:rsid w:val="006416F4"/>
    <w:pPr>
      <w:spacing w:before="60" w:after="60" w:line="170" w:lineRule="atLeast"/>
    </w:pPr>
    <w:rPr>
      <w:sz w:val="14"/>
    </w:rPr>
  </w:style>
  <w:style w:type="paragraph" w:customStyle="1" w:styleId="DDLExample">
    <w:name w:val="DDL Example"/>
    <w:basedOn w:val="Normal"/>
    <w:rsid w:val="00F82AAB"/>
    <w:pPr>
      <w:pBdr>
        <w:top w:val="single" w:sz="4" w:space="1" w:color="auto"/>
        <w:left w:val="single" w:sz="4" w:space="4" w:color="auto"/>
        <w:bottom w:val="single" w:sz="4" w:space="1" w:color="auto"/>
        <w:right w:val="single" w:sz="4" w:space="4" w:color="auto"/>
      </w:pBdr>
      <w:shd w:val="clear" w:color="auto" w:fill="E6E6E6"/>
      <w:spacing w:after="0" w:line="240" w:lineRule="auto"/>
      <w:jc w:val="left"/>
    </w:pPr>
    <w:rPr>
      <w:rFonts w:ascii="Courier New" w:eastAsia="Times New Roman" w:hAnsi="Courier New"/>
      <w:noProof/>
      <w:lang w:eastAsia="en-US"/>
    </w:rPr>
  </w:style>
  <w:style w:type="paragraph" w:customStyle="1" w:styleId="Annex2noNum">
    <w:name w:val="Annex 2_noNum"/>
    <w:basedOn w:val="Heading2"/>
    <w:next w:val="BodyText"/>
    <w:rsid w:val="006D7D70"/>
    <w:pPr>
      <w:numPr>
        <w:ilvl w:val="0"/>
        <w:numId w:val="0"/>
      </w:numPr>
      <w:tabs>
        <w:tab w:val="clear" w:pos="540"/>
        <w:tab w:val="clear" w:pos="700"/>
      </w:tabs>
      <w:spacing w:before="0" w:line="240" w:lineRule="exact"/>
    </w:pPr>
    <w:rPr>
      <w:rFonts w:ascii="Helvetica" w:eastAsia="Batang" w:hAnsi="Helvetica"/>
      <w:color w:val="000000"/>
      <w:szCs w:val="22"/>
      <w:lang w:eastAsia="ko-KR"/>
    </w:rPr>
  </w:style>
  <w:style w:type="paragraph" w:customStyle="1" w:styleId="Annex3noNum">
    <w:name w:val="Annex 3_noNum"/>
    <w:basedOn w:val="Heading3"/>
    <w:rsid w:val="00B039BF"/>
    <w:pPr>
      <w:numPr>
        <w:ilvl w:val="0"/>
        <w:numId w:val="0"/>
      </w:numPr>
      <w:tabs>
        <w:tab w:val="clear" w:pos="660"/>
        <w:tab w:val="clear" w:pos="880"/>
      </w:tabs>
      <w:spacing w:before="0" w:after="220" w:line="220" w:lineRule="exact"/>
    </w:pPr>
    <w:rPr>
      <w:rFonts w:ascii="Helvetica" w:hAnsi="Helvetica"/>
      <w:color w:val="000000"/>
      <w:lang w:eastAsia="ko-KR"/>
    </w:rPr>
  </w:style>
  <w:style w:type="paragraph" w:customStyle="1" w:styleId="Annex4">
    <w:name w:val="Annex 4"/>
    <w:basedOn w:val="Normal"/>
    <w:rsid w:val="000D68E2"/>
    <w:pPr>
      <w:numPr>
        <w:ilvl w:val="3"/>
        <w:numId w:val="25"/>
      </w:numPr>
    </w:pPr>
    <w:rPr>
      <w:b/>
      <w:bCs/>
    </w:rPr>
  </w:style>
  <w:style w:type="paragraph" w:styleId="BalloonText">
    <w:name w:val="Balloon Text"/>
    <w:basedOn w:val="Normal"/>
    <w:semiHidden/>
    <w:rsid w:val="007070EB"/>
    <w:rPr>
      <w:rFonts w:ascii="Tahoma" w:hAnsi="Tahoma" w:cs="Tahoma"/>
      <w:sz w:val="16"/>
      <w:szCs w:val="16"/>
    </w:rPr>
  </w:style>
  <w:style w:type="paragraph" w:styleId="CommentSubject">
    <w:name w:val="annotation subject"/>
    <w:basedOn w:val="CommentText"/>
    <w:next w:val="CommentText"/>
    <w:semiHidden/>
    <w:rsid w:val="00AB47BC"/>
    <w:rPr>
      <w:b/>
      <w:bCs/>
    </w:rPr>
  </w:style>
  <w:style w:type="paragraph" w:customStyle="1" w:styleId="DDL1">
    <w:name w:val="DDL1"/>
    <w:basedOn w:val="Normal"/>
    <w:rsid w:val="00812066"/>
    <w:pPr>
      <w:pBdr>
        <w:top w:val="thinThickSmallGap" w:sz="12" w:space="1" w:color="auto"/>
        <w:left w:val="thinThickSmallGap" w:sz="12" w:space="4" w:color="auto"/>
        <w:bottom w:val="thickThinSmallGap" w:sz="12" w:space="1" w:color="auto"/>
        <w:right w:val="thickThinSmallGap" w:sz="12" w:space="4" w:color="auto"/>
      </w:pBdr>
      <w:shd w:val="clear" w:color="auto" w:fill="FFCC66"/>
      <w:spacing w:after="0"/>
      <w:jc w:val="left"/>
    </w:pPr>
    <w:rPr>
      <w:rFonts w:ascii="Courier New" w:hAnsi="Courier New"/>
      <w:noProof/>
      <w:lang w:val="pt-BR"/>
    </w:rPr>
  </w:style>
  <w:style w:type="character" w:customStyle="1" w:styleId="Courrier10">
    <w:name w:val="Courrier10"/>
    <w:rsid w:val="00A57BFC"/>
    <w:rPr>
      <w:rFonts w:ascii="Courier New" w:hAnsi="Courier New"/>
      <w:noProof/>
      <w:color w:val="FF0000"/>
      <w:sz w:val="20"/>
      <w:szCs w:val="18"/>
      <w:lang w:val="en-GB"/>
    </w:rPr>
  </w:style>
  <w:style w:type="paragraph" w:customStyle="1" w:styleId="DescriptionValidation">
    <w:name w:val="DescriptionValidation"/>
    <w:basedOn w:val="Normal"/>
    <w:rsid w:val="006919DD"/>
    <w:pPr>
      <w:numPr>
        <w:numId w:val="17"/>
      </w:numPr>
      <w:pBdr>
        <w:top w:val="single" w:sz="4" w:space="4" w:color="auto"/>
        <w:left w:val="single" w:sz="4" w:space="4" w:color="auto"/>
        <w:bottom w:val="single" w:sz="4" w:space="4" w:color="auto"/>
        <w:right w:val="single" w:sz="4" w:space="4" w:color="auto"/>
      </w:pBdr>
      <w:spacing w:after="120" w:line="240" w:lineRule="auto"/>
    </w:pPr>
    <w:rPr>
      <w:rFonts w:eastAsia="Times New Roman"/>
      <w:lang w:eastAsia="en-US"/>
    </w:rPr>
  </w:style>
  <w:style w:type="table" w:styleId="TableGrid">
    <w:name w:val="Table Grid"/>
    <w:basedOn w:val="TableNormal"/>
    <w:rsid w:val="006919DD"/>
    <w:pPr>
      <w:spacing w:after="240" w:line="23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paragraph" w:customStyle="1" w:styleId="Avecpuces">
    <w:name w:val="Avec puces"/>
    <w:aliases w:val="Gauche :  0,63 cm,Suspendu : 0"/>
    <w:basedOn w:val="Normal"/>
    <w:rsid w:val="006919DD"/>
    <w:pPr>
      <w:numPr>
        <w:numId w:val="18"/>
      </w:numPr>
      <w:spacing w:after="120" w:line="240" w:lineRule="auto"/>
      <w:ind w:left="714" w:hanging="357"/>
    </w:pPr>
  </w:style>
  <w:style w:type="character" w:styleId="HTMLAcronym">
    <w:name w:val="HTML Acronym"/>
    <w:basedOn w:val="DefaultParagraphFont"/>
    <w:rsid w:val="006919DD"/>
  </w:style>
  <w:style w:type="character" w:styleId="HTMLCite">
    <w:name w:val="HTML Cite"/>
    <w:rsid w:val="006919DD"/>
    <w:rPr>
      <w:i/>
      <w:iCs/>
    </w:rPr>
  </w:style>
  <w:style w:type="character" w:styleId="HTMLCode">
    <w:name w:val="HTML Code"/>
    <w:rsid w:val="006919DD"/>
    <w:rPr>
      <w:rFonts w:ascii="Courier New" w:hAnsi="Courier New"/>
      <w:sz w:val="20"/>
      <w:szCs w:val="20"/>
    </w:rPr>
  </w:style>
  <w:style w:type="paragraph" w:styleId="E-mailSignature">
    <w:name w:val="E-mail Signature"/>
    <w:basedOn w:val="Normal"/>
    <w:rsid w:val="006919DD"/>
    <w:pPr>
      <w:spacing w:after="120" w:line="240" w:lineRule="auto"/>
    </w:pPr>
  </w:style>
  <w:style w:type="paragraph" w:styleId="HTMLAddress">
    <w:name w:val="HTML Address"/>
    <w:basedOn w:val="Normal"/>
    <w:rsid w:val="006919DD"/>
    <w:pPr>
      <w:spacing w:after="120" w:line="240" w:lineRule="auto"/>
    </w:pPr>
    <w:rPr>
      <w:i/>
      <w:iCs/>
    </w:rPr>
  </w:style>
  <w:style w:type="paragraph" w:styleId="HTMLPreformatted">
    <w:name w:val="HTML Preformatted"/>
    <w:basedOn w:val="Normal"/>
    <w:rsid w:val="006919DD"/>
    <w:pPr>
      <w:spacing w:after="120" w:line="240" w:lineRule="auto"/>
    </w:pPr>
    <w:rPr>
      <w:rFonts w:ascii="Courier New" w:hAnsi="Courier New" w:cs="Courier New"/>
    </w:rPr>
  </w:style>
  <w:style w:type="paragraph" w:styleId="NormalWeb">
    <w:name w:val="Normal (Web)"/>
    <w:basedOn w:val="Normal"/>
    <w:rsid w:val="006919DD"/>
    <w:pPr>
      <w:spacing w:after="120" w:line="240" w:lineRule="auto"/>
    </w:pPr>
    <w:rPr>
      <w:rFonts w:ascii="Times New Roman" w:hAnsi="Times New Roman"/>
      <w:sz w:val="24"/>
      <w:szCs w:val="24"/>
    </w:rPr>
  </w:style>
  <w:style w:type="paragraph" w:customStyle="1" w:styleId="BodyList">
    <w:name w:val="BodyList"/>
    <w:basedOn w:val="Normal"/>
    <w:rsid w:val="006919DD"/>
    <w:pPr>
      <w:numPr>
        <w:numId w:val="21"/>
      </w:numPr>
      <w:spacing w:after="0" w:line="360" w:lineRule="auto"/>
      <w:ind w:left="357" w:hanging="357"/>
    </w:pPr>
    <w:rPr>
      <w:rFonts w:eastAsia="Times New Roman"/>
      <w:sz w:val="22"/>
      <w:lang w:eastAsia="en-US"/>
    </w:rPr>
  </w:style>
  <w:style w:type="paragraph" w:customStyle="1" w:styleId="Reference">
    <w:name w:val="Reference"/>
    <w:basedOn w:val="Normal"/>
    <w:rsid w:val="006919DD"/>
    <w:pPr>
      <w:widowControl w:val="0"/>
      <w:numPr>
        <w:numId w:val="22"/>
      </w:numPr>
      <w:spacing w:before="120" w:after="0" w:line="240" w:lineRule="auto"/>
      <w:jc w:val="left"/>
    </w:pPr>
    <w:rPr>
      <w:rFonts w:eastAsia="Times New Roman"/>
      <w:snapToGrid w:val="0"/>
      <w:lang w:eastAsia="fr-FR"/>
    </w:rPr>
  </w:style>
  <w:style w:type="paragraph" w:customStyle="1" w:styleId="EditorsNote">
    <w:name w:val="Editors' Note"/>
    <w:basedOn w:val="Normal"/>
    <w:rsid w:val="006919DD"/>
    <w:pPr>
      <w:pBdr>
        <w:top w:val="single" w:sz="4" w:space="1" w:color="auto"/>
        <w:left w:val="single" w:sz="4" w:space="4" w:color="auto"/>
        <w:bottom w:val="single" w:sz="4" w:space="1" w:color="auto"/>
        <w:right w:val="single" w:sz="4" w:space="4" w:color="auto"/>
      </w:pBdr>
      <w:shd w:val="clear" w:color="auto" w:fill="FFFF00"/>
      <w:spacing w:after="120" w:line="240" w:lineRule="auto"/>
    </w:pPr>
  </w:style>
  <w:style w:type="character" w:customStyle="1" w:styleId="Courier9">
    <w:name w:val="Courier9"/>
    <w:rsid w:val="00A57BFC"/>
    <w:rPr>
      <w:rFonts w:ascii="Courier" w:hAnsi="Courier"/>
      <w:color w:val="FF00FF"/>
      <w:sz w:val="18"/>
      <w:szCs w:val="18"/>
    </w:rPr>
  </w:style>
  <w:style w:type="paragraph" w:customStyle="1" w:styleId="TitreInter">
    <w:name w:val="TitreInter"/>
    <w:basedOn w:val="Normal"/>
    <w:next w:val="Normal"/>
    <w:rsid w:val="006919DD"/>
    <w:pPr>
      <w:keepNext/>
      <w:tabs>
        <w:tab w:val="num" w:pos="1080"/>
      </w:tabs>
      <w:spacing w:before="120" w:after="60" w:line="240" w:lineRule="auto"/>
      <w:outlineLvl w:val="4"/>
    </w:pPr>
    <w:rPr>
      <w:rFonts w:eastAsia="Times New Roman"/>
      <w:b/>
      <w:i/>
      <w:snapToGrid w:val="0"/>
      <w:lang w:eastAsia="fr-FR"/>
    </w:rPr>
  </w:style>
  <w:style w:type="paragraph" w:customStyle="1" w:styleId="ClassificationScheme">
    <w:name w:val="ClassificationScheme"/>
    <w:basedOn w:val="DDL"/>
    <w:rsid w:val="006919DD"/>
    <w:pPr>
      <w:pBdr>
        <w:top w:val="single" w:sz="4" w:space="0" w:color="auto"/>
        <w:left w:val="single" w:sz="4" w:space="0" w:color="auto"/>
        <w:bottom w:val="single" w:sz="4" w:space="0" w:color="auto"/>
        <w:right w:val="single" w:sz="4" w:space="0" w:color="auto"/>
      </w:pBdr>
      <w:shd w:val="clear" w:color="auto" w:fill="FFFF99"/>
      <w:spacing w:line="240" w:lineRule="auto"/>
    </w:pPr>
  </w:style>
  <w:style w:type="paragraph" w:customStyle="1" w:styleId="berschrift5h5H5H51DONOTUSEh5">
    <w:name w:val="Überschrift 5.h5.H5.H51.DO NOT USE_h5"/>
    <w:basedOn w:val="berschrift4h4H4H41OrgHeading2"/>
    <w:next w:val="Normal"/>
    <w:rsid w:val="006919DD"/>
    <w:pPr>
      <w:tabs>
        <w:tab w:val="clear" w:pos="940"/>
        <w:tab w:val="clear" w:pos="1140"/>
        <w:tab w:val="clear" w:pos="1360"/>
      </w:tabs>
      <w:ind w:left="926" w:hanging="360"/>
      <w:outlineLvl w:val="4"/>
    </w:pPr>
  </w:style>
  <w:style w:type="paragraph" w:customStyle="1" w:styleId="berschrift4h4H4H41OrgHeading2">
    <w:name w:val="Überschrift 4.h4.H4.H41.Org Heading 2"/>
    <w:basedOn w:val="berschrift3h3H3H31OrgHeading1"/>
    <w:next w:val="Normal"/>
    <w:rsid w:val="006919DD"/>
    <w:pPr>
      <w:tabs>
        <w:tab w:val="clear" w:pos="660"/>
        <w:tab w:val="clear" w:pos="880"/>
        <w:tab w:val="left" w:pos="940"/>
        <w:tab w:val="left" w:pos="1140"/>
        <w:tab w:val="left" w:pos="1360"/>
      </w:tabs>
      <w:ind w:left="360" w:firstLine="0"/>
      <w:outlineLvl w:val="3"/>
    </w:pPr>
  </w:style>
  <w:style w:type="paragraph" w:customStyle="1" w:styleId="berschrift3h3H3H31OrgHeading1">
    <w:name w:val="Überschrift 3.h3.H3.H31.Org Heading 1"/>
    <w:basedOn w:val="berschrift1HeadingUTitrePartieh1H1H111"/>
    <w:next w:val="Normal"/>
    <w:rsid w:val="006919DD"/>
    <w:pPr>
      <w:tabs>
        <w:tab w:val="clear" w:pos="400"/>
        <w:tab w:val="clear" w:pos="560"/>
        <w:tab w:val="left" w:pos="660"/>
        <w:tab w:val="left" w:pos="880"/>
        <w:tab w:val="num" w:pos="1209"/>
      </w:tabs>
      <w:spacing w:before="60" w:line="230" w:lineRule="exact"/>
      <w:ind w:left="1209" w:hanging="360"/>
      <w:outlineLvl w:val="2"/>
    </w:pPr>
    <w:rPr>
      <w:sz w:val="20"/>
    </w:rPr>
  </w:style>
  <w:style w:type="paragraph" w:customStyle="1" w:styleId="berschrift1HeadingUTitrePartieh1H1H111">
    <w:name w:val="Überschrift 1.Heading U.Titre Partie.h1.H1.H11.Œ©1"/>
    <w:basedOn w:val="Normal"/>
    <w:next w:val="Normal"/>
    <w:rsid w:val="006919DD"/>
    <w:pPr>
      <w:keepNext/>
      <w:tabs>
        <w:tab w:val="left" w:pos="400"/>
        <w:tab w:val="left" w:pos="560"/>
      </w:tabs>
      <w:suppressAutoHyphens/>
      <w:spacing w:before="270" w:after="120" w:line="270" w:lineRule="exact"/>
      <w:jc w:val="left"/>
      <w:outlineLvl w:val="0"/>
    </w:pPr>
    <w:rPr>
      <w:rFonts w:ascii="Times New Roman" w:eastAsia="Times New Roman" w:hAnsi="Times New Roman"/>
      <w:b/>
      <w:sz w:val="24"/>
      <w:lang w:eastAsia="de-DE"/>
    </w:rPr>
  </w:style>
  <w:style w:type="paragraph" w:customStyle="1" w:styleId="TableEntry">
    <w:name w:val="Table Entry"/>
    <w:basedOn w:val="Normal"/>
    <w:rsid w:val="006919DD"/>
    <w:pPr>
      <w:spacing w:after="0" w:line="240" w:lineRule="auto"/>
    </w:pPr>
  </w:style>
  <w:style w:type="paragraph" w:customStyle="1" w:styleId="TableHeader">
    <w:name w:val="Table Header"/>
    <w:basedOn w:val="Normal"/>
    <w:rsid w:val="006919DD"/>
    <w:pPr>
      <w:spacing w:before="60" w:after="60" w:line="240" w:lineRule="auto"/>
    </w:pPr>
    <w:rPr>
      <w:b/>
      <w:bCs/>
    </w:rPr>
  </w:style>
  <w:style w:type="paragraph" w:customStyle="1" w:styleId="Ttulo1HeadingUTitrePartie">
    <w:name w:val="Título 1.Heading U.Titre Partie"/>
    <w:basedOn w:val="Normal"/>
    <w:next w:val="Normal"/>
    <w:rsid w:val="006919DD"/>
    <w:pPr>
      <w:keepNext/>
      <w:tabs>
        <w:tab w:val="num" w:pos="432"/>
      </w:tabs>
      <w:spacing w:before="240" w:after="60" w:line="240" w:lineRule="auto"/>
      <w:ind w:left="432" w:hanging="432"/>
      <w:outlineLvl w:val="0"/>
    </w:pPr>
    <w:rPr>
      <w:rFonts w:eastAsia="Times New Roman"/>
      <w:b/>
      <w:kern w:val="28"/>
      <w:sz w:val="28"/>
      <w:lang w:eastAsia="es-ES"/>
    </w:rPr>
  </w:style>
  <w:style w:type="paragraph" w:customStyle="1" w:styleId="Ttulo2H2H21">
    <w:name w:val="Título 2.H2.H21.Œ©"/>
    <w:basedOn w:val="Normal"/>
    <w:next w:val="Normal"/>
    <w:rsid w:val="006919DD"/>
    <w:pPr>
      <w:keepNext/>
      <w:tabs>
        <w:tab w:val="num" w:pos="576"/>
      </w:tabs>
      <w:spacing w:before="240" w:after="60" w:line="240" w:lineRule="auto"/>
      <w:ind w:left="576" w:hanging="576"/>
      <w:outlineLvl w:val="1"/>
    </w:pPr>
    <w:rPr>
      <w:rFonts w:eastAsia="Times New Roman"/>
      <w:b/>
      <w:i/>
      <w:sz w:val="24"/>
      <w:lang w:eastAsia="es-ES"/>
    </w:rPr>
  </w:style>
  <w:style w:type="paragraph" w:customStyle="1" w:styleId="ListePuces">
    <w:name w:val="ListePuces"/>
    <w:basedOn w:val="Normal"/>
    <w:rsid w:val="006919DD"/>
    <w:pPr>
      <w:numPr>
        <w:numId w:val="19"/>
      </w:numPr>
      <w:spacing w:after="120" w:line="240" w:lineRule="auto"/>
    </w:pPr>
    <w:rPr>
      <w:rFonts w:eastAsia="Times New Roman"/>
      <w:lang w:eastAsia="en-US"/>
    </w:rPr>
  </w:style>
  <w:style w:type="paragraph" w:customStyle="1" w:styleId="SchemaValidation">
    <w:name w:val="SchemaValidation"/>
    <w:basedOn w:val="Normal"/>
    <w:rsid w:val="006919DD"/>
    <w:pPr>
      <w:pBdr>
        <w:top w:val="single" w:sz="4" w:space="4" w:color="auto"/>
        <w:left w:val="single" w:sz="4" w:space="4" w:color="auto"/>
        <w:bottom w:val="single" w:sz="4" w:space="4" w:color="auto"/>
        <w:right w:val="single" w:sz="4" w:space="4" w:color="auto"/>
      </w:pBdr>
      <w:tabs>
        <w:tab w:val="num" w:pos="360"/>
      </w:tabs>
      <w:spacing w:after="120" w:line="240" w:lineRule="auto"/>
      <w:ind w:left="360" w:hanging="360"/>
    </w:pPr>
    <w:rPr>
      <w:rFonts w:eastAsia="Times New Roman"/>
      <w:lang w:eastAsia="en-US"/>
    </w:rPr>
  </w:style>
  <w:style w:type="paragraph" w:customStyle="1" w:styleId="TitreAnnex">
    <w:name w:val="TitreAnnex"/>
    <w:basedOn w:val="Heading1"/>
    <w:next w:val="Normal"/>
    <w:rsid w:val="006919DD"/>
    <w:pPr>
      <w:pageBreakBefore/>
      <w:numPr>
        <w:numId w:val="20"/>
      </w:numPr>
      <w:tabs>
        <w:tab w:val="clear" w:pos="400"/>
        <w:tab w:val="clear" w:pos="560"/>
        <w:tab w:val="left" w:pos="1276"/>
      </w:tabs>
      <w:suppressAutoHyphens w:val="0"/>
      <w:spacing w:before="120" w:after="60" w:line="240" w:lineRule="auto"/>
      <w:jc w:val="both"/>
    </w:pPr>
    <w:rPr>
      <w:rFonts w:eastAsia="Times New Roman"/>
      <w:sz w:val="28"/>
      <w:lang w:eastAsia="en-US"/>
    </w:rPr>
  </w:style>
  <w:style w:type="paragraph" w:customStyle="1" w:styleId="Appendix1">
    <w:name w:val="Appendix 1"/>
    <w:basedOn w:val="Heading1"/>
    <w:next w:val="Normal"/>
    <w:rsid w:val="006919DD"/>
    <w:pPr>
      <w:numPr>
        <w:numId w:val="23"/>
      </w:numPr>
      <w:tabs>
        <w:tab w:val="clear" w:pos="400"/>
        <w:tab w:val="clear" w:pos="560"/>
      </w:tabs>
      <w:suppressAutoHyphens w:val="0"/>
      <w:spacing w:before="240" w:after="60" w:line="240" w:lineRule="auto"/>
      <w:jc w:val="both"/>
    </w:pPr>
    <w:rPr>
      <w:rFonts w:ascii="Times New Roman" w:eastAsia="Times New Roman" w:hAnsi="Times New Roman"/>
      <w:kern w:val="28"/>
      <w:lang w:eastAsia="en-US"/>
    </w:rPr>
  </w:style>
  <w:style w:type="paragraph" w:customStyle="1" w:styleId="Appendix2">
    <w:name w:val="Appendix 2"/>
    <w:basedOn w:val="Normal"/>
    <w:next w:val="Normal"/>
    <w:rsid w:val="006919DD"/>
    <w:pPr>
      <w:numPr>
        <w:ilvl w:val="1"/>
        <w:numId w:val="23"/>
      </w:numPr>
      <w:spacing w:after="0" w:line="240" w:lineRule="auto"/>
    </w:pPr>
    <w:rPr>
      <w:rFonts w:eastAsia="Times New Roman"/>
      <w:b/>
      <w:i/>
      <w:noProof/>
      <w:sz w:val="24"/>
      <w:lang w:eastAsia="en-US"/>
    </w:rPr>
  </w:style>
  <w:style w:type="paragraph" w:customStyle="1" w:styleId="Bullet">
    <w:name w:val="Bullet"/>
    <w:basedOn w:val="Normal"/>
    <w:rsid w:val="006919DD"/>
    <w:pPr>
      <w:keepLines/>
      <w:widowControl w:val="0"/>
      <w:numPr>
        <w:numId w:val="24"/>
      </w:numPr>
      <w:spacing w:after="60" w:line="240" w:lineRule="auto"/>
      <w:jc w:val="left"/>
    </w:pPr>
    <w:rPr>
      <w:rFonts w:eastAsia="Times New Roman"/>
      <w:sz w:val="18"/>
      <w:lang w:eastAsia="en-US"/>
    </w:rPr>
  </w:style>
  <w:style w:type="paragraph" w:customStyle="1" w:styleId="TableContent">
    <w:name w:val="TableContent"/>
    <w:basedOn w:val="Normal"/>
    <w:rsid w:val="006919DD"/>
    <w:pPr>
      <w:spacing w:after="0" w:line="240" w:lineRule="auto"/>
    </w:pPr>
    <w:rPr>
      <w:rFonts w:eastAsia="Times New Roman"/>
      <w:snapToGrid w:val="0"/>
      <w:lang w:eastAsia="en-US"/>
    </w:rPr>
  </w:style>
  <w:style w:type="character" w:customStyle="1" w:styleId="Courier10">
    <w:name w:val="Courier10"/>
    <w:rsid w:val="00DD44E2"/>
    <w:rPr>
      <w:rFonts w:ascii="Courier" w:hAnsi="Courier" w:cs="Courier New"/>
      <w:noProof/>
      <w:color w:val="FF0000"/>
      <w:sz w:val="20"/>
      <w:szCs w:val="20"/>
      <w:lang w:val="en-GB"/>
    </w:rPr>
  </w:style>
  <w:style w:type="paragraph" w:customStyle="1" w:styleId="EditorsNote0">
    <w:name w:val="Editors Note"/>
    <w:basedOn w:val="Normal"/>
    <w:rsid w:val="00AE4472"/>
    <w:pPr>
      <w:pBdr>
        <w:top w:val="single" w:sz="4" w:space="1" w:color="auto"/>
        <w:left w:val="single" w:sz="4" w:space="4" w:color="auto"/>
        <w:bottom w:val="single" w:sz="4" w:space="1" w:color="auto"/>
        <w:right w:val="single" w:sz="4" w:space="4" w:color="auto"/>
      </w:pBdr>
      <w:shd w:val="clear" w:color="auto" w:fill="FFFF00"/>
      <w:spacing w:after="0" w:line="240" w:lineRule="auto"/>
    </w:pPr>
    <w:rPr>
      <w:rFonts w:ascii="Times New Roman" w:eastAsia="中ゴシックBBB" w:hAnsi="Times New Roman"/>
      <w:i/>
      <w:lang w:val="en-US"/>
    </w:rPr>
  </w:style>
  <w:style w:type="paragraph" w:customStyle="1" w:styleId="Revision1">
    <w:name w:val="Revision1"/>
    <w:hidden/>
    <w:uiPriority w:val="99"/>
    <w:semiHidden/>
    <w:rsid w:val="002467C3"/>
    <w:rPr>
      <w:rFonts w:ascii="Arial" w:hAnsi="Arial"/>
      <w:lang w:val="en-GB" w:eastAsia="ja-JP"/>
    </w:rPr>
  </w:style>
  <w:style w:type="paragraph" w:customStyle="1" w:styleId="Annex2">
    <w:name w:val="Annex 2"/>
    <w:basedOn w:val="Heading2"/>
    <w:next w:val="BodyText"/>
    <w:rsid w:val="000D68E2"/>
    <w:pPr>
      <w:numPr>
        <w:numId w:val="25"/>
      </w:numPr>
      <w:tabs>
        <w:tab w:val="clear" w:pos="540"/>
      </w:tabs>
      <w:spacing w:before="0" w:line="240" w:lineRule="exact"/>
    </w:pPr>
    <w:rPr>
      <w:rFonts w:ascii="Helvetica" w:eastAsia="Batang" w:hAnsi="Helvetica"/>
      <w:color w:val="000000"/>
      <w:szCs w:val="22"/>
      <w:lang w:eastAsia="ko-KR"/>
    </w:rPr>
  </w:style>
  <w:style w:type="paragraph" w:customStyle="1" w:styleId="Annex3">
    <w:name w:val="Annex 3"/>
    <w:basedOn w:val="Heading3"/>
    <w:rsid w:val="000D68E2"/>
    <w:pPr>
      <w:numPr>
        <w:numId w:val="25"/>
      </w:numPr>
      <w:tabs>
        <w:tab w:val="clear" w:pos="660"/>
        <w:tab w:val="clear" w:pos="880"/>
      </w:tabs>
      <w:spacing w:before="0" w:after="220" w:line="220" w:lineRule="exact"/>
    </w:pPr>
    <w:rPr>
      <w:rFonts w:ascii="Helvetica" w:hAnsi="Helvetica"/>
      <w:color w:val="000000"/>
      <w:lang w:eastAsia="ko-KR"/>
    </w:rPr>
  </w:style>
  <w:style w:type="paragraph" w:customStyle="1" w:styleId="Body">
    <w:name w:val="Body"/>
    <w:basedOn w:val="Normal"/>
    <w:rsid w:val="007C52A1"/>
    <w:pPr>
      <w:spacing w:after="120" w:line="240" w:lineRule="auto"/>
    </w:pPr>
    <w:rPr>
      <w:rFonts w:eastAsia="Times New Roman" w:cs="Arial"/>
      <w:color w:val="000000"/>
      <w:szCs w:val="24"/>
      <w:lang w:val="en-US" w:eastAsia="en-US"/>
    </w:rPr>
  </w:style>
  <w:style w:type="character" w:customStyle="1" w:styleId="Code-embedded">
    <w:name w:val="Code - embedded"/>
    <w:rsid w:val="007C52A1"/>
    <w:rPr>
      <w:rFonts w:ascii="Courier New" w:hAnsi="Courier New"/>
      <w:noProof/>
      <w:color w:val="FF0000"/>
      <w:sz w:val="18"/>
      <w:szCs w:val="18"/>
      <w:lang w:val="en-GB"/>
    </w:rPr>
  </w:style>
  <w:style w:type="paragraph" w:customStyle="1" w:styleId="DocumentInfo">
    <w:name w:val="Document Info"/>
    <w:next w:val="Normal"/>
    <w:rsid w:val="005A6086"/>
    <w:pPr>
      <w:tabs>
        <w:tab w:val="left" w:pos="1134"/>
      </w:tabs>
      <w:suppressAutoHyphens/>
      <w:spacing w:after="240"/>
    </w:pPr>
    <w:rPr>
      <w:rFonts w:eastAsia="Times New Roman"/>
      <w:b/>
      <w:sz w:val="24"/>
      <w:szCs w:val="24"/>
      <w:lang w:eastAsia="en-US"/>
    </w:rPr>
  </w:style>
  <w:style w:type="paragraph" w:customStyle="1" w:styleId="MPEGInfo">
    <w:name w:val="MPEG Info"/>
    <w:next w:val="DocumentInfo"/>
    <w:rsid w:val="005A6086"/>
    <w:pPr>
      <w:spacing w:after="480"/>
      <w:jc w:val="right"/>
    </w:pPr>
    <w:rPr>
      <w:rFonts w:eastAsia="Times New Roman"/>
      <w:b/>
      <w:sz w:val="24"/>
      <w:szCs w:val="24"/>
      <w:lang w:eastAsia="en-US"/>
    </w:rPr>
  </w:style>
  <w:style w:type="paragraph" w:customStyle="1" w:styleId="MPEGHeader">
    <w:name w:val="MPEG Header"/>
    <w:next w:val="MPEGInfo"/>
    <w:rsid w:val="005A6086"/>
    <w:pPr>
      <w:spacing w:after="240"/>
      <w:jc w:val="center"/>
    </w:pPr>
    <w:rPr>
      <w:rFonts w:ascii="Times New Roman Bold" w:eastAsia="Times New Roman" w:hAnsi="Times New Roman Bold"/>
      <w:b/>
      <w:caps/>
      <w:sz w:val="28"/>
      <w:szCs w:val="28"/>
      <w:lang w:eastAsia="en-US"/>
    </w:rPr>
  </w:style>
  <w:style w:type="paragraph" w:customStyle="1" w:styleId="Editorsnote1">
    <w:name w:val="Editors note"/>
    <w:basedOn w:val="Normal"/>
    <w:next w:val="Normal"/>
    <w:rsid w:val="00B66E99"/>
    <w:pPr>
      <w:spacing w:after="120" w:line="240" w:lineRule="auto"/>
    </w:pPr>
    <w:rPr>
      <w:rFonts w:eastAsia="Times New Roman"/>
      <w:b/>
      <w:bCs/>
      <w:i/>
      <w:iCs/>
      <w:sz w:val="18"/>
      <w:szCs w:val="18"/>
      <w:lang w:val="en-US" w:eastAsia="fr-FR"/>
    </w:rPr>
  </w:style>
  <w:style w:type="paragraph" w:customStyle="1" w:styleId="Atom">
    <w:name w:val="Atom"/>
    <w:basedOn w:val="Normal"/>
    <w:rsid w:val="007D1FBD"/>
    <w:pPr>
      <w:spacing w:after="220" w:line="240" w:lineRule="auto"/>
      <w:jc w:val="left"/>
    </w:pPr>
    <w:rPr>
      <w:rFonts w:eastAsia="Times New Roman"/>
      <w:lang w:val="en-US"/>
    </w:rPr>
  </w:style>
  <w:style w:type="paragraph" w:customStyle="1" w:styleId="enumlev1">
    <w:name w:val="enumlev1"/>
    <w:basedOn w:val="Normal"/>
    <w:rsid w:val="007D1FBD"/>
    <w:pPr>
      <w:tabs>
        <w:tab w:val="left" w:pos="794"/>
        <w:tab w:val="left" w:pos="1191"/>
        <w:tab w:val="left" w:pos="1588"/>
        <w:tab w:val="left" w:pos="1985"/>
      </w:tabs>
      <w:overflowPunct w:val="0"/>
      <w:autoSpaceDE w:val="0"/>
      <w:autoSpaceDN w:val="0"/>
      <w:adjustRightInd w:val="0"/>
      <w:spacing w:before="86" w:after="0" w:line="240" w:lineRule="auto"/>
      <w:ind w:left="1191" w:hanging="397"/>
      <w:textAlignment w:val="baseline"/>
    </w:pPr>
    <w:rPr>
      <w:rFonts w:ascii="Times New Roman" w:hAnsi="Times New Roman"/>
      <w:lang w:eastAsia="zh-TW"/>
    </w:rPr>
  </w:style>
  <w:style w:type="paragraph" w:styleId="ListParagraph">
    <w:name w:val="List Paragraph"/>
    <w:basedOn w:val="Normal"/>
    <w:uiPriority w:val="34"/>
    <w:qFormat/>
    <w:rsid w:val="000F5923"/>
    <w:pPr>
      <w:ind w:leftChars="400" w:left="840"/>
    </w:pPr>
  </w:style>
  <w:style w:type="paragraph" w:customStyle="1" w:styleId="Tablehead">
    <w:name w:val="Table_head"/>
    <w:basedOn w:val="Tabletext"/>
    <w:next w:val="Tabletext"/>
    <w:rsid w:val="001845D2"/>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
    <w:name w:val="Table_text"/>
    <w:basedOn w:val="Normal"/>
    <w:rsid w:val="001845D2"/>
    <w:pPr>
      <w:keepLines/>
      <w:overflowPunct w:val="0"/>
      <w:autoSpaceDE w:val="0"/>
      <w:autoSpaceDN w:val="0"/>
      <w:adjustRightInd w:val="0"/>
      <w:spacing w:before="40" w:after="40" w:line="190" w:lineRule="exact"/>
      <w:jc w:val="left"/>
      <w:textAlignment w:val="baseline"/>
    </w:pPr>
    <w:rPr>
      <w:rFonts w:ascii="Times New Roman" w:hAnsi="Times New Roman"/>
      <w:sz w:val="18"/>
      <w:lang w:eastAsia="en-US"/>
    </w:rPr>
  </w:style>
  <w:style w:type="paragraph" w:customStyle="1" w:styleId="TableNoTitle">
    <w:name w:val="Table_NoTitle"/>
    <w:basedOn w:val="Normal"/>
    <w:next w:val="Tablehead"/>
    <w:rsid w:val="001845D2"/>
    <w:pPr>
      <w:keepNext/>
      <w:keepLines/>
      <w:tabs>
        <w:tab w:val="left" w:pos="794"/>
        <w:tab w:val="left" w:pos="1191"/>
        <w:tab w:val="left" w:pos="1588"/>
        <w:tab w:val="left" w:pos="1985"/>
      </w:tabs>
      <w:overflowPunct w:val="0"/>
      <w:autoSpaceDE w:val="0"/>
      <w:autoSpaceDN w:val="0"/>
      <w:adjustRightInd w:val="0"/>
      <w:spacing w:before="360" w:after="120" w:line="240" w:lineRule="auto"/>
      <w:jc w:val="center"/>
      <w:textAlignment w:val="baseline"/>
    </w:pPr>
    <w:rPr>
      <w:rFonts w:ascii="Times New Roman" w:hAnsi="Times New Roman"/>
      <w:b/>
      <w:lang w:eastAsia="en-US"/>
    </w:rPr>
  </w:style>
  <w:style w:type="paragraph" w:customStyle="1" w:styleId="Headingb">
    <w:name w:val="Heading_b"/>
    <w:basedOn w:val="Normal"/>
    <w:next w:val="Normal"/>
    <w:rsid w:val="000F2B78"/>
    <w:pPr>
      <w:keepNext/>
      <w:tabs>
        <w:tab w:val="left" w:pos="794"/>
        <w:tab w:val="left" w:pos="1191"/>
        <w:tab w:val="left" w:pos="1588"/>
        <w:tab w:val="left" w:pos="1985"/>
      </w:tabs>
      <w:overflowPunct w:val="0"/>
      <w:autoSpaceDE w:val="0"/>
      <w:autoSpaceDN w:val="0"/>
      <w:adjustRightInd w:val="0"/>
      <w:spacing w:before="160" w:after="0" w:line="240" w:lineRule="auto"/>
      <w:jc w:val="left"/>
    </w:pPr>
    <w:rPr>
      <w:rFonts w:ascii="Times New Roman" w:hAnsi="Times New Roman"/>
      <w:b/>
      <w:sz w:val="24"/>
      <w:lang w:eastAsia="en-US"/>
    </w:rPr>
  </w:style>
</w:styles>
</file>

<file path=word/webSettings.xml><?xml version="1.0" encoding="utf-8"?>
<w:webSettings xmlns:r="http://schemas.openxmlformats.org/officeDocument/2006/relationships" xmlns:w="http://schemas.openxmlformats.org/wordprocessingml/2006/main">
  <w:divs>
    <w:div w:id="64501097">
      <w:bodyDiv w:val="1"/>
      <w:marLeft w:val="0"/>
      <w:marRight w:val="0"/>
      <w:marTop w:val="0"/>
      <w:marBottom w:val="0"/>
      <w:divBdr>
        <w:top w:val="none" w:sz="0" w:space="0" w:color="auto"/>
        <w:left w:val="none" w:sz="0" w:space="0" w:color="auto"/>
        <w:bottom w:val="none" w:sz="0" w:space="0" w:color="auto"/>
        <w:right w:val="none" w:sz="0" w:space="0" w:color="auto"/>
      </w:divBdr>
    </w:div>
    <w:div w:id="207887126">
      <w:bodyDiv w:val="1"/>
      <w:marLeft w:val="0"/>
      <w:marRight w:val="0"/>
      <w:marTop w:val="0"/>
      <w:marBottom w:val="0"/>
      <w:divBdr>
        <w:top w:val="none" w:sz="0" w:space="0" w:color="auto"/>
        <w:left w:val="none" w:sz="0" w:space="0" w:color="auto"/>
        <w:bottom w:val="none" w:sz="0" w:space="0" w:color="auto"/>
        <w:right w:val="none" w:sz="0" w:space="0" w:color="auto"/>
      </w:divBdr>
    </w:div>
    <w:div w:id="943147849">
      <w:bodyDiv w:val="1"/>
      <w:marLeft w:val="0"/>
      <w:marRight w:val="0"/>
      <w:marTop w:val="0"/>
      <w:marBottom w:val="0"/>
      <w:divBdr>
        <w:top w:val="none" w:sz="0" w:space="0" w:color="auto"/>
        <w:left w:val="none" w:sz="0" w:space="0" w:color="auto"/>
        <w:bottom w:val="none" w:sz="0" w:space="0" w:color="auto"/>
        <w:right w:val="none" w:sz="0" w:space="0" w:color="auto"/>
      </w:divBdr>
    </w:div>
    <w:div w:id="2145151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itu.in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ong.Tian@merl.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Dmytro.Rusanovskyy@ieee.org"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gura\Application%20Data\Microsoft\Templates\St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EDAF31-53C5-448B-BE08-691B79037A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Std</Template>
  <TotalTime>3</TotalTime>
  <Pages>1</Pages>
  <Words>667</Words>
  <Characters>3806</Characters>
  <Application>Microsoft Office Word</Application>
  <DocSecurity>0</DocSecurity>
  <Lines>31</Lines>
  <Paragraphs>8</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ISO/IEC JTC 1/SC 29 N</vt:lpstr>
      <vt:lpstr>ISO/IEC JTC 1/SC 29 N</vt:lpstr>
    </vt:vector>
  </TitlesOfParts>
  <Company>Klagenfurt University</Company>
  <LinksUpToDate>false</LinksUpToDate>
  <CharactersWithSpaces>4465</CharactersWithSpaces>
  <SharedDoc>false</SharedDoc>
  <HLinks>
    <vt:vector size="24" baseType="variant">
      <vt:variant>
        <vt:i4>2752573</vt:i4>
      </vt:variant>
      <vt:variant>
        <vt:i4>9</vt:i4>
      </vt:variant>
      <vt:variant>
        <vt:i4>0</vt:i4>
      </vt:variant>
      <vt:variant>
        <vt:i4>5</vt:i4>
      </vt:variant>
      <vt:variant>
        <vt:lpwstr>http://itu.int/</vt:lpwstr>
      </vt:variant>
      <vt:variant>
        <vt:lpwstr/>
      </vt:variant>
      <vt:variant>
        <vt:i4>2883613</vt:i4>
      </vt:variant>
      <vt:variant>
        <vt:i4>6</vt:i4>
      </vt:variant>
      <vt:variant>
        <vt:i4>0</vt:i4>
      </vt:variant>
      <vt:variant>
        <vt:i4>5</vt:i4>
      </vt:variant>
      <vt:variant>
        <vt:lpwstr>http://mpeg3dv.nokiaresearch.com/svn/mpeg3dv/tags/draft3_3D-AVC_reference_software/</vt:lpwstr>
      </vt:variant>
      <vt:variant>
        <vt:lpwstr/>
      </vt:variant>
      <vt:variant>
        <vt:i4>2031741</vt:i4>
      </vt:variant>
      <vt:variant>
        <vt:i4>3</vt:i4>
      </vt:variant>
      <vt:variant>
        <vt:i4>0</vt:i4>
      </vt:variant>
      <vt:variant>
        <vt:i4>5</vt:i4>
      </vt:variant>
      <vt:variant>
        <vt:lpwstr>mailto:Dong.Tian@merl.com</vt:lpwstr>
      </vt:variant>
      <vt:variant>
        <vt:lpwstr/>
      </vt:variant>
      <vt:variant>
        <vt:i4>1704039</vt:i4>
      </vt:variant>
      <vt:variant>
        <vt:i4>0</vt:i4>
      </vt:variant>
      <vt:variant>
        <vt:i4>0</vt:i4>
      </vt:variant>
      <vt:variant>
        <vt:i4>5</vt:i4>
      </vt:variant>
      <vt:variant>
        <vt:lpwstr>mailto:Dmytro.Rusanovskyy@ieee.org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ISO/IEC JTC 1/SC 29 N</dc:title>
  <dc:creator>Christian Timmerer</dc:creator>
  <cp:lastModifiedBy>admin</cp:lastModifiedBy>
  <cp:revision>6</cp:revision>
  <cp:lastPrinted>2009-12-19T01:58:00Z</cp:lastPrinted>
  <dcterms:created xsi:type="dcterms:W3CDTF">2014-08-23T05:01:00Z</dcterms:created>
  <dcterms:modified xsi:type="dcterms:W3CDTF">2014-08-23T05:06:00Z</dcterms:modified>
</cp:coreProperties>
</file>