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28" w:rsidRDefault="00CC1A28" w:rsidP="00CC1A28">
      <w:pPr>
        <w:pStyle w:val="3H4"/>
        <w:numPr>
          <w:ilvl w:val="0"/>
          <w:numId w:val="0"/>
        </w:numPr>
        <w:rPr>
          <w:rFonts w:eastAsiaTheme="minorEastAsia"/>
          <w:lang w:val="en-US" w:eastAsia="zh-CN"/>
        </w:rPr>
      </w:pPr>
      <w:bookmarkStart w:id="0" w:name="_Toc331592173"/>
      <w:r>
        <w:rPr>
          <w:lang w:val="en-US"/>
        </w:rPr>
        <w:t>I.7.3.8.5.1</w:t>
      </w:r>
      <w:r>
        <w:rPr>
          <w:lang w:val="en-US"/>
        </w:rPr>
        <w:tab/>
        <w:t xml:space="preserve">Intra </w:t>
      </w:r>
      <w:r w:rsidRPr="001E7D4B">
        <w:rPr>
          <w:lang w:val="en-US"/>
        </w:rPr>
        <w:t xml:space="preserve">mode </w:t>
      </w:r>
      <w:r>
        <w:rPr>
          <w:lang w:val="en-US"/>
        </w:rPr>
        <w:t xml:space="preserve">extension </w:t>
      </w:r>
      <w:r w:rsidRPr="001E7D4B">
        <w:rPr>
          <w:lang w:val="en-US"/>
        </w:rPr>
        <w:t>syntax</w:t>
      </w:r>
    </w:p>
    <w:p w:rsidR="00CC1A28" w:rsidRPr="00CC1A28" w:rsidRDefault="00CC1A28" w:rsidP="00CC1A28">
      <w:pPr>
        <w:pStyle w:val="3N0"/>
        <w:rPr>
          <w:rFonts w:eastAsiaTheme="minorEastAsia"/>
          <w:lang w:val="en-US" w:eastAsia="zh-CN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CC1A28" w:rsidRPr="001E7D4B" w:rsidTr="001802B9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  <w:proofErr w:type="spellStart"/>
            <w:r w:rsidRPr="003E49E3">
              <w:rPr>
                <w:lang w:val="en-US"/>
              </w:rPr>
              <w:t>intra_mode_ext</w:t>
            </w:r>
            <w:proofErr w:type="spellEnd"/>
            <w:r w:rsidRPr="001E7D4B">
              <w:rPr>
                <w:lang w:val="en-US"/>
              </w:rPr>
              <w:t>( x0 , y0 , log2</w:t>
            </w:r>
            <w:r>
              <w:rPr>
                <w:lang w:val="en-US"/>
              </w:rPr>
              <w:t>P</w:t>
            </w:r>
            <w:r w:rsidRPr="001E7D4B">
              <w:rPr>
                <w:lang w:val="en-US"/>
              </w:rPr>
              <w:t>bSize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b/>
                <w:lang w:val="en-US"/>
              </w:rPr>
            </w:pPr>
            <w:r w:rsidRPr="001E7D4B">
              <w:rPr>
                <w:b/>
                <w:lang w:val="en-US"/>
              </w:rPr>
              <w:t>Descriptor</w:t>
            </w:r>
          </w:p>
        </w:tc>
      </w:tr>
      <w:tr w:rsidR="00CC1A28" w:rsidRPr="001E7D4B" w:rsidTr="001802B9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3E49E3" w:rsidRDefault="00CC1A28" w:rsidP="001802B9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  <w:t>if( log2</w:t>
            </w:r>
            <w:r>
              <w:rPr>
                <w:lang w:val="en-US"/>
              </w:rPr>
              <w:t>P</w:t>
            </w:r>
            <w:r w:rsidRPr="00C4531C">
              <w:rPr>
                <w:lang w:val="en-US"/>
              </w:rPr>
              <w:t>bSize &lt; 6 )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b/>
                <w:lang w:val="en-US"/>
              </w:rPr>
            </w:pPr>
          </w:p>
        </w:tc>
      </w:tr>
      <w:tr w:rsidR="00CC1A28" w:rsidRPr="001E7D4B" w:rsidTr="001802B9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3E49E3" w:rsidRDefault="00CC1A28" w:rsidP="001802B9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</w:r>
            <w:r w:rsidRPr="00C4531C">
              <w:rPr>
                <w:lang w:val="en-US"/>
              </w:rPr>
              <w:tab/>
            </w:r>
            <w:proofErr w:type="spellStart"/>
            <w:r>
              <w:rPr>
                <w:b/>
                <w:lang w:val="en-US"/>
              </w:rPr>
              <w:t>dim_not_present_flag</w:t>
            </w:r>
            <w:proofErr w:type="spellEnd"/>
            <w:r w:rsidRPr="00C4531C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x0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y0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b/>
                <w:lang w:val="en-US"/>
              </w:rPr>
            </w:pPr>
            <w:proofErr w:type="spellStart"/>
            <w:r w:rsidRPr="00C4531C">
              <w:rPr>
                <w:lang w:val="en-US"/>
              </w:rPr>
              <w:t>ae</w:t>
            </w:r>
            <w:proofErr w:type="spellEnd"/>
            <w:r w:rsidRPr="00C4531C">
              <w:rPr>
                <w:lang w:val="en-US"/>
              </w:rPr>
              <w:t>(v)</w:t>
            </w:r>
          </w:p>
        </w:tc>
      </w:tr>
      <w:tr w:rsidR="00CC1A28" w:rsidRPr="001E7D4B" w:rsidTr="001802B9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3E49E3" w:rsidRDefault="00CC1A28" w:rsidP="001802B9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  <w:t>if (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!</w:t>
            </w:r>
            <w:proofErr w:type="spellStart"/>
            <w:r>
              <w:rPr>
                <w:lang w:val="en-US"/>
              </w:rPr>
              <w:t>dim_not_present_flag</w:t>
            </w:r>
            <w:proofErr w:type="spellEnd"/>
            <w:r w:rsidRPr="00C4531C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x0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y0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 xml:space="preserve">] </w:t>
            </w:r>
            <w:r>
              <w:rPr>
                <w:lang w:val="en-US"/>
              </w:rPr>
              <w:t xml:space="preserve"> 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b/>
                <w:lang w:val="en-US"/>
              </w:rPr>
            </w:pPr>
          </w:p>
        </w:tc>
      </w:tr>
      <w:tr w:rsidR="00CC1A28" w:rsidRPr="001E7D4B" w:rsidTr="001802B9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proofErr w:type="spellStart"/>
            <w:r>
              <w:rPr>
                <w:b/>
                <w:lang w:val="en-US"/>
              </w:rPr>
              <w:t>depth_intra_mode_flag</w:t>
            </w:r>
            <w:proofErr w:type="spellEnd"/>
            <w:r w:rsidRPr="001E7D4B">
              <w:rPr>
                <w:lang w:val="en-US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  <w:proofErr w:type="spellStart"/>
            <w:r w:rsidRPr="001E7D4B">
              <w:rPr>
                <w:lang w:val="en-US"/>
              </w:rPr>
              <w:t>ae</w:t>
            </w:r>
            <w:proofErr w:type="spellEnd"/>
            <w:r w:rsidRPr="001E7D4B">
              <w:rPr>
                <w:lang w:val="en-US"/>
              </w:rPr>
              <w:t>(v)</w:t>
            </w:r>
          </w:p>
        </w:tc>
      </w:tr>
      <w:tr w:rsidR="00CC1A28" w:rsidRPr="001E7D4B" w:rsidTr="001802B9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  <w:t>if( </w:t>
            </w:r>
            <w:proofErr w:type="spellStart"/>
            <w:r w:rsidRPr="001E7D4B">
              <w:rPr>
                <w:lang w:val="en-US"/>
              </w:rPr>
              <w:t>DepthIntraMode</w:t>
            </w:r>
            <w:proofErr w:type="spellEnd"/>
            <w:r w:rsidRPr="001E7D4B">
              <w:rPr>
                <w:lang w:val="en-US"/>
              </w:rPr>
              <w:t>[ x0 ][ y0 ]  = =  INTRA_DEP_DMM_WFULL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</w:p>
        </w:tc>
      </w:tr>
      <w:tr w:rsidR="007D1520" w:rsidRPr="001E7D4B" w:rsidTr="001802B9">
        <w:trPr>
          <w:cantSplit/>
          <w:trHeight w:val="204"/>
          <w:jc w:val="center"/>
          <w:ins w:id="1" w:author="wtest222" w:date="2014-03-21T14:25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7D1520" w:rsidRDefault="007D1520" w:rsidP="007D1520">
            <w:pPr>
              <w:pStyle w:val="3Table"/>
              <w:ind w:firstLine="300"/>
              <w:rPr>
                <w:ins w:id="2" w:author="wtest222" w:date="2014-03-21T14:25:00Z"/>
                <w:rFonts w:eastAsiaTheme="minorEastAsia"/>
                <w:lang w:val="en-US" w:eastAsia="zh-CN"/>
              </w:rPr>
            </w:pPr>
            <w:ins w:id="3" w:author="wtest222" w:date="2014-03-21T14:25:00Z">
              <w:r>
                <w:rPr>
                  <w:rFonts w:eastAsiaTheme="minorEastAsia" w:hint="eastAsia"/>
                  <w:lang w:val="en-US" w:eastAsia="zh-CN"/>
                </w:rPr>
                <w:t>{</w:t>
              </w:r>
            </w:ins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1E7D4B" w:rsidRDefault="007D1520" w:rsidP="001802B9">
            <w:pPr>
              <w:pStyle w:val="3Table"/>
              <w:rPr>
                <w:ins w:id="4" w:author="wtest222" w:date="2014-03-21T14:25:00Z"/>
                <w:lang w:val="en-US"/>
              </w:rPr>
            </w:pPr>
          </w:p>
        </w:tc>
      </w:tr>
      <w:tr w:rsidR="00CC1A28" w:rsidRPr="001E7D4B" w:rsidTr="001802B9">
        <w:trPr>
          <w:cantSplit/>
          <w:trHeight w:val="204"/>
          <w:jc w:val="center"/>
          <w:ins w:id="5" w:author="Philipp Merkle" w:date="2014-03-13T12:31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7D1520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proofErr w:type="spellStart"/>
            <w:r w:rsidRPr="001E7D4B">
              <w:rPr>
                <w:b/>
                <w:lang w:val="en-US"/>
              </w:rPr>
              <w:t>wedge_</w:t>
            </w:r>
            <w:del w:id="6" w:author="wtest222" w:date="2014-03-21T14:26:00Z">
              <w:r w:rsidRPr="001E7D4B" w:rsidDel="007D1520">
                <w:rPr>
                  <w:b/>
                  <w:lang w:val="en-US"/>
                </w:rPr>
                <w:delText>full</w:delText>
              </w:r>
            </w:del>
            <w:ins w:id="7" w:author="wtest222" w:date="2014-03-21T14:26:00Z">
              <w:r w:rsidR="007D1520">
                <w:rPr>
                  <w:rFonts w:eastAsiaTheme="minorEastAsia" w:hint="eastAsia"/>
                  <w:b/>
                  <w:lang w:val="en-US" w:eastAsia="zh-CN"/>
                </w:rPr>
                <w:t>diff</w:t>
              </w:r>
            </w:ins>
            <w:r w:rsidRPr="001E7D4B">
              <w:rPr>
                <w:b/>
                <w:lang w:val="en-US"/>
              </w:rPr>
              <w:t>_tab_idx</w:t>
            </w:r>
            <w:proofErr w:type="spellEnd"/>
            <w:r w:rsidRPr="001E7D4B">
              <w:rPr>
                <w:lang w:val="en-US"/>
              </w:rPr>
              <w:t>[ x0 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  <w:proofErr w:type="spellStart"/>
            <w:r w:rsidRPr="001E7D4B">
              <w:rPr>
                <w:lang w:val="en-US"/>
              </w:rPr>
              <w:t>ae</w:t>
            </w:r>
            <w:proofErr w:type="spellEnd"/>
            <w:r w:rsidRPr="001E7D4B">
              <w:rPr>
                <w:lang w:val="en-US"/>
              </w:rPr>
              <w:t>(v)</w:t>
            </w:r>
          </w:p>
        </w:tc>
      </w:tr>
      <w:tr w:rsidR="007D1520" w:rsidRPr="001E7D4B" w:rsidTr="001802B9">
        <w:trPr>
          <w:cantSplit/>
          <w:trHeight w:val="204"/>
          <w:jc w:val="center"/>
          <w:ins w:id="8" w:author="wtest222" w:date="2014-03-21T14:25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7D1520" w:rsidRDefault="007D1520" w:rsidP="00B52296">
            <w:pPr>
              <w:pStyle w:val="3Table"/>
              <w:ind w:firstLine="100"/>
              <w:rPr>
                <w:ins w:id="9" w:author="wtest222" w:date="2014-03-21T14:25:00Z"/>
                <w:rFonts w:eastAsiaTheme="minorEastAsia"/>
                <w:lang w:val="en-US" w:eastAsia="zh-CN"/>
              </w:rPr>
            </w:pPr>
            <w:ins w:id="10" w:author="wtest222" w:date="2014-03-21T14:26:00Z">
              <w:r>
                <w:rPr>
                  <w:rFonts w:eastAsiaTheme="minorEastAsia" w:hint="eastAsia"/>
                  <w:lang w:val="en-US" w:eastAsia="zh-CN"/>
                </w:rPr>
                <w:t xml:space="preserve">   if (IsDMM1SignBitExist</w:t>
              </w:r>
              <w:r w:rsidRPr="001E7D4B">
                <w:rPr>
                  <w:lang w:val="en-US"/>
                </w:rPr>
                <w:t>[ x0  ][ y0 ]</w:t>
              </w:r>
              <w:r>
                <w:rPr>
                  <w:rFonts w:eastAsiaTheme="minorEastAsia" w:hint="eastAsia"/>
                  <w:lang w:val="en-US" w:eastAsia="zh-CN"/>
                </w:rPr>
                <w:t>)</w:t>
              </w:r>
            </w:ins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1E7D4B" w:rsidRDefault="007D1520" w:rsidP="001802B9">
            <w:pPr>
              <w:pStyle w:val="3Table"/>
              <w:rPr>
                <w:ins w:id="11" w:author="wtest222" w:date="2014-03-21T14:25:00Z"/>
                <w:lang w:val="en-US"/>
              </w:rPr>
            </w:pPr>
          </w:p>
        </w:tc>
      </w:tr>
      <w:tr w:rsidR="007D1520" w:rsidRPr="001E7D4B" w:rsidTr="001802B9">
        <w:trPr>
          <w:cantSplit/>
          <w:trHeight w:val="204"/>
          <w:jc w:val="center"/>
          <w:ins w:id="12" w:author="wtest222" w:date="2014-03-21T14:26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7D1520" w:rsidRDefault="007D1520" w:rsidP="00B52296">
            <w:pPr>
              <w:pStyle w:val="3Table"/>
              <w:rPr>
                <w:ins w:id="13" w:author="wtest222" w:date="2014-03-21T14:26:00Z"/>
                <w:rFonts w:eastAsiaTheme="minorEastAsia"/>
                <w:lang w:val="en-US" w:eastAsia="zh-CN"/>
              </w:rPr>
            </w:pPr>
            <w:ins w:id="14" w:author="wtest222" w:date="2014-03-21T14:26:00Z">
              <w:r>
                <w:rPr>
                  <w:rFonts w:eastAsiaTheme="minorEastAsia" w:hint="eastAsia"/>
                  <w:lang w:val="en-US" w:eastAsia="zh-CN"/>
                </w:rPr>
                <w:t xml:space="preserve"> </w:t>
              </w:r>
            </w:ins>
            <w:ins w:id="15" w:author="wtest222" w:date="2014-03-21T16:19:00Z">
              <w:r w:rsidR="00B52296">
                <w:rPr>
                  <w:rFonts w:eastAsiaTheme="minorEastAsia" w:hint="eastAsia"/>
                  <w:lang w:val="en-US" w:eastAsia="zh-CN"/>
                </w:rPr>
                <w:t xml:space="preserve"> </w:t>
              </w:r>
            </w:ins>
            <w:ins w:id="16" w:author="wtest222" w:date="2014-03-21T14:26:00Z">
              <w:r>
                <w:rPr>
                  <w:rFonts w:eastAsiaTheme="minorEastAsia" w:hint="eastAsia"/>
                  <w:lang w:val="en-US" w:eastAsia="zh-CN"/>
                </w:rPr>
                <w:t xml:space="preserve">    </w:t>
              </w:r>
              <w:proofErr w:type="spellStart"/>
              <w:r>
                <w:rPr>
                  <w:b/>
                  <w:lang w:val="en-US"/>
                </w:rPr>
                <w:t>wedge_</w:t>
              </w:r>
              <w:r>
                <w:rPr>
                  <w:rFonts w:eastAsiaTheme="minorEastAsia" w:hint="eastAsia"/>
                  <w:b/>
                  <w:lang w:val="en-US" w:eastAsia="zh-CN"/>
                </w:rPr>
                <w:t>diff</w:t>
              </w:r>
              <w:r w:rsidRPr="001E7D4B">
                <w:rPr>
                  <w:b/>
                  <w:lang w:val="en-US"/>
                </w:rPr>
                <w:t>_tab_idx</w:t>
              </w:r>
              <w:r>
                <w:rPr>
                  <w:rFonts w:eastAsiaTheme="minorEastAsia" w:hint="eastAsia"/>
                  <w:b/>
                  <w:lang w:val="en-US" w:eastAsia="zh-CN"/>
                </w:rPr>
                <w:t>_sign</w:t>
              </w:r>
              <w:proofErr w:type="spellEnd"/>
              <w:r w:rsidRPr="001E7D4B">
                <w:rPr>
                  <w:lang w:val="en-US"/>
                </w:rPr>
                <w:t>[ x0  ][ y0 ]</w:t>
              </w:r>
            </w:ins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1E7D4B" w:rsidRDefault="007D1520" w:rsidP="001802B9">
            <w:pPr>
              <w:pStyle w:val="3Table"/>
              <w:rPr>
                <w:ins w:id="17" w:author="wtest222" w:date="2014-03-21T14:26:00Z"/>
                <w:lang w:val="en-US"/>
              </w:rPr>
            </w:pPr>
            <w:proofErr w:type="spellStart"/>
            <w:ins w:id="18" w:author="wtest222" w:date="2014-03-21T14:26:00Z">
              <w:r w:rsidRPr="001E7D4B">
                <w:rPr>
                  <w:lang w:val="en-US"/>
                </w:rPr>
                <w:t>ae</w:t>
              </w:r>
              <w:proofErr w:type="spellEnd"/>
              <w:r w:rsidRPr="001E7D4B">
                <w:rPr>
                  <w:lang w:val="en-US"/>
                </w:rPr>
                <w:t>(v)</w:t>
              </w:r>
            </w:ins>
          </w:p>
        </w:tc>
      </w:tr>
      <w:tr w:rsidR="007D1520" w:rsidRPr="001E7D4B" w:rsidTr="001802B9">
        <w:trPr>
          <w:cantSplit/>
          <w:trHeight w:val="204"/>
          <w:jc w:val="center"/>
          <w:ins w:id="19" w:author="wtest222" w:date="2014-03-21T14:26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7D1520" w:rsidRDefault="007D1520" w:rsidP="001802B9">
            <w:pPr>
              <w:pStyle w:val="3Table"/>
              <w:rPr>
                <w:ins w:id="20" w:author="wtest222" w:date="2014-03-21T14:26:00Z"/>
                <w:rFonts w:eastAsiaTheme="minorEastAsia"/>
                <w:lang w:val="en-US" w:eastAsia="zh-CN"/>
              </w:rPr>
            </w:pPr>
            <w:ins w:id="21" w:author="wtest222" w:date="2014-03-21T14:26:00Z">
              <w:r>
                <w:rPr>
                  <w:rFonts w:eastAsiaTheme="minorEastAsia" w:hint="eastAsia"/>
                  <w:lang w:val="en-US" w:eastAsia="zh-CN"/>
                </w:rPr>
                <w:t xml:space="preserve">   }</w:t>
              </w:r>
            </w:ins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1E7D4B" w:rsidRDefault="007D1520" w:rsidP="001802B9">
            <w:pPr>
              <w:pStyle w:val="3Table"/>
              <w:rPr>
                <w:ins w:id="22" w:author="wtest222" w:date="2014-03-21T14:26:00Z"/>
                <w:lang w:val="en-US"/>
              </w:rPr>
            </w:pPr>
          </w:p>
        </w:tc>
      </w:tr>
      <w:tr w:rsidR="00CC1A28" w:rsidRPr="001E7D4B" w:rsidTr="001802B9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8" w:rsidRPr="001E7D4B" w:rsidRDefault="00CC1A28" w:rsidP="001802B9">
            <w:pPr>
              <w:pStyle w:val="3Table"/>
              <w:rPr>
                <w:lang w:val="en-US"/>
              </w:rPr>
            </w:pPr>
          </w:p>
        </w:tc>
      </w:tr>
      <w:bookmarkEnd w:id="0"/>
    </w:tbl>
    <w:p w:rsidR="00CC1A28" w:rsidRDefault="00CC1A28">
      <w:pPr>
        <w:rPr>
          <w:rFonts w:eastAsiaTheme="minorEastAsia"/>
          <w:lang w:eastAsia="zh-CN"/>
        </w:rPr>
      </w:pPr>
    </w:p>
    <w:p w:rsidR="00CC1A28" w:rsidRPr="001E7D4B" w:rsidRDefault="00CC1A28" w:rsidP="00CC1A28">
      <w:pPr>
        <w:pStyle w:val="3H4"/>
        <w:numPr>
          <w:ilvl w:val="0"/>
          <w:numId w:val="0"/>
        </w:numPr>
        <w:rPr>
          <w:lang w:val="en-US"/>
        </w:rPr>
      </w:pPr>
      <w:r>
        <w:rPr>
          <w:rFonts w:eastAsiaTheme="minorEastAsia" w:hint="eastAsia"/>
          <w:lang w:val="en-US" w:eastAsia="zh-CN"/>
        </w:rPr>
        <w:t xml:space="preserve">I.7.4.9.5.1 </w:t>
      </w:r>
      <w:r>
        <w:rPr>
          <w:lang w:val="en-US"/>
        </w:rPr>
        <w:t xml:space="preserve">Intra mode extension </w:t>
      </w:r>
      <w:r w:rsidRPr="001E7D4B">
        <w:rPr>
          <w:lang w:val="en-US"/>
        </w:rPr>
        <w:t xml:space="preserve">semantics </w:t>
      </w:r>
    </w:p>
    <w:p w:rsidR="00CC1A28" w:rsidRDefault="00CC1A28" w:rsidP="00EC4260">
      <w:pPr>
        <w:pStyle w:val="3N0"/>
        <w:rPr>
          <w:ins w:id="23" w:author="wtest222" w:date="2014-03-21T14:40:00Z"/>
          <w:rFonts w:eastAsiaTheme="minorEastAsia"/>
          <w:lang w:val="en-US" w:eastAsia="zh-CN"/>
        </w:rPr>
      </w:pPr>
      <w:bookmarkStart w:id="24" w:name="_GoBack"/>
      <w:bookmarkEnd w:id="24"/>
      <w:proofErr w:type="spellStart"/>
      <w:r w:rsidRPr="001E7D4B">
        <w:rPr>
          <w:b/>
          <w:lang w:val="en-US"/>
        </w:rPr>
        <w:t>wedge_</w:t>
      </w:r>
      <w:del w:id="25" w:author="wtest222" w:date="2014-03-21T14:29:00Z">
        <w:r w:rsidRPr="001E7D4B" w:rsidDel="007D1520">
          <w:rPr>
            <w:b/>
            <w:lang w:val="en-US"/>
          </w:rPr>
          <w:delText>full</w:delText>
        </w:r>
      </w:del>
      <w:ins w:id="26" w:author="wtest222" w:date="2014-03-21T14:29:00Z">
        <w:r w:rsidR="007D1520">
          <w:rPr>
            <w:rFonts w:eastAsiaTheme="minorEastAsia" w:hint="eastAsia"/>
            <w:b/>
            <w:lang w:val="en-US" w:eastAsia="zh-CN"/>
          </w:rPr>
          <w:t>diff</w:t>
        </w:r>
      </w:ins>
      <w:r w:rsidRPr="001E7D4B">
        <w:rPr>
          <w:b/>
          <w:lang w:val="en-US"/>
        </w:rPr>
        <w:t>_tab_idx</w:t>
      </w:r>
      <w:proofErr w:type="spellEnd"/>
      <w:proofErr w:type="gramStart"/>
      <w:r w:rsidRPr="001E7D4B">
        <w:rPr>
          <w:lang w:val="en-US"/>
        </w:rPr>
        <w:t>[ x0</w:t>
      </w:r>
      <w:proofErr w:type="gramEnd"/>
      <w:r w:rsidRPr="001E7D4B">
        <w:rPr>
          <w:lang w:val="en-US"/>
        </w:rPr>
        <w:t> ][ y0 ]</w:t>
      </w:r>
      <w:r w:rsidRPr="001E7D4B">
        <w:rPr>
          <w:b/>
          <w:lang w:val="en-US"/>
        </w:rPr>
        <w:t xml:space="preserve"> </w:t>
      </w:r>
      <w:r w:rsidRPr="00454317">
        <w:rPr>
          <w:lang w:val="en-US"/>
        </w:rPr>
        <w:t xml:space="preserve">specifies the index of the </w:t>
      </w:r>
      <w:ins w:id="27" w:author="wtest222" w:date="2014-03-21T14:30:00Z">
        <w:r w:rsidR="007D1520">
          <w:rPr>
            <w:rFonts w:eastAsiaTheme="minorEastAsia" w:hint="eastAsia"/>
            <w:lang w:val="en-US" w:eastAsia="zh-CN"/>
          </w:rPr>
          <w:t xml:space="preserve">differential </w:t>
        </w:r>
      </w:ins>
      <w:proofErr w:type="spellStart"/>
      <w:r w:rsidRPr="00454317">
        <w:rPr>
          <w:lang w:val="en-US"/>
        </w:rPr>
        <w:t>wedgelet</w:t>
      </w:r>
      <w:proofErr w:type="spellEnd"/>
      <w:r w:rsidRPr="00454317">
        <w:rPr>
          <w:lang w:val="en-US"/>
        </w:rPr>
        <w:t xml:space="preserve"> pattern in the corresponding pattern list </w:t>
      </w:r>
      <w:r w:rsidRPr="001E7D4B">
        <w:rPr>
          <w:lang w:val="en-US"/>
        </w:rPr>
        <w:t xml:space="preserve">when </w:t>
      </w:r>
      <w:proofErr w:type="spellStart"/>
      <w:r w:rsidRPr="001E7D4B">
        <w:rPr>
          <w:lang w:val="en-US"/>
        </w:rPr>
        <w:t>DepthIntraMode</w:t>
      </w:r>
      <w:proofErr w:type="spellEnd"/>
      <w:r w:rsidRPr="001E7D4B">
        <w:rPr>
          <w:lang w:val="en-US"/>
        </w:rPr>
        <w:t>[ x0 ][ y0 ] is equal to INTRA_DEP_DMM_WFULL</w:t>
      </w:r>
      <w:r w:rsidRPr="00454317">
        <w:rPr>
          <w:lang w:val="en-US"/>
        </w:rPr>
        <w:t>.</w:t>
      </w:r>
      <w:ins w:id="28" w:author="wtest222" w:date="2014-03-21T14:30:00Z">
        <w:r w:rsidR="007D1520">
          <w:rPr>
            <w:rFonts w:eastAsiaTheme="minorEastAsia" w:hint="eastAsia"/>
            <w:lang w:val="en-US" w:eastAsia="zh-CN"/>
          </w:rPr>
          <w:t xml:space="preserve"> </w:t>
        </w:r>
      </w:ins>
      <w:ins w:id="29" w:author="wtest222" w:date="2014-03-21T16:35:00Z">
        <w:r w:rsidR="00DC703F" w:rsidRPr="00DC703F">
          <w:rPr>
            <w:rFonts w:eastAsiaTheme="minorEastAsia"/>
            <w:lang w:val="en-US" w:eastAsia="zh-CN"/>
          </w:rPr>
          <w:t xml:space="preserve">The variables </w:t>
        </w:r>
        <w:r w:rsidR="00DC703F">
          <w:rPr>
            <w:rFonts w:eastAsiaTheme="minorEastAsia" w:hint="eastAsia"/>
            <w:lang w:val="en-US" w:eastAsia="zh-CN"/>
          </w:rPr>
          <w:t>DMM1InitValue</w:t>
        </w:r>
        <w:r w:rsidR="00DC703F" w:rsidRPr="00DC703F">
          <w:rPr>
            <w:rFonts w:eastAsiaTheme="minorEastAsia"/>
            <w:lang w:val="en-US" w:eastAsia="zh-CN"/>
          </w:rPr>
          <w:t xml:space="preserve"> </w:t>
        </w:r>
        <w:r w:rsidR="00DC703F">
          <w:rPr>
            <w:rFonts w:eastAsiaTheme="minorEastAsia" w:hint="eastAsia"/>
            <w:lang w:val="en-US" w:eastAsia="zh-CN"/>
          </w:rPr>
          <w:t>is</w:t>
        </w:r>
        <w:r w:rsidR="00DC703F" w:rsidRPr="00DC703F">
          <w:rPr>
            <w:rFonts w:eastAsiaTheme="minorEastAsia"/>
            <w:lang w:val="en-US" w:eastAsia="zh-CN"/>
          </w:rPr>
          <w:t xml:space="preserve"> derived from the value of</w:t>
        </w:r>
      </w:ins>
      <w:ins w:id="30" w:author="wtest222" w:date="2014-03-21T16:36:00Z">
        <w:r w:rsidR="00C523EB">
          <w:rPr>
            <w:rFonts w:eastAsiaTheme="minorEastAsia" w:hint="eastAsia"/>
            <w:lang w:val="en-US" w:eastAsia="zh-CN"/>
          </w:rPr>
          <w:t xml:space="preserve"> </w:t>
        </w:r>
      </w:ins>
      <w:ins w:id="31" w:author="wtest222" w:date="2014-03-21T16:35:00Z">
        <w:r w:rsidR="00DC703F">
          <w:rPr>
            <w:rFonts w:eastAsiaTheme="minorEastAsia" w:hint="eastAsia"/>
            <w:lang w:val="en-US" w:eastAsia="zh-CN"/>
          </w:rPr>
          <w:t>log2PbSize</w:t>
        </w:r>
        <w:r w:rsidR="00DC703F">
          <w:rPr>
            <w:rFonts w:eastAsiaTheme="minorEastAsia"/>
            <w:lang w:val="en-US" w:eastAsia="zh-CN"/>
          </w:rPr>
          <w:t xml:space="preserve"> as defined in Table I</w:t>
        </w:r>
      </w:ins>
      <w:ins w:id="32" w:author="wtest222" w:date="2014-03-21T16:36:00Z">
        <w:r w:rsidR="00DC703F">
          <w:rPr>
            <w:rFonts w:eastAsiaTheme="minorEastAsia" w:hint="eastAsia"/>
            <w:lang w:val="en-US" w:eastAsia="zh-CN"/>
          </w:rPr>
          <w:t>-x</w:t>
        </w:r>
      </w:ins>
      <w:proofErr w:type="gramStart"/>
      <w:ins w:id="33" w:author="wtest222" w:date="2014-03-21T16:35:00Z">
        <w:r w:rsidR="00DC703F" w:rsidRPr="00DC703F">
          <w:rPr>
            <w:rFonts w:eastAsiaTheme="minorEastAsia"/>
            <w:lang w:val="en-US" w:eastAsia="zh-CN"/>
          </w:rPr>
          <w:t>.</w:t>
        </w:r>
      </w:ins>
      <w:ins w:id="34" w:author="wtest222" w:date="2014-03-21T14:30:00Z">
        <w:r w:rsidR="007D1520">
          <w:rPr>
            <w:rFonts w:eastAsiaTheme="minorEastAsia" w:hint="eastAsia"/>
            <w:lang w:val="en-US" w:eastAsia="zh-CN"/>
          </w:rPr>
          <w:t>.</w:t>
        </w:r>
      </w:ins>
      <w:proofErr w:type="gramEnd"/>
    </w:p>
    <w:p w:rsidR="00C25B29" w:rsidRDefault="00C25B29" w:rsidP="00C25B29">
      <w:pPr>
        <w:pStyle w:val="3N0"/>
        <w:jc w:val="center"/>
        <w:rPr>
          <w:ins w:id="35" w:author="wtest222" w:date="2014-03-21T14:41:00Z"/>
          <w:rFonts w:eastAsiaTheme="minorEastAsia"/>
          <w:lang w:val="en-US" w:eastAsia="zh-CN"/>
        </w:rPr>
      </w:pPr>
      <w:ins w:id="36" w:author="wtest222" w:date="2014-03-21T14:41:00Z">
        <w:r>
          <w:rPr>
            <w:rFonts w:eastAsiaTheme="minorEastAsia" w:hint="eastAsia"/>
            <w:lang w:val="en-US" w:eastAsia="zh-CN"/>
          </w:rPr>
          <w:t>Table I-x DMM1InitValue</w:t>
        </w:r>
      </w:ins>
    </w:p>
    <w:tbl>
      <w:tblPr>
        <w:tblW w:w="2810" w:type="dxa"/>
        <w:jc w:val="center"/>
        <w:tblInd w:w="-1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2"/>
        <w:gridCol w:w="1738"/>
      </w:tblGrid>
      <w:tr w:rsidR="00C25B29" w:rsidRPr="001E7D4B" w:rsidTr="006A6811">
        <w:trPr>
          <w:cantSplit/>
          <w:jc w:val="center"/>
          <w:ins w:id="37" w:author="wtest222" w:date="2014-03-21T14:41:00Z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38" w:author="wtest222" w:date="2014-03-21T14:41:00Z"/>
                <w:rFonts w:eastAsia="Times New Roman"/>
                <w:bCs/>
                <w:color w:val="FF0000"/>
                <w:kern w:val="2"/>
                <w:sz w:val="16"/>
                <w:szCs w:val="16"/>
                <w:lang w:val="en-US"/>
              </w:rPr>
            </w:pPr>
            <w:ins w:id="39" w:author="wtest222" w:date="2014-03-21T14:41:00Z">
              <w:r w:rsidRPr="00C25B29">
                <w:rPr>
                  <w:rFonts w:eastAsia="Times New Roman"/>
                  <w:color w:val="FF0000"/>
                  <w:kern w:val="2"/>
                  <w:sz w:val="16"/>
                  <w:szCs w:val="16"/>
                  <w:lang w:val="en-US"/>
                </w:rPr>
                <w:t>log2</w:t>
              </w:r>
              <w:r w:rsidRPr="00C25B29">
                <w:rPr>
                  <w:rFonts w:eastAsia="宋体"/>
                  <w:color w:val="FF0000"/>
                  <w:kern w:val="2"/>
                  <w:sz w:val="16"/>
                  <w:szCs w:val="16"/>
                  <w:lang w:val="en-US" w:eastAsia="zh-CN"/>
                </w:rPr>
                <w:t>Pb</w:t>
              </w:r>
              <w:r w:rsidRPr="00C25B29">
                <w:rPr>
                  <w:rFonts w:eastAsia="Times New Roman"/>
                  <w:color w:val="FF0000"/>
                  <w:kern w:val="2"/>
                  <w:sz w:val="16"/>
                  <w:szCs w:val="16"/>
                  <w:lang w:val="en-US"/>
                </w:rPr>
                <w:t>Size</w:t>
              </w:r>
            </w:ins>
          </w:p>
        </w:tc>
        <w:tc>
          <w:tcPr>
            <w:tcW w:w="1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40" w:author="wtest222" w:date="2014-03-21T14:41:00Z"/>
                <w:rFonts w:eastAsiaTheme="minorEastAsia"/>
                <w:bCs/>
                <w:color w:val="FF0000"/>
                <w:kern w:val="2"/>
                <w:sz w:val="16"/>
                <w:szCs w:val="16"/>
                <w:lang w:val="en-US" w:eastAsia="zh-CN"/>
              </w:rPr>
            </w:pPr>
            <w:ins w:id="41" w:author="wtest222" w:date="2014-03-21T14:41:00Z">
              <w:r w:rsidRPr="00C25B29">
                <w:rPr>
                  <w:rFonts w:eastAsiaTheme="minorEastAsia" w:hint="eastAsia"/>
                  <w:color w:val="FF0000"/>
                  <w:kern w:val="2"/>
                  <w:sz w:val="16"/>
                  <w:szCs w:val="16"/>
                  <w:lang w:val="en-US" w:eastAsia="zh-CN"/>
                </w:rPr>
                <w:t>value</w:t>
              </w:r>
            </w:ins>
          </w:p>
        </w:tc>
      </w:tr>
      <w:tr w:rsidR="00C25B29" w:rsidRPr="00102713" w:rsidTr="006A6811">
        <w:trPr>
          <w:cantSplit/>
          <w:jc w:val="center"/>
          <w:ins w:id="42" w:author="wtest222" w:date="2014-03-21T14:41:00Z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43" w:author="wtest222" w:date="2014-03-21T14:41:00Z"/>
                <w:rFonts w:eastAsia="Times New Roman"/>
                <w:bCs/>
                <w:color w:val="FF0000"/>
                <w:kern w:val="2"/>
                <w:sz w:val="16"/>
                <w:szCs w:val="16"/>
                <w:lang w:val="en-US"/>
              </w:rPr>
            </w:pPr>
            <w:ins w:id="44" w:author="wtest222" w:date="2014-03-21T14:41:00Z">
              <w:r w:rsidRPr="00C25B29">
                <w:rPr>
                  <w:rFonts w:eastAsia="Times New Roman"/>
                  <w:bCs/>
                  <w:color w:val="FF0000"/>
                  <w:kern w:val="2"/>
                  <w:sz w:val="16"/>
                  <w:szCs w:val="16"/>
                  <w:lang w:val="en-US"/>
                </w:rPr>
                <w:t>2</w:t>
              </w:r>
            </w:ins>
          </w:p>
        </w:tc>
        <w:tc>
          <w:tcPr>
            <w:tcW w:w="1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45" w:author="wtest222" w:date="2014-03-21T14:41:00Z"/>
                <w:rFonts w:eastAsiaTheme="minorEastAsia"/>
                <w:bCs/>
                <w:color w:val="FF0000"/>
                <w:kern w:val="2"/>
                <w:sz w:val="16"/>
                <w:szCs w:val="16"/>
                <w:lang w:val="en-US" w:eastAsia="zh-CN"/>
              </w:rPr>
            </w:pPr>
            <w:ins w:id="46" w:author="wtest222" w:date="2014-03-21T14:41:00Z">
              <w:r w:rsidRPr="00C25B29">
                <w:rPr>
                  <w:rFonts w:eastAsiaTheme="minorEastAsia" w:hint="eastAsia"/>
                  <w:bCs/>
                  <w:color w:val="FF0000"/>
                  <w:kern w:val="2"/>
                  <w:sz w:val="16"/>
                  <w:szCs w:val="16"/>
                  <w:lang w:val="en-US" w:eastAsia="zh-CN"/>
                </w:rPr>
                <w:t>23</w:t>
              </w:r>
            </w:ins>
          </w:p>
        </w:tc>
      </w:tr>
      <w:tr w:rsidR="00C25B29" w:rsidRPr="00102713" w:rsidTr="006A6811">
        <w:trPr>
          <w:cantSplit/>
          <w:jc w:val="center"/>
          <w:ins w:id="47" w:author="wtest222" w:date="2014-03-21T14:41:00Z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48" w:author="wtest222" w:date="2014-03-21T14:41:00Z"/>
                <w:rFonts w:eastAsia="Times New Roman"/>
                <w:bCs/>
                <w:color w:val="FF0000"/>
                <w:kern w:val="2"/>
                <w:sz w:val="16"/>
                <w:szCs w:val="16"/>
                <w:lang w:val="en-US"/>
              </w:rPr>
            </w:pPr>
            <w:ins w:id="49" w:author="wtest222" w:date="2014-03-21T14:41:00Z">
              <w:r w:rsidRPr="00C25B29">
                <w:rPr>
                  <w:rFonts w:eastAsia="Times New Roman"/>
                  <w:bCs/>
                  <w:color w:val="FF0000"/>
                  <w:kern w:val="2"/>
                  <w:sz w:val="16"/>
                  <w:szCs w:val="16"/>
                  <w:lang w:val="en-US"/>
                </w:rPr>
                <w:t>3</w:t>
              </w:r>
            </w:ins>
          </w:p>
        </w:tc>
        <w:tc>
          <w:tcPr>
            <w:tcW w:w="1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50" w:author="wtest222" w:date="2014-03-21T14:41:00Z"/>
                <w:rFonts w:eastAsiaTheme="minorEastAsia"/>
                <w:bCs/>
                <w:color w:val="FF0000"/>
                <w:kern w:val="2"/>
                <w:sz w:val="16"/>
                <w:szCs w:val="16"/>
                <w:lang w:val="en-US" w:eastAsia="zh-CN"/>
              </w:rPr>
            </w:pPr>
            <w:ins w:id="51" w:author="wtest222" w:date="2014-03-21T14:41:00Z">
              <w:r w:rsidRPr="00C25B29">
                <w:rPr>
                  <w:rFonts w:eastAsiaTheme="minorEastAsia" w:hint="eastAsia"/>
                  <w:bCs/>
                  <w:color w:val="FF0000"/>
                  <w:kern w:val="2"/>
                  <w:sz w:val="16"/>
                  <w:szCs w:val="16"/>
                  <w:lang w:val="en-US" w:eastAsia="zh-CN"/>
                </w:rPr>
                <w:t>255</w:t>
              </w:r>
            </w:ins>
          </w:p>
        </w:tc>
      </w:tr>
      <w:tr w:rsidR="00C25B29" w:rsidRPr="00102713" w:rsidTr="006A6811">
        <w:trPr>
          <w:cantSplit/>
          <w:jc w:val="center"/>
          <w:ins w:id="52" w:author="wtest222" w:date="2014-03-21T14:41:00Z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53" w:author="wtest222" w:date="2014-03-21T14:41:00Z"/>
                <w:rFonts w:eastAsiaTheme="minorEastAsia"/>
                <w:bCs/>
                <w:color w:val="FF0000"/>
                <w:kern w:val="2"/>
                <w:sz w:val="16"/>
                <w:szCs w:val="16"/>
                <w:lang w:val="en-US" w:eastAsia="zh-CN"/>
              </w:rPr>
            </w:pPr>
            <w:ins w:id="54" w:author="wtest222" w:date="2014-03-21T14:41:00Z">
              <w:r w:rsidRPr="00C25B29">
                <w:rPr>
                  <w:rFonts w:eastAsiaTheme="minorEastAsia" w:hint="eastAsia"/>
                  <w:bCs/>
                  <w:color w:val="FF0000"/>
                  <w:kern w:val="2"/>
                  <w:sz w:val="16"/>
                  <w:szCs w:val="16"/>
                  <w:lang w:val="en-US" w:eastAsia="zh-CN"/>
                </w:rPr>
                <w:t>4</w:t>
              </w:r>
            </w:ins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55" w:author="wtest222" w:date="2014-03-21T14:41:00Z"/>
                <w:rFonts w:eastAsiaTheme="minorEastAsia"/>
                <w:bCs/>
                <w:color w:val="FF0000"/>
                <w:kern w:val="2"/>
                <w:sz w:val="16"/>
                <w:szCs w:val="16"/>
                <w:lang w:val="en-US" w:eastAsia="zh-CN"/>
              </w:rPr>
            </w:pPr>
            <w:ins w:id="56" w:author="wtest222" w:date="2014-03-21T14:41:00Z">
              <w:r w:rsidRPr="00C25B29">
                <w:rPr>
                  <w:rFonts w:eastAsiaTheme="minorEastAsia" w:hint="eastAsia"/>
                  <w:bCs/>
                  <w:color w:val="FF0000"/>
                  <w:kern w:val="2"/>
                  <w:sz w:val="16"/>
                  <w:szCs w:val="16"/>
                  <w:lang w:val="en-US" w:eastAsia="zh-CN"/>
                </w:rPr>
                <w:t>327</w:t>
              </w:r>
            </w:ins>
          </w:p>
        </w:tc>
      </w:tr>
      <w:tr w:rsidR="00C25B29" w:rsidRPr="00102713" w:rsidTr="006A6811">
        <w:trPr>
          <w:cantSplit/>
          <w:jc w:val="center"/>
          <w:ins w:id="57" w:author="wtest222" w:date="2014-03-21T14:41:00Z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58" w:author="wtest222" w:date="2014-03-21T14:41:00Z"/>
                <w:rFonts w:eastAsiaTheme="minorEastAsia"/>
                <w:bCs/>
                <w:color w:val="FF0000"/>
                <w:kern w:val="2"/>
                <w:sz w:val="16"/>
                <w:szCs w:val="16"/>
                <w:lang w:val="en-US" w:eastAsia="zh-CN"/>
              </w:rPr>
            </w:pPr>
            <w:ins w:id="59" w:author="wtest222" w:date="2014-03-21T14:41:00Z">
              <w:r w:rsidRPr="00C25B29">
                <w:rPr>
                  <w:rFonts w:eastAsiaTheme="minorEastAsia" w:hint="eastAsia"/>
                  <w:bCs/>
                  <w:color w:val="FF0000"/>
                  <w:kern w:val="2"/>
                  <w:sz w:val="16"/>
                  <w:szCs w:val="16"/>
                  <w:lang w:val="en-US" w:eastAsia="zh-CN"/>
                </w:rPr>
                <w:t>5</w:t>
              </w:r>
            </w:ins>
          </w:p>
        </w:tc>
        <w:tc>
          <w:tcPr>
            <w:tcW w:w="1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29" w:rsidRPr="00C25B29" w:rsidRDefault="00C25B29" w:rsidP="006A6811">
            <w:pPr>
              <w:keepNext/>
              <w:spacing w:before="100" w:after="100" w:line="190" w:lineRule="exact"/>
              <w:jc w:val="center"/>
              <w:rPr>
                <w:ins w:id="60" w:author="wtest222" w:date="2014-03-21T14:41:00Z"/>
                <w:rFonts w:eastAsiaTheme="minorEastAsia"/>
                <w:bCs/>
                <w:color w:val="FF0000"/>
                <w:kern w:val="2"/>
                <w:sz w:val="16"/>
                <w:szCs w:val="16"/>
                <w:lang w:val="en-US" w:eastAsia="zh-CN"/>
              </w:rPr>
            </w:pPr>
            <w:ins w:id="61" w:author="wtest222" w:date="2014-03-21T14:41:00Z">
              <w:r w:rsidRPr="00C25B29">
                <w:rPr>
                  <w:rFonts w:eastAsiaTheme="minorEastAsia" w:hint="eastAsia"/>
                  <w:bCs/>
                  <w:color w:val="FF0000"/>
                  <w:kern w:val="2"/>
                  <w:sz w:val="16"/>
                  <w:szCs w:val="16"/>
                  <w:lang w:val="en-US" w:eastAsia="zh-CN"/>
                </w:rPr>
                <w:t>480</w:t>
              </w:r>
            </w:ins>
          </w:p>
        </w:tc>
      </w:tr>
    </w:tbl>
    <w:p w:rsidR="007D1520" w:rsidRDefault="007D1520" w:rsidP="007D1520">
      <w:pPr>
        <w:pStyle w:val="3N0"/>
        <w:rPr>
          <w:ins w:id="62" w:author="wtest222" w:date="2014-03-21T14:30:00Z"/>
          <w:rFonts w:eastAsiaTheme="minorEastAsia"/>
          <w:lang w:val="en-US" w:eastAsia="zh-CN"/>
        </w:rPr>
      </w:pPr>
      <w:proofErr w:type="spellStart"/>
      <w:ins w:id="63" w:author="wtest222" w:date="2014-03-21T14:30:00Z">
        <w:r w:rsidRPr="001E7D4B">
          <w:rPr>
            <w:b/>
            <w:lang w:val="en-US"/>
          </w:rPr>
          <w:t>wedge_</w:t>
        </w:r>
        <w:r>
          <w:rPr>
            <w:rFonts w:eastAsiaTheme="minorEastAsia" w:hint="eastAsia"/>
            <w:b/>
            <w:lang w:val="en-US" w:eastAsia="zh-CN"/>
          </w:rPr>
          <w:t>diff</w:t>
        </w:r>
        <w:r w:rsidRPr="001E7D4B">
          <w:rPr>
            <w:b/>
            <w:lang w:val="en-US"/>
          </w:rPr>
          <w:t>_tab_idx</w:t>
        </w:r>
        <w:r>
          <w:rPr>
            <w:rFonts w:eastAsiaTheme="minorEastAsia" w:hint="eastAsia"/>
            <w:b/>
            <w:lang w:val="en-US" w:eastAsia="zh-CN"/>
          </w:rPr>
          <w:t>_sign</w:t>
        </w:r>
        <w:proofErr w:type="spellEnd"/>
        <w:proofErr w:type="gramStart"/>
        <w:r w:rsidRPr="001E7D4B">
          <w:rPr>
            <w:lang w:val="en-US"/>
          </w:rPr>
          <w:t>[ x0</w:t>
        </w:r>
        <w:proofErr w:type="gramEnd"/>
        <w:r w:rsidRPr="001E7D4B">
          <w:rPr>
            <w:lang w:val="en-US"/>
          </w:rPr>
          <w:t> ][ y0 ]</w:t>
        </w:r>
        <w:r>
          <w:rPr>
            <w:rFonts w:eastAsiaTheme="minorEastAsia" w:hint="eastAsia"/>
            <w:lang w:val="en-US" w:eastAsia="zh-CN"/>
          </w:rPr>
          <w:t xml:space="preserve"> </w:t>
        </w:r>
        <w:r w:rsidRPr="00454317">
          <w:rPr>
            <w:lang w:val="en-US"/>
          </w:rPr>
          <w:t>specifies the</w:t>
        </w:r>
        <w:r>
          <w:rPr>
            <w:rFonts w:eastAsiaTheme="minorEastAsia" w:hint="eastAsia"/>
            <w:lang w:val="en-US" w:eastAsia="zh-CN"/>
          </w:rPr>
          <w:t xml:space="preserve"> sign of </w:t>
        </w:r>
        <w:r w:rsidRPr="00454317">
          <w:rPr>
            <w:lang w:val="en-US"/>
          </w:rPr>
          <w:t>the</w:t>
        </w:r>
        <w:r>
          <w:rPr>
            <w:rFonts w:eastAsiaTheme="minorEastAsia" w:hint="eastAsia"/>
            <w:lang w:val="en-US" w:eastAsia="zh-CN"/>
          </w:rPr>
          <w:t xml:space="preserve"> </w:t>
        </w:r>
      </w:ins>
      <w:ins w:id="64" w:author="wtest222" w:date="2014-03-21T16:38:00Z">
        <w:r w:rsidR="00C523EB">
          <w:rPr>
            <w:rFonts w:eastAsiaTheme="minorEastAsia"/>
            <w:lang w:val="en-US" w:eastAsia="zh-CN"/>
          </w:rPr>
          <w:t>differential</w:t>
        </w:r>
      </w:ins>
      <w:ins w:id="65" w:author="wtest222" w:date="2014-03-21T14:30:00Z">
        <w:r w:rsidRPr="00454317">
          <w:rPr>
            <w:lang w:val="en-US"/>
          </w:rPr>
          <w:t xml:space="preserve"> </w:t>
        </w:r>
        <w:proofErr w:type="spellStart"/>
        <w:r w:rsidRPr="00454317">
          <w:rPr>
            <w:lang w:val="en-US"/>
          </w:rPr>
          <w:t>wedgelet</w:t>
        </w:r>
        <w:proofErr w:type="spellEnd"/>
        <w:r w:rsidRPr="00454317">
          <w:rPr>
            <w:lang w:val="en-US"/>
          </w:rPr>
          <w:t xml:space="preserve"> pattern in the corresponding pattern list </w:t>
        </w:r>
        <w:r w:rsidRPr="001E7D4B">
          <w:rPr>
            <w:lang w:val="en-US"/>
          </w:rPr>
          <w:t xml:space="preserve">when </w:t>
        </w:r>
        <w:proofErr w:type="spellStart"/>
        <w:r w:rsidRPr="001E7D4B">
          <w:rPr>
            <w:lang w:val="en-US"/>
          </w:rPr>
          <w:t>DepthIntraMode</w:t>
        </w:r>
        <w:proofErr w:type="spellEnd"/>
        <w:r w:rsidRPr="001E7D4B">
          <w:rPr>
            <w:lang w:val="en-US"/>
          </w:rPr>
          <w:t>[ x0 ][ y0 ] is equal to INTRA_DEP_DMM_WFULL</w:t>
        </w:r>
        <w:r w:rsidRPr="00454317">
          <w:rPr>
            <w:lang w:val="en-US"/>
          </w:rPr>
          <w:t>.</w:t>
        </w:r>
      </w:ins>
    </w:p>
    <w:p w:rsidR="007D1520" w:rsidRDefault="007D1520" w:rsidP="007D1520">
      <w:pPr>
        <w:pStyle w:val="3N0"/>
        <w:rPr>
          <w:ins w:id="66" w:author="wtest222" w:date="2014-03-21T14:30:00Z"/>
          <w:rFonts w:eastAsiaTheme="minorEastAsia"/>
          <w:lang w:val="en-US" w:eastAsia="zh-CN"/>
        </w:rPr>
      </w:pPr>
      <w:ins w:id="67" w:author="wtest222" w:date="2014-03-21T14:30:00Z">
        <w:r>
          <w:rPr>
            <w:rFonts w:eastAsiaTheme="minorEastAsia" w:hint="eastAsia"/>
            <w:lang w:val="en-US" w:eastAsia="zh-CN"/>
          </w:rPr>
          <w:t xml:space="preserve">The </w:t>
        </w:r>
        <w:r>
          <w:rPr>
            <w:lang w:val="en-US"/>
          </w:rPr>
          <w:t>variable</w:t>
        </w:r>
        <w:r>
          <w:rPr>
            <w:rFonts w:eastAsiaTheme="minorEastAsia" w:hint="eastAsia"/>
            <w:lang w:val="en-US" w:eastAsia="zh-CN"/>
          </w:rPr>
          <w:t xml:space="preserve"> </w:t>
        </w:r>
        <w:r w:rsidRPr="006E5F55">
          <w:rPr>
            <w:rFonts w:eastAsiaTheme="minorEastAsia" w:hint="eastAsia"/>
            <w:b/>
            <w:lang w:val="en-US" w:eastAsia="zh-CN"/>
          </w:rPr>
          <w:t>IsDMM1SignBitExist</w:t>
        </w:r>
        <w:proofErr w:type="gramStart"/>
        <w:r w:rsidRPr="001E7D4B">
          <w:rPr>
            <w:lang w:val="en-US"/>
          </w:rPr>
          <w:t>[ x0</w:t>
        </w:r>
        <w:proofErr w:type="gramEnd"/>
        <w:r w:rsidRPr="001E7D4B">
          <w:rPr>
            <w:lang w:val="en-US"/>
          </w:rPr>
          <w:t> ][ y0 ]</w:t>
        </w:r>
        <w:r>
          <w:rPr>
            <w:rFonts w:eastAsiaTheme="minorEastAsia" w:hint="eastAsia"/>
            <w:lang w:val="en-US" w:eastAsia="zh-CN"/>
          </w:rPr>
          <w:t xml:space="preserve"> is </w:t>
        </w:r>
        <w:r>
          <w:rPr>
            <w:lang w:val="en-US"/>
          </w:rPr>
          <w:t>derived as specified in the following:</w:t>
        </w:r>
      </w:ins>
    </w:p>
    <w:p w:rsidR="007D1520" w:rsidRPr="009B570C" w:rsidRDefault="007D1520" w:rsidP="007D1520">
      <w:pPr>
        <w:pStyle w:val="3N0"/>
        <w:rPr>
          <w:ins w:id="68" w:author="wtest222" w:date="2014-03-21T14:30:00Z"/>
          <w:rFonts w:eastAsiaTheme="minorEastAsia"/>
          <w:lang w:val="en-US" w:eastAsia="zh-CN"/>
        </w:rPr>
      </w:pPr>
      <w:ins w:id="69" w:author="wtest222" w:date="2014-03-21T14:30:00Z">
        <w:r>
          <w:rPr>
            <w:rFonts w:eastAsiaTheme="minorEastAsia" w:hint="eastAsia"/>
            <w:lang w:val="en-US" w:eastAsia="zh-CN"/>
          </w:rPr>
          <w:t xml:space="preserve">  </w:t>
        </w:r>
      </w:ins>
      <w:ins w:id="70" w:author="wtest222" w:date="2014-03-21T14:44:00Z">
        <w:r w:rsidR="006E5F55">
          <w:rPr>
            <w:rFonts w:eastAsiaTheme="minorEastAsia" w:hint="eastAsia"/>
            <w:lang w:val="en-US" w:eastAsia="zh-CN"/>
          </w:rPr>
          <w:t xml:space="preserve">     </w:t>
        </w:r>
      </w:ins>
      <w:ins w:id="71" w:author="wtest222" w:date="2014-03-21T14:30:00Z">
        <w:r>
          <w:rPr>
            <w:rFonts w:eastAsiaTheme="minorEastAsia" w:hint="eastAsia"/>
            <w:lang w:val="en-US" w:eastAsia="zh-CN"/>
          </w:rPr>
          <w:t xml:space="preserve"> </w:t>
        </w:r>
        <w:r w:rsidRPr="006E5F55">
          <w:rPr>
            <w:rFonts w:eastAsiaTheme="minorEastAsia" w:hint="eastAsia"/>
            <w:b/>
            <w:lang w:val="en-US" w:eastAsia="zh-CN"/>
          </w:rPr>
          <w:t>IsDMM1SignBitExist</w:t>
        </w:r>
        <w:proofErr w:type="gramStart"/>
        <w:r w:rsidRPr="001E7D4B">
          <w:rPr>
            <w:lang w:val="en-US"/>
          </w:rPr>
          <w:t>[ x0</w:t>
        </w:r>
        <w:proofErr w:type="gramEnd"/>
        <w:r w:rsidRPr="001E7D4B">
          <w:rPr>
            <w:lang w:val="en-US"/>
          </w:rPr>
          <w:t> ][ y0 ]</w:t>
        </w:r>
        <w:r>
          <w:rPr>
            <w:rFonts w:eastAsiaTheme="minorEastAsia" w:hint="eastAsia"/>
            <w:lang w:val="en-US" w:eastAsia="zh-CN"/>
          </w:rPr>
          <w:t xml:space="preserve"> = (</w:t>
        </w:r>
      </w:ins>
      <w:proofErr w:type="spellStart"/>
      <w:ins w:id="72" w:author="wtest222" w:date="2014-03-21T14:42:00Z">
        <w:r w:rsidR="00C25B29" w:rsidRPr="001E7D4B">
          <w:rPr>
            <w:b/>
            <w:lang w:val="en-US"/>
          </w:rPr>
          <w:t>wedge_</w:t>
        </w:r>
      </w:ins>
      <w:ins w:id="73" w:author="wtest222" w:date="2014-03-21T14:30:00Z">
        <w:r w:rsidRPr="00597B12">
          <w:rPr>
            <w:rFonts w:eastAsiaTheme="minorEastAsia" w:hint="eastAsia"/>
            <w:b/>
            <w:lang w:val="en-US" w:eastAsia="zh-CN"/>
          </w:rPr>
          <w:t>di</w:t>
        </w:r>
        <w:r>
          <w:rPr>
            <w:rFonts w:eastAsiaTheme="minorEastAsia" w:hint="eastAsia"/>
            <w:b/>
            <w:lang w:val="en-US" w:eastAsia="zh-CN"/>
          </w:rPr>
          <w:t>ff</w:t>
        </w:r>
        <w:r w:rsidRPr="001E7D4B">
          <w:rPr>
            <w:b/>
            <w:lang w:val="en-US"/>
          </w:rPr>
          <w:t>_tab_idx</w:t>
        </w:r>
        <w:proofErr w:type="spellEnd"/>
        <w:r w:rsidRPr="001E7D4B">
          <w:rPr>
            <w:lang w:val="en-US"/>
          </w:rPr>
          <w:t>[ x0 ][ y0 ]</w:t>
        </w:r>
        <w:r>
          <w:rPr>
            <w:rFonts w:eastAsiaTheme="minorEastAsia" w:hint="eastAsia"/>
            <w:lang w:val="en-US" w:eastAsia="zh-CN"/>
          </w:rPr>
          <w:t xml:space="preserve"> &gt; DMM1InitValue) ? </w:t>
        </w:r>
        <w:proofErr w:type="gramStart"/>
        <w:r w:rsidR="00C523EB">
          <w:rPr>
            <w:rFonts w:eastAsiaTheme="minorEastAsia" w:hint="eastAsia"/>
            <w:lang w:val="en-US" w:eastAsia="zh-CN"/>
          </w:rPr>
          <w:t>0</w:t>
        </w:r>
      </w:ins>
      <w:ins w:id="74" w:author="wtest222" w:date="2014-03-21T16:39:00Z">
        <w:r w:rsidR="00C523EB">
          <w:rPr>
            <w:rFonts w:eastAsiaTheme="minorEastAsia" w:hint="eastAsia"/>
            <w:lang w:val="en-US" w:eastAsia="zh-CN"/>
          </w:rPr>
          <w:t xml:space="preserve"> :</w:t>
        </w:r>
        <w:proofErr w:type="gramEnd"/>
        <w:r w:rsidR="00C523EB">
          <w:rPr>
            <w:rFonts w:eastAsiaTheme="minorEastAsia" w:hint="eastAsia"/>
            <w:lang w:val="en-US" w:eastAsia="zh-CN"/>
          </w:rPr>
          <w:t xml:space="preserve"> 1</w:t>
        </w:r>
      </w:ins>
      <w:ins w:id="75" w:author="wtest222" w:date="2014-03-21T14:30:00Z">
        <w:r>
          <w:rPr>
            <w:rFonts w:eastAsiaTheme="minorEastAsia" w:hint="eastAsia"/>
            <w:lang w:val="en-US" w:eastAsia="zh-CN"/>
          </w:rPr>
          <w:t xml:space="preserve">  </w:t>
        </w:r>
      </w:ins>
      <w:ins w:id="76" w:author="wtest222" w:date="2014-03-21T16:45:00Z">
        <w:r w:rsidR="00966542">
          <w:rPr>
            <w:rFonts w:eastAsiaTheme="minorEastAsia" w:hint="eastAsia"/>
            <w:lang w:val="en-US" w:eastAsia="zh-CN"/>
          </w:rPr>
          <w:t>(I-xx1)</w:t>
        </w:r>
      </w:ins>
    </w:p>
    <w:p w:rsidR="007D1520" w:rsidRDefault="007D1520" w:rsidP="007D1520">
      <w:pPr>
        <w:pStyle w:val="3N0"/>
        <w:rPr>
          <w:ins w:id="77" w:author="wtest222" w:date="2014-03-21T14:30:00Z"/>
          <w:lang w:val="en-US"/>
        </w:rPr>
      </w:pPr>
      <w:ins w:id="78" w:author="wtest222" w:date="2014-03-21T14:30:00Z">
        <w:r>
          <w:rPr>
            <w:lang w:val="en-US"/>
          </w:rPr>
          <w:t xml:space="preserve">The variable </w:t>
        </w:r>
        <w:proofErr w:type="spellStart"/>
        <w:r w:rsidRPr="006E5F55">
          <w:rPr>
            <w:rFonts w:eastAsiaTheme="minorEastAsia" w:hint="eastAsia"/>
            <w:lang w:val="en-US" w:eastAsia="zh-CN"/>
          </w:rPr>
          <w:t>WedegeFullTabIdx</w:t>
        </w:r>
        <w:proofErr w:type="spellEnd"/>
        <w:proofErr w:type="gramStart"/>
        <w:r w:rsidRPr="001E7D4B">
          <w:rPr>
            <w:lang w:val="en-US"/>
          </w:rPr>
          <w:t>[ x0</w:t>
        </w:r>
        <w:proofErr w:type="gramEnd"/>
        <w:r w:rsidRPr="001E7D4B">
          <w:rPr>
            <w:lang w:val="en-US"/>
          </w:rPr>
          <w:t> ][ y0 ]</w:t>
        </w:r>
        <w:r>
          <w:rPr>
            <w:lang w:val="en-US"/>
          </w:rPr>
          <w:t xml:space="preserve"> is derived as specified in the following:</w:t>
        </w:r>
      </w:ins>
    </w:p>
    <w:p w:rsidR="007D1520" w:rsidRDefault="007D1520" w:rsidP="00CC1A28">
      <w:pPr>
        <w:pStyle w:val="3N0"/>
        <w:rPr>
          <w:ins w:id="79" w:author="wtest222" w:date="2014-03-21T16:45:00Z"/>
          <w:rFonts w:eastAsiaTheme="minorEastAsia"/>
          <w:lang w:val="en-US" w:eastAsia="zh-CN"/>
        </w:rPr>
      </w:pPr>
      <w:ins w:id="80" w:author="wtest222" w:date="2014-03-21T14:30:00Z">
        <w:r>
          <w:rPr>
            <w:rFonts w:eastAsiaTheme="minorEastAsia" w:hint="eastAsia"/>
            <w:lang w:val="en-US" w:eastAsia="zh-CN"/>
          </w:rPr>
          <w:t xml:space="preserve">   </w:t>
        </w:r>
        <w:proofErr w:type="spellStart"/>
        <w:r w:rsidRPr="006E5F55">
          <w:rPr>
            <w:rFonts w:eastAsiaTheme="minorEastAsia" w:hint="eastAsia"/>
            <w:lang w:val="en-US" w:eastAsia="zh-CN"/>
          </w:rPr>
          <w:t>WedegeFullTabIdx</w:t>
        </w:r>
        <w:proofErr w:type="spellEnd"/>
        <w:r w:rsidRPr="001E7D4B">
          <w:rPr>
            <w:lang w:val="en-US"/>
          </w:rPr>
          <w:t>[ x0 ][ y0 ]</w:t>
        </w:r>
        <w:r>
          <w:rPr>
            <w:rFonts w:eastAsiaTheme="minorEastAsia" w:hint="eastAsia"/>
            <w:lang w:val="en-US" w:eastAsia="zh-CN"/>
          </w:rPr>
          <w:t xml:space="preserve"> = </w:t>
        </w:r>
      </w:ins>
      <w:ins w:id="81" w:author="wtest222" w:date="2014-03-21T16:40:00Z">
        <w:r w:rsidR="00966542">
          <w:rPr>
            <w:rFonts w:eastAsiaTheme="minorEastAsia" w:hint="eastAsia"/>
            <w:lang w:val="en-US" w:eastAsia="zh-CN"/>
          </w:rPr>
          <w:t>DMM1InitValue</w:t>
        </w:r>
      </w:ins>
      <w:ins w:id="82" w:author="wtest222" w:date="2014-03-21T14:30:00Z">
        <w:r>
          <w:rPr>
            <w:rFonts w:eastAsiaTheme="minorEastAsia" w:hint="eastAsia"/>
            <w:lang w:val="en-US" w:eastAsia="zh-CN"/>
          </w:rPr>
          <w:t xml:space="preserve"> + </w:t>
        </w:r>
      </w:ins>
      <w:ins w:id="83" w:author="wtest222" w:date="2014-03-21T16:42:00Z">
        <w:r w:rsidR="00966542">
          <w:rPr>
            <w:rFonts w:eastAsiaTheme="minorEastAsia" w:hint="eastAsia"/>
            <w:lang w:val="en-US" w:eastAsia="zh-CN"/>
          </w:rPr>
          <w:t>(</w:t>
        </w:r>
      </w:ins>
      <w:ins w:id="84" w:author="wtest222" w:date="2014-03-21T16:43:00Z">
        <w:r w:rsidR="00966542">
          <w:rPr>
            <w:rFonts w:eastAsiaTheme="minorEastAsia" w:hint="eastAsia"/>
            <w:lang w:val="en-US" w:eastAsia="zh-CN"/>
          </w:rPr>
          <w:t>1 - 2*</w:t>
        </w:r>
      </w:ins>
      <w:proofErr w:type="spellStart"/>
      <w:ins w:id="85" w:author="wtest222" w:date="2014-03-21T14:30:00Z">
        <w:r w:rsidRPr="001E7D4B">
          <w:rPr>
            <w:b/>
            <w:lang w:val="en-US"/>
          </w:rPr>
          <w:t>wedge_</w:t>
        </w:r>
        <w:r>
          <w:rPr>
            <w:rFonts w:eastAsiaTheme="minorEastAsia" w:hint="eastAsia"/>
            <w:b/>
            <w:lang w:val="en-US" w:eastAsia="zh-CN"/>
          </w:rPr>
          <w:t>diff</w:t>
        </w:r>
        <w:r w:rsidRPr="001E7D4B">
          <w:rPr>
            <w:b/>
            <w:lang w:val="en-US"/>
          </w:rPr>
          <w:t>_tab_idx</w:t>
        </w:r>
        <w:r>
          <w:rPr>
            <w:rFonts w:eastAsiaTheme="minorEastAsia" w:hint="eastAsia"/>
            <w:b/>
            <w:lang w:val="en-US" w:eastAsia="zh-CN"/>
          </w:rPr>
          <w:t>_sign</w:t>
        </w:r>
        <w:proofErr w:type="spellEnd"/>
        <w:r w:rsidRPr="001E7D4B">
          <w:rPr>
            <w:lang w:val="en-US"/>
          </w:rPr>
          <w:t>[ x0 ][ y0 ]</w:t>
        </w:r>
      </w:ins>
      <w:ins w:id="86" w:author="wtest222" w:date="2014-03-21T16:43:00Z">
        <w:r w:rsidR="00966542">
          <w:rPr>
            <w:rFonts w:eastAsiaTheme="minorEastAsia" w:hint="eastAsia"/>
            <w:lang w:val="en-US" w:eastAsia="zh-CN"/>
          </w:rPr>
          <w:t>)</w:t>
        </w:r>
      </w:ins>
      <w:ins w:id="87" w:author="wtest222" w:date="2014-03-21T14:30:00Z">
        <w:r>
          <w:rPr>
            <w:rFonts w:eastAsiaTheme="minorEastAsia" w:hint="eastAsia"/>
            <w:lang w:val="en-US" w:eastAsia="zh-CN"/>
          </w:rPr>
          <w:t>*</w:t>
        </w:r>
        <w:r w:rsidRPr="003005E0">
          <w:rPr>
            <w:b/>
            <w:lang w:val="en-US"/>
          </w:rPr>
          <w:t xml:space="preserve"> </w:t>
        </w:r>
        <w:proofErr w:type="spellStart"/>
        <w:r w:rsidRPr="001E7D4B">
          <w:rPr>
            <w:b/>
            <w:lang w:val="en-US"/>
          </w:rPr>
          <w:t>wedge_</w:t>
        </w:r>
        <w:r>
          <w:rPr>
            <w:rFonts w:eastAsiaTheme="minorEastAsia" w:hint="eastAsia"/>
            <w:b/>
            <w:lang w:val="en-US" w:eastAsia="zh-CN"/>
          </w:rPr>
          <w:t>diff</w:t>
        </w:r>
        <w:r w:rsidRPr="001E7D4B">
          <w:rPr>
            <w:b/>
            <w:lang w:val="en-US"/>
          </w:rPr>
          <w:t>_tab_idx</w:t>
        </w:r>
        <w:proofErr w:type="spellEnd"/>
        <w:r w:rsidRPr="001E7D4B">
          <w:rPr>
            <w:lang w:val="en-US"/>
          </w:rPr>
          <w:t>[ x0 ][ y0 ]</w:t>
        </w:r>
        <w:r>
          <w:rPr>
            <w:rFonts w:eastAsiaTheme="minorEastAsia" w:hint="eastAsia"/>
            <w:lang w:val="en-US" w:eastAsia="zh-CN"/>
          </w:rPr>
          <w:t xml:space="preserve">    (I-xx2)</w:t>
        </w:r>
      </w:ins>
    </w:p>
    <w:p w:rsidR="00966542" w:rsidRDefault="00966542" w:rsidP="00CC1A28">
      <w:pPr>
        <w:pStyle w:val="3N0"/>
        <w:rPr>
          <w:ins w:id="88" w:author="wtest222" w:date="2014-03-21T16:45:00Z"/>
          <w:rFonts w:eastAsiaTheme="minorEastAsia"/>
          <w:lang w:val="en-US" w:eastAsia="zh-CN"/>
        </w:rPr>
      </w:pPr>
    </w:p>
    <w:p w:rsidR="00EC4260" w:rsidRPr="001E7D4B" w:rsidRDefault="00F9526B" w:rsidP="00F9526B">
      <w:pPr>
        <w:pStyle w:val="3H4"/>
        <w:numPr>
          <w:ilvl w:val="0"/>
          <w:numId w:val="0"/>
        </w:numPr>
        <w:rPr>
          <w:lang w:val="en-US" w:eastAsia="ko-KR"/>
        </w:rPr>
      </w:pPr>
      <w:bookmarkStart w:id="89" w:name="_Ref329744537"/>
      <w:r>
        <w:rPr>
          <w:rFonts w:eastAsiaTheme="minorEastAsia" w:hint="eastAsia"/>
          <w:lang w:val="en-US" w:eastAsia="zh-CN"/>
        </w:rPr>
        <w:lastRenderedPageBreak/>
        <w:t xml:space="preserve">I.8.4.4.2.7 </w:t>
      </w:r>
      <w:r w:rsidR="00EC4260" w:rsidRPr="001E7D4B">
        <w:rPr>
          <w:lang w:val="en-US"/>
        </w:rPr>
        <w:t xml:space="preserve">Specification of intra prediction mode </w:t>
      </w:r>
      <w:r w:rsidR="00EC4260" w:rsidRPr="001E7D4B">
        <w:rPr>
          <w:lang w:val="en-US" w:eastAsia="ko-KR"/>
        </w:rPr>
        <w:t>INTRA_DMM_WFULL</w:t>
      </w:r>
      <w:bookmarkEnd w:id="89"/>
    </w:p>
    <w:p w:rsidR="00EC4260" w:rsidRPr="001E7D4B" w:rsidRDefault="00EC4260" w:rsidP="00EC4260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values of the </w:t>
      </w:r>
      <w:r w:rsidRPr="001E7D4B">
        <w:rPr>
          <w:lang w:val="en-US"/>
        </w:rPr>
        <w:t>prediction</w:t>
      </w:r>
      <w:r w:rsidRPr="001E7D4B">
        <w:rPr>
          <w:lang w:val="en-US" w:eastAsia="ko-KR"/>
        </w:rPr>
        <w:t xml:space="preserve"> samples </w:t>
      </w:r>
      <w:proofErr w:type="spellStart"/>
      <w:r w:rsidRPr="001E7D4B">
        <w:rPr>
          <w:lang w:val="en-US" w:eastAsia="ko-KR"/>
        </w:rPr>
        <w:t>predSamples</w:t>
      </w:r>
      <w:proofErr w:type="spellEnd"/>
      <w:proofErr w:type="gramStart"/>
      <w:r w:rsidRPr="001E7D4B">
        <w:rPr>
          <w:lang w:val="en-US" w:eastAsia="ko-KR"/>
        </w:rPr>
        <w:t>[ x</w:t>
      </w:r>
      <w:proofErr w:type="gramEnd"/>
      <w:r w:rsidRPr="001E7D4B">
        <w:rPr>
          <w:lang w:val="en-US" w:eastAsia="ko-KR"/>
        </w:rPr>
        <w:t> ][ y ], with x, y = 0..nTbS − 1, are derived as specified by the following ordered steps:</w:t>
      </w:r>
    </w:p>
    <w:p w:rsidR="00EC4260" w:rsidRPr="001E7D4B" w:rsidRDefault="00EC4260" w:rsidP="00EC4260">
      <w:pPr>
        <w:pStyle w:val="3U1"/>
        <w:numPr>
          <w:ilvl w:val="1"/>
          <w:numId w:val="42"/>
        </w:numPr>
        <w:rPr>
          <w:lang w:val="en-US" w:eastAsia="de-DE"/>
        </w:rPr>
      </w:pPr>
      <w:r w:rsidRPr="001E7D4B">
        <w:rPr>
          <w:lang w:val="en-US" w:eastAsia="ko-KR"/>
        </w:rPr>
        <w:t xml:space="preserve">The variable </w:t>
      </w:r>
      <w:proofErr w:type="spellStart"/>
      <w:r w:rsidRPr="001E7D4B">
        <w:rPr>
          <w:lang w:val="en-US" w:eastAsia="ko-KR"/>
        </w:rPr>
        <w:t>w</w:t>
      </w:r>
      <w:r w:rsidRPr="001E7D4B">
        <w:rPr>
          <w:lang w:val="en-US" w:eastAsia="de-DE"/>
        </w:rPr>
        <w:t>edgePattern</w:t>
      </w:r>
      <w:proofErr w:type="spellEnd"/>
      <w:proofErr w:type="gramStart"/>
      <w:r w:rsidRPr="001E7D4B">
        <w:rPr>
          <w:lang w:val="en-US" w:eastAsia="ko-KR"/>
        </w:rPr>
        <w:t>[ x</w:t>
      </w:r>
      <w:proofErr w:type="gramEnd"/>
      <w:r w:rsidRPr="001E7D4B">
        <w:rPr>
          <w:lang w:val="en-US" w:eastAsia="de-DE"/>
        </w:rPr>
        <w:t> ][ </w:t>
      </w:r>
      <w:r w:rsidRPr="001E7D4B">
        <w:rPr>
          <w:lang w:val="en-US" w:eastAsia="ko-KR"/>
        </w:rPr>
        <w:t>y ] with x, y =0..nTbS − 1, specifying a binary partition pattern</w:t>
      </w:r>
      <w:r w:rsidRPr="001E7D4B">
        <w:rPr>
          <w:lang w:val="en-US" w:eastAsia="de-DE"/>
        </w:rPr>
        <w:t xml:space="preserve"> is derived as.</w:t>
      </w:r>
    </w:p>
    <w:p w:rsidR="00EC4260" w:rsidRPr="001E7D4B" w:rsidRDefault="00EC4260" w:rsidP="00EC4260">
      <w:pPr>
        <w:pStyle w:val="3E3"/>
        <w:rPr>
          <w:lang w:val="en-US" w:eastAsia="de-DE"/>
        </w:rPr>
      </w:pPr>
      <w:proofErr w:type="spellStart"/>
      <w:r w:rsidRPr="001E7D4B">
        <w:rPr>
          <w:lang w:val="en-US" w:eastAsia="ko-KR"/>
        </w:rPr>
        <w:t>w</w:t>
      </w:r>
      <w:r w:rsidRPr="001E7D4B">
        <w:rPr>
          <w:lang w:val="en-US" w:eastAsia="de-DE"/>
        </w:rPr>
        <w:t>edgePattern</w:t>
      </w:r>
      <w:proofErr w:type="spellEnd"/>
      <w:r w:rsidRPr="001E7D4B">
        <w:rPr>
          <w:lang w:val="en-US" w:eastAsia="de-DE"/>
        </w:rPr>
        <w:t xml:space="preserve"> = </w:t>
      </w:r>
      <w:proofErr w:type="spellStart"/>
      <w:r w:rsidRPr="001E7D4B">
        <w:rPr>
          <w:lang w:val="en-US" w:eastAsia="de-DE"/>
        </w:rPr>
        <w:t>WedgePatternTable</w:t>
      </w:r>
      <w:proofErr w:type="spellEnd"/>
      <w:r w:rsidRPr="001E7D4B">
        <w:rPr>
          <w:lang w:val="en-US" w:eastAsia="de-DE"/>
        </w:rPr>
        <w:t>[ Log2(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) ][ </w:t>
      </w:r>
      <w:proofErr w:type="spellStart"/>
      <w:ins w:id="90" w:author="wtest222" w:date="2014-03-21T16:57:00Z">
        <w:r w:rsidRPr="006E5F55">
          <w:rPr>
            <w:rFonts w:eastAsiaTheme="minorEastAsia" w:hint="eastAsia"/>
            <w:lang w:val="en-US" w:eastAsia="zh-CN"/>
          </w:rPr>
          <w:t>WedegeFullTabIdx</w:t>
        </w:r>
      </w:ins>
      <w:proofErr w:type="spellEnd"/>
      <w:del w:id="91" w:author="wtest222" w:date="2014-03-21T16:57:00Z">
        <w:r w:rsidDel="00EC4260">
          <w:rPr>
            <w:rFonts w:eastAsiaTheme="minorEastAsia" w:hint="eastAsia"/>
            <w:lang w:val="en-US" w:eastAsia="zh-CN"/>
          </w:rPr>
          <w:delText>wedge_full_tab_idx</w:delText>
        </w:r>
      </w:del>
      <w:r w:rsidRPr="001E7D4B" w:rsidDel="00C05836">
        <w:rPr>
          <w:lang w:val="en-US" w:eastAsia="de-DE"/>
        </w:rPr>
        <w:t xml:space="preserve"> </w:t>
      </w:r>
      <w:r w:rsidRPr="001E7D4B">
        <w:rPr>
          <w:lang w:val="en-US" w:eastAsia="de-DE"/>
        </w:rPr>
        <w:t>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de-DE"/>
        </w:rPr>
        <w:t>xTb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de-DE"/>
        </w:rPr>
        <w:t>yTb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 ]</w:t>
      </w:r>
      <w:r w:rsidRPr="001E7D4B">
        <w:rPr>
          <w:lang w:val="en-US" w:eastAsia="ko-KR"/>
        </w:rPr>
        <w:tab/>
        <w:t>(</w:t>
      </w:r>
      <w:r w:rsidR="00326597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26597" w:rsidRPr="001E7D4B">
        <w:rPr>
          <w:lang w:val="en-US" w:eastAsia="ko-KR"/>
        </w:rPr>
      </w:r>
      <w:r w:rsidR="00326597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26597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326597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326597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63</w:t>
      </w:r>
      <w:r w:rsidR="00326597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  <w:r w:rsidRPr="001E7D4B">
        <w:rPr>
          <w:lang w:val="en-US" w:eastAsia="de-DE"/>
        </w:rPr>
        <w:t> </w:t>
      </w:r>
    </w:p>
    <w:p w:rsidR="00EC4260" w:rsidRPr="001C2284" w:rsidRDefault="00F9526B" w:rsidP="00F9526B">
      <w:pPr>
        <w:pStyle w:val="3H3"/>
        <w:numPr>
          <w:ilvl w:val="0"/>
          <w:numId w:val="0"/>
        </w:numPr>
        <w:rPr>
          <w:lang w:val="en-US"/>
        </w:rPr>
      </w:pPr>
      <w:bookmarkStart w:id="92" w:name="_Ref341698999"/>
      <w:r>
        <w:rPr>
          <w:rFonts w:eastAsiaTheme="minorEastAsia" w:hint="eastAsia"/>
          <w:lang w:val="en-US" w:eastAsia="zh-CN"/>
        </w:rPr>
        <w:t xml:space="preserve">I.8.4.4.3 </w:t>
      </w:r>
      <w:r w:rsidR="00EC4260" w:rsidRPr="001C2284">
        <w:rPr>
          <w:lang w:val="en-US"/>
        </w:rPr>
        <w:t xml:space="preserve">Segmental depth </w:t>
      </w:r>
      <w:r w:rsidR="00EC4260">
        <w:rPr>
          <w:lang w:val="en-US"/>
        </w:rPr>
        <w:t xml:space="preserve">intra </w:t>
      </w:r>
      <w:r w:rsidR="00EC4260" w:rsidRPr="001C2284">
        <w:rPr>
          <w:lang w:val="en-US"/>
        </w:rPr>
        <w:t>coding process</w:t>
      </w:r>
      <w:bookmarkEnd w:id="92"/>
    </w:p>
    <w:p w:rsidR="00EC4260" w:rsidRPr="001E7D4B" w:rsidRDefault="00EC4260" w:rsidP="00EC4260">
      <w:pPr>
        <w:pStyle w:val="3N0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predModeIntra</w:t>
      </w:r>
      <w:proofErr w:type="spellEnd"/>
      <w:r w:rsidRPr="001E7D4B">
        <w:rPr>
          <w:lang w:val="en-US"/>
        </w:rPr>
        <w:t xml:space="preserve"> the array </w:t>
      </w:r>
      <w:proofErr w:type="spellStart"/>
      <w:r w:rsidRPr="001E7D4B">
        <w:rPr>
          <w:lang w:val="en-US"/>
        </w:rPr>
        <w:t>wedgePattern</w:t>
      </w:r>
      <w:proofErr w:type="spellEnd"/>
      <w:proofErr w:type="gramStart"/>
      <w:r w:rsidRPr="001E7D4B">
        <w:rPr>
          <w:lang w:val="en-US"/>
        </w:rPr>
        <w:t>[ x</w:t>
      </w:r>
      <w:proofErr w:type="gramEnd"/>
      <w:r w:rsidRPr="001E7D4B">
        <w:rPr>
          <w:lang w:val="en-US"/>
        </w:rPr>
        <w:t> </w:t>
      </w:r>
      <w:r w:rsidRPr="001E7D4B">
        <w:rPr>
          <w:lang w:val="en-US" w:eastAsia="de-DE"/>
        </w:rPr>
        <w:t>][</w:t>
      </w:r>
      <w:r w:rsidRPr="001E7D4B">
        <w:rPr>
          <w:lang w:val="en-US"/>
        </w:rPr>
        <w:t> y ] with x, y =0..nTbS − 1 specifying the binary segmentation pattern is derived as follows</w:t>
      </w:r>
      <w:r>
        <w:rPr>
          <w:lang w:val="en-US"/>
        </w:rPr>
        <w:t>:</w:t>
      </w:r>
    </w:p>
    <w:p w:rsidR="00EC4260" w:rsidRPr="001E7D4B" w:rsidRDefault="00EC4260" w:rsidP="00EC4260">
      <w:pPr>
        <w:pStyle w:val="3D0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/>
        </w:rPr>
        <w:t>predModeIntra</w:t>
      </w:r>
      <w:proofErr w:type="spellEnd"/>
      <w:r w:rsidRPr="001E7D4B">
        <w:rPr>
          <w:lang w:val="en-US"/>
        </w:rPr>
        <w:t xml:space="preserve"> is equal to </w:t>
      </w:r>
      <w:r w:rsidRPr="001E7D4B">
        <w:rPr>
          <w:lang w:val="en-US" w:eastAsia="ko-KR"/>
        </w:rPr>
        <w:t>INTRA_DMM_WFULL</w:t>
      </w:r>
      <w:r w:rsidRPr="001E7D4B">
        <w:rPr>
          <w:lang w:val="en-US"/>
        </w:rPr>
        <w:t>, t</w:t>
      </w:r>
      <w:r w:rsidRPr="001E7D4B">
        <w:rPr>
          <w:lang w:val="en-US" w:eastAsia="ko-KR"/>
        </w:rPr>
        <w:t>he following applies</w:t>
      </w:r>
      <w:r>
        <w:rPr>
          <w:lang w:val="en-US" w:eastAsia="ko-KR"/>
        </w:rPr>
        <w:t>:</w:t>
      </w:r>
    </w:p>
    <w:p w:rsidR="00EC4260" w:rsidRPr="006B2487" w:rsidRDefault="00EC4260" w:rsidP="00EC4260">
      <w:pPr>
        <w:pStyle w:val="3E2"/>
        <w:rPr>
          <w:lang w:val="en-US" w:eastAsia="de-DE"/>
        </w:rPr>
      </w:pPr>
      <w:proofErr w:type="spellStart"/>
      <w:r w:rsidRPr="001E7D4B">
        <w:rPr>
          <w:lang w:val="en-US" w:eastAsia="ko-KR"/>
        </w:rPr>
        <w:t>w</w:t>
      </w:r>
      <w:r w:rsidRPr="001E7D4B">
        <w:rPr>
          <w:lang w:val="en-US" w:eastAsia="de-DE"/>
        </w:rPr>
        <w:t>edgePattern</w:t>
      </w:r>
      <w:proofErr w:type="spellEnd"/>
      <w:r w:rsidRPr="001E7D4B">
        <w:rPr>
          <w:lang w:val="en-US" w:eastAsia="de-DE"/>
        </w:rPr>
        <w:t xml:space="preserve"> = WedgePatternTable[ Log2( nTbS ) ][ </w:t>
      </w:r>
      <w:ins w:id="93" w:author="wtest222" w:date="2014-03-21T17:00:00Z">
        <w:r w:rsidRPr="006E5F55">
          <w:rPr>
            <w:rFonts w:eastAsiaTheme="minorEastAsia" w:hint="eastAsia"/>
            <w:lang w:val="en-US" w:eastAsia="zh-CN"/>
          </w:rPr>
          <w:t>WedegeFullTabIdx</w:t>
        </w:r>
      </w:ins>
      <w:del w:id="94" w:author="wtest222" w:date="2014-03-21T17:00:00Z">
        <w:r w:rsidDel="00EC4260">
          <w:rPr>
            <w:rFonts w:eastAsiaTheme="minorEastAsia" w:hint="eastAsia"/>
            <w:lang w:val="en-US" w:eastAsia="zh-CN"/>
          </w:rPr>
          <w:delText>wedge_full_tab_idx</w:delText>
        </w:r>
      </w:del>
      <w:r w:rsidRPr="001E7D4B">
        <w:rPr>
          <w:lang w:val="en-US" w:eastAsia="de-DE"/>
        </w:rPr>
        <w:t>[</w:t>
      </w:r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xTb</w:t>
      </w:r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][</w:t>
      </w:r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yTb</w:t>
      </w:r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 ] </w:t>
      </w:r>
    </w:p>
    <w:p w:rsidR="006B2487" w:rsidRPr="00F9526B" w:rsidRDefault="006B2487" w:rsidP="006B2487">
      <w:pPr>
        <w:pStyle w:val="3E2"/>
        <w:numPr>
          <w:ilvl w:val="0"/>
          <w:numId w:val="0"/>
        </w:numPr>
        <w:ind w:left="714"/>
        <w:rPr>
          <w:lang w:val="en-US" w:eastAsia="de-DE"/>
        </w:rPr>
      </w:pPr>
    </w:p>
    <w:p w:rsidR="00EC4260" w:rsidRPr="001E7D4B" w:rsidRDefault="00EC4260" w:rsidP="00EC4260">
      <w:pPr>
        <w:pStyle w:val="af4"/>
      </w:pPr>
      <w:bookmarkStart w:id="95" w:name="_Ref341694597"/>
      <w:bookmarkStart w:id="96" w:name="_Toc382213294"/>
      <w:r w:rsidRPr="001E7D4B">
        <w:lastRenderedPageBreak/>
        <w:t>Table </w:t>
      </w:r>
      <w:r w:rsidR="00326597" w:rsidRPr="001E7D4B">
        <w:fldChar w:fldCharType="begin" w:fldLock="1"/>
      </w:r>
      <w:r w:rsidRPr="001E7D4B">
        <w:instrText xml:space="preserve"> REF H \h </w:instrText>
      </w:r>
      <w:r w:rsidR="00326597" w:rsidRPr="001E7D4B">
        <w:fldChar w:fldCharType="separate"/>
      </w:r>
      <w:r>
        <w:rPr>
          <w:lang w:eastAsia="ko-KR"/>
        </w:rPr>
        <w:t>I</w:t>
      </w:r>
      <w:r w:rsidR="00326597" w:rsidRPr="001E7D4B">
        <w:fldChar w:fldCharType="end"/>
      </w:r>
      <w:r w:rsidRPr="001E7D4B">
        <w:noBreakHyphen/>
      </w:r>
      <w:r w:rsidR="00326597" w:rsidRPr="001E7D4B">
        <w:fldChar w:fldCharType="begin" w:fldLock="1"/>
      </w:r>
      <w:r w:rsidRPr="001E7D4B">
        <w:instrText xml:space="preserve"> SEQ Table \* ARABIC \s 1 </w:instrText>
      </w:r>
      <w:r w:rsidR="00326597" w:rsidRPr="001E7D4B">
        <w:fldChar w:fldCharType="separate"/>
      </w:r>
      <w:r>
        <w:rPr>
          <w:noProof/>
        </w:rPr>
        <w:t>12</w:t>
      </w:r>
      <w:r w:rsidR="00326597" w:rsidRPr="001E7D4B">
        <w:fldChar w:fldCharType="end"/>
      </w:r>
      <w:bookmarkEnd w:id="95"/>
      <w:r w:rsidRPr="001E7D4B">
        <w:t xml:space="preserve"> – Association of </w:t>
      </w:r>
      <w:proofErr w:type="spellStart"/>
      <w:r w:rsidRPr="001E7D4B">
        <w:t>ctxIdx</w:t>
      </w:r>
      <w:proofErr w:type="spellEnd"/>
      <w:r w:rsidRPr="001E7D4B">
        <w:t xml:space="preserve"> and syntax elements for each </w:t>
      </w:r>
      <w:proofErr w:type="spellStart"/>
      <w:r w:rsidRPr="001E7D4B">
        <w:t>initializationType</w:t>
      </w:r>
      <w:proofErr w:type="spellEnd"/>
      <w:r w:rsidRPr="001E7D4B">
        <w:t xml:space="preserve"> in the initialization process</w:t>
      </w:r>
      <w:bookmarkEnd w:id="96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6"/>
        <w:gridCol w:w="3146"/>
        <w:gridCol w:w="1591"/>
        <w:gridCol w:w="976"/>
        <w:gridCol w:w="1006"/>
        <w:gridCol w:w="1030"/>
      </w:tblGrid>
      <w:tr w:rsidR="00EC4260" w:rsidRPr="001E7D4B" w:rsidTr="001802B9">
        <w:trPr>
          <w:jc w:val="center"/>
        </w:trPr>
        <w:tc>
          <w:tcPr>
            <w:tcW w:w="1936" w:type="dxa"/>
            <w:vMerge w:val="restart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bCs/>
                <w:sz w:val="16"/>
                <w:szCs w:val="16"/>
                <w:lang w:val="en-US"/>
              </w:rPr>
              <w:t>Syntax structure</w:t>
            </w:r>
          </w:p>
        </w:tc>
        <w:tc>
          <w:tcPr>
            <w:tcW w:w="3146" w:type="dxa"/>
            <w:vMerge w:val="restart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jc w:val="left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bCs/>
                <w:sz w:val="16"/>
                <w:szCs w:val="16"/>
                <w:lang w:val="en-US"/>
              </w:rPr>
              <w:t>Syntax element</w:t>
            </w:r>
          </w:p>
        </w:tc>
        <w:tc>
          <w:tcPr>
            <w:tcW w:w="1591" w:type="dxa"/>
            <w:vMerge w:val="restart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/>
                <w:bCs/>
                <w:sz w:val="16"/>
                <w:szCs w:val="16"/>
                <w:lang w:val="en-US"/>
              </w:rPr>
              <w:t>ctxTable</w:t>
            </w:r>
            <w:proofErr w:type="spellEnd"/>
          </w:p>
        </w:tc>
        <w:tc>
          <w:tcPr>
            <w:tcW w:w="3012" w:type="dxa"/>
            <w:gridSpan w:val="3"/>
            <w:shd w:val="clear" w:color="auto" w:fill="auto"/>
          </w:tcPr>
          <w:p w:rsidR="00EC4260" w:rsidRPr="001E7D4B" w:rsidRDefault="00EC4260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/>
                <w:sz w:val="16"/>
                <w:szCs w:val="16"/>
                <w:lang w:val="en-US"/>
              </w:rPr>
              <w:t>initType</w:t>
            </w:r>
            <w:proofErr w:type="spellEnd"/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vMerge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91" w:type="dxa"/>
            <w:vMerge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b/>
                <w:sz w:val="16"/>
                <w:szCs w:val="16"/>
                <w:lang w:val="en-US" w:eastAsia="ja-JP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b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b/>
                <w:sz w:val="16"/>
                <w:szCs w:val="16"/>
                <w:lang w:val="en-US" w:eastAsia="ja-JP"/>
              </w:rPr>
              <w:t>2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 w:val="restart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cu_extension</w:t>
            </w:r>
            <w:proofErr w:type="spellEnd"/>
            <w:r w:rsidRPr="001E7D4B">
              <w:rPr>
                <w:sz w:val="16"/>
                <w:szCs w:val="16"/>
                <w:lang w:val="en-US"/>
              </w:rPr>
              <w:t>( )</w:t>
            </w:r>
            <w:r w:rsidRPr="001E7D4B">
              <w:rPr>
                <w:sz w:val="16"/>
                <w:szCs w:val="16"/>
                <w:lang w:val="en-US"/>
              </w:rPr>
              <w:br/>
            </w:r>
            <w:proofErr w:type="spellStart"/>
            <w:r>
              <w:rPr>
                <w:sz w:val="16"/>
                <w:szCs w:val="16"/>
                <w:lang w:val="en-US"/>
              </w:rPr>
              <w:t>intra</w:t>
            </w:r>
            <w:r w:rsidRPr="001E7D4B">
              <w:rPr>
                <w:sz w:val="16"/>
                <w:szCs w:val="16"/>
                <w:lang w:val="en-US"/>
              </w:rPr>
              <w:t>_mode_</w:t>
            </w:r>
            <w:r>
              <w:rPr>
                <w:sz w:val="16"/>
                <w:szCs w:val="16"/>
                <w:lang w:val="en-US"/>
              </w:rPr>
              <w:t>ext</w:t>
            </w:r>
            <w:proofErr w:type="spellEnd"/>
            <w:r w:rsidRPr="001E7D4B">
              <w:rPr>
                <w:sz w:val="16"/>
                <w:szCs w:val="16"/>
                <w:lang w:val="en-US"/>
              </w:rPr>
              <w:t>( )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depth_intra_mode_flag</w:t>
            </w:r>
            <w:proofErr w:type="spellEnd"/>
          </w:p>
        </w:tc>
        <w:tc>
          <w:tcPr>
            <w:tcW w:w="1591" w:type="dxa"/>
            <w:shd w:val="clear" w:color="auto" w:fill="auto"/>
          </w:tcPr>
          <w:p w:rsidR="00EC4260" w:rsidRPr="001E7D4B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58644782 \h  \* MERGEFORMAT " w:fldLock="1">
              <w:r w:rsidR="00EC4260" w:rsidRPr="00404ED2">
                <w:rPr>
                  <w:sz w:val="16"/>
                  <w:szCs w:val="16"/>
                  <w:lang w:val="en-US"/>
                </w:rPr>
                <w:t>Table I</w:t>
              </w:r>
              <w:r w:rsidR="00EC4260" w:rsidRPr="00404ED2">
                <w:rPr>
                  <w:sz w:val="16"/>
                  <w:szCs w:val="16"/>
                  <w:lang w:val="en-US"/>
                </w:rPr>
                <w:noBreakHyphen/>
                <w:t>17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1E7D4B" w:rsidRDefault="00EC4260" w:rsidP="00F9526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wedge_</w:t>
            </w:r>
            <w:del w:id="97" w:author="wtest222" w:date="2014-03-21T17:05:00Z">
              <w:r w:rsidR="00F9526B" w:rsidDel="00F9526B">
                <w:rPr>
                  <w:rFonts w:eastAsia="宋体" w:hint="eastAsia"/>
                  <w:sz w:val="16"/>
                  <w:szCs w:val="16"/>
                  <w:lang w:val="en-US" w:eastAsia="zh-CN"/>
                </w:rPr>
                <w:delText>full</w:delText>
              </w:r>
            </w:del>
            <w:ins w:id="98" w:author="wtest222" w:date="2014-03-21T17:05:00Z">
              <w:r w:rsidR="00F9526B">
                <w:rPr>
                  <w:rFonts w:eastAsia="宋体" w:hint="eastAsia"/>
                  <w:sz w:val="16"/>
                  <w:szCs w:val="16"/>
                  <w:lang w:val="en-US" w:eastAsia="zh-CN"/>
                </w:rPr>
                <w:t>diff</w:t>
              </w:r>
            </w:ins>
            <w:r w:rsidRPr="001E7D4B">
              <w:rPr>
                <w:sz w:val="16"/>
                <w:szCs w:val="16"/>
                <w:lang w:val="en-US" w:eastAsia="ko-KR"/>
              </w:rPr>
              <w:t>_tab_idx</w:t>
            </w:r>
            <w:proofErr w:type="spellEnd"/>
          </w:p>
        </w:tc>
        <w:tc>
          <w:tcPr>
            <w:tcW w:w="1591" w:type="dxa"/>
            <w:shd w:val="clear" w:color="auto" w:fill="auto"/>
          </w:tcPr>
          <w:p w:rsidR="00EC4260" w:rsidRPr="001E7D4B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41696527 \h  \* MERGEFORMAT " w:fldLock="1">
              <w:r w:rsidR="00EC4260" w:rsidRPr="00404ED2">
                <w:rPr>
                  <w:sz w:val="16"/>
                  <w:szCs w:val="16"/>
                  <w:lang w:val="en-US"/>
                </w:rPr>
                <w:t>Table I</w:t>
              </w:r>
              <w:r w:rsidR="00EC4260" w:rsidRPr="00404ED2">
                <w:rPr>
                  <w:sz w:val="16"/>
                  <w:szCs w:val="16"/>
                  <w:lang w:val="en-US"/>
                </w:rPr>
                <w:noBreakHyphen/>
                <w:t>13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2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depth_dc_flag</w:t>
            </w:r>
            <w:proofErr w:type="spellEnd"/>
          </w:p>
        </w:tc>
        <w:tc>
          <w:tcPr>
            <w:tcW w:w="1591" w:type="dxa"/>
            <w:shd w:val="clear" w:color="auto" w:fill="auto"/>
          </w:tcPr>
          <w:p w:rsidR="00EC4260" w:rsidRPr="001E7D4B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58650389 \h  \* MERGEFORMAT " w:fldLock="1">
              <w:r w:rsidR="00EC4260" w:rsidRPr="00404ED2">
                <w:rPr>
                  <w:sz w:val="16"/>
                  <w:szCs w:val="16"/>
                  <w:lang w:val="en-US"/>
                </w:rPr>
                <w:t>Table I</w:t>
              </w:r>
              <w:r w:rsidR="00EC4260" w:rsidRPr="00404ED2">
                <w:rPr>
                  <w:sz w:val="16"/>
                  <w:szCs w:val="16"/>
                  <w:lang w:val="en-US"/>
                </w:rPr>
                <w:noBreakHyphen/>
                <w:t>18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2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depth_dc_abs</w:t>
            </w:r>
            <w:proofErr w:type="spellEnd"/>
          </w:p>
        </w:tc>
        <w:tc>
          <w:tcPr>
            <w:tcW w:w="1591" w:type="dxa"/>
            <w:shd w:val="clear" w:color="auto" w:fill="auto"/>
          </w:tcPr>
          <w:p w:rsidR="00EC4260" w:rsidRPr="001E7D4B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41708956 \h  \* MERGEFORMAT " w:fldLock="1">
              <w:r w:rsidR="00EC4260" w:rsidRPr="00404ED2">
                <w:rPr>
                  <w:sz w:val="16"/>
                  <w:szCs w:val="16"/>
                  <w:lang w:val="en-US"/>
                </w:rPr>
                <w:t>Table I</w:t>
              </w:r>
              <w:r w:rsidR="00EC4260" w:rsidRPr="00404ED2">
                <w:rPr>
                  <w:sz w:val="16"/>
                  <w:szCs w:val="16"/>
                  <w:lang w:val="en-US"/>
                </w:rPr>
                <w:noBreakHyphen/>
                <w:t>14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2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iv_res_pred_weight_idx</w:t>
            </w:r>
            <w:proofErr w:type="spellEnd"/>
          </w:p>
        </w:tc>
        <w:tc>
          <w:tcPr>
            <w:tcW w:w="1591" w:type="dxa"/>
            <w:shd w:val="clear" w:color="auto" w:fill="auto"/>
          </w:tcPr>
          <w:p w:rsidR="00EC4260" w:rsidRPr="001E7D4B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58321595 \h  \* MERGEFORMAT " w:fldLock="1">
              <w:r w:rsidR="00EC4260" w:rsidRPr="00404ED2">
                <w:rPr>
                  <w:sz w:val="16"/>
                  <w:szCs w:val="16"/>
                  <w:lang w:val="en-US"/>
                </w:rPr>
                <w:t>Table I</w:t>
              </w:r>
              <w:r w:rsidR="00EC4260" w:rsidRPr="00404ED2">
                <w:rPr>
                  <w:sz w:val="16"/>
                  <w:szCs w:val="16"/>
                  <w:lang w:val="en-US"/>
                </w:rPr>
                <w:noBreakHyphen/>
                <w:t>15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0..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1E7D4B">
              <w:rPr>
                <w:sz w:val="16"/>
                <w:szCs w:val="16"/>
                <w:lang w:val="en-US"/>
              </w:rPr>
              <w:t>..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ic_flag</w:t>
            </w:r>
            <w:proofErr w:type="spellEnd"/>
          </w:p>
        </w:tc>
        <w:tc>
          <w:tcPr>
            <w:tcW w:w="1591" w:type="dxa"/>
            <w:shd w:val="clear" w:color="auto" w:fill="auto"/>
          </w:tcPr>
          <w:p w:rsidR="00EC4260" w:rsidRPr="001E7D4B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58644610 \h  \* MERGEFORMAT " w:fldLock="1">
              <w:r w:rsidR="00EC4260" w:rsidRPr="00404ED2">
                <w:rPr>
                  <w:sz w:val="16"/>
                  <w:szCs w:val="16"/>
                  <w:lang w:val="en-US"/>
                </w:rPr>
                <w:t>Table I</w:t>
              </w:r>
              <w:r w:rsidR="00EC4260" w:rsidRPr="00404ED2">
                <w:rPr>
                  <w:sz w:val="16"/>
                  <w:szCs w:val="16"/>
                  <w:lang w:val="en-US"/>
                </w:rPr>
                <w:noBreakHyphen/>
                <w:t>16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EA4CFC" w:rsidRDefault="00EC4260" w:rsidP="001802B9">
            <w:pPr>
              <w:keepNext/>
              <w:rPr>
                <w:sz w:val="16"/>
                <w:szCs w:val="16"/>
                <w:lang w:val="de-DE" w:eastAsia="ko-KR"/>
              </w:rPr>
            </w:pPr>
            <w:r w:rsidRPr="00E23F8C">
              <w:rPr>
                <w:sz w:val="16"/>
                <w:szCs w:val="16"/>
                <w:lang w:val="de-DE" w:eastAsia="ko-KR"/>
              </w:rPr>
              <w:t>dbbp_flag</w:t>
            </w:r>
          </w:p>
        </w:tc>
        <w:tc>
          <w:tcPr>
            <w:tcW w:w="1591" w:type="dxa"/>
            <w:shd w:val="clear" w:color="auto" w:fill="auto"/>
          </w:tcPr>
          <w:p w:rsidR="00EC4260" w:rsidRPr="00102FB8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81710217 \h  \* MERGEFORMAT " w:fldLock="1">
              <w:r w:rsidR="00EC4260" w:rsidRPr="00404ED2">
                <w:rPr>
                  <w:sz w:val="16"/>
                  <w:szCs w:val="16"/>
                </w:rPr>
                <w:t>Table I</w:t>
              </w:r>
              <w:r w:rsidR="00EC4260" w:rsidRPr="00404ED2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de-DE" w:eastAsia="ko-KR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E23F8C">
              <w:rPr>
                <w:sz w:val="16"/>
                <w:szCs w:val="16"/>
                <w:lang w:val="de-DE" w:eastAsia="ko-KR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 w:rsidRPr="00E23F8C">
              <w:rPr>
                <w:sz w:val="16"/>
                <w:szCs w:val="16"/>
                <w:lang w:val="de-DE" w:eastAsia="ko-KR"/>
              </w:rPr>
              <w:t>2</w:t>
            </w:r>
          </w:p>
        </w:tc>
      </w:tr>
      <w:tr w:rsidR="00EC4260" w:rsidRPr="001E7D4B" w:rsidTr="001802B9">
        <w:trPr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EA4CFC" w:rsidRDefault="00EC4260" w:rsidP="001802B9">
            <w:pPr>
              <w:keepNext/>
              <w:rPr>
                <w:sz w:val="16"/>
                <w:szCs w:val="16"/>
                <w:lang w:val="de-DE" w:eastAsia="ko-KR"/>
              </w:rPr>
            </w:pPr>
            <w:r>
              <w:rPr>
                <w:sz w:val="16"/>
                <w:szCs w:val="16"/>
                <w:lang w:val="de-DE" w:eastAsia="ko-KR"/>
              </w:rPr>
              <w:t>sdc_flag</w:t>
            </w:r>
          </w:p>
        </w:tc>
        <w:tc>
          <w:tcPr>
            <w:tcW w:w="1591" w:type="dxa"/>
            <w:shd w:val="clear" w:color="auto" w:fill="auto"/>
          </w:tcPr>
          <w:p w:rsidR="00EC4260" w:rsidRPr="00102FB8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81710224 \h  \* MERGEFORMAT " w:fldLock="1">
              <w:r w:rsidR="00EC4260" w:rsidRPr="00404ED2">
                <w:rPr>
                  <w:sz w:val="16"/>
                  <w:szCs w:val="16"/>
                </w:rPr>
                <w:t>Table I</w:t>
              </w:r>
              <w:r w:rsidR="00EC4260" w:rsidRPr="00404ED2">
                <w:rPr>
                  <w:sz w:val="16"/>
                  <w:szCs w:val="16"/>
                </w:rPr>
                <w:noBreakHyphen/>
                <w:t>20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EC4260" w:rsidRPr="001E7D4B" w:rsidTr="001802B9">
        <w:trPr>
          <w:trHeight w:val="267"/>
          <w:jc w:val="center"/>
        </w:trPr>
        <w:tc>
          <w:tcPr>
            <w:tcW w:w="1936" w:type="dxa"/>
            <w:vMerge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:rsidR="00EC4260" w:rsidRPr="001F63F7" w:rsidRDefault="00EC4260" w:rsidP="001802B9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591" w:type="dxa"/>
            <w:shd w:val="clear" w:color="auto" w:fill="auto"/>
          </w:tcPr>
          <w:p w:rsidR="00EC4260" w:rsidRPr="00102FB8" w:rsidRDefault="00326597" w:rsidP="001802B9">
            <w:pPr>
              <w:keepNext/>
              <w:rPr>
                <w:sz w:val="16"/>
                <w:szCs w:val="16"/>
                <w:lang w:val="en-US"/>
              </w:rPr>
            </w:pPr>
            <w:fldSimple w:instr=" REF _Ref381710227 \h  \* MERGEFORMAT " w:fldLock="1">
              <w:r w:rsidR="00EC4260" w:rsidRPr="00404ED2">
                <w:rPr>
                  <w:sz w:val="16"/>
                  <w:szCs w:val="16"/>
                </w:rPr>
                <w:t>Table I</w:t>
              </w:r>
              <w:r w:rsidR="00EC4260" w:rsidRPr="00404ED2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976" w:type="dxa"/>
            <w:shd w:val="clear" w:color="auto" w:fill="auto"/>
          </w:tcPr>
          <w:p w:rsidR="00EC4260" w:rsidRPr="001E7D4B" w:rsidRDefault="00EC4260" w:rsidP="001802B9">
            <w:pPr>
              <w:keepNext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0..2</w:t>
            </w:r>
          </w:p>
        </w:tc>
        <w:tc>
          <w:tcPr>
            <w:tcW w:w="1006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3..5</w:t>
            </w:r>
          </w:p>
        </w:tc>
        <w:tc>
          <w:tcPr>
            <w:tcW w:w="1030" w:type="dxa"/>
            <w:shd w:val="clear" w:color="auto" w:fill="auto"/>
          </w:tcPr>
          <w:p w:rsidR="00EC4260" w:rsidRPr="001E7D4B" w:rsidRDefault="00EC4260" w:rsidP="001802B9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6..8</w:t>
            </w:r>
          </w:p>
        </w:tc>
      </w:tr>
    </w:tbl>
    <w:p w:rsidR="00EC4260" w:rsidRPr="001E7D4B" w:rsidRDefault="00EC4260" w:rsidP="00EC4260">
      <w:pPr>
        <w:pStyle w:val="af4"/>
      </w:pPr>
      <w:bookmarkStart w:id="99" w:name="_Ref341696527"/>
      <w:bookmarkStart w:id="100" w:name="_Toc382213295"/>
      <w:r w:rsidRPr="001E7D4B">
        <w:t>Table </w:t>
      </w:r>
      <w:r w:rsidR="00326597" w:rsidRPr="001E7D4B">
        <w:fldChar w:fldCharType="begin" w:fldLock="1"/>
      </w:r>
      <w:r w:rsidRPr="001E7D4B">
        <w:instrText xml:space="preserve"> REF H \h </w:instrText>
      </w:r>
      <w:r w:rsidR="00326597" w:rsidRPr="001E7D4B">
        <w:fldChar w:fldCharType="separate"/>
      </w:r>
      <w:r>
        <w:rPr>
          <w:lang w:eastAsia="ko-KR"/>
        </w:rPr>
        <w:t>I</w:t>
      </w:r>
      <w:r w:rsidR="00326597" w:rsidRPr="001E7D4B">
        <w:fldChar w:fldCharType="end"/>
      </w:r>
      <w:r w:rsidRPr="001E7D4B">
        <w:noBreakHyphen/>
      </w:r>
      <w:r w:rsidR="00326597" w:rsidRPr="001E7D4B">
        <w:fldChar w:fldCharType="begin" w:fldLock="1"/>
      </w:r>
      <w:r w:rsidRPr="001E7D4B">
        <w:instrText xml:space="preserve"> SEQ Table \* ARABIC \s 1 </w:instrText>
      </w:r>
      <w:r w:rsidR="00326597" w:rsidRPr="001E7D4B">
        <w:fldChar w:fldCharType="separate"/>
      </w:r>
      <w:r>
        <w:rPr>
          <w:noProof/>
        </w:rPr>
        <w:t>13</w:t>
      </w:r>
      <w:r w:rsidR="00326597" w:rsidRPr="001E7D4B">
        <w:fldChar w:fldCharType="end"/>
      </w:r>
      <w:bookmarkEnd w:id="99"/>
      <w:r w:rsidRPr="001E7D4B">
        <w:t xml:space="preserve"> – Values of </w:t>
      </w:r>
      <w:proofErr w:type="spellStart"/>
      <w:r w:rsidRPr="001E7D4B">
        <w:t>initValue</w:t>
      </w:r>
      <w:proofErr w:type="spellEnd"/>
      <w:r w:rsidRPr="001E7D4B">
        <w:t xml:space="preserve"> for </w:t>
      </w:r>
      <w:proofErr w:type="spellStart"/>
      <w:r w:rsidRPr="001E7D4B">
        <w:rPr>
          <w:rFonts w:eastAsia="PMingLiU"/>
          <w:lang w:eastAsia="zh-TW"/>
        </w:rPr>
        <w:t>wedge_</w:t>
      </w:r>
      <w:r>
        <w:rPr>
          <w:rFonts w:eastAsia="宋体" w:hint="eastAsia"/>
          <w:lang w:eastAsia="zh-CN"/>
        </w:rPr>
        <w:t>diff</w:t>
      </w:r>
      <w:r w:rsidRPr="001E7D4B">
        <w:rPr>
          <w:rFonts w:eastAsia="PMingLiU"/>
          <w:lang w:eastAsia="zh-TW"/>
        </w:rPr>
        <w:t>_tab_idx</w:t>
      </w:r>
      <w:proofErr w:type="spellEnd"/>
      <w:r w:rsidRPr="001E7D4B">
        <w:rPr>
          <w:rFonts w:eastAsia="PMingLiU"/>
          <w:lang w:eastAsia="zh-TW"/>
        </w:rPr>
        <w:t xml:space="preserve"> </w:t>
      </w:r>
      <w:proofErr w:type="spellStart"/>
      <w:r w:rsidRPr="001E7D4B">
        <w:t>ctxIdx</w:t>
      </w:r>
      <w:bookmarkEnd w:id="10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EC4260" w:rsidRPr="001E7D4B" w:rsidTr="001802B9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</w:pPr>
            <w:r w:rsidRPr="001E7D4B"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F9526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rFonts w:eastAsia="PMingLiU"/>
                <w:b/>
                <w:kern w:val="2"/>
                <w:sz w:val="16"/>
                <w:szCs w:val="16"/>
                <w:lang w:val="en-US" w:eastAsia="zh-TW"/>
              </w:rPr>
              <w:t>ctxIdx</w:t>
            </w:r>
            <w:proofErr w:type="spellEnd"/>
            <w:r w:rsidRPr="001E7D4B">
              <w:rPr>
                <w:rFonts w:eastAsia="PMingLiU"/>
                <w:b/>
                <w:kern w:val="2"/>
                <w:sz w:val="16"/>
                <w:szCs w:val="16"/>
                <w:lang w:val="en-US" w:eastAsia="zh-TW"/>
              </w:rPr>
              <w:t xml:space="preserve"> of </w:t>
            </w:r>
            <w:proofErr w:type="spellStart"/>
            <w:r w:rsidRPr="001E7D4B">
              <w:rPr>
                <w:rFonts w:eastAsia="PMingLiU"/>
                <w:b/>
                <w:kern w:val="2"/>
                <w:sz w:val="16"/>
                <w:szCs w:val="16"/>
                <w:lang w:val="en-US" w:eastAsia="zh-TW"/>
              </w:rPr>
              <w:t>wedge_</w:t>
            </w:r>
            <w:del w:id="101" w:author="wtest222" w:date="2014-03-21T17:05:00Z">
              <w:r w:rsidR="00F9526B" w:rsidDel="00F9526B">
                <w:rPr>
                  <w:rFonts w:eastAsia="宋体" w:hint="eastAsia"/>
                  <w:b/>
                  <w:kern w:val="2"/>
                  <w:sz w:val="16"/>
                  <w:szCs w:val="16"/>
                  <w:lang w:val="en-US" w:eastAsia="zh-CN"/>
                </w:rPr>
                <w:delText>full</w:delText>
              </w:r>
            </w:del>
            <w:ins w:id="102" w:author="wtest222" w:date="2014-03-21T17:05:00Z">
              <w:r w:rsidR="00F9526B">
                <w:rPr>
                  <w:rFonts w:eastAsia="宋体" w:hint="eastAsia"/>
                  <w:b/>
                  <w:kern w:val="2"/>
                  <w:sz w:val="16"/>
                  <w:szCs w:val="16"/>
                  <w:lang w:val="en-US" w:eastAsia="zh-CN"/>
                </w:rPr>
                <w:t>diff</w:t>
              </w:r>
            </w:ins>
            <w:r w:rsidRPr="001E7D4B">
              <w:rPr>
                <w:rFonts w:eastAsia="PMingLiU"/>
                <w:b/>
                <w:kern w:val="2"/>
                <w:sz w:val="16"/>
                <w:szCs w:val="16"/>
                <w:lang w:val="en-US" w:eastAsia="zh-TW"/>
              </w:rPr>
              <w:t>_tab_idx</w:t>
            </w:r>
            <w:proofErr w:type="spellEnd"/>
          </w:p>
        </w:tc>
      </w:tr>
      <w:tr w:rsidR="00EC4260" w:rsidRPr="001E7D4B" w:rsidTr="001802B9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  <w:t>2</w:t>
            </w:r>
          </w:p>
        </w:tc>
      </w:tr>
      <w:tr w:rsidR="00EC4260" w:rsidRPr="001E7D4B" w:rsidTr="001802B9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60" w:rsidRPr="001E7D4B" w:rsidRDefault="00EC4260" w:rsidP="001802B9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val="en-US" w:eastAsia="zh-TW"/>
              </w:rPr>
            </w:pPr>
            <w:r w:rsidRPr="001E7D4B">
              <w:rPr>
                <w:rFonts w:eastAsia="PMingLiU"/>
                <w:kern w:val="2"/>
                <w:sz w:val="16"/>
                <w:szCs w:val="16"/>
                <w:lang w:val="en-US"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val="en-US" w:eastAsia="zh-TW"/>
              </w:rPr>
            </w:pPr>
            <w:r w:rsidRPr="001E7D4B">
              <w:rPr>
                <w:rFonts w:eastAsia="PMingLiU"/>
                <w:kern w:val="2"/>
                <w:sz w:val="16"/>
                <w:szCs w:val="16"/>
                <w:lang w:val="en-US"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60" w:rsidRPr="001E7D4B" w:rsidRDefault="00EC4260" w:rsidP="001802B9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val="en-US" w:eastAsia="zh-TW"/>
              </w:rPr>
            </w:pPr>
            <w:r w:rsidRPr="001E7D4B">
              <w:rPr>
                <w:rFonts w:eastAsia="PMingLiU"/>
                <w:kern w:val="2"/>
                <w:sz w:val="16"/>
                <w:szCs w:val="16"/>
                <w:lang w:val="en-US" w:eastAsia="zh-TW"/>
              </w:rPr>
              <w:t>154</w:t>
            </w:r>
          </w:p>
        </w:tc>
      </w:tr>
    </w:tbl>
    <w:p w:rsidR="00F9526B" w:rsidRPr="001E7D4B" w:rsidRDefault="00F9526B" w:rsidP="00F9526B">
      <w:pPr>
        <w:pStyle w:val="af4"/>
      </w:pPr>
      <w:bookmarkStart w:id="103" w:name="_Ref358650303"/>
      <w:bookmarkStart w:id="104" w:name="_Toc382213304"/>
      <w:r w:rsidRPr="001E7D4B">
        <w:t>Table </w:t>
      </w:r>
      <w:r w:rsidR="00326597" w:rsidRPr="001E7D4B">
        <w:fldChar w:fldCharType="begin" w:fldLock="1"/>
      </w:r>
      <w:r w:rsidRPr="001E7D4B">
        <w:instrText xml:space="preserve"> REF H \h </w:instrText>
      </w:r>
      <w:r w:rsidR="00326597" w:rsidRPr="001E7D4B">
        <w:fldChar w:fldCharType="separate"/>
      </w:r>
      <w:r>
        <w:rPr>
          <w:lang w:eastAsia="ko-KR"/>
        </w:rPr>
        <w:t>I</w:t>
      </w:r>
      <w:r w:rsidR="00326597" w:rsidRPr="001E7D4B">
        <w:fldChar w:fldCharType="end"/>
      </w:r>
      <w:r w:rsidRPr="001E7D4B">
        <w:noBreakHyphen/>
      </w:r>
      <w:r w:rsidR="00326597" w:rsidRPr="001E7D4B">
        <w:fldChar w:fldCharType="begin" w:fldLock="1"/>
      </w:r>
      <w:r w:rsidRPr="001E7D4B">
        <w:instrText xml:space="preserve"> SEQ Table \* ARABIC \s 1 </w:instrText>
      </w:r>
      <w:r w:rsidR="00326597" w:rsidRPr="001E7D4B">
        <w:fldChar w:fldCharType="separate"/>
      </w:r>
      <w:r>
        <w:rPr>
          <w:noProof/>
        </w:rPr>
        <w:t>22</w:t>
      </w:r>
      <w:r w:rsidR="00326597" w:rsidRPr="001E7D4B">
        <w:fldChar w:fldCharType="end"/>
      </w:r>
      <w:bookmarkEnd w:id="103"/>
      <w:r w:rsidRPr="001E7D4B">
        <w:t xml:space="preserve"> – Syntax elements and associated </w:t>
      </w:r>
      <w:proofErr w:type="spellStart"/>
      <w:r w:rsidRPr="001E7D4B">
        <w:t>binarizations</w:t>
      </w:r>
      <w:bookmarkEnd w:id="104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F9526B" w:rsidRPr="001E7D4B" w:rsidTr="001802B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proofErr w:type="spellStart"/>
            <w:r w:rsidRPr="001E7D4B">
              <w:rPr>
                <w:b/>
                <w:bCs/>
                <w:sz w:val="16"/>
                <w:lang w:val="en-US"/>
              </w:rPr>
              <w:t>Binarization</w:t>
            </w:r>
            <w:proofErr w:type="spellEnd"/>
          </w:p>
        </w:tc>
      </w:tr>
      <w:tr w:rsidR="00F9526B" w:rsidRPr="001E7D4B" w:rsidTr="001802B9">
        <w:trPr>
          <w:cantSplit/>
          <w:tblHeader/>
          <w:jc w:val="center"/>
        </w:trPr>
        <w:tc>
          <w:tcPr>
            <w:tcW w:w="1635" w:type="dxa"/>
            <w:vMerge/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Input parameters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cu_extension</w:t>
            </w:r>
            <w:proofErr w:type="spellEnd"/>
            <w:r w:rsidRPr="001E7D4B">
              <w:rPr>
                <w:bCs/>
                <w:sz w:val="16"/>
                <w:szCs w:val="16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Cs/>
                <w:sz w:val="16"/>
                <w:szCs w:val="16"/>
                <w:lang w:val="en-US"/>
              </w:rPr>
              <w:t>iv_res_pred_weight_idx</w:t>
            </w:r>
            <w:proofErr w:type="spellEnd"/>
          </w:p>
        </w:tc>
        <w:tc>
          <w:tcPr>
            <w:tcW w:w="1026" w:type="dxa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 w:rsidRPr="001E7D4B">
              <w:rPr>
                <w:bCs/>
                <w:sz w:val="16"/>
                <w:szCs w:val="16"/>
                <w:lang w:val="en-US"/>
              </w:rPr>
              <w:t>TR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 w:rsidRPr="001E7D4B">
              <w:rPr>
                <w:bCs/>
                <w:sz w:val="16"/>
                <w:szCs w:val="16"/>
                <w:lang w:val="en-US"/>
              </w:rPr>
              <w:t xml:space="preserve"> = 2</w:t>
            </w:r>
            <w:r w:rsidRPr="001E7D4B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7D4B">
              <w:rPr>
                <w:sz w:val="16"/>
                <w:szCs w:val="16"/>
                <w:lang w:val="en-US"/>
              </w:rPr>
              <w:t>cRiceParam</w:t>
            </w:r>
            <w:proofErr w:type="spellEnd"/>
            <w:r w:rsidRPr="001E7D4B">
              <w:rPr>
                <w:sz w:val="16"/>
                <w:szCs w:val="16"/>
                <w:lang w:val="en-US"/>
              </w:rPr>
              <w:t xml:space="preserve"> = 0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Cs/>
                <w:sz w:val="16"/>
                <w:szCs w:val="16"/>
                <w:lang w:val="en-US"/>
              </w:rPr>
              <w:t>ic_flag</w:t>
            </w:r>
            <w:proofErr w:type="spellEnd"/>
          </w:p>
        </w:tc>
        <w:tc>
          <w:tcPr>
            <w:tcW w:w="1026" w:type="dxa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 w:rsidRPr="001E7D4B"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 w:rsidRPr="001E7D4B">
              <w:rPr>
                <w:b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F9526B" w:rsidRPr="00EA4CFC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de-DE" w:eastAsia="ko-KR"/>
              </w:rPr>
            </w:pPr>
            <w:r w:rsidRPr="00F3604B">
              <w:rPr>
                <w:sz w:val="16"/>
                <w:szCs w:val="16"/>
                <w:lang w:val="de-DE" w:eastAsia="ko-KR"/>
              </w:rPr>
              <w:t>dbbp_flag</w:t>
            </w:r>
          </w:p>
        </w:tc>
        <w:tc>
          <w:tcPr>
            <w:tcW w:w="1026" w:type="dxa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 w:rsidRPr="00F3604B">
              <w:rPr>
                <w:sz w:val="16"/>
                <w:szCs w:val="16"/>
                <w:lang w:val="de-DE" w:eastAsia="ko-KR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r w:rsidRPr="00F3604B">
              <w:rPr>
                <w:sz w:val="16"/>
                <w:szCs w:val="16"/>
                <w:lang w:val="de-DE" w:eastAsia="ko-KR"/>
              </w:rPr>
              <w:t>cMax = 1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F9526B" w:rsidRPr="001E7D4B" w:rsidDel="00875EDF" w:rsidRDefault="00F9526B" w:rsidP="001802B9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iCs/>
                <w:sz w:val="16"/>
                <w:szCs w:val="16"/>
                <w:lang w:val="en-US"/>
              </w:rPr>
            </w:pPr>
            <w:proofErr w:type="spellStart"/>
            <w:r>
              <w:rPr>
                <w:i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i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 w:val="restart"/>
            <w:vAlign w:val="center"/>
          </w:tcPr>
          <w:p w:rsidR="00F9526B" w:rsidRPr="001E7D4B" w:rsidDel="00875EDF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intra_mode_ext</w:t>
            </w:r>
            <w:proofErr w:type="spellEnd"/>
            <w:r w:rsidRPr="001E7D4B">
              <w:rPr>
                <w:sz w:val="16"/>
                <w:szCs w:val="16"/>
                <w:lang w:val="en-US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dim_not_present_flag</w:t>
            </w:r>
            <w:proofErr w:type="spellEnd"/>
          </w:p>
        </w:tc>
        <w:tc>
          <w:tcPr>
            <w:tcW w:w="1026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iCs/>
                <w:sz w:val="16"/>
                <w:szCs w:val="16"/>
                <w:lang w:val="en-US"/>
              </w:rPr>
            </w:pPr>
            <w:proofErr w:type="spellStart"/>
            <w:r>
              <w:rPr>
                <w:i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i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depth_intra_mode_flag</w:t>
            </w:r>
            <w:proofErr w:type="spellEnd"/>
          </w:p>
        </w:tc>
        <w:tc>
          <w:tcPr>
            <w:tcW w:w="1026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i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i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F9526B" w:rsidRPr="001E7D4B" w:rsidRDefault="00F9526B" w:rsidP="00F9526B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wedge_</w:t>
            </w:r>
            <w:del w:id="105" w:author="wtest222" w:date="2014-03-21T17:07:00Z">
              <w:r w:rsidDel="00F9526B">
                <w:rPr>
                  <w:rFonts w:eastAsia="宋体" w:hint="eastAsia"/>
                  <w:sz w:val="16"/>
                  <w:szCs w:val="16"/>
                  <w:lang w:val="en-US" w:eastAsia="zh-CN"/>
                </w:rPr>
                <w:delText>full</w:delText>
              </w:r>
            </w:del>
            <w:ins w:id="106" w:author="wtest222" w:date="2014-03-21T17:07:00Z">
              <w:r>
                <w:rPr>
                  <w:rFonts w:eastAsia="宋体" w:hint="eastAsia"/>
                  <w:sz w:val="16"/>
                  <w:szCs w:val="16"/>
                  <w:lang w:val="en-US" w:eastAsia="zh-CN"/>
                </w:rPr>
                <w:t>diff</w:t>
              </w:r>
            </w:ins>
            <w:r w:rsidRPr="001E7D4B">
              <w:rPr>
                <w:sz w:val="16"/>
                <w:szCs w:val="16"/>
                <w:lang w:val="en-US" w:eastAsia="ko-KR"/>
              </w:rPr>
              <w:t>_tab_idx</w:t>
            </w:r>
            <w:proofErr w:type="spellEnd"/>
          </w:p>
        </w:tc>
        <w:tc>
          <w:tcPr>
            <w:tcW w:w="1026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 w:rsidRPr="001E7D4B"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F9526B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bCs/>
                <w:kern w:val="2"/>
                <w:sz w:val="16"/>
                <w:szCs w:val="16"/>
                <w:lang w:val="en-US"/>
              </w:rPr>
              <w:t>cMax</w:t>
            </w:r>
            <w:proofErr w:type="spellEnd"/>
            <w:r w:rsidRPr="001E7D4B">
              <w:rPr>
                <w:bCs/>
                <w:kern w:val="2"/>
                <w:sz w:val="16"/>
                <w:szCs w:val="16"/>
                <w:lang w:val="en-US"/>
              </w:rPr>
              <w:t xml:space="preserve"> = </w:t>
            </w:r>
            <w:del w:id="107" w:author="wtest222" w:date="2014-03-21T17:08:00Z">
              <w:r w:rsidRPr="001E7D4B" w:rsidDel="00F9526B">
                <w:rPr>
                  <w:bCs/>
                  <w:kern w:val="2"/>
                  <w:sz w:val="16"/>
                  <w:szCs w:val="16"/>
                  <w:lang w:val="en-US"/>
                </w:rPr>
                <w:delText>wedgeFullTabIdxBits</w:delText>
              </w:r>
            </w:del>
            <w:proofErr w:type="spellStart"/>
            <w:ins w:id="108" w:author="wtest222" w:date="2014-03-21T17:08:00Z">
              <w:r w:rsidRPr="001E7D4B">
                <w:rPr>
                  <w:bCs/>
                  <w:kern w:val="2"/>
                  <w:sz w:val="16"/>
                  <w:szCs w:val="16"/>
                  <w:lang w:val="en-US"/>
                </w:rPr>
                <w:t>wedge</w:t>
              </w:r>
              <w:r>
                <w:rPr>
                  <w:rFonts w:eastAsiaTheme="minorEastAsia" w:hint="eastAsia"/>
                  <w:bCs/>
                  <w:kern w:val="2"/>
                  <w:sz w:val="16"/>
                  <w:szCs w:val="16"/>
                  <w:lang w:val="en-US" w:eastAsia="zh-CN"/>
                </w:rPr>
                <w:t>Diff</w:t>
              </w:r>
              <w:r w:rsidRPr="001E7D4B">
                <w:rPr>
                  <w:bCs/>
                  <w:kern w:val="2"/>
                  <w:sz w:val="16"/>
                  <w:szCs w:val="16"/>
                  <w:lang w:val="en-US"/>
                </w:rPr>
                <w:t>TabIdxBits</w:t>
              </w:r>
            </w:ins>
            <w:proofErr w:type="spellEnd"/>
            <w:r w:rsidRPr="001E7D4B">
              <w:rPr>
                <w:bCs/>
                <w:kern w:val="2"/>
                <w:sz w:val="16"/>
                <w:szCs w:val="16"/>
                <w:lang w:val="en-US"/>
              </w:rPr>
              <w:t>[ </w:t>
            </w:r>
            <w:r w:rsidRPr="001E7D4B">
              <w:rPr>
                <w:sz w:val="16"/>
                <w:szCs w:val="16"/>
                <w:lang w:val="en-US" w:eastAsia="ko-KR"/>
              </w:rPr>
              <w:t>log2PbSize ]</w:t>
            </w:r>
            <w:r w:rsidRPr="001E7D4B">
              <w:rPr>
                <w:sz w:val="16"/>
                <w:szCs w:val="16"/>
                <w:lang w:val="en-US" w:eastAsia="ko-KR"/>
              </w:rPr>
              <w:br/>
              <w:t>(</w:t>
            </w:r>
            <w:r w:rsidRPr="001E7D4B"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  <w:t xml:space="preserve">defined in </w:t>
            </w:r>
            <w:fldSimple w:instr=" REF _Ref364427627 \h  \* MERGEFORMAT " w:fldLock="1">
              <w:r w:rsidRPr="00404ED2">
                <w:rPr>
                  <w:sz w:val="16"/>
                  <w:szCs w:val="16"/>
                  <w:lang w:val="en-US"/>
                </w:rPr>
                <w:t>Table I</w:t>
              </w:r>
              <w:r w:rsidRPr="00404ED2">
                <w:rPr>
                  <w:sz w:val="16"/>
                  <w:szCs w:val="16"/>
                  <w:lang w:val="en-US"/>
                </w:rPr>
                <w:noBreakHyphen/>
                <w:t>23</w:t>
              </w:r>
            </w:fldSimple>
            <w:r w:rsidRPr="001E7D4B"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  <w:t>)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depth_dc_flag</w:t>
            </w:r>
            <w:proofErr w:type="spellEnd"/>
          </w:p>
        </w:tc>
        <w:tc>
          <w:tcPr>
            <w:tcW w:w="1026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 w:rsidRPr="001E7D4B"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cMax</w:t>
            </w:r>
            <w:proofErr w:type="spellEnd"/>
            <w:r w:rsidRPr="001E7D4B">
              <w:rPr>
                <w:sz w:val="16"/>
                <w:szCs w:val="16"/>
                <w:lang w:val="en-US" w:eastAsia="ko-KR"/>
              </w:rPr>
              <w:t xml:space="preserve"> = 1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9526B" w:rsidRPr="001E7D4B" w:rsidRDefault="00F9526B" w:rsidP="001802B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depth_dc_abs</w:t>
            </w:r>
            <w:proofErr w:type="spellEnd"/>
          </w:p>
        </w:tc>
        <w:tc>
          <w:tcPr>
            <w:tcW w:w="1026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 w:rsidRPr="001E7D4B">
              <w:rPr>
                <w:iCs/>
                <w:sz w:val="16"/>
                <w:lang w:val="en-US"/>
              </w:rPr>
              <w:t>UEG0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r w:rsidRPr="001E7D4B">
              <w:rPr>
                <w:bCs/>
                <w:kern w:val="2"/>
                <w:sz w:val="16"/>
                <w:szCs w:val="16"/>
                <w:highlight w:val="yellow"/>
                <w:lang w:val="en-US"/>
              </w:rPr>
              <w:t>[Ed. (GT) To be specified]</w:t>
            </w:r>
          </w:p>
        </w:tc>
      </w:tr>
      <w:tr w:rsidR="00F9526B" w:rsidRPr="001E7D4B" w:rsidTr="001802B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depth_dc_sign_flag</w:t>
            </w:r>
            <w:proofErr w:type="spellEnd"/>
          </w:p>
        </w:tc>
        <w:tc>
          <w:tcPr>
            <w:tcW w:w="1026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iCs/>
                <w:sz w:val="16"/>
                <w:lang w:val="en-US"/>
              </w:rPr>
            </w:pPr>
            <w:r w:rsidRPr="001E7D4B">
              <w:rPr>
                <w:sz w:val="16"/>
                <w:szCs w:val="16"/>
                <w:lang w:val="en-US" w:eastAsia="ko-KR"/>
              </w:rPr>
              <w:t>FL</w:t>
            </w:r>
          </w:p>
        </w:tc>
        <w:tc>
          <w:tcPr>
            <w:tcW w:w="4398" w:type="dxa"/>
            <w:vAlign w:val="center"/>
          </w:tcPr>
          <w:p w:rsidR="00F9526B" w:rsidRPr="001E7D4B" w:rsidRDefault="00F9526B" w:rsidP="001802B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cMax</w:t>
            </w:r>
            <w:proofErr w:type="spellEnd"/>
            <w:r w:rsidRPr="001E7D4B">
              <w:rPr>
                <w:sz w:val="16"/>
                <w:szCs w:val="16"/>
                <w:lang w:val="en-US" w:eastAsia="ko-KR"/>
              </w:rPr>
              <w:t xml:space="preserve"> = 1</w:t>
            </w:r>
          </w:p>
        </w:tc>
      </w:tr>
    </w:tbl>
    <w:p w:rsidR="00F9526B" w:rsidRPr="001E7D4B" w:rsidRDefault="00F9526B" w:rsidP="00F9526B">
      <w:pPr>
        <w:pStyle w:val="af4"/>
        <w:rPr>
          <w:rFonts w:eastAsia="宋体"/>
          <w:lang w:eastAsia="zh-CN"/>
        </w:rPr>
      </w:pPr>
      <w:bookmarkStart w:id="109" w:name="_Ref358650328"/>
      <w:bookmarkStart w:id="110" w:name="_Ref364427627"/>
      <w:bookmarkStart w:id="111" w:name="_Toc382213305"/>
      <w:r w:rsidRPr="001E7D4B">
        <w:t>Table </w:t>
      </w:r>
      <w:r w:rsidR="00326597" w:rsidRPr="001E7D4B">
        <w:fldChar w:fldCharType="begin" w:fldLock="1"/>
      </w:r>
      <w:r w:rsidRPr="001E7D4B">
        <w:instrText xml:space="preserve"> REF H \h </w:instrText>
      </w:r>
      <w:r w:rsidR="00326597" w:rsidRPr="001E7D4B">
        <w:fldChar w:fldCharType="separate"/>
      </w:r>
      <w:r>
        <w:rPr>
          <w:lang w:eastAsia="ko-KR"/>
        </w:rPr>
        <w:t>I</w:t>
      </w:r>
      <w:r w:rsidR="00326597" w:rsidRPr="001E7D4B">
        <w:fldChar w:fldCharType="end"/>
      </w:r>
      <w:r w:rsidRPr="001E7D4B">
        <w:noBreakHyphen/>
      </w:r>
      <w:r w:rsidR="00326597" w:rsidRPr="001E7D4B">
        <w:fldChar w:fldCharType="begin" w:fldLock="1"/>
      </w:r>
      <w:r w:rsidRPr="001E7D4B">
        <w:instrText xml:space="preserve"> SEQ Table \* ARABIC \s 1 </w:instrText>
      </w:r>
      <w:r w:rsidR="00326597" w:rsidRPr="001E7D4B">
        <w:fldChar w:fldCharType="separate"/>
      </w:r>
      <w:r>
        <w:rPr>
          <w:noProof/>
        </w:rPr>
        <w:t>23</w:t>
      </w:r>
      <w:r w:rsidR="00326597" w:rsidRPr="001E7D4B">
        <w:fldChar w:fldCharType="end"/>
      </w:r>
      <w:bookmarkEnd w:id="109"/>
      <w:bookmarkEnd w:id="110"/>
      <w:r w:rsidRPr="001E7D4B">
        <w:t xml:space="preserve"> –Values of </w:t>
      </w:r>
      <w:del w:id="112" w:author="wtest222" w:date="2014-03-21T17:09:00Z">
        <w:r w:rsidRPr="001E7D4B" w:rsidDel="00F9526B">
          <w:delText>wedgeFullTabIdxBits</w:delText>
        </w:r>
      </w:del>
      <w:proofErr w:type="spellStart"/>
      <w:proofErr w:type="gramStart"/>
      <w:ins w:id="113" w:author="wtest222" w:date="2014-03-21T17:09:00Z">
        <w:r w:rsidRPr="001E7D4B">
          <w:t>wedge</w:t>
        </w:r>
        <w:r>
          <w:rPr>
            <w:rFonts w:eastAsiaTheme="minorEastAsia" w:hint="eastAsia"/>
            <w:lang w:eastAsia="zh-CN"/>
          </w:rPr>
          <w:t>Diff</w:t>
        </w:r>
        <w:r w:rsidRPr="001E7D4B">
          <w:t>TabIdxBits</w:t>
        </w:r>
      </w:ins>
      <w:proofErr w:type="spellEnd"/>
      <w:r w:rsidRPr="001E7D4B">
        <w:t>[</w:t>
      </w:r>
      <w:proofErr w:type="gramEnd"/>
      <w:r w:rsidRPr="001E7D4B">
        <w:t> log2PUSize ]</w:t>
      </w:r>
      <w:bookmarkStart w:id="114" w:name="_Ref36263687"/>
      <w:bookmarkStart w:id="115" w:name="_Ref36264235"/>
      <w:bookmarkStart w:id="116" w:name="_Toc77680555"/>
      <w:bookmarkStart w:id="117" w:name="_Toc226456744"/>
      <w:bookmarkStart w:id="118" w:name="_Toc248045379"/>
      <w:bookmarkStart w:id="119" w:name="_Toc259021489"/>
      <w:bookmarkStart w:id="120" w:name="_Toc311219994"/>
      <w:bookmarkStart w:id="121" w:name="_Toc317198839"/>
      <w:bookmarkStart w:id="122" w:name="_Ref325473970"/>
      <w:bookmarkStart w:id="123" w:name="_Ref328759133"/>
      <w:bookmarkStart w:id="124" w:name="_Ref330937225"/>
      <w:bookmarkStart w:id="125" w:name="_Toc331259887"/>
      <w:bookmarkEnd w:id="11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F9526B" w:rsidRPr="001E7D4B" w:rsidTr="001802B9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</w:pPr>
            <w:r w:rsidRPr="001E7D4B"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F9526B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val="en-US" w:eastAsia="zh-TW"/>
              </w:rPr>
            </w:pPr>
            <w:del w:id="126" w:author="wtest222" w:date="2014-03-21T17:09:00Z">
              <w:r w:rsidRPr="001E7D4B" w:rsidDel="00F9526B">
                <w:rPr>
                  <w:bCs/>
                  <w:kern w:val="2"/>
                  <w:sz w:val="16"/>
                  <w:szCs w:val="16"/>
                  <w:lang w:val="en-US"/>
                </w:rPr>
                <w:delText>wedgeFullTabIdxBits</w:delText>
              </w:r>
            </w:del>
            <w:proofErr w:type="spellStart"/>
            <w:ins w:id="127" w:author="wtest222" w:date="2014-03-21T17:09:00Z">
              <w:r w:rsidRPr="001E7D4B">
                <w:rPr>
                  <w:bCs/>
                  <w:kern w:val="2"/>
                  <w:sz w:val="16"/>
                  <w:szCs w:val="16"/>
                  <w:lang w:val="en-US"/>
                </w:rPr>
                <w:t>wedge</w:t>
              </w:r>
              <w:r>
                <w:rPr>
                  <w:rFonts w:eastAsiaTheme="minorEastAsia" w:hint="eastAsia"/>
                  <w:bCs/>
                  <w:kern w:val="2"/>
                  <w:sz w:val="16"/>
                  <w:szCs w:val="16"/>
                  <w:lang w:val="en-US" w:eastAsia="zh-CN"/>
                </w:rPr>
                <w:t>Diff</w:t>
              </w:r>
              <w:r w:rsidRPr="001E7D4B">
                <w:rPr>
                  <w:bCs/>
                  <w:kern w:val="2"/>
                  <w:sz w:val="16"/>
                  <w:szCs w:val="16"/>
                  <w:lang w:val="en-US"/>
                </w:rPr>
                <w:t>TabIdxBits</w:t>
              </w:r>
            </w:ins>
            <w:proofErr w:type="spellEnd"/>
          </w:p>
        </w:tc>
      </w:tr>
      <w:tr w:rsidR="00F9526B" w:rsidRPr="001E7D4B" w:rsidTr="001802B9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</w:pPr>
            <w:r w:rsidRPr="001E7D4B"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  <w:t>log2</w:t>
            </w:r>
            <w:r w:rsidRPr="001E7D4B">
              <w:rPr>
                <w:rFonts w:eastAsia="宋体"/>
                <w:b/>
                <w:kern w:val="2"/>
                <w:sz w:val="16"/>
                <w:szCs w:val="16"/>
                <w:lang w:val="en-US" w:eastAsia="zh-CN"/>
              </w:rPr>
              <w:t>Pb</w:t>
            </w:r>
            <w:r w:rsidRPr="001E7D4B">
              <w:rPr>
                <w:rFonts w:eastAsia="Times New Roman"/>
                <w:b/>
                <w:kern w:val="2"/>
                <w:sz w:val="16"/>
                <w:szCs w:val="16"/>
                <w:lang w:val="en-US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keepLines/>
              <w:spacing w:before="100" w:after="100" w:line="190" w:lineRule="exact"/>
              <w:jc w:val="center"/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</w:pPr>
            <w:r w:rsidRPr="001E7D4B"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keepLines/>
              <w:spacing w:before="100" w:after="100" w:line="190" w:lineRule="exact"/>
              <w:jc w:val="center"/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</w:pPr>
            <w:r w:rsidRPr="001E7D4B"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keepLines/>
              <w:spacing w:before="100" w:after="100" w:line="190" w:lineRule="exact"/>
              <w:jc w:val="center"/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</w:pPr>
            <w:r w:rsidRPr="001E7D4B"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6B" w:rsidRPr="001E7D4B" w:rsidRDefault="00F9526B" w:rsidP="001802B9">
            <w:pPr>
              <w:keepNext/>
              <w:keepLines/>
              <w:spacing w:before="100" w:after="100" w:line="190" w:lineRule="exact"/>
              <w:jc w:val="center"/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</w:pPr>
            <w:r w:rsidRPr="001E7D4B"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6B" w:rsidRPr="001E7D4B" w:rsidRDefault="00F9526B" w:rsidP="001802B9">
            <w:pPr>
              <w:keepNext/>
              <w:keepLines/>
              <w:spacing w:before="100" w:after="100" w:line="190" w:lineRule="exact"/>
              <w:jc w:val="center"/>
              <w:rPr>
                <w:rFonts w:eastAsia="宋体"/>
                <w:bCs/>
                <w:kern w:val="2"/>
                <w:sz w:val="16"/>
                <w:szCs w:val="16"/>
                <w:lang w:val="en-US" w:eastAsia="zh-CN"/>
              </w:rPr>
            </w:pPr>
            <w:del w:id="128" w:author="wtest222" w:date="2014-03-21T17:09:00Z">
              <w:r w:rsidRPr="001E7D4B" w:rsidDel="00F9526B">
                <w:rPr>
                  <w:rFonts w:eastAsia="宋体"/>
                  <w:bCs/>
                  <w:kern w:val="2"/>
                  <w:sz w:val="16"/>
                  <w:szCs w:val="16"/>
                  <w:lang w:val="en-US" w:eastAsia="zh-CN"/>
                </w:rPr>
                <w:delText>6</w:delText>
              </w:r>
            </w:del>
          </w:p>
        </w:tc>
      </w:tr>
      <w:tr w:rsidR="00F9526B" w:rsidRPr="001E7D4B" w:rsidTr="001802B9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6B" w:rsidRPr="001E7D4B" w:rsidRDefault="00F9526B" w:rsidP="001802B9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  <w:lang w:val="en-US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spacing w:before="100" w:after="100" w:line="190" w:lineRule="exact"/>
              <w:jc w:val="center"/>
              <w:rPr>
                <w:rFonts w:eastAsia="宋体"/>
                <w:kern w:val="2"/>
                <w:sz w:val="16"/>
                <w:szCs w:val="16"/>
                <w:lang w:val="en-US" w:eastAsia="zh-CN"/>
              </w:rPr>
            </w:pPr>
            <w:del w:id="129" w:author="wtest222" w:date="2014-03-21T17:09:00Z">
              <w:r w:rsidRPr="001E7D4B" w:rsidDel="00F9526B">
                <w:rPr>
                  <w:rFonts w:eastAsia="宋体"/>
                  <w:kern w:val="2"/>
                  <w:sz w:val="16"/>
                  <w:szCs w:val="16"/>
                  <w:lang w:val="en-US" w:eastAsia="zh-CN"/>
                </w:rPr>
                <w:delText>7</w:delText>
              </w:r>
            </w:del>
            <w:ins w:id="130" w:author="wtest222" w:date="2014-03-21T17:09:00Z">
              <w:r>
                <w:rPr>
                  <w:rFonts w:eastAsia="宋体" w:hint="eastAsia"/>
                  <w:kern w:val="2"/>
                  <w:sz w:val="16"/>
                  <w:szCs w:val="16"/>
                  <w:lang w:val="en-US" w:eastAsia="zh-CN"/>
                </w:rPr>
                <w:t>6</w:t>
              </w:r>
            </w:ins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spacing w:before="100" w:after="100" w:line="190" w:lineRule="exact"/>
              <w:jc w:val="center"/>
              <w:rPr>
                <w:rFonts w:eastAsia="宋体"/>
                <w:kern w:val="2"/>
                <w:sz w:val="16"/>
                <w:szCs w:val="16"/>
                <w:lang w:val="en-US" w:eastAsia="zh-CN"/>
              </w:rPr>
            </w:pPr>
            <w:del w:id="131" w:author="wtest222" w:date="2014-03-21T17:09:00Z">
              <w:r w:rsidRPr="001E7D4B" w:rsidDel="00F9526B">
                <w:rPr>
                  <w:rFonts w:eastAsia="宋体"/>
                  <w:kern w:val="2"/>
                  <w:sz w:val="16"/>
                  <w:szCs w:val="16"/>
                  <w:lang w:val="en-US" w:eastAsia="zh-CN"/>
                </w:rPr>
                <w:delText>10</w:delText>
              </w:r>
            </w:del>
            <w:ins w:id="132" w:author="wtest222" w:date="2014-03-21T17:09:00Z">
              <w:r>
                <w:rPr>
                  <w:rFonts w:eastAsia="宋体" w:hint="eastAsia"/>
                  <w:kern w:val="2"/>
                  <w:sz w:val="16"/>
                  <w:szCs w:val="16"/>
                  <w:lang w:val="en-US" w:eastAsia="zh-CN"/>
                </w:rPr>
                <w:t>9</w:t>
              </w:r>
            </w:ins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26B" w:rsidRPr="001E7D4B" w:rsidRDefault="00F9526B" w:rsidP="001802B9">
            <w:pPr>
              <w:keepNext/>
              <w:spacing w:before="100" w:after="100" w:line="190" w:lineRule="exact"/>
              <w:jc w:val="center"/>
              <w:rPr>
                <w:rFonts w:eastAsia="宋体"/>
                <w:kern w:val="2"/>
                <w:sz w:val="16"/>
                <w:szCs w:val="16"/>
                <w:lang w:val="en-US" w:eastAsia="zh-CN"/>
              </w:rPr>
            </w:pPr>
            <w:del w:id="133" w:author="wtest222" w:date="2014-03-21T17:09:00Z">
              <w:r w:rsidRPr="001E7D4B" w:rsidDel="00F9526B">
                <w:rPr>
                  <w:rFonts w:eastAsia="宋体"/>
                  <w:kern w:val="2"/>
                  <w:sz w:val="16"/>
                  <w:szCs w:val="16"/>
                  <w:lang w:val="en-US" w:eastAsia="zh-CN"/>
                </w:rPr>
                <w:delText>11</w:delText>
              </w:r>
            </w:del>
            <w:ins w:id="134" w:author="wtest222" w:date="2014-03-21T17:09:00Z">
              <w:r>
                <w:rPr>
                  <w:rFonts w:eastAsia="宋体" w:hint="eastAsia"/>
                  <w:kern w:val="2"/>
                  <w:sz w:val="16"/>
                  <w:szCs w:val="16"/>
                  <w:lang w:val="en-US" w:eastAsia="zh-CN"/>
                </w:rPr>
                <w:t>10</w:t>
              </w:r>
            </w:ins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6B" w:rsidRPr="001E7D4B" w:rsidRDefault="00F9526B" w:rsidP="001802B9">
            <w:pPr>
              <w:keepNext/>
              <w:spacing w:before="100" w:after="100" w:line="190" w:lineRule="exact"/>
              <w:jc w:val="center"/>
              <w:rPr>
                <w:rFonts w:eastAsia="宋体"/>
                <w:kern w:val="2"/>
                <w:sz w:val="16"/>
                <w:szCs w:val="16"/>
                <w:lang w:val="en-US" w:eastAsia="zh-CN"/>
              </w:rPr>
            </w:pPr>
            <w:del w:id="135" w:author="wtest222" w:date="2014-03-21T17:09:00Z">
              <w:r w:rsidRPr="001E7D4B" w:rsidDel="00F9526B">
                <w:rPr>
                  <w:rFonts w:eastAsia="宋体"/>
                  <w:kern w:val="2"/>
                  <w:sz w:val="16"/>
                  <w:szCs w:val="16"/>
                  <w:lang w:val="en-US" w:eastAsia="zh-CN"/>
                </w:rPr>
                <w:delText>11</w:delText>
              </w:r>
            </w:del>
            <w:ins w:id="136" w:author="wtest222" w:date="2014-03-21T17:09:00Z">
              <w:r>
                <w:rPr>
                  <w:rFonts w:eastAsia="宋体" w:hint="eastAsia"/>
                  <w:kern w:val="2"/>
                  <w:sz w:val="16"/>
                  <w:szCs w:val="16"/>
                  <w:lang w:val="en-US" w:eastAsia="zh-CN"/>
                </w:rPr>
                <w:t>10</w:t>
              </w:r>
            </w:ins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6B" w:rsidRPr="001E7D4B" w:rsidRDefault="00F9526B" w:rsidP="001802B9">
            <w:pPr>
              <w:keepNext/>
              <w:spacing w:before="100" w:after="100" w:line="190" w:lineRule="exact"/>
              <w:jc w:val="center"/>
              <w:rPr>
                <w:rFonts w:eastAsia="宋体"/>
                <w:kern w:val="2"/>
                <w:sz w:val="16"/>
                <w:szCs w:val="16"/>
                <w:lang w:val="en-US" w:eastAsia="zh-CN"/>
              </w:rPr>
            </w:pPr>
            <w:del w:id="137" w:author="wtest222" w:date="2014-03-21T17:09:00Z">
              <w:r w:rsidRPr="001E7D4B" w:rsidDel="00F9526B">
                <w:rPr>
                  <w:rFonts w:eastAsia="宋体"/>
                  <w:kern w:val="2"/>
                  <w:sz w:val="16"/>
                  <w:szCs w:val="16"/>
                  <w:lang w:val="en-US" w:eastAsia="zh-CN"/>
                </w:rPr>
                <w:delText>13</w:delText>
              </w:r>
            </w:del>
          </w:p>
        </w:tc>
      </w:tr>
    </w:tbl>
    <w:p w:rsidR="00F9526B" w:rsidRPr="001E7D4B" w:rsidRDefault="00F9526B" w:rsidP="00F9526B">
      <w:pPr>
        <w:pStyle w:val="af4"/>
        <w:rPr>
          <w:sz w:val="16"/>
          <w:szCs w:val="16"/>
        </w:rPr>
      </w:pPr>
      <w:bookmarkStart w:id="138" w:name="_Ref358650791"/>
      <w:bookmarkStart w:id="139" w:name="_Toc331260082"/>
      <w:bookmarkStart w:id="140" w:name="_Toc382213306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 w:rsidRPr="001E7D4B">
        <w:t>Table </w:t>
      </w:r>
      <w:r w:rsidR="00326597" w:rsidRPr="001E7D4B">
        <w:fldChar w:fldCharType="begin" w:fldLock="1"/>
      </w:r>
      <w:r w:rsidRPr="001E7D4B">
        <w:instrText xml:space="preserve"> REF H \h </w:instrText>
      </w:r>
      <w:r w:rsidR="00326597" w:rsidRPr="001E7D4B">
        <w:fldChar w:fldCharType="separate"/>
      </w:r>
      <w:r>
        <w:rPr>
          <w:lang w:eastAsia="ko-KR"/>
        </w:rPr>
        <w:t>I</w:t>
      </w:r>
      <w:r w:rsidR="00326597" w:rsidRPr="001E7D4B">
        <w:fldChar w:fldCharType="end"/>
      </w:r>
      <w:r w:rsidRPr="001E7D4B">
        <w:noBreakHyphen/>
      </w:r>
      <w:r w:rsidR="00326597" w:rsidRPr="001E7D4B">
        <w:fldChar w:fldCharType="begin" w:fldLock="1"/>
      </w:r>
      <w:r w:rsidRPr="001E7D4B">
        <w:instrText xml:space="preserve"> SEQ Table \* ARABIC \s 1 </w:instrText>
      </w:r>
      <w:r w:rsidR="00326597" w:rsidRPr="001E7D4B">
        <w:fldChar w:fldCharType="separate"/>
      </w:r>
      <w:r>
        <w:rPr>
          <w:noProof/>
        </w:rPr>
        <w:t>24</w:t>
      </w:r>
      <w:r w:rsidR="00326597" w:rsidRPr="001E7D4B">
        <w:fldChar w:fldCharType="end"/>
      </w:r>
      <w:bookmarkEnd w:id="138"/>
      <w:r w:rsidRPr="001E7D4B">
        <w:t xml:space="preserve"> –</w:t>
      </w:r>
      <w:bookmarkEnd w:id="139"/>
      <w:r w:rsidRPr="001E7D4B">
        <w:t xml:space="preserve">Assignment of </w:t>
      </w:r>
      <w:proofErr w:type="spellStart"/>
      <w:r w:rsidRPr="001E7D4B">
        <w:t>ctxInc</w:t>
      </w:r>
      <w:proofErr w:type="spellEnd"/>
      <w:r w:rsidRPr="001E7D4B">
        <w:t xml:space="preserve"> to syntax elements with context coded bins</w:t>
      </w:r>
      <w:bookmarkEnd w:id="14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F9526B" w:rsidRPr="001E7D4B" w:rsidTr="001802B9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/>
                <w:sz w:val="16"/>
                <w:szCs w:val="16"/>
                <w:lang w:val="en-US"/>
              </w:rPr>
              <w:t>binIdx</w:t>
            </w:r>
            <w:proofErr w:type="spellEnd"/>
          </w:p>
        </w:tc>
      </w:tr>
      <w:tr w:rsidR="00F9526B" w:rsidRPr="001E7D4B" w:rsidTr="001802B9">
        <w:trPr>
          <w:tblHeader/>
          <w:jc w:val="center"/>
        </w:trPr>
        <w:tc>
          <w:tcPr>
            <w:tcW w:w="2264" w:type="dxa"/>
            <w:vMerge/>
          </w:tcPr>
          <w:p w:rsidR="00F9526B" w:rsidRPr="001E7D4B" w:rsidRDefault="00F9526B" w:rsidP="001802B9">
            <w:pPr>
              <w:keepNext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235" w:type="dxa"/>
          </w:tcPr>
          <w:p w:rsidR="00F9526B" w:rsidRPr="001E7D4B" w:rsidRDefault="00F9526B" w:rsidP="001802B9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&gt;=5</w:t>
            </w:r>
          </w:p>
        </w:tc>
      </w:tr>
      <w:tr w:rsidR="00F9526B" w:rsidRPr="001E7D4B" w:rsidTr="001802B9">
        <w:trPr>
          <w:jc w:val="center"/>
        </w:trPr>
        <w:tc>
          <w:tcPr>
            <w:tcW w:w="2264" w:type="dxa"/>
          </w:tcPr>
          <w:p w:rsidR="00F9526B" w:rsidRPr="001E7D4B" w:rsidRDefault="00F9526B" w:rsidP="00F9526B">
            <w:pPr>
              <w:keepNext/>
              <w:jc w:val="left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Cs/>
                <w:sz w:val="16"/>
                <w:szCs w:val="16"/>
                <w:lang w:val="en-US"/>
              </w:rPr>
              <w:t>wedge_</w:t>
            </w:r>
            <w:del w:id="141" w:author="wtest222" w:date="2014-03-21T17:10:00Z">
              <w:r w:rsidDel="00F9526B">
                <w:rPr>
                  <w:rFonts w:eastAsia="宋体" w:hint="eastAsia"/>
                  <w:bCs/>
                  <w:sz w:val="16"/>
                  <w:szCs w:val="16"/>
                  <w:lang w:val="en-US" w:eastAsia="zh-CN"/>
                </w:rPr>
                <w:delText>full</w:delText>
              </w:r>
            </w:del>
            <w:ins w:id="142" w:author="wtest222" w:date="2014-03-21T17:10:00Z">
              <w:r>
                <w:rPr>
                  <w:rFonts w:eastAsia="宋体" w:hint="eastAsia"/>
                  <w:bCs/>
                  <w:sz w:val="16"/>
                  <w:szCs w:val="16"/>
                  <w:lang w:val="en-US" w:eastAsia="zh-CN"/>
                </w:rPr>
                <w:t>diff</w:t>
              </w:r>
            </w:ins>
            <w:r w:rsidRPr="001E7D4B">
              <w:rPr>
                <w:bCs/>
                <w:sz w:val="16"/>
                <w:szCs w:val="16"/>
                <w:lang w:val="en-US"/>
              </w:rPr>
              <w:t>_tab_idx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</w:tr>
      <w:tr w:rsidR="00F9526B" w:rsidRPr="001E7D4B" w:rsidTr="001802B9">
        <w:trPr>
          <w:jc w:val="center"/>
        </w:trPr>
        <w:tc>
          <w:tcPr>
            <w:tcW w:w="2264" w:type="dxa"/>
          </w:tcPr>
          <w:p w:rsidR="00F9526B" w:rsidRPr="001E7D4B" w:rsidRDefault="00F9526B" w:rsidP="001802B9">
            <w:pPr>
              <w:keepNext/>
              <w:jc w:val="left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rFonts w:eastAsia="MS Mincho"/>
                <w:sz w:val="16"/>
                <w:szCs w:val="16"/>
                <w:lang w:val="en-US" w:eastAsia="ja-JP"/>
              </w:rPr>
              <w:t>na</w:t>
            </w:r>
            <w:proofErr w:type="spellEnd"/>
          </w:p>
        </w:tc>
      </w:tr>
      <w:tr w:rsidR="00F9526B" w:rsidRPr="001E7D4B" w:rsidTr="001802B9">
        <w:trPr>
          <w:jc w:val="center"/>
        </w:trPr>
        <w:tc>
          <w:tcPr>
            <w:tcW w:w="2264" w:type="dxa"/>
          </w:tcPr>
          <w:p w:rsidR="00F9526B" w:rsidRPr="001E7D4B" w:rsidRDefault="00F9526B" w:rsidP="001802B9">
            <w:pPr>
              <w:keepNext/>
              <w:jc w:val="left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depth_dc_abs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sz w:val="16"/>
                <w:szCs w:val="16"/>
                <w:lang w:val="en-US" w:eastAsia="ja-JP"/>
              </w:rPr>
              <w:t>0</w:t>
            </w:r>
          </w:p>
        </w:tc>
      </w:tr>
      <w:tr w:rsidR="00F9526B" w:rsidRPr="001E7D4B" w:rsidTr="001802B9">
        <w:trPr>
          <w:jc w:val="center"/>
        </w:trPr>
        <w:tc>
          <w:tcPr>
            <w:tcW w:w="2264" w:type="dxa"/>
          </w:tcPr>
          <w:p w:rsidR="00F9526B" w:rsidRPr="001E7D4B" w:rsidRDefault="00F9526B" w:rsidP="001802B9">
            <w:pPr>
              <w:keepNext/>
              <w:jc w:val="left"/>
              <w:rPr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sz w:val="16"/>
                <w:szCs w:val="16"/>
                <w:lang w:val="en-US" w:eastAsia="ko-KR"/>
              </w:rPr>
              <w:t>depth_dc_sign_flag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sz w:val="16"/>
                <w:szCs w:val="16"/>
                <w:lang w:val="en-US" w:eastAsia="ja-JP"/>
              </w:rPr>
              <w:t>0</w:t>
            </w:r>
          </w:p>
        </w:tc>
      </w:tr>
      <w:tr w:rsidR="00F9526B" w:rsidRPr="00B53A03" w:rsidTr="001802B9">
        <w:trPr>
          <w:jc w:val="center"/>
        </w:trPr>
        <w:tc>
          <w:tcPr>
            <w:tcW w:w="2264" w:type="dxa"/>
          </w:tcPr>
          <w:p w:rsidR="00F9526B" w:rsidRPr="001E7D4B" w:rsidRDefault="00F9526B" w:rsidP="001802B9">
            <w:pPr>
              <w:keepNext/>
              <w:jc w:val="left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rFonts w:eastAsia="PMingLiU" w:hint="eastAsia"/>
                <w:kern w:val="2"/>
                <w:sz w:val="16"/>
                <w:szCs w:val="16"/>
                <w:lang w:val="en-US" w:eastAsia="zh-TW"/>
              </w:rPr>
              <w:t>iv_res_pred_weight_idx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0, 1</w:t>
            </w:r>
            <w:r w:rsidRPr="00B53A03">
              <w:rPr>
                <w:sz w:val="16"/>
                <w:szCs w:val="16"/>
                <w:lang w:val="de-DE"/>
              </w:rPr>
              <w:br/>
            </w:r>
            <w:fldSimple w:instr=" REF _Ref358650827 \h  \* MERGEFORMAT " w:fldLock="1">
              <w:r w:rsidRPr="00404ED2">
                <w:rPr>
                  <w:sz w:val="16"/>
                  <w:szCs w:val="16"/>
                  <w:lang w:val="de-DE"/>
                </w:rPr>
                <w:t>Table I</w:t>
              </w:r>
              <w:r w:rsidRPr="00404ED2">
                <w:rPr>
                  <w:sz w:val="16"/>
                  <w:szCs w:val="16"/>
                  <w:lang w:val="de-DE"/>
                </w:rPr>
                <w:noBreakHyphen/>
                <w:t>25</w:t>
              </w:r>
            </w:fldSimple>
          </w:p>
        </w:tc>
        <w:tc>
          <w:tcPr>
            <w:tcW w:w="1235" w:type="dxa"/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2</w:t>
            </w:r>
          </w:p>
        </w:tc>
        <w:tc>
          <w:tcPr>
            <w:tcW w:w="1234" w:type="dxa"/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</w:tcPr>
          <w:p w:rsidR="00F9526B" w:rsidRPr="00B53A03" w:rsidRDefault="00F9526B" w:rsidP="001802B9">
            <w:pPr>
              <w:keepNext/>
              <w:jc w:val="center"/>
              <w:rPr>
                <w:kern w:val="2"/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</w:tr>
      <w:tr w:rsidR="00F9526B" w:rsidRPr="00B53A03" w:rsidTr="001802B9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6B" w:rsidRPr="00B53A03" w:rsidRDefault="00F9526B" w:rsidP="001802B9">
            <w:pPr>
              <w:keepNext/>
              <w:rPr>
                <w:bCs/>
                <w:sz w:val="16"/>
                <w:szCs w:val="16"/>
                <w:lang w:val="de-DE"/>
              </w:rPr>
            </w:pPr>
            <w:r w:rsidRPr="00B53A03">
              <w:rPr>
                <w:bCs/>
                <w:sz w:val="16"/>
                <w:szCs w:val="16"/>
                <w:lang w:val="de-DE" w:eastAsia="zh-CN"/>
              </w:rPr>
              <w:t>ic_</w:t>
            </w:r>
            <w:r w:rsidRPr="00B53A03">
              <w:rPr>
                <w:bCs/>
                <w:sz w:val="16"/>
                <w:szCs w:val="16"/>
                <w:lang w:val="de-DE"/>
              </w:rPr>
              <w:t>flag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 w:eastAsia="zh-CN"/>
              </w:rPr>
            </w:pPr>
            <w:r w:rsidRPr="00B53A03">
              <w:rPr>
                <w:sz w:val="16"/>
                <w:szCs w:val="16"/>
                <w:lang w:val="de-DE" w:eastAsia="zh-CN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6B" w:rsidRPr="00B53A03" w:rsidRDefault="00F9526B" w:rsidP="001802B9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</w:tr>
      <w:tr w:rsidR="00F9526B" w:rsidTr="001802B9">
        <w:trPr>
          <w:jc w:val="center"/>
        </w:trPr>
        <w:tc>
          <w:tcPr>
            <w:tcW w:w="2264" w:type="dxa"/>
          </w:tcPr>
          <w:p w:rsidR="00F9526B" w:rsidRDefault="00F9526B" w:rsidP="001802B9">
            <w:pPr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dbbp_flag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</w:tr>
      <w:tr w:rsidR="00F9526B" w:rsidRPr="001E7D4B" w:rsidTr="001802B9">
        <w:trPr>
          <w:jc w:val="center"/>
        </w:trPr>
        <w:tc>
          <w:tcPr>
            <w:tcW w:w="2264" w:type="dxa"/>
          </w:tcPr>
          <w:p w:rsidR="00F9526B" w:rsidRPr="00EA4CFC" w:rsidRDefault="00F9526B" w:rsidP="001802B9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depth_intra_mode_flag</w:t>
            </w:r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</w:tr>
      <w:tr w:rsidR="00F9526B" w:rsidRPr="001E7D4B" w:rsidTr="001802B9">
        <w:trPr>
          <w:jc w:val="center"/>
        </w:trPr>
        <w:tc>
          <w:tcPr>
            <w:tcW w:w="2264" w:type="dxa"/>
          </w:tcPr>
          <w:p w:rsidR="00F9526B" w:rsidRPr="00EA4CFC" w:rsidRDefault="00F9526B" w:rsidP="001802B9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</w:tr>
      <w:tr w:rsidR="00F9526B" w:rsidRPr="001E7D4B" w:rsidTr="001802B9">
        <w:trPr>
          <w:jc w:val="center"/>
        </w:trPr>
        <w:tc>
          <w:tcPr>
            <w:tcW w:w="2264" w:type="dxa"/>
          </w:tcPr>
          <w:p w:rsidR="00F9526B" w:rsidRPr="009C27A2" w:rsidRDefault="00F9526B" w:rsidP="001802B9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en-US" w:eastAsia="zh-TW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0, 1,2</w:t>
            </w:r>
            <w:r>
              <w:rPr>
                <w:sz w:val="16"/>
                <w:szCs w:val="16"/>
                <w:lang w:val="en-US"/>
              </w:rPr>
              <w:br/>
            </w:r>
            <w:fldSimple w:instr=" REF _Ref358650827 \h  \* MERGEFORMAT " w:fldLock="1">
              <w:r w:rsidRPr="00404ED2">
                <w:rPr>
                  <w:sz w:val="16"/>
                  <w:szCs w:val="16"/>
                </w:rPr>
                <w:t>Table I</w:t>
              </w:r>
              <w:r w:rsidRPr="00404ED2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F9526B" w:rsidRPr="001E7D4B" w:rsidRDefault="00F9526B" w:rsidP="001802B9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</w:tr>
    </w:tbl>
    <w:p w:rsidR="00F9526B" w:rsidRPr="00EC4260" w:rsidRDefault="00F9526B">
      <w:pPr>
        <w:rPr>
          <w:rFonts w:eastAsiaTheme="minorEastAsia"/>
          <w:lang w:val="en-US" w:eastAsia="zh-CN"/>
        </w:rPr>
      </w:pPr>
    </w:p>
    <w:sectPr w:rsidR="00F9526B" w:rsidRPr="00EC4260" w:rsidSect="00CC1A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440" w:left="1077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D6E" w:rsidRDefault="007A0D6E">
      <w:r>
        <w:separator/>
      </w:r>
    </w:p>
  </w:endnote>
  <w:endnote w:type="continuationSeparator" w:id="0">
    <w:p w:rsidR="007A0D6E" w:rsidRDefault="007A0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5F" w:rsidRDefault="00734D5F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3509"/>
      <w:gridCol w:w="3417"/>
      <w:gridCol w:w="3042"/>
    </w:tblGrid>
    <w:tr w:rsidR="00734D5F">
      <w:tc>
        <w:tcPr>
          <w:tcW w:w="1760" w:type="pct"/>
        </w:tcPr>
        <w:p w:rsidR="00734D5F" w:rsidRDefault="00734D5F">
          <w:pPr>
            <w:pStyle w:val="aa"/>
            <w:ind w:firstLine="360"/>
          </w:pPr>
        </w:p>
      </w:tc>
      <w:tc>
        <w:tcPr>
          <w:tcW w:w="1714" w:type="pct"/>
        </w:tcPr>
        <w:p w:rsidR="00734D5F" w:rsidRDefault="00734D5F">
          <w:pPr>
            <w:pStyle w:val="aa"/>
          </w:pPr>
        </w:p>
      </w:tc>
      <w:tc>
        <w:tcPr>
          <w:tcW w:w="1527" w:type="pct"/>
        </w:tcPr>
        <w:p w:rsidR="00734D5F" w:rsidRDefault="00734D5F">
          <w:pPr>
            <w:pStyle w:val="aa"/>
            <w:ind w:firstLine="360"/>
            <w:jc w:val="right"/>
          </w:pPr>
        </w:p>
      </w:tc>
    </w:tr>
  </w:tbl>
  <w:p w:rsidR="00734D5F" w:rsidRDefault="00734D5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5F" w:rsidRDefault="00734D5F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D6E" w:rsidRDefault="007A0D6E">
      <w:r>
        <w:separator/>
      </w:r>
    </w:p>
  </w:footnote>
  <w:footnote w:type="continuationSeparator" w:id="0">
    <w:p w:rsidR="007A0D6E" w:rsidRDefault="007A0D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5F" w:rsidRDefault="00734D5F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987"/>
      <w:gridCol w:w="6906"/>
      <w:gridCol w:w="1973"/>
    </w:tblGrid>
    <w:tr w:rsidR="00734D5F">
      <w:trPr>
        <w:cantSplit/>
        <w:trHeight w:hRule="exact" w:val="782"/>
      </w:trPr>
      <w:tc>
        <w:tcPr>
          <w:tcW w:w="500" w:type="pct"/>
        </w:tcPr>
        <w:p w:rsidR="00734D5F" w:rsidRDefault="00734D5F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734D5F" w:rsidRDefault="00734D5F">
          <w:pPr>
            <w:pStyle w:val="ab"/>
            <w:ind w:firstLine="360"/>
            <w:rPr>
              <w:rFonts w:ascii="Dotum" w:eastAsia="Dotum" w:hAnsi="Dotum"/>
            </w:rPr>
          </w:pPr>
        </w:p>
      </w:tc>
      <w:tc>
        <w:tcPr>
          <w:tcW w:w="1000" w:type="pct"/>
          <w:vAlign w:val="bottom"/>
        </w:tcPr>
        <w:p w:rsidR="00734D5F" w:rsidRDefault="00734D5F">
          <w:pPr>
            <w:pStyle w:val="ab"/>
            <w:ind w:firstLine="360"/>
            <w:rPr>
              <w:rFonts w:ascii="Dotum" w:eastAsia="Dotum" w:hAnsi="Dotum"/>
            </w:rPr>
          </w:pPr>
        </w:p>
      </w:tc>
    </w:tr>
  </w:tbl>
  <w:p w:rsidR="00734D5F" w:rsidRDefault="00734D5F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5F" w:rsidRDefault="00734D5F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7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8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9">
    <w:nsid w:val="39FD582C"/>
    <w:multiLevelType w:val="multilevel"/>
    <w:tmpl w:val="3A82E334"/>
    <w:numStyleLink w:val="3DEquation"/>
  </w:abstractNum>
  <w:abstractNum w:abstractNumId="10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2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5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6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2"/>
  </w:num>
  <w:num w:numId="11">
    <w:abstractNumId w:val="2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  <w:num w:numId="16">
    <w:abstractNumId w:val="6"/>
  </w:num>
  <w:num w:numId="17">
    <w:abstractNumId w:val="12"/>
  </w:num>
  <w:num w:numId="18">
    <w:abstractNumId w:val="12"/>
  </w:num>
  <w:num w:numId="19">
    <w:abstractNumId w:val="12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2"/>
  </w:num>
  <w:num w:numId="25">
    <w:abstractNumId w:val="12"/>
  </w:num>
  <w:num w:numId="26">
    <w:abstractNumId w:val="16"/>
  </w:num>
  <w:num w:numId="27">
    <w:abstractNumId w:val="16"/>
  </w:num>
  <w:num w:numId="28">
    <w:abstractNumId w:val="16"/>
  </w:num>
  <w:num w:numId="29">
    <w:abstractNumId w:val="1"/>
  </w:num>
  <w:num w:numId="30">
    <w:abstractNumId w:val="12"/>
  </w:num>
  <w:num w:numId="31">
    <w:abstractNumId w:val="12"/>
  </w:num>
  <w:num w:numId="32">
    <w:abstractNumId w:val="16"/>
  </w:num>
  <w:num w:numId="33">
    <w:abstractNumId w:val="14"/>
  </w:num>
  <w:num w:numId="34">
    <w:abstractNumId w:val="14"/>
  </w:num>
  <w:num w:numId="35">
    <w:abstractNumId w:val="14"/>
  </w:num>
  <w:num w:numId="36">
    <w:abstractNumId w:val="5"/>
  </w:num>
  <w:num w:numId="37">
    <w:abstractNumId w:val="9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8">
    <w:abstractNumId w:val="3"/>
  </w:num>
  <w:num w:numId="39">
    <w:abstractNumId w:val="10"/>
  </w:num>
  <w:num w:numId="40">
    <w:abstractNumId w:val="4"/>
  </w:num>
  <w:num w:numId="41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2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4D5F"/>
    <w:rsid w:val="002F154F"/>
    <w:rsid w:val="00326597"/>
    <w:rsid w:val="006B2487"/>
    <w:rsid w:val="006E5F55"/>
    <w:rsid w:val="00734D5F"/>
    <w:rsid w:val="007A0D6E"/>
    <w:rsid w:val="007D1520"/>
    <w:rsid w:val="00966542"/>
    <w:rsid w:val="00AB4840"/>
    <w:rsid w:val="00B52296"/>
    <w:rsid w:val="00C25B29"/>
    <w:rsid w:val="00C523EB"/>
    <w:rsid w:val="00C53DB8"/>
    <w:rsid w:val="00CC1A28"/>
    <w:rsid w:val="00DC703F"/>
    <w:rsid w:val="00EC4260"/>
    <w:rsid w:val="00F9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C1A2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eastAsia="Malgun Gothic"/>
      <w:lang w:val="en-GB" w:eastAsia="en-US"/>
    </w:rPr>
  </w:style>
  <w:style w:type="paragraph" w:styleId="1">
    <w:name w:val="heading 1"/>
    <w:next w:val="2"/>
    <w:qFormat/>
    <w:rsid w:val="00734D5F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734D5F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734D5F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734D5F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734D5F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734D5F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734D5F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734D5F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734D5F"/>
    <w:pPr>
      <w:keepNext/>
      <w:spacing w:before="80" w:after="80"/>
      <w:jc w:val="center"/>
    </w:pPr>
  </w:style>
  <w:style w:type="paragraph" w:customStyle="1" w:styleId="a9">
    <w:name w:val="文档标题"/>
    <w:basedOn w:val="a1"/>
    <w:rsid w:val="00734D5F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734D5F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734D5F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734D5F"/>
  </w:style>
  <w:style w:type="paragraph" w:customStyle="1" w:styleId="ad">
    <w:name w:val="注示头"/>
    <w:basedOn w:val="a1"/>
    <w:rsid w:val="00734D5F"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734D5F"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734D5F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734D5F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734D5F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734D5F"/>
  </w:style>
  <w:style w:type="paragraph" w:styleId="af3">
    <w:name w:val="Balloon Text"/>
    <w:basedOn w:val="a1"/>
    <w:link w:val="Char"/>
    <w:rsid w:val="00734D5F"/>
    <w:rPr>
      <w:sz w:val="18"/>
      <w:szCs w:val="18"/>
    </w:rPr>
  </w:style>
  <w:style w:type="character" w:customStyle="1" w:styleId="Char">
    <w:name w:val="批注框文本 Char"/>
    <w:basedOn w:val="a2"/>
    <w:link w:val="af3"/>
    <w:rsid w:val="00734D5F"/>
    <w:rPr>
      <w:snapToGrid w:val="0"/>
      <w:sz w:val="18"/>
      <w:szCs w:val="18"/>
    </w:rPr>
  </w:style>
  <w:style w:type="paragraph" w:customStyle="1" w:styleId="3Table">
    <w:name w:val="3Table"/>
    <w:basedOn w:val="a1"/>
    <w:link w:val="3TableChar"/>
    <w:qFormat/>
    <w:rsid w:val="00CC1A2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CC1A28"/>
    <w:rPr>
      <w:rFonts w:eastAsia="Malgun Gothic"/>
      <w:lang w:val="en-GB" w:eastAsia="ko-KR"/>
    </w:rPr>
  </w:style>
  <w:style w:type="paragraph" w:customStyle="1" w:styleId="3N0">
    <w:name w:val="3N0"/>
    <w:basedOn w:val="a1"/>
    <w:link w:val="3N0Char"/>
    <w:qFormat/>
    <w:rsid w:val="00CC1A28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CC1A28"/>
    <w:rPr>
      <w:rFonts w:eastAsia="Malgun Gothic"/>
      <w:lang w:val="en-GB" w:eastAsia="en-US"/>
    </w:rPr>
  </w:style>
  <w:style w:type="paragraph" w:styleId="af4">
    <w:name w:val="caption"/>
    <w:basedOn w:val="a1"/>
    <w:next w:val="a1"/>
    <w:link w:val="Char0"/>
    <w:qFormat/>
    <w:rsid w:val="00CC1A28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题注 Char"/>
    <w:link w:val="af4"/>
    <w:locked/>
    <w:rsid w:val="00CC1A28"/>
    <w:rPr>
      <w:rFonts w:eastAsia="Malgun Gothic"/>
      <w:b/>
      <w:bCs/>
      <w:lang w:eastAsia="en-US"/>
    </w:rPr>
  </w:style>
  <w:style w:type="paragraph" w:customStyle="1" w:styleId="3H0">
    <w:name w:val="3H0"/>
    <w:next w:val="3N0"/>
    <w:qFormat/>
    <w:rsid w:val="00CC1A28"/>
    <w:pPr>
      <w:keepNext/>
      <w:keepLines/>
      <w:numPr>
        <w:ilvl w:val="1"/>
        <w:numId w:val="38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0"/>
    <w:qFormat/>
    <w:rsid w:val="00CC1A28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CC1A28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CC1A28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CC1A28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CC1A28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CC1A28"/>
    <w:rPr>
      <w:rFonts w:eastAsia="Malgun Gothic"/>
      <w:b/>
      <w:lang w:val="en-GB" w:eastAsia="en-US"/>
    </w:rPr>
  </w:style>
  <w:style w:type="paragraph" w:customStyle="1" w:styleId="3H6">
    <w:name w:val="3H6"/>
    <w:basedOn w:val="a1"/>
    <w:rsid w:val="00CC1A28"/>
    <w:pPr>
      <w:numPr>
        <w:ilvl w:val="7"/>
        <w:numId w:val="38"/>
      </w:numPr>
    </w:pPr>
  </w:style>
  <w:style w:type="paragraph" w:customStyle="1" w:styleId="3H7">
    <w:name w:val="3H7"/>
    <w:basedOn w:val="a1"/>
    <w:rsid w:val="00CC1A28"/>
    <w:pPr>
      <w:numPr>
        <w:ilvl w:val="8"/>
        <w:numId w:val="38"/>
      </w:numPr>
    </w:pPr>
  </w:style>
  <w:style w:type="paragraph" w:customStyle="1" w:styleId="3E0">
    <w:name w:val="3E0"/>
    <w:basedOn w:val="3N0"/>
    <w:qFormat/>
    <w:rsid w:val="00CC1A28"/>
    <w:pPr>
      <w:numPr>
        <w:numId w:val="37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C1A28"/>
    <w:pPr>
      <w:numPr>
        <w:ilvl w:val="1"/>
      </w:numPr>
    </w:pPr>
  </w:style>
  <w:style w:type="paragraph" w:customStyle="1" w:styleId="3E2">
    <w:name w:val="3E2"/>
    <w:basedOn w:val="3E1"/>
    <w:qFormat/>
    <w:rsid w:val="00CC1A28"/>
    <w:pPr>
      <w:numPr>
        <w:ilvl w:val="2"/>
      </w:numPr>
    </w:pPr>
  </w:style>
  <w:style w:type="paragraph" w:customStyle="1" w:styleId="3E3">
    <w:name w:val="3E3"/>
    <w:basedOn w:val="a1"/>
    <w:qFormat/>
    <w:rsid w:val="00CC1A28"/>
    <w:pPr>
      <w:numPr>
        <w:ilvl w:val="3"/>
        <w:numId w:val="37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1"/>
    <w:qFormat/>
    <w:rsid w:val="00CC1A28"/>
    <w:pPr>
      <w:numPr>
        <w:ilvl w:val="4"/>
        <w:numId w:val="37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1"/>
    <w:qFormat/>
    <w:rsid w:val="00CC1A28"/>
    <w:pPr>
      <w:numPr>
        <w:ilvl w:val="5"/>
        <w:numId w:val="37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1"/>
    <w:qFormat/>
    <w:rsid w:val="00CC1A28"/>
    <w:pPr>
      <w:numPr>
        <w:ilvl w:val="6"/>
        <w:numId w:val="37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1"/>
    <w:qFormat/>
    <w:rsid w:val="00CC1A28"/>
    <w:pPr>
      <w:numPr>
        <w:ilvl w:val="7"/>
        <w:numId w:val="37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1"/>
    <w:qFormat/>
    <w:rsid w:val="00CC1A28"/>
    <w:pPr>
      <w:numPr>
        <w:ilvl w:val="8"/>
        <w:numId w:val="37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CC1A28"/>
    <w:pPr>
      <w:numPr>
        <w:numId w:val="36"/>
      </w:numPr>
    </w:pPr>
  </w:style>
  <w:style w:type="paragraph" w:customStyle="1" w:styleId="3HAnnex">
    <w:name w:val="3HAnnex"/>
    <w:basedOn w:val="a1"/>
    <w:qFormat/>
    <w:rsid w:val="00CC1A28"/>
    <w:pPr>
      <w:keepNext/>
      <w:keepLines/>
      <w:numPr>
        <w:numId w:val="38"/>
      </w:numPr>
      <w:tabs>
        <w:tab w:val="clear" w:pos="794"/>
      </w:tabs>
      <w:spacing w:before="480"/>
      <w:jc w:val="center"/>
      <w:outlineLvl w:val="0"/>
    </w:pPr>
    <w:rPr>
      <w:b/>
      <w:noProof/>
      <w:sz w:val="24"/>
      <w:szCs w:val="24"/>
    </w:rPr>
  </w:style>
  <w:style w:type="character" w:styleId="af5">
    <w:name w:val="annotation reference"/>
    <w:basedOn w:val="a2"/>
    <w:rsid w:val="007D1520"/>
    <w:rPr>
      <w:sz w:val="21"/>
      <w:szCs w:val="21"/>
    </w:rPr>
  </w:style>
  <w:style w:type="paragraph" w:styleId="af6">
    <w:name w:val="annotation text"/>
    <w:basedOn w:val="a1"/>
    <w:link w:val="Char1"/>
    <w:rsid w:val="007D1520"/>
    <w:pPr>
      <w:jc w:val="left"/>
    </w:pPr>
  </w:style>
  <w:style w:type="character" w:customStyle="1" w:styleId="Char1">
    <w:name w:val="批注文字 Char"/>
    <w:basedOn w:val="a2"/>
    <w:link w:val="af6"/>
    <w:rsid w:val="007D1520"/>
    <w:rPr>
      <w:rFonts w:eastAsia="Malgun Gothic"/>
      <w:lang w:val="en-GB" w:eastAsia="en-US"/>
    </w:rPr>
  </w:style>
  <w:style w:type="paragraph" w:styleId="af7">
    <w:name w:val="annotation subject"/>
    <w:basedOn w:val="af6"/>
    <w:next w:val="af6"/>
    <w:link w:val="Char2"/>
    <w:rsid w:val="007D1520"/>
    <w:rPr>
      <w:b/>
      <w:bCs/>
    </w:rPr>
  </w:style>
  <w:style w:type="character" w:customStyle="1" w:styleId="Char2">
    <w:name w:val="批注主题 Char"/>
    <w:basedOn w:val="Char1"/>
    <w:link w:val="af7"/>
    <w:rsid w:val="007D1520"/>
    <w:rPr>
      <w:b/>
      <w:bCs/>
    </w:rPr>
  </w:style>
  <w:style w:type="paragraph" w:customStyle="1" w:styleId="3D0">
    <w:name w:val="3D0"/>
    <w:basedOn w:val="3N0"/>
    <w:link w:val="3D0Char"/>
    <w:qFormat/>
    <w:rsid w:val="00EC4260"/>
    <w:pPr>
      <w:numPr>
        <w:numId w:val="39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EC4260"/>
    <w:pPr>
      <w:numPr>
        <w:ilvl w:val="1"/>
      </w:numPr>
      <w:tabs>
        <w:tab w:val="clear" w:pos="697"/>
        <w:tab w:val="num" w:pos="992"/>
      </w:tabs>
      <w:ind w:left="992" w:hanging="567"/>
    </w:pPr>
  </w:style>
  <w:style w:type="character" w:customStyle="1" w:styleId="3D0Char">
    <w:name w:val="3D0 Char"/>
    <w:link w:val="3D0"/>
    <w:rsid w:val="00EC4260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EC4260"/>
    <w:pPr>
      <w:numPr>
        <w:ilvl w:val="2"/>
      </w:numPr>
      <w:tabs>
        <w:tab w:val="clear" w:pos="340"/>
        <w:tab w:val="clear" w:pos="794"/>
        <w:tab w:val="left" w:pos="1072"/>
        <w:tab w:val="num" w:pos="1418"/>
      </w:tabs>
      <w:ind w:left="1071" w:hanging="567"/>
    </w:pPr>
  </w:style>
  <w:style w:type="paragraph" w:customStyle="1" w:styleId="3D3">
    <w:name w:val="3D3"/>
    <w:basedOn w:val="3D2"/>
    <w:qFormat/>
    <w:rsid w:val="00EC4260"/>
    <w:pPr>
      <w:numPr>
        <w:ilvl w:val="3"/>
      </w:numPr>
      <w:tabs>
        <w:tab w:val="clear" w:pos="1072"/>
        <w:tab w:val="clear" w:pos="1191"/>
        <w:tab w:val="clear" w:pos="1411"/>
        <w:tab w:val="clear" w:pos="1985"/>
        <w:tab w:val="num" w:pos="1984"/>
      </w:tabs>
      <w:ind w:left="1984" w:hanging="708"/>
    </w:pPr>
  </w:style>
  <w:style w:type="paragraph" w:customStyle="1" w:styleId="3D4">
    <w:name w:val="3D4"/>
    <w:basedOn w:val="3D3"/>
    <w:qFormat/>
    <w:rsid w:val="00EC4260"/>
    <w:pPr>
      <w:numPr>
        <w:ilvl w:val="4"/>
      </w:numPr>
      <w:tabs>
        <w:tab w:val="clear" w:pos="1588"/>
        <w:tab w:val="clear" w:pos="1768"/>
        <w:tab w:val="num" w:pos="2551"/>
      </w:tabs>
      <w:ind w:left="2551" w:hanging="850"/>
    </w:pPr>
  </w:style>
  <w:style w:type="paragraph" w:customStyle="1" w:styleId="3D5">
    <w:name w:val="3D5"/>
    <w:basedOn w:val="3D4"/>
    <w:qFormat/>
    <w:rsid w:val="00EC4260"/>
    <w:pPr>
      <w:numPr>
        <w:ilvl w:val="5"/>
      </w:numPr>
      <w:tabs>
        <w:tab w:val="clear" w:pos="2125"/>
        <w:tab w:val="num" w:pos="3260"/>
      </w:tabs>
      <w:ind w:left="3260" w:hanging="1134"/>
    </w:pPr>
  </w:style>
  <w:style w:type="paragraph" w:customStyle="1" w:styleId="3D6">
    <w:name w:val="3D6"/>
    <w:basedOn w:val="3D5"/>
    <w:qFormat/>
    <w:rsid w:val="00EC4260"/>
    <w:pPr>
      <w:numPr>
        <w:ilvl w:val="6"/>
      </w:numPr>
      <w:tabs>
        <w:tab w:val="clear" w:pos="2381"/>
        <w:tab w:val="clear" w:pos="2482"/>
        <w:tab w:val="num" w:pos="3827"/>
      </w:tabs>
      <w:ind w:left="3827" w:hanging="1276"/>
    </w:pPr>
  </w:style>
  <w:style w:type="paragraph" w:customStyle="1" w:styleId="3U1">
    <w:name w:val="3U1"/>
    <w:basedOn w:val="3N0"/>
    <w:qFormat/>
    <w:rsid w:val="00EC4260"/>
    <w:pPr>
      <w:numPr>
        <w:ilvl w:val="1"/>
        <w:numId w:val="41"/>
      </w:numPr>
    </w:pPr>
  </w:style>
  <w:style w:type="paragraph" w:customStyle="1" w:styleId="3U0">
    <w:name w:val="3U0"/>
    <w:basedOn w:val="3N0"/>
    <w:qFormat/>
    <w:rsid w:val="00EC4260"/>
    <w:pPr>
      <w:numPr>
        <w:numId w:val="41"/>
      </w:numPr>
    </w:pPr>
  </w:style>
  <w:style w:type="paragraph" w:customStyle="1" w:styleId="3U2">
    <w:name w:val="3U2"/>
    <w:basedOn w:val="3U1"/>
    <w:qFormat/>
    <w:rsid w:val="00EC4260"/>
    <w:pPr>
      <w:numPr>
        <w:ilvl w:val="2"/>
      </w:numPr>
    </w:pPr>
  </w:style>
  <w:style w:type="paragraph" w:customStyle="1" w:styleId="3U3">
    <w:name w:val="3U3"/>
    <w:basedOn w:val="3U2"/>
    <w:qFormat/>
    <w:rsid w:val="00EC4260"/>
    <w:pPr>
      <w:numPr>
        <w:ilvl w:val="3"/>
      </w:numPr>
    </w:pPr>
  </w:style>
  <w:style w:type="paragraph" w:customStyle="1" w:styleId="3U4">
    <w:name w:val="3U4"/>
    <w:basedOn w:val="3U3"/>
    <w:qFormat/>
    <w:rsid w:val="00EC4260"/>
    <w:pPr>
      <w:numPr>
        <w:ilvl w:val="4"/>
      </w:numPr>
    </w:pPr>
  </w:style>
  <w:style w:type="paragraph" w:customStyle="1" w:styleId="3U5">
    <w:name w:val="3U5"/>
    <w:basedOn w:val="3U4"/>
    <w:qFormat/>
    <w:rsid w:val="00EC4260"/>
    <w:pPr>
      <w:numPr>
        <w:ilvl w:val="5"/>
      </w:numPr>
    </w:pPr>
  </w:style>
  <w:style w:type="paragraph" w:customStyle="1" w:styleId="3U6">
    <w:name w:val="3U6"/>
    <w:basedOn w:val="3U5"/>
    <w:qFormat/>
    <w:rsid w:val="00EC4260"/>
    <w:pPr>
      <w:numPr>
        <w:ilvl w:val="6"/>
      </w:numPr>
    </w:pPr>
  </w:style>
  <w:style w:type="paragraph" w:customStyle="1" w:styleId="3U7">
    <w:name w:val="3U7"/>
    <w:basedOn w:val="a1"/>
    <w:qFormat/>
    <w:rsid w:val="00EC4260"/>
    <w:pPr>
      <w:numPr>
        <w:ilvl w:val="7"/>
        <w:numId w:val="41"/>
      </w:numPr>
    </w:pPr>
  </w:style>
  <w:style w:type="paragraph" w:customStyle="1" w:styleId="3U8">
    <w:name w:val="3U8"/>
    <w:basedOn w:val="3U7"/>
    <w:qFormat/>
    <w:rsid w:val="00EC4260"/>
    <w:pPr>
      <w:numPr>
        <w:ilvl w:val="8"/>
      </w:numPr>
    </w:pPr>
  </w:style>
  <w:style w:type="paragraph" w:customStyle="1" w:styleId="3D7">
    <w:name w:val="3D7"/>
    <w:basedOn w:val="a1"/>
    <w:rsid w:val="00EC4260"/>
    <w:pPr>
      <w:numPr>
        <w:ilvl w:val="7"/>
        <w:numId w:val="39"/>
      </w:numPr>
    </w:pPr>
  </w:style>
  <w:style w:type="paragraph" w:customStyle="1" w:styleId="3D8">
    <w:name w:val="3D8"/>
    <w:basedOn w:val="a1"/>
    <w:rsid w:val="00EC4260"/>
    <w:pPr>
      <w:numPr>
        <w:ilvl w:val="8"/>
        <w:numId w:val="39"/>
      </w:numPr>
    </w:pPr>
  </w:style>
  <w:style w:type="numbering" w:customStyle="1" w:styleId="3DNumbering">
    <w:name w:val="3D Numbering"/>
    <w:uiPriority w:val="99"/>
    <w:rsid w:val="00EC4260"/>
    <w:pPr>
      <w:numPr>
        <w:numId w:val="40"/>
      </w:numPr>
    </w:pPr>
  </w:style>
  <w:style w:type="character" w:customStyle="1" w:styleId="3H3Char">
    <w:name w:val="3H3 Char"/>
    <w:link w:val="3H3"/>
    <w:rsid w:val="00EC4260"/>
    <w:rPr>
      <w:rFonts w:eastAsia="Malgun Gothic"/>
      <w:b/>
      <w:lang w:val="en-GB" w:eastAsia="en-US"/>
    </w:rPr>
  </w:style>
  <w:style w:type="character" w:customStyle="1" w:styleId="3D1Char">
    <w:name w:val="3D1 Char"/>
    <w:link w:val="3D1"/>
    <w:rsid w:val="00EC4260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EC4260"/>
    <w:rPr>
      <w:rFonts w:eastAsia="Malgun Gothic"/>
      <w:lang w:val="en-GB" w:eastAsia="en-US"/>
    </w:rPr>
  </w:style>
  <w:style w:type="paragraph" w:customStyle="1" w:styleId="TableText">
    <w:name w:val="Table_Text"/>
    <w:basedOn w:val="a1"/>
    <w:rsid w:val="00F9526B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B8C9C-018F-4352-A2C1-8C68E820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739</Words>
  <Characters>4217</Characters>
  <Application>Microsoft Office Word</Application>
  <DocSecurity>0</DocSecurity>
  <Lines>35</Lines>
  <Paragraphs>9</Paragraphs>
  <ScaleCrop>false</ScaleCrop>
  <Company>Huawei Technologies Co.,Ltd.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Chenxu (Anderson, Hisilicon)</dc:creator>
  <cp:keywords/>
  <dc:description/>
  <cp:lastModifiedBy>wtest222</cp:lastModifiedBy>
  <cp:revision>8</cp:revision>
  <dcterms:created xsi:type="dcterms:W3CDTF">2010-06-21T04:30:00Z</dcterms:created>
  <dcterms:modified xsi:type="dcterms:W3CDTF">2014-03-21T15:49:00Z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(4)w/mSgHLMDy7jEFtaLYmDEoXAVIjs5NUX2XMw+J3ovmATOMD2h/6/RKcqZqK8wB4XKFoM7fTg_x000d_ nd4ur/ld/R8AKDknAAN0CKPHB7MaxvF/SOq3Fc/3mVU5ybqB2BJzZU+km9K5EqzeWot7x/cf_x000d_ QSayFvOdfSQoinzTEcV7hm3DXvrImgCr9dKNuOV3rNPZNfuKIUz4XsJjKhME1gV214iBIm8p_x000d_ uqXZpNS0sp8Mo1Q1X9</vt:lpwstr>
  </property>
  <property fmtid="{D5CDD505-2E9C-101B-9397-08002B2CF9AE}" pid="3" name="_ms_pID_7253431">
    <vt:lpwstr>YInh2XHskVzrkY4+wzOcN5VAdEBEMHOrkHYVB6fJto7wlxu6n1eR+P_x000d_ cDRElD3zWmZLw7qYz8X1QIzbKZiFb4+J7TUdfxaSQVu5G7XyIShqsMcnWEXQjB8GrOj20hqG_x000d_ O5kSPsnF1520NYimtjm0TMsqMfYBWROg40ET8szXuZOJXrxYAZuMAEtJPL6QPxGTM+0/w7pa_x000d_ nFntjXD44SE5lLaMiGkRiK/O4SH3SQdEwLK3</vt:lpwstr>
  </property>
  <property fmtid="{D5CDD505-2E9C-101B-9397-08002B2CF9AE}" pid="4" name="_ms_pID_7253432">
    <vt:lpwstr>6gM1c30URPPlnGuhp3fpGTwb9HaOGbqEL9tF_x000d_ R4iNoTQ6fQ5H5B0GCEipdCxEqtuBKDOomCDATXhh8klw6iEjUDd3bDrWTtcXyMXMrf/TwN7D_x000d_ 9V7vY0xkXwQ9LmAYAQUDn+L18XFSnwx6gEKOr0z3qMfKeIEFIyQwHiHxwkVWMfNNpX1pJlo2_x000d_ hN/k5vEE9GAnu5c8DwP+eYTVeBQH37LVA6J9TmaXqO1k5WCZmZrYXy</vt:lpwstr>
  </property>
  <property fmtid="{D5CDD505-2E9C-101B-9397-08002B2CF9AE}" pid="5" name="_ms_pID_7253433">
    <vt:lpwstr>GYTTZ+R1vR6GHqWWoo_x000d_ HEsH6G1CLru0iauLD8VQ3nvCg2KRQdLicvZ+roSN9E9/ISJZ0rKlsQt8lNRThHFA6in39Q==</vt:lpwstr>
  </property>
  <property fmtid="{D5CDD505-2E9C-101B-9397-08002B2CF9AE}" pid="6" name="_new_ms_pID_72543">
    <vt:lpwstr>(3)FDBsSseXGuQhpdMUzQl1tHfXAHWrQAaIFgpIIYCdb5cI6AIp4rmxl9dkhvy1dxOStminiCZs
HkOC6pdlCpGMWh5pPF+tflh7ZScAgpU3oZIQZyY2U2xewqTpcCmEZjzJdZ4VBTjzVGjlirZS
4qVNLHXAbxnfreMpp9/Uhu1EaQwizFDY3GMBUYBS4YUwxcROX1v2r0MLOJuCnfk64aSMIVdH
bTQ7HtP1LrDrv812jU</vt:lpwstr>
  </property>
  <property fmtid="{D5CDD505-2E9C-101B-9397-08002B2CF9AE}" pid="7" name="_new_ms_pID_725431">
    <vt:lpwstr>85+bAlzw0d0u8y6Y+w2NpyEmi3DSC/fuY1zVQAsq8KLzkrHYtt+0dR
wBzCa3XNirjI6cgrsIVF3mKhNa8O3KhaHrR0PuvVsxI6gevG3Iugcs2owg84NdiY1+ts2sjK
uUMJ5MDSP+8ORDbBflX64qWUf6PLz4+niWdcG3916f10T1c+gzOqf/Qk/B2iqWhnYxAHncCT
J7rM2kJ9n9iFdK+c2qulji+IX32kcqQKmnbj</vt:lpwstr>
  </property>
  <property fmtid="{D5CDD505-2E9C-101B-9397-08002B2CF9AE}" pid="8" name="_new_ms_pID_725432">
    <vt:lpwstr>bqndAmwkBw/kAu/H2O72D6U0jOcJSoKE923e
R0Ah+HfpKsYrRl6kAqhjvla/Zk2H85Bz+K6+dkXnO+bvrTiv/ezdwycl4WwkZ/Whb0PqsxAH
Y9hfut3WdNme+miyoDifkQ==</vt:lpwstr>
  </property>
  <property fmtid="{D5CDD505-2E9C-101B-9397-08002B2CF9AE}" pid="9" name="sflag">
    <vt:lpwstr>1395416930</vt:lpwstr>
  </property>
</Properties>
</file>