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18" w:rsidRDefault="00215E18" w:rsidP="00813B7F">
      <w:bookmarkStart w:id="0" w:name="_Ref341698999"/>
    </w:p>
    <w:p w:rsidR="00215E18" w:rsidRPr="001E7D4B" w:rsidRDefault="00215E18" w:rsidP="00215E18">
      <w:pPr>
        <w:pStyle w:val="3H4"/>
        <w:numPr>
          <w:ilvl w:val="0"/>
          <w:numId w:val="0"/>
        </w:numPr>
        <w:rPr>
          <w:lang w:val="en-US"/>
        </w:rPr>
      </w:pPr>
      <w:bookmarkStart w:id="1" w:name="_Ref342862596"/>
      <w:bookmarkStart w:id="2" w:name="_Ref366173082"/>
      <w:r>
        <w:rPr>
          <w:rFonts w:eastAsiaTheme="minorEastAsia" w:hint="eastAsia"/>
          <w:lang w:val="en-US" w:eastAsia="zh-CN"/>
        </w:rPr>
        <w:t xml:space="preserve">I.8.4.4.2.9  </w:t>
      </w:r>
      <w:r w:rsidRPr="001E7D4B">
        <w:rPr>
          <w:lang w:val="en-US"/>
        </w:rPr>
        <w:t>Depth partition value derivation and assignment process</w:t>
      </w:r>
      <w:bookmarkEnd w:id="1"/>
      <w:bookmarkEnd w:id="2"/>
      <w:r w:rsidRPr="001E7D4B">
        <w:rPr>
          <w:lang w:val="en-US"/>
        </w:rPr>
        <w:t xml:space="preserve"> </w:t>
      </w:r>
    </w:p>
    <w:p w:rsidR="00215E18" w:rsidRPr="001E7D4B" w:rsidRDefault="00215E18" w:rsidP="00215E18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215E18" w:rsidRPr="001E7D4B" w:rsidRDefault="00215E18" w:rsidP="00215E1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 w:eastAsia="ko-KR"/>
        </w:rPr>
        <w:t>neighbouring</w:t>
      </w:r>
      <w:proofErr w:type="spellEnd"/>
      <w:r w:rsidRPr="001E7D4B">
        <w:rPr>
          <w:lang w:val="en-US" w:eastAsia="ko-KR"/>
        </w:rPr>
        <w:t xml:space="preserve"> samples p[ x ][ y ], with x = −1, y = −1..nTbS * 2 − 1 and x = 0..nTbS * 2 − 1, y = −1</w:t>
      </w:r>
      <w:r w:rsidRPr="001E7D4B">
        <w:rPr>
          <w:lang w:val="en-US"/>
        </w:rPr>
        <w:t>,</w:t>
      </w:r>
    </w:p>
    <w:p w:rsidR="00215E18" w:rsidRPr="001E7D4B" w:rsidRDefault="00215E18" w:rsidP="00215E18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binary array </w:t>
      </w:r>
      <w:proofErr w:type="spellStart"/>
      <w:r w:rsidRPr="001E7D4B">
        <w:rPr>
          <w:lang w:val="en-US" w:eastAsia="de-DE"/>
        </w:rPr>
        <w:t>partitionPattern</w:t>
      </w:r>
      <w:proofErr w:type="spellEnd"/>
      <w:r w:rsidRPr="001E7D4B">
        <w:rPr>
          <w:lang w:val="en-US" w:eastAsia="ko-KR"/>
        </w:rPr>
        <w:t>[ x ][ y ], with x, y =0..nTbS − 1, specifying a partitioning of the prediction block in a partition 0 and a partition 1</w:t>
      </w:r>
      <w:r>
        <w:rPr>
          <w:lang w:val="en-US" w:eastAsia="ko-KR"/>
        </w:rPr>
        <w:t>,</w:t>
      </w:r>
      <w:r w:rsidRPr="001E7D4B">
        <w:rPr>
          <w:lang w:val="en-US" w:eastAsia="ko-KR"/>
        </w:rPr>
        <w:t xml:space="preserve"> </w:t>
      </w:r>
    </w:p>
    <w:p w:rsidR="00215E18" w:rsidRPr="001E7D4B" w:rsidRDefault="00215E18" w:rsidP="00215E1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a sample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de-DE"/>
        </w:rPr>
        <w:t>Tb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de-DE"/>
        </w:rPr>
        <w:t>Tb</w:t>
      </w:r>
      <w:proofErr w:type="spellEnd"/>
      <w:r w:rsidRPr="001E7D4B">
        <w:rPr>
          <w:lang w:val="en-US"/>
        </w:rPr>
        <w:t> ) specifying the top-left sample of the current block relative to the top</w:t>
      </w:r>
      <w:r w:rsidRPr="001E7D4B">
        <w:rPr>
          <w:lang w:val="en-US"/>
        </w:rPr>
        <w:noBreakHyphen/>
        <w:t>left sample of the current picture,</w:t>
      </w:r>
    </w:p>
    <w:p w:rsidR="00215E18" w:rsidRPr="001E7D4B" w:rsidRDefault="00215E18" w:rsidP="00215E18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>a v</w:t>
      </w:r>
      <w:r w:rsidRPr="001E7D4B">
        <w:rPr>
          <w:lang w:val="en-US" w:eastAsia="ko-KR"/>
        </w:rPr>
        <w:t xml:space="preserve">ariable 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 xml:space="preserve"> specifying the transform block size</w:t>
      </w:r>
      <w:r>
        <w:rPr>
          <w:lang w:val="en-US" w:eastAsia="ko-KR"/>
        </w:rPr>
        <w:t>.</w:t>
      </w:r>
    </w:p>
    <w:p w:rsidR="00215E18" w:rsidRPr="001E7D4B" w:rsidRDefault="00215E18" w:rsidP="00215E18">
      <w:pPr>
        <w:pStyle w:val="3N0"/>
        <w:rPr>
          <w:lang w:val="en-US"/>
        </w:rPr>
      </w:pPr>
      <w:r w:rsidRPr="001E7D4B">
        <w:rPr>
          <w:lang w:val="en-US"/>
        </w:rPr>
        <w:t>Output of this process is:</w:t>
      </w:r>
    </w:p>
    <w:p w:rsidR="00215E18" w:rsidRPr="001E7D4B" w:rsidRDefault="00215E18" w:rsidP="00215E18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the </w:t>
      </w:r>
      <w:r w:rsidRPr="001E7D4B">
        <w:rPr>
          <w:lang w:val="en-US" w:eastAsia="ko-KR"/>
        </w:rPr>
        <w:t xml:space="preserve">predicted samples </w:t>
      </w:r>
      <w:proofErr w:type="spellStart"/>
      <w:r w:rsidRPr="001E7D4B">
        <w:rPr>
          <w:lang w:val="en-US" w:eastAsia="ko-KR"/>
        </w:rPr>
        <w:t>predSamples</w:t>
      </w:r>
      <w:proofErr w:type="spellEnd"/>
      <w:r w:rsidRPr="001E7D4B">
        <w:rPr>
          <w:lang w:val="en-US" w:eastAsia="ko-KR"/>
        </w:rPr>
        <w:t>[ x ][ y ], with x, y = 0..nTbS − 1.</w:t>
      </w:r>
    </w:p>
    <w:p w:rsidR="00215E18" w:rsidRPr="001E7D4B" w:rsidRDefault="00215E18" w:rsidP="00215E1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variables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are derived as specified in the following:</w:t>
      </w:r>
    </w:p>
    <w:p w:rsidR="00215E18" w:rsidRPr="00EA4CFC" w:rsidRDefault="00215E18" w:rsidP="00215E18">
      <w:pPr>
        <w:pStyle w:val="3E1"/>
        <w:numPr>
          <w:ilvl w:val="1"/>
          <w:numId w:val="5"/>
        </w:numPr>
        <w:textAlignment w:val="baseline"/>
        <w:rPr>
          <w:lang w:val="de-DE" w:eastAsia="ko-KR"/>
        </w:rPr>
      </w:pPr>
      <w:r w:rsidRPr="00EA4CFC">
        <w:rPr>
          <w:lang w:val="de-DE" w:eastAsia="ko-KR"/>
        </w:rPr>
        <w:t>vertEdgeFlag = ( partitionPattern[ 0 ][ 0 ]  !=</w:t>
      </w:r>
      <w:r w:rsidRPr="00EA4CFC">
        <w:rPr>
          <w:lang w:val="de-DE"/>
        </w:rPr>
        <w:t>  </w:t>
      </w:r>
      <w:r w:rsidRPr="00EA4CFC">
        <w:rPr>
          <w:lang w:val="de-DE" w:eastAsia="ko-KR"/>
        </w:rPr>
        <w:t>partitionPattern[ nTbS −</w:t>
      </w:r>
      <w:r w:rsidRPr="00EA4CFC">
        <w:rPr>
          <w:lang w:val="de-DE"/>
        </w:rPr>
        <w:t> </w:t>
      </w:r>
      <w:r w:rsidRPr="00EA4CFC">
        <w:rPr>
          <w:lang w:val="de-DE" w:eastAsia="ko-KR"/>
        </w:rPr>
        <w:t>1 ][ 0 ] )</w:t>
      </w:r>
      <w:r w:rsidRPr="00EA4CFC">
        <w:rPr>
          <w:lang w:val="de-DE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EA4CFC">
        <w:rPr>
          <w:lang w:val="de-DE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EA4CFC">
        <w:rPr>
          <w:lang w:val="de-DE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EA4CFC">
        <w:rPr>
          <w:lang w:val="de-DE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de-DE" w:eastAsia="ko-KR"/>
        </w:rPr>
        <w:t>64</w:t>
      </w:r>
      <w:r w:rsidRPr="001E7D4B">
        <w:rPr>
          <w:lang w:val="en-US" w:eastAsia="ko-KR"/>
        </w:rPr>
        <w:fldChar w:fldCharType="end"/>
      </w:r>
      <w:r w:rsidRPr="00EA4CFC">
        <w:rPr>
          <w:lang w:val="de-DE" w:eastAsia="ko-KR"/>
        </w:rPr>
        <w:t>)</w:t>
      </w:r>
    </w:p>
    <w:p w:rsidR="00215E18" w:rsidRPr="001E7D4B" w:rsidRDefault="00215E18" w:rsidP="00215E18">
      <w:pPr>
        <w:pStyle w:val="3E1"/>
        <w:numPr>
          <w:ilvl w:val="1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= ( partitionPattern[ 0 ][ 0 ]  !=  partitionPattern[ 0 ][ nTbS −</w:t>
      </w:r>
      <w:r w:rsidRPr="001E7D4B">
        <w:rPr>
          <w:lang w:val="en-US"/>
        </w:rPr>
        <w:t> </w:t>
      </w:r>
      <w:r w:rsidRPr="001E7D4B">
        <w:rPr>
          <w:lang w:val="en-US" w:eastAsia="ko-KR"/>
        </w:rPr>
        <w:t>1 ] )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65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Pr="001E7D4B" w:rsidRDefault="00215E18" w:rsidP="00215E1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variables </w:t>
      </w:r>
      <w:proofErr w:type="spellStart"/>
      <w:r w:rsidRPr="001E7D4B">
        <w:rPr>
          <w:lang w:val="en-US" w:eastAsia="ko-KR"/>
        </w:rPr>
        <w:t>dcVal</w:t>
      </w:r>
      <w:r>
        <w:rPr>
          <w:lang w:val="en-US" w:eastAsia="ko-KR"/>
        </w:rPr>
        <w:t>BR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dcVal</w:t>
      </w:r>
      <w:r>
        <w:rPr>
          <w:lang w:val="en-US" w:eastAsia="ko-KR"/>
        </w:rPr>
        <w:t>LT</w:t>
      </w:r>
      <w:proofErr w:type="spellEnd"/>
      <w:r w:rsidRPr="001E7D4B">
        <w:rPr>
          <w:lang w:val="en-US" w:eastAsia="ko-KR"/>
        </w:rPr>
        <w:t xml:space="preserve"> are derived as specified in the following:</w:t>
      </w:r>
    </w:p>
    <w:p w:rsidR="00215E18" w:rsidRPr="001E7D4B" w:rsidRDefault="00215E18" w:rsidP="00215E1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/>
        </w:rPr>
        <w:t xml:space="preserve"> is equal to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/>
        </w:rPr>
        <w:t>, the following applies:</w:t>
      </w:r>
    </w:p>
    <w:p w:rsidR="00215E18" w:rsidRDefault="00215E18" w:rsidP="00215E18">
      <w:pPr>
        <w:pStyle w:val="3D1"/>
        <w:textAlignment w:val="baseline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dcValBR</w:t>
      </w:r>
      <w:proofErr w:type="spellEnd"/>
      <w:r>
        <w:rPr>
          <w:lang w:val="en-US"/>
        </w:rPr>
        <w:t xml:space="preserve"> is derived as follows: </w:t>
      </w:r>
    </w:p>
    <w:p w:rsidR="00215E18" w:rsidRDefault="00215E18" w:rsidP="00215E18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horEdgeFlag</w:t>
      </w:r>
      <w:proofErr w:type="spellEnd"/>
      <w:r>
        <w:rPr>
          <w:lang w:val="en-US"/>
        </w:rPr>
        <w:t xml:space="preserve"> is equal to 1, the following applies:</w:t>
      </w:r>
    </w:p>
    <w:p w:rsidR="00215E18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dcValBR</w:t>
      </w:r>
      <w:proofErr w:type="spellEnd"/>
      <w:r w:rsidRPr="001E7D4B">
        <w:rPr>
          <w:lang w:val="en-US" w:eastAsia="ko-KR"/>
        </w:rPr>
        <w:t xml:space="preserve"> =  ( ( p[ −1 ][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− 1 ] + p[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− 1 ][ −1 ] )  &gt;&gt;  1 )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66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Default="00215E18" w:rsidP="00215E18">
      <w:pPr>
        <w:pStyle w:val="3D2"/>
        <w:tabs>
          <w:tab w:val="left" w:pos="1072"/>
          <w:tab w:val="left" w:pos="1191"/>
        </w:tabs>
        <w:textAlignment w:val="baseline"/>
        <w:rPr>
          <w:lang w:val="en-US" w:eastAsia="ko-KR"/>
        </w:rPr>
      </w:pPr>
      <w:r>
        <w:rPr>
          <w:lang w:val="en-US" w:eastAsia="ko-KR"/>
        </w:rPr>
        <w:t>Otherwise (</w:t>
      </w:r>
      <w:proofErr w:type="spellStart"/>
      <w:r>
        <w:rPr>
          <w:lang w:val="en-US" w:eastAsia="ko-KR"/>
        </w:rPr>
        <w:t>horEdgeFlag</w:t>
      </w:r>
      <w:proofErr w:type="spellEnd"/>
      <w:r>
        <w:rPr>
          <w:lang w:val="en-US" w:eastAsia="ko-KR"/>
        </w:rPr>
        <w:t xml:space="preserve"> is equal to 0), the following applies: </w:t>
      </w:r>
    </w:p>
    <w:p w:rsidR="00215E18" w:rsidRPr="00E168FE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E168FE">
        <w:rPr>
          <w:lang w:val="en-US" w:eastAsia="ko-KR"/>
        </w:rPr>
        <w:t>vertAbsDiff</w:t>
      </w:r>
      <w:proofErr w:type="spellEnd"/>
      <w:r w:rsidRPr="00E168FE">
        <w:rPr>
          <w:lang w:val="en-US" w:eastAsia="ko-KR"/>
        </w:rPr>
        <w:t xml:space="preserve"> = Abs( p[ −1 ][ 0 ] − p[ −1 ][ </w:t>
      </w:r>
      <w:proofErr w:type="spellStart"/>
      <w:r w:rsidRPr="00E168FE">
        <w:rPr>
          <w:lang w:val="en-US" w:eastAsia="ko-KR"/>
        </w:rPr>
        <w:t>nTbS</w:t>
      </w:r>
      <w:proofErr w:type="spellEnd"/>
      <w:r w:rsidRPr="00E168FE">
        <w:rPr>
          <w:lang w:val="en-US" w:eastAsia="ko-KR"/>
        </w:rPr>
        <w:t> * 2 − 1 ] )</w:t>
      </w:r>
      <w:r w:rsidRPr="00E168FE">
        <w:rPr>
          <w:lang w:val="en-US" w:eastAsia="ko-KR"/>
        </w:rPr>
        <w:tab/>
        <w:t>(</w:t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REF H \h </w:instrText>
      </w:r>
      <w:r w:rsidRPr="00E168FE">
        <w:rPr>
          <w:lang w:val="en-US" w:eastAsia="ko-KR"/>
        </w:rPr>
      </w:r>
      <w:r w:rsidRPr="00E168FE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noBreakHyphen/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SEQ Equation \* ARABIC </w:instrText>
      </w:r>
      <w:r w:rsidRPr="00E168FE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67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t>)</w:t>
      </w:r>
    </w:p>
    <w:p w:rsidR="00215E18" w:rsidRPr="00E168FE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E168FE">
        <w:rPr>
          <w:lang w:val="en-US" w:eastAsia="ko-KR"/>
        </w:rPr>
        <w:t>horAbsDiff</w:t>
      </w:r>
      <w:proofErr w:type="spellEnd"/>
      <w:r w:rsidRPr="00E168FE">
        <w:rPr>
          <w:lang w:val="en-US" w:eastAsia="ko-KR"/>
        </w:rPr>
        <w:t xml:space="preserve"> = Abs( p[ 0 ][ −1 ] − p[ </w:t>
      </w:r>
      <w:proofErr w:type="spellStart"/>
      <w:r w:rsidRPr="00E168FE">
        <w:rPr>
          <w:lang w:val="en-US" w:eastAsia="ko-KR"/>
        </w:rPr>
        <w:t>nTbS</w:t>
      </w:r>
      <w:proofErr w:type="spellEnd"/>
      <w:r w:rsidRPr="00E168FE">
        <w:rPr>
          <w:lang w:val="en-US" w:eastAsia="ko-KR"/>
        </w:rPr>
        <w:t> * 2 − 1 ][ −1 ] )</w:t>
      </w:r>
      <w:r w:rsidRPr="00E168FE">
        <w:rPr>
          <w:lang w:val="en-US" w:eastAsia="ko-KR"/>
        </w:rPr>
        <w:tab/>
        <w:t>(</w:t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REF H \h </w:instrText>
      </w:r>
      <w:r w:rsidRPr="00E168FE">
        <w:rPr>
          <w:lang w:val="en-US" w:eastAsia="ko-KR"/>
        </w:rPr>
      </w:r>
      <w:r w:rsidRPr="00E168FE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noBreakHyphen/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SEQ Equation \* ARABIC </w:instrText>
      </w:r>
      <w:r w:rsidRPr="00E168FE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68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t>)</w:t>
      </w:r>
    </w:p>
    <w:p w:rsidR="00215E18" w:rsidRPr="00E168FE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E168FE">
        <w:rPr>
          <w:lang w:val="en-US" w:eastAsia="ko-KR"/>
        </w:rPr>
        <w:t>dcValBR</w:t>
      </w:r>
      <w:proofErr w:type="spellEnd"/>
      <w:r w:rsidRPr="00E168FE">
        <w:rPr>
          <w:lang w:val="en-US" w:eastAsia="ko-KR"/>
        </w:rPr>
        <w:t xml:space="preserve"> = ( </w:t>
      </w:r>
      <w:proofErr w:type="spellStart"/>
      <w:r w:rsidRPr="00E168FE">
        <w:rPr>
          <w:lang w:val="en-US" w:eastAsia="ko-KR"/>
        </w:rPr>
        <w:t>horAbsDiff</w:t>
      </w:r>
      <w:proofErr w:type="spellEnd"/>
      <w:r w:rsidRPr="00E168FE">
        <w:rPr>
          <w:lang w:val="en-US" w:eastAsia="ko-KR"/>
        </w:rPr>
        <w:t xml:space="preserve"> &gt; </w:t>
      </w:r>
      <w:proofErr w:type="spellStart"/>
      <w:r w:rsidRPr="00E168FE">
        <w:rPr>
          <w:lang w:val="en-US" w:eastAsia="ko-KR"/>
        </w:rPr>
        <w:t>vertAbsDiff</w:t>
      </w:r>
      <w:proofErr w:type="spellEnd"/>
      <w:r w:rsidRPr="00E168FE">
        <w:rPr>
          <w:lang w:val="en-US" w:eastAsia="ko-KR"/>
        </w:rPr>
        <w:t xml:space="preserve"> ) ? p[ </w:t>
      </w:r>
      <w:proofErr w:type="spellStart"/>
      <w:r w:rsidRPr="00E168FE">
        <w:rPr>
          <w:lang w:val="en-US" w:eastAsia="ko-KR"/>
        </w:rPr>
        <w:t>nTbS</w:t>
      </w:r>
      <w:proofErr w:type="spellEnd"/>
      <w:r w:rsidRPr="00E168FE">
        <w:rPr>
          <w:lang w:val="en-US" w:eastAsia="ko-KR"/>
        </w:rPr>
        <w:t> * 2 − 1 ][ −1 ] : p[ −1 ][ </w:t>
      </w:r>
      <w:proofErr w:type="spellStart"/>
      <w:r w:rsidRPr="00E168FE">
        <w:rPr>
          <w:lang w:val="en-US" w:eastAsia="ko-KR"/>
        </w:rPr>
        <w:t>nTbS</w:t>
      </w:r>
      <w:proofErr w:type="spellEnd"/>
      <w:r w:rsidRPr="00E168FE">
        <w:rPr>
          <w:lang w:val="en-US" w:eastAsia="ko-KR"/>
        </w:rPr>
        <w:t>*2 − 1 ] )</w:t>
      </w:r>
      <w:r w:rsidRPr="00E168FE">
        <w:rPr>
          <w:lang w:val="en-US" w:eastAsia="ko-KR"/>
        </w:rPr>
        <w:tab/>
        <w:t>(</w:t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REF H \h </w:instrText>
      </w:r>
      <w:r w:rsidRPr="00E168FE">
        <w:rPr>
          <w:lang w:val="en-US" w:eastAsia="ko-KR"/>
        </w:rPr>
      </w:r>
      <w:r w:rsidRPr="00E168FE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noBreakHyphen/>
      </w:r>
      <w:r w:rsidRPr="00E168FE">
        <w:rPr>
          <w:lang w:val="en-US" w:eastAsia="ko-KR"/>
        </w:rPr>
        <w:fldChar w:fldCharType="begin" w:fldLock="1"/>
      </w:r>
      <w:r w:rsidRPr="00E168FE">
        <w:rPr>
          <w:lang w:val="en-US" w:eastAsia="ko-KR"/>
        </w:rPr>
        <w:instrText xml:space="preserve"> SEQ Equation \* ARABIC </w:instrText>
      </w:r>
      <w:r w:rsidRPr="00E168FE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69</w:t>
      </w:r>
      <w:r w:rsidRPr="00E168FE">
        <w:rPr>
          <w:lang w:val="en-US" w:eastAsia="ko-KR"/>
        </w:rPr>
        <w:fldChar w:fldCharType="end"/>
      </w:r>
      <w:r w:rsidRPr="00E168FE">
        <w:rPr>
          <w:lang w:val="en-US" w:eastAsia="ko-KR"/>
        </w:rPr>
        <w:t>)</w:t>
      </w:r>
    </w:p>
    <w:p w:rsidR="00215E18" w:rsidRDefault="00215E18" w:rsidP="00215E18">
      <w:pPr>
        <w:pStyle w:val="3D1"/>
        <w:textAlignment w:val="baseline"/>
        <w:rPr>
          <w:lang w:val="en-US"/>
        </w:rPr>
      </w:pPr>
      <w:r>
        <w:rPr>
          <w:lang w:val="en-US"/>
        </w:rPr>
        <w:lastRenderedPageBreak/>
        <w:t xml:space="preserve">The variable </w:t>
      </w:r>
      <w:proofErr w:type="spellStart"/>
      <w:r>
        <w:rPr>
          <w:lang w:val="en-US"/>
        </w:rPr>
        <w:t>dcValLT</w:t>
      </w:r>
      <w:proofErr w:type="spellEnd"/>
      <w:r>
        <w:rPr>
          <w:lang w:val="en-US"/>
        </w:rPr>
        <w:t xml:space="preserve"> is derived as follows:</w:t>
      </w:r>
    </w:p>
    <w:p w:rsidR="00215E18" w:rsidRPr="001E7D4B" w:rsidRDefault="00215E18" w:rsidP="00215E18">
      <w:pPr>
        <w:pStyle w:val="3E2"/>
        <w:numPr>
          <w:ilvl w:val="2"/>
          <w:numId w:val="5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dcValLT</w:t>
      </w:r>
      <w:proofErr w:type="spellEnd"/>
      <w:r w:rsidRPr="001E7D4B">
        <w:rPr>
          <w:lang w:val="en-US"/>
        </w:rPr>
        <w:t xml:space="preserve"> = ( p[ −1 ][ 0 ] + p[ 0 ][ −1 ] )  &gt;&gt;  1</w:t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70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Pr="001E7D4B" w:rsidRDefault="00215E18" w:rsidP="00215E18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 xml:space="preserve">is not equal to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/>
        </w:rPr>
        <w:t>)</w:t>
      </w:r>
      <w:r w:rsidRPr="001E7D4B">
        <w:rPr>
          <w:lang w:val="en-US" w:eastAsia="ko-KR"/>
        </w:rPr>
        <w:t>, the following applies:</w:t>
      </w:r>
    </w:p>
    <w:p w:rsidR="00215E18" w:rsidRPr="001E7D4B" w:rsidRDefault="00215E18" w:rsidP="00215E18">
      <w:pPr>
        <w:pStyle w:val="3E2"/>
        <w:numPr>
          <w:ilvl w:val="2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dcValBR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? p[ −1 ][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− 1 ] : p[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− 1 ][ −1 ]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) </w:t>
      </w:r>
    </w:p>
    <w:p w:rsidR="00215E18" w:rsidRPr="001E7D4B" w:rsidRDefault="00215E18" w:rsidP="00215E18">
      <w:pPr>
        <w:pStyle w:val="3E2"/>
        <w:numPr>
          <w:ilvl w:val="2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dcValLT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? p[ ( </w:t>
      </w:r>
      <w:proofErr w:type="spellStart"/>
      <w:r w:rsidRPr="001E7D4B">
        <w:rPr>
          <w:lang w:val="en-US" w:eastAsia="ko-KR"/>
        </w:rPr>
        <w:t>nTbS</w:t>
      </w:r>
      <w:proofErr w:type="spellEnd"/>
      <w:r>
        <w:rPr>
          <w:lang w:val="en-US" w:eastAsia="ko-KR"/>
        </w:rPr>
        <w:t> − </w:t>
      </w:r>
      <w:r w:rsidRPr="001E7D4B">
        <w:rPr>
          <w:lang w:val="en-US" w:eastAsia="ko-KR"/>
        </w:rPr>
        <w:t>1 )  &gt;&gt;  1 ][ −1 ] : p[ −1 ][ ( </w:t>
      </w:r>
      <w:proofErr w:type="spellStart"/>
      <w:r w:rsidRPr="001E7D4B">
        <w:rPr>
          <w:lang w:val="en-US" w:eastAsia="ko-KR"/>
        </w:rPr>
        <w:t>nTbS</w:t>
      </w:r>
      <w:proofErr w:type="spellEnd"/>
      <w:r>
        <w:rPr>
          <w:lang w:val="en-US" w:eastAsia="ko-KR"/>
        </w:rPr>
        <w:t> − </w:t>
      </w:r>
      <w:r w:rsidRPr="001E7D4B">
        <w:rPr>
          <w:lang w:val="en-US" w:eastAsia="ko-KR"/>
        </w:rPr>
        <w:t>1 )  &gt;&gt;  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Default="00215E18" w:rsidP="00215E18">
      <w:pPr>
        <w:pStyle w:val="3N0"/>
        <w:rPr>
          <w:lang w:val="en-US"/>
        </w:rPr>
      </w:pPr>
      <w:r>
        <w:rPr>
          <w:lang w:val="en-US"/>
        </w:rPr>
        <w:t xml:space="preserve">The flag </w:t>
      </w:r>
      <w:proofErr w:type="spellStart"/>
      <w:r w:rsidRPr="00035451">
        <w:rPr>
          <w:lang w:val="en-US" w:eastAsia="ko-KR"/>
        </w:rPr>
        <w:t>dcOffsetAvailFlag</w:t>
      </w:r>
      <w:proofErr w:type="spellEnd"/>
      <w:r w:rsidRPr="00035451">
        <w:rPr>
          <w:lang w:val="en-US" w:eastAsia="ko-KR"/>
        </w:rPr>
        <w:t xml:space="preserve"> </w:t>
      </w:r>
      <w:r>
        <w:rPr>
          <w:lang w:val="en-US" w:eastAsia="ko-KR"/>
        </w:rPr>
        <w:t>is set equal to ( !</w:t>
      </w:r>
      <w:proofErr w:type="spellStart"/>
      <w:r w:rsidRPr="00035451">
        <w:rPr>
          <w:lang w:val="en-US"/>
        </w:rPr>
        <w:t>sdc_flag</w:t>
      </w:r>
      <w:proofErr w:type="spellEnd"/>
      <w:r w:rsidRPr="00035451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35451">
        <w:rPr>
          <w:lang w:val="en-US"/>
        </w:rPr>
        <w:t>xTb</w:t>
      </w:r>
      <w:proofErr w:type="spellEnd"/>
      <w:r>
        <w:rPr>
          <w:lang w:val="en-US"/>
        </w:rPr>
        <w:t> </w:t>
      </w:r>
      <w:r w:rsidRPr="00035451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35451">
        <w:rPr>
          <w:lang w:val="en-US"/>
        </w:rPr>
        <w:t>yTb</w:t>
      </w:r>
      <w:proofErr w:type="spellEnd"/>
      <w:r>
        <w:rPr>
          <w:lang w:val="en-US"/>
        </w:rPr>
        <w:t> </w:t>
      </w:r>
      <w:r w:rsidRPr="00035451">
        <w:rPr>
          <w:lang w:val="en-US"/>
        </w:rPr>
        <w:t>]</w:t>
      </w:r>
      <w:r>
        <w:rPr>
          <w:lang w:val="en-US"/>
        </w:rPr>
        <w:t>  &amp;&amp;  </w:t>
      </w:r>
      <w:proofErr w:type="spellStart"/>
      <w:r w:rsidRPr="00035451">
        <w:rPr>
          <w:lang w:val="en-US"/>
        </w:rPr>
        <w:t>depth_dc_flag</w:t>
      </w:r>
      <w:proofErr w:type="spellEnd"/>
      <w:r w:rsidRPr="00035451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35451">
        <w:rPr>
          <w:lang w:val="en-US"/>
        </w:rPr>
        <w:t>xTb</w:t>
      </w:r>
      <w:proofErr w:type="spellEnd"/>
      <w:r>
        <w:rPr>
          <w:lang w:val="en-US"/>
        </w:rPr>
        <w:t> </w:t>
      </w:r>
      <w:r w:rsidRPr="00035451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35451">
        <w:rPr>
          <w:lang w:val="en-US"/>
        </w:rPr>
        <w:t>yTb</w:t>
      </w:r>
      <w:proofErr w:type="spellEnd"/>
      <w:r>
        <w:rPr>
          <w:lang w:val="en-US"/>
        </w:rPr>
        <w:t> </w:t>
      </w:r>
      <w:r w:rsidRPr="00035451">
        <w:rPr>
          <w:lang w:val="en-US"/>
        </w:rPr>
        <w:t>]</w:t>
      </w:r>
      <w:r>
        <w:rPr>
          <w:lang w:val="en-US"/>
        </w:rPr>
        <w:t> ).</w:t>
      </w:r>
    </w:p>
    <w:p w:rsidR="00215E18" w:rsidRPr="001E7D4B" w:rsidRDefault="00215E18" w:rsidP="00215E18">
      <w:pPr>
        <w:pStyle w:val="3E0"/>
        <w:numPr>
          <w:ilvl w:val="0"/>
          <w:numId w:val="5"/>
        </w:numPr>
        <w:textAlignment w:val="baseline"/>
        <w:rPr>
          <w:lang w:val="en-US"/>
        </w:rPr>
      </w:pPr>
      <w:r w:rsidRPr="001E7D4B">
        <w:rPr>
          <w:lang w:val="en-US"/>
        </w:rPr>
        <w:t xml:space="preserve">The predicted sample values </w:t>
      </w:r>
      <w:proofErr w:type="spellStart"/>
      <w:r w:rsidRPr="001E7D4B">
        <w:rPr>
          <w:lang w:val="en-US"/>
        </w:rPr>
        <w:t>predSamples</w:t>
      </w:r>
      <w:proofErr w:type="spellEnd"/>
      <w:r w:rsidRPr="001E7D4B">
        <w:rPr>
          <w:lang w:val="en-US"/>
        </w:rPr>
        <w:t>[ x ][ y ] are derived as specified in the following:</w:t>
      </w:r>
    </w:p>
    <w:p w:rsidR="00215E18" w:rsidRPr="001E7D4B" w:rsidRDefault="00215E18" w:rsidP="00215E18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>For x in the range of 0 to (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 xml:space="preserve"> − 1 ), inclusive the following applies: </w:t>
      </w:r>
    </w:p>
    <w:p w:rsidR="00215E18" w:rsidRPr="001E7D4B" w:rsidRDefault="00215E18" w:rsidP="00215E18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>For y in the range of 0 to ( </w:t>
      </w:r>
      <w:proofErr w:type="spellStart"/>
      <w:r w:rsidRPr="001E7D4B">
        <w:rPr>
          <w:lang w:val="en-US"/>
        </w:rPr>
        <w:t>nT</w:t>
      </w:r>
      <w:r w:rsidRPr="001E7D4B">
        <w:rPr>
          <w:lang w:val="en-US" w:eastAsia="ko-KR"/>
        </w:rPr>
        <w:t>bS</w:t>
      </w:r>
      <w:proofErr w:type="spellEnd"/>
      <w:r w:rsidRPr="001E7D4B">
        <w:rPr>
          <w:lang w:val="en-US"/>
        </w:rPr>
        <w:t xml:space="preserve"> − 1 ), inclusive the following applies: </w:t>
      </w:r>
    </w:p>
    <w:p w:rsidR="00215E18" w:rsidRPr="001E7D4B" w:rsidRDefault="00215E18" w:rsidP="00215E18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predDcVal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dcOffset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215E18" w:rsidRPr="001E7D4B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predDcVal</w:t>
      </w:r>
      <w:proofErr w:type="spellEnd"/>
      <w:r w:rsidRPr="001E7D4B">
        <w:rPr>
          <w:lang w:val="en-US"/>
        </w:rPr>
        <w:t xml:space="preserve"> = ( </w:t>
      </w:r>
      <w:proofErr w:type="spellStart"/>
      <w:r w:rsidRPr="001E7D4B">
        <w:rPr>
          <w:lang w:val="en-US" w:eastAsia="de-DE"/>
        </w:rPr>
        <w:t>partitionPattern</w:t>
      </w:r>
      <w:proofErr w:type="spellEnd"/>
      <w:r w:rsidRPr="001E7D4B">
        <w:rPr>
          <w:lang w:val="en-US"/>
        </w:rPr>
        <w:t xml:space="preserve">[ x ][ y ] = = </w:t>
      </w:r>
      <w:proofErr w:type="spellStart"/>
      <w:r w:rsidRPr="001E7D4B">
        <w:rPr>
          <w:lang w:val="en-US"/>
        </w:rPr>
        <w:t>partitionPattern</w:t>
      </w:r>
      <w:proofErr w:type="spellEnd"/>
      <w:r w:rsidRPr="001E7D4B">
        <w:rPr>
          <w:lang w:val="en-US"/>
        </w:rPr>
        <w:t xml:space="preserve">[ 0 ][ 0 ] ) ? </w:t>
      </w:r>
      <w:proofErr w:type="spellStart"/>
      <w:r w:rsidRPr="001E7D4B">
        <w:rPr>
          <w:lang w:val="en-US"/>
        </w:rPr>
        <w:t>dcValLT</w:t>
      </w:r>
      <w:proofErr w:type="spellEnd"/>
      <w:r w:rsidRPr="001E7D4B">
        <w:rPr>
          <w:lang w:val="en-US"/>
        </w:rPr>
        <w:t xml:space="preserve"> : </w:t>
      </w:r>
      <w:proofErr w:type="spellStart"/>
      <w:r w:rsidRPr="001E7D4B">
        <w:rPr>
          <w:lang w:val="en-US"/>
        </w:rPr>
        <w:t>dcValBR</w:t>
      </w:r>
      <w:proofErr w:type="spellEnd"/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Pr="001E7D4B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dcOffset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dcOffsetAvailFlag</w:t>
      </w:r>
      <w:proofErr w:type="spellEnd"/>
      <w:r w:rsidRPr="001E7D4B">
        <w:rPr>
          <w:lang w:val="en-US" w:eastAsia="ko-KR"/>
        </w:rPr>
        <w:t xml:space="preserve"> ? </w:t>
      </w:r>
      <w:proofErr w:type="spellStart"/>
      <w:r w:rsidRPr="00646746">
        <w:rPr>
          <w:lang w:val="en-US"/>
        </w:rPr>
        <w:t>DcOffset</w:t>
      </w:r>
      <w:proofErr w:type="spellEnd"/>
      <w:r w:rsidRPr="00646746">
        <w:rPr>
          <w:lang w:val="en-US" w:eastAsia="de-DE"/>
        </w:rPr>
        <w:t>[</w:t>
      </w:r>
      <w:r w:rsidRPr="00646746">
        <w:rPr>
          <w:lang w:val="en-US" w:eastAsia="ko-KR"/>
        </w:rPr>
        <w:t> </w:t>
      </w:r>
      <w:proofErr w:type="spellStart"/>
      <w:r w:rsidRPr="00646746">
        <w:rPr>
          <w:lang w:val="en-US" w:eastAsia="de-DE"/>
        </w:rPr>
        <w:t>xTb</w:t>
      </w:r>
      <w:proofErr w:type="spellEnd"/>
      <w:r w:rsidRPr="00646746">
        <w:rPr>
          <w:lang w:val="en-US" w:eastAsia="ko-KR"/>
        </w:rPr>
        <w:t> </w:t>
      </w:r>
      <w:r w:rsidRPr="00646746">
        <w:rPr>
          <w:lang w:val="en-US" w:eastAsia="de-DE"/>
        </w:rPr>
        <w:t>][</w:t>
      </w:r>
      <w:r w:rsidRPr="00646746">
        <w:rPr>
          <w:lang w:val="en-US" w:eastAsia="ko-KR"/>
        </w:rPr>
        <w:t> </w:t>
      </w:r>
      <w:proofErr w:type="spellStart"/>
      <w:r w:rsidRPr="00646746">
        <w:rPr>
          <w:lang w:val="en-US" w:eastAsia="de-DE"/>
        </w:rPr>
        <w:t>yTb</w:t>
      </w:r>
      <w:proofErr w:type="spellEnd"/>
      <w:r w:rsidRPr="00646746">
        <w:rPr>
          <w:lang w:val="en-US" w:eastAsia="ko-KR"/>
        </w:rPr>
        <w:t> </w:t>
      </w:r>
      <w:r w:rsidRPr="00646746">
        <w:rPr>
          <w:lang w:val="en-US" w:eastAsia="de-DE"/>
        </w:rPr>
        <w:t>][ </w:t>
      </w:r>
      <w:proofErr w:type="spellStart"/>
      <w:r w:rsidRPr="001E7D4B">
        <w:rPr>
          <w:lang w:val="en-US" w:eastAsia="ko-KR"/>
        </w:rPr>
        <w:t>partitionPattern</w:t>
      </w:r>
      <w:proofErr w:type="spellEnd"/>
      <w:r w:rsidRPr="001E7D4B">
        <w:rPr>
          <w:lang w:val="en-US"/>
        </w:rPr>
        <w:t>[ x ][ y ]</w:t>
      </w:r>
      <w:r w:rsidRPr="00646746">
        <w:rPr>
          <w:lang w:val="en-US" w:eastAsia="de-DE"/>
        </w:rPr>
        <w:t> ]</w:t>
      </w:r>
      <w:r w:rsidRPr="001E7D4B">
        <w:rPr>
          <w:lang w:val="en-US"/>
        </w:rPr>
        <w:t> : 0</w:t>
      </w:r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74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Pr="001E7D4B" w:rsidRDefault="00215E18" w:rsidP="00215E18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>
        <w:rPr>
          <w:lang w:val="en-US" w:eastAsia="ko-KR"/>
        </w:rPr>
        <w:t>D</w:t>
      </w:r>
      <w:r w:rsidRPr="001E7D4B">
        <w:rPr>
          <w:lang w:val="en-US" w:eastAsia="ko-KR"/>
        </w:rPr>
        <w:t>ltFlag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 is equal to 0, the following applies:</w:t>
      </w:r>
    </w:p>
    <w:p w:rsidR="00215E18" w:rsidRPr="001E7D4B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predSamples</w:t>
      </w:r>
      <w:proofErr w:type="spellEnd"/>
      <w:r w:rsidRPr="001E7D4B">
        <w:rPr>
          <w:lang w:val="en-US" w:eastAsia="ko-KR"/>
        </w:rPr>
        <w:t xml:space="preserve">[ x ][ y ] = </w:t>
      </w:r>
      <w:proofErr w:type="spellStart"/>
      <w:r w:rsidRPr="001E7D4B">
        <w:rPr>
          <w:lang w:val="en-US" w:eastAsia="ko-KR"/>
        </w:rPr>
        <w:t>predDcVal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dcOffset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75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215E18" w:rsidRPr="001E7D4B" w:rsidRDefault="00215E18" w:rsidP="00215E18">
      <w:pPr>
        <w:pStyle w:val="3D2"/>
        <w:tabs>
          <w:tab w:val="left" w:pos="1072"/>
          <w:tab w:val="left" w:pos="1191"/>
        </w:tabs>
        <w:textAlignment w:val="baseline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>
        <w:rPr>
          <w:lang w:val="en-US" w:eastAsia="ko-KR"/>
        </w:rPr>
        <w:t>D</w:t>
      </w:r>
      <w:r w:rsidRPr="001E7D4B">
        <w:rPr>
          <w:lang w:val="en-US" w:eastAsia="ko-KR"/>
        </w:rPr>
        <w:t>ltFlag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 xml:space="preserve"> ] is equal to </w:t>
      </w:r>
      <w:r>
        <w:rPr>
          <w:lang w:val="en-US" w:eastAsia="ko-KR"/>
        </w:rPr>
        <w:t>1</w:t>
      </w:r>
      <w:r w:rsidRPr="001E7D4B">
        <w:rPr>
          <w:lang w:val="en-US" w:eastAsia="ko-KR"/>
        </w:rPr>
        <w:t>), the following applies:</w:t>
      </w:r>
    </w:p>
    <w:p w:rsidR="00215E18" w:rsidRPr="001E7D4B" w:rsidRDefault="00215E18" w:rsidP="00215E18">
      <w:pPr>
        <w:pStyle w:val="3E4"/>
        <w:numPr>
          <w:ilvl w:val="4"/>
          <w:numId w:val="5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predSamples</w:t>
      </w:r>
      <w:proofErr w:type="spellEnd"/>
      <w:r w:rsidRPr="001E7D4B">
        <w:rPr>
          <w:lang w:val="en-US" w:eastAsia="ko-KR"/>
        </w:rPr>
        <w:t>[ x ][ y ] = Idx2DepthValue[ DepthValue2Idx[ </w:t>
      </w:r>
      <w:proofErr w:type="spellStart"/>
      <w:r w:rsidRPr="001E7D4B">
        <w:rPr>
          <w:lang w:val="en-US" w:eastAsia="ko-KR"/>
        </w:rPr>
        <w:t>predDcVal</w:t>
      </w:r>
      <w:proofErr w:type="spellEnd"/>
      <w:r w:rsidRPr="001E7D4B">
        <w:rPr>
          <w:lang w:val="en-US" w:eastAsia="ko-KR"/>
        </w:rPr>
        <w:t> ] + </w:t>
      </w:r>
      <w:proofErr w:type="spellStart"/>
      <w:r w:rsidRPr="001E7D4B">
        <w:rPr>
          <w:lang w:val="en-US" w:eastAsia="ko-KR"/>
        </w:rPr>
        <w:t>dcOffset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76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3921" w:rsidRPr="003C6AC7" w:rsidRDefault="00153921" w:rsidP="003C6AC7">
      <w:pPr>
        <w:pStyle w:val="3E0"/>
        <w:numPr>
          <w:ilvl w:val="0"/>
          <w:numId w:val="5"/>
        </w:numPr>
        <w:textAlignment w:val="baseline"/>
        <w:rPr>
          <w:ins w:id="3" w:author="Xiaozhen Zheng" w:date="2014-03-28T00:36:00Z"/>
          <w:rFonts w:hint="eastAsia"/>
        </w:rPr>
      </w:pPr>
      <w:ins w:id="4" w:author="Xiaozhen Zheng" w:date="2014-03-25T12:52:00Z">
        <w:r w:rsidRPr="001E7D4B">
          <w:t>The variables dcVal</w:t>
        </w:r>
        <w:r>
          <w:rPr>
            <w:rFonts w:eastAsiaTheme="minorEastAsia" w:hint="eastAsia"/>
            <w:lang w:eastAsia="zh-CN"/>
          </w:rPr>
          <w:t>0</w:t>
        </w:r>
        <w:r w:rsidRPr="001E7D4B">
          <w:t xml:space="preserve"> and dcVal</w:t>
        </w:r>
        <w:r>
          <w:rPr>
            <w:rFonts w:eastAsiaTheme="minorEastAsia" w:hint="eastAsia"/>
            <w:lang w:eastAsia="zh-CN"/>
          </w:rPr>
          <w:t>1</w:t>
        </w:r>
        <w:r w:rsidRPr="001E7D4B">
          <w:t xml:space="preserve"> are derived as specified in the following:</w:t>
        </w:r>
      </w:ins>
    </w:p>
    <w:p w:rsidR="003C6AC7" w:rsidRPr="003C6AC7" w:rsidRDefault="003C6AC7" w:rsidP="003C6AC7">
      <w:pPr>
        <w:pStyle w:val="3D2"/>
        <w:tabs>
          <w:tab w:val="clear" w:pos="340"/>
          <w:tab w:val="left" w:pos="1072"/>
          <w:tab w:val="left" w:pos="1191"/>
        </w:tabs>
        <w:ind w:left="1071"/>
        <w:textAlignment w:val="baseline"/>
        <w:rPr>
          <w:ins w:id="5" w:author="Xiaozhen Zheng" w:date="2014-03-25T12:53:00Z"/>
        </w:rPr>
      </w:pPr>
      <w:ins w:id="6" w:author="Xiaozhen Zheng" w:date="2014-03-28T00:36:00Z">
        <w:r w:rsidRPr="001E7D4B">
          <w:t xml:space="preserve">If </w:t>
        </w:r>
        <w:proofErr w:type="spellStart"/>
        <w:r>
          <w:t>D</w:t>
        </w:r>
        <w:r w:rsidRPr="001E7D4B">
          <w:t>ltFlag</w:t>
        </w:r>
        <w:proofErr w:type="spellEnd"/>
        <w:r w:rsidRPr="001E7D4B">
          <w:t>[ </w:t>
        </w:r>
        <w:proofErr w:type="spellStart"/>
        <w:r w:rsidRPr="001E7D4B">
          <w:t>nuh_layer_id</w:t>
        </w:r>
        <w:proofErr w:type="spellEnd"/>
        <w:r w:rsidRPr="001E7D4B">
          <w:t> ] is equal to 0, the following applies:</w:t>
        </w:r>
      </w:ins>
    </w:p>
    <w:p w:rsidR="003C6AC7" w:rsidRPr="003C6AC7" w:rsidRDefault="00153921" w:rsidP="003C6AC7">
      <w:pPr>
        <w:pStyle w:val="3E0"/>
        <w:numPr>
          <w:ilvl w:val="0"/>
          <w:numId w:val="5"/>
        </w:numPr>
        <w:textAlignment w:val="baseline"/>
        <w:rPr>
          <w:ins w:id="7" w:author="Xiaozhen Zheng" w:date="2014-03-28T00:38:00Z"/>
          <w:rFonts w:hint="eastAsia"/>
        </w:rPr>
      </w:pPr>
      <w:ins w:id="8" w:author="Xiaozhen Zheng" w:date="2014-03-25T12:53:00Z">
        <w:r>
          <w:rPr>
            <w:rFonts w:eastAsiaTheme="minorEastAsia" w:hint="eastAsia"/>
            <w:lang w:eastAsia="zh-CN"/>
          </w:rPr>
          <w:t xml:space="preserve">    </w:t>
        </w:r>
      </w:ins>
      <w:ins w:id="9" w:author="Xiaozhen Zheng" w:date="2014-03-28T00:38:00Z">
        <w:r w:rsidR="003C6AC7">
          <w:rPr>
            <w:rFonts w:eastAsiaTheme="minorEastAsia" w:hint="eastAsia"/>
            <w:lang w:eastAsia="zh-CN"/>
          </w:rPr>
          <w:t xml:space="preserve">         </w:t>
        </w:r>
      </w:ins>
      <w:ins w:id="10" w:author="Xiaozhen Zheng" w:date="2014-03-25T12:53:00Z">
        <w:r>
          <w:rPr>
            <w:rFonts w:eastAsiaTheme="minorEastAsia" w:hint="eastAsia"/>
            <w:lang w:eastAsia="zh-CN"/>
          </w:rPr>
          <w:t xml:space="preserve">dcVal0 = </w:t>
        </w:r>
        <w:proofErr w:type="spellStart"/>
        <w:r w:rsidRPr="001E7D4B">
          <w:rPr>
            <w:lang w:val="en-US"/>
          </w:rPr>
          <w:t>dcValLT</w:t>
        </w:r>
        <w:proofErr w:type="spellEnd"/>
        <w:r w:rsidRPr="001E7D4B">
          <w:rPr>
            <w:lang w:val="en-US"/>
          </w:rPr>
          <w:t xml:space="preserve"> </w:t>
        </w:r>
        <w:r w:rsidRPr="001E7D4B">
          <w:rPr>
            <w:lang w:val="en-US" w:eastAsia="ko-KR"/>
          </w:rPr>
          <w:t xml:space="preserve">+ </w:t>
        </w:r>
      </w:ins>
      <w:proofErr w:type="spellStart"/>
      <w:proofErr w:type="gramStart"/>
      <w:ins w:id="11" w:author="Xiaozhen Zheng" w:date="2014-03-25T12:54:00Z">
        <w:r w:rsidRPr="001E7D4B">
          <w:rPr>
            <w:lang w:val="en-US" w:eastAsia="ko-KR"/>
          </w:rPr>
          <w:t>dcOffsetAvailFlag</w:t>
        </w:r>
        <w:proofErr w:type="spellEnd"/>
        <w:r w:rsidRPr="001E7D4B">
          <w:rPr>
            <w:lang w:val="en-US" w:eastAsia="ko-KR"/>
          </w:rPr>
          <w:t xml:space="preserve"> ?</w:t>
        </w:r>
        <w:proofErr w:type="gramEnd"/>
        <w:r w:rsidRPr="001E7D4B">
          <w:rPr>
            <w:lang w:val="en-US" w:eastAsia="ko-KR"/>
          </w:rPr>
          <w:t xml:space="preserve"> </w:t>
        </w:r>
        <w:proofErr w:type="spellStart"/>
        <w:r w:rsidRPr="00646746">
          <w:rPr>
            <w:lang w:val="en-US"/>
          </w:rPr>
          <w:t>DcOffset</w:t>
        </w:r>
        <w:proofErr w:type="spellEnd"/>
        <w:r w:rsidRPr="00646746">
          <w:rPr>
            <w:lang w:val="en-US" w:eastAsia="de-DE"/>
          </w:rPr>
          <w:t>[</w:t>
        </w:r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xTb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yTb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>
          <w:rPr>
            <w:rFonts w:eastAsiaTheme="minorEastAsia" w:hint="eastAsia"/>
            <w:lang w:val="en-US" w:eastAsia="zh-CN"/>
          </w:rPr>
          <w:t>0</w:t>
        </w:r>
        <w:r w:rsidRPr="00646746">
          <w:rPr>
            <w:lang w:val="en-US" w:eastAsia="de-DE"/>
          </w:rPr>
          <w:t>]</w:t>
        </w:r>
        <w:r w:rsidRPr="001E7D4B">
          <w:rPr>
            <w:lang w:val="en-US"/>
          </w:rPr>
          <w:t> : 0</w:t>
        </w:r>
      </w:ins>
    </w:p>
    <w:p w:rsidR="00215E18" w:rsidRPr="003C6AC7" w:rsidRDefault="003C6AC7" w:rsidP="003C6AC7">
      <w:pPr>
        <w:pStyle w:val="3E0"/>
        <w:numPr>
          <w:ilvl w:val="0"/>
          <w:numId w:val="5"/>
        </w:numPr>
        <w:textAlignment w:val="baseline"/>
        <w:rPr>
          <w:ins w:id="12" w:author="Xiaozhen Zheng" w:date="2014-03-28T00:37:00Z"/>
          <w:rFonts w:hint="eastAsia"/>
        </w:rPr>
      </w:pPr>
      <w:ins w:id="13" w:author="Xiaozhen Zheng" w:date="2014-03-28T00:39:00Z">
        <w:r>
          <w:rPr>
            <w:rFonts w:eastAsiaTheme="minorEastAsia" w:hint="eastAsia"/>
            <w:lang w:eastAsia="zh-CN"/>
          </w:rPr>
          <w:t xml:space="preserve">             </w:t>
        </w:r>
      </w:ins>
      <w:ins w:id="14" w:author="Xiaozhen Zheng" w:date="2014-03-25T12:54:00Z">
        <w:r w:rsidR="00153921" w:rsidRPr="003C6AC7">
          <w:rPr>
            <w:rFonts w:eastAsiaTheme="minorEastAsia" w:hint="eastAsia"/>
            <w:lang w:eastAsia="zh-CN"/>
          </w:rPr>
          <w:t xml:space="preserve">dcVal1 = </w:t>
        </w:r>
        <w:proofErr w:type="spellStart"/>
        <w:r w:rsidR="00153921" w:rsidRPr="001E7D4B">
          <w:t>dcVal</w:t>
        </w:r>
      </w:ins>
      <w:ins w:id="15" w:author="Xiaozhen Zheng" w:date="2014-03-25T12:56:00Z">
        <w:r w:rsidR="00C441C7" w:rsidRPr="003C6AC7">
          <w:rPr>
            <w:rFonts w:eastAsiaTheme="minorEastAsia" w:hint="eastAsia"/>
            <w:lang w:eastAsia="zh-CN"/>
          </w:rPr>
          <w:t>BR</w:t>
        </w:r>
      </w:ins>
      <w:proofErr w:type="spellEnd"/>
      <w:ins w:id="16" w:author="Xiaozhen Zheng" w:date="2014-03-25T12:54:00Z">
        <w:r w:rsidR="00153921" w:rsidRPr="001E7D4B">
          <w:t xml:space="preserve"> + </w:t>
        </w:r>
        <w:proofErr w:type="spellStart"/>
        <w:proofErr w:type="gramStart"/>
        <w:r w:rsidR="00153921" w:rsidRPr="001E7D4B">
          <w:t>dcOffsetAvailFlag</w:t>
        </w:r>
        <w:proofErr w:type="spellEnd"/>
        <w:r w:rsidR="00153921" w:rsidRPr="001E7D4B">
          <w:t xml:space="preserve"> ?</w:t>
        </w:r>
        <w:proofErr w:type="gramEnd"/>
        <w:r w:rsidR="00153921" w:rsidRPr="001E7D4B">
          <w:t xml:space="preserve"> </w:t>
        </w:r>
        <w:proofErr w:type="spellStart"/>
        <w:proofErr w:type="gramStart"/>
        <w:r w:rsidR="00153921" w:rsidRPr="00646746">
          <w:t>DcOffset</w:t>
        </w:r>
        <w:proofErr w:type="spellEnd"/>
        <w:r w:rsidR="00153921" w:rsidRPr="00646746">
          <w:rPr>
            <w:lang w:eastAsia="de-DE"/>
          </w:rPr>
          <w:t>[</w:t>
        </w:r>
        <w:proofErr w:type="gramEnd"/>
        <w:r w:rsidR="00153921" w:rsidRPr="00646746">
          <w:t> </w:t>
        </w:r>
        <w:proofErr w:type="spellStart"/>
        <w:r w:rsidR="00153921" w:rsidRPr="00646746">
          <w:rPr>
            <w:lang w:eastAsia="de-DE"/>
          </w:rPr>
          <w:t>xTb</w:t>
        </w:r>
        <w:proofErr w:type="spellEnd"/>
        <w:r w:rsidR="00153921" w:rsidRPr="00646746">
          <w:t> </w:t>
        </w:r>
        <w:r w:rsidR="00153921" w:rsidRPr="00646746">
          <w:rPr>
            <w:lang w:eastAsia="de-DE"/>
          </w:rPr>
          <w:t>][</w:t>
        </w:r>
        <w:r w:rsidR="00153921" w:rsidRPr="00646746">
          <w:t> </w:t>
        </w:r>
        <w:proofErr w:type="spellStart"/>
        <w:r w:rsidR="00153921" w:rsidRPr="00646746">
          <w:rPr>
            <w:lang w:eastAsia="de-DE"/>
          </w:rPr>
          <w:t>yTb</w:t>
        </w:r>
        <w:proofErr w:type="spellEnd"/>
        <w:r w:rsidR="00153921" w:rsidRPr="00646746">
          <w:t> </w:t>
        </w:r>
        <w:r w:rsidR="00153921" w:rsidRPr="00646746">
          <w:rPr>
            <w:lang w:eastAsia="de-DE"/>
          </w:rPr>
          <w:t>][</w:t>
        </w:r>
        <w:r w:rsidR="00153921" w:rsidRPr="003C6AC7">
          <w:rPr>
            <w:rFonts w:eastAsiaTheme="minorEastAsia" w:hint="eastAsia"/>
            <w:lang w:eastAsia="zh-CN"/>
          </w:rPr>
          <w:t>1</w:t>
        </w:r>
        <w:r w:rsidR="00153921" w:rsidRPr="00646746">
          <w:rPr>
            <w:lang w:eastAsia="de-DE"/>
          </w:rPr>
          <w:t>]</w:t>
        </w:r>
        <w:r w:rsidR="00153921" w:rsidRPr="001E7D4B">
          <w:t> : 0</w:t>
        </w:r>
      </w:ins>
    </w:p>
    <w:p w:rsidR="003C6AC7" w:rsidRPr="003C6AC7" w:rsidRDefault="003C6AC7" w:rsidP="003C6AC7">
      <w:pPr>
        <w:pStyle w:val="3D2"/>
        <w:tabs>
          <w:tab w:val="clear" w:pos="340"/>
          <w:tab w:val="left" w:pos="1072"/>
          <w:tab w:val="left" w:pos="1191"/>
        </w:tabs>
        <w:ind w:left="1071"/>
        <w:textAlignment w:val="baseline"/>
        <w:rPr>
          <w:ins w:id="17" w:author="Xiaozhen Zheng" w:date="2014-03-28T00:37:00Z"/>
          <w:lang w:val="en-US" w:eastAsia="ko-KR"/>
        </w:rPr>
      </w:pPr>
      <w:ins w:id="18" w:author="Xiaozhen Zheng" w:date="2014-03-28T00:37:00Z">
        <w:r w:rsidRPr="003C6AC7">
          <w:rPr>
            <w:lang w:val="en-US" w:eastAsia="ko-KR"/>
          </w:rPr>
          <w:t>Otherwise (</w:t>
        </w:r>
        <w:proofErr w:type="spellStart"/>
        <w:r w:rsidRPr="003C6AC7">
          <w:rPr>
            <w:lang w:val="en-US" w:eastAsia="ko-KR"/>
          </w:rPr>
          <w:t>DltFlag</w:t>
        </w:r>
        <w:proofErr w:type="spellEnd"/>
        <w:r w:rsidRPr="003C6AC7">
          <w:rPr>
            <w:lang w:val="en-US" w:eastAsia="ko-KR"/>
          </w:rPr>
          <w:t>[ </w:t>
        </w:r>
        <w:proofErr w:type="spellStart"/>
        <w:r w:rsidRPr="003C6AC7">
          <w:rPr>
            <w:lang w:val="en-US" w:eastAsia="ko-KR"/>
          </w:rPr>
          <w:t>nuh_layer_id</w:t>
        </w:r>
        <w:proofErr w:type="spellEnd"/>
        <w:r w:rsidRPr="003C6AC7">
          <w:rPr>
            <w:lang w:val="en-US" w:eastAsia="ko-KR"/>
          </w:rPr>
          <w:t> ] is equal to 1), the following applies:</w:t>
        </w:r>
      </w:ins>
    </w:p>
    <w:p w:rsidR="003C6AC7" w:rsidRDefault="003C6AC7" w:rsidP="003B110D">
      <w:pPr>
        <w:pStyle w:val="3E2"/>
        <w:numPr>
          <w:ilvl w:val="0"/>
          <w:numId w:val="0"/>
        </w:numPr>
        <w:ind w:firstLineChars="650" w:firstLine="1300"/>
        <w:rPr>
          <w:ins w:id="19" w:author="Xiaozhen Zheng" w:date="2014-03-28T00:40:00Z"/>
          <w:rFonts w:eastAsiaTheme="minorEastAsia" w:hint="eastAsia"/>
          <w:lang w:val="en-US" w:eastAsia="zh-CN"/>
        </w:rPr>
      </w:pPr>
      <w:ins w:id="20" w:author="Xiaozhen Zheng" w:date="2014-03-28T00:39:00Z">
        <w:r>
          <w:rPr>
            <w:rFonts w:eastAsiaTheme="minorEastAsia" w:hint="eastAsia"/>
            <w:lang w:eastAsia="zh-CN"/>
          </w:rPr>
          <w:t xml:space="preserve">dcVal0 = </w:t>
        </w:r>
      </w:ins>
      <w:ins w:id="21" w:author="Xiaozhen Zheng" w:date="2014-03-28T00:40:00Z">
        <w:r w:rsidRPr="001E7D4B">
          <w:rPr>
            <w:lang w:val="en-US" w:eastAsia="ko-KR"/>
          </w:rPr>
          <w:t>Idx2DepthValue</w:t>
        </w:r>
        <w:r>
          <w:rPr>
            <w:rFonts w:eastAsiaTheme="minorEastAsia" w:hint="eastAsia"/>
            <w:lang w:eastAsia="zh-CN"/>
          </w:rPr>
          <w:t xml:space="preserve"> </w:t>
        </w:r>
        <w:proofErr w:type="gramStart"/>
        <w:r>
          <w:rPr>
            <w:rFonts w:eastAsiaTheme="minorEastAsia" w:hint="eastAsia"/>
            <w:lang w:eastAsia="zh-CN"/>
          </w:rPr>
          <w:t xml:space="preserve">[ </w:t>
        </w:r>
      </w:ins>
      <w:ins w:id="22" w:author="Xiaozhen Zheng" w:date="2014-03-28T00:39:00Z">
        <w:r w:rsidRPr="001E7D4B">
          <w:rPr>
            <w:lang w:val="en-US" w:eastAsia="ko-KR"/>
          </w:rPr>
          <w:t>DepthValue2Idx</w:t>
        </w:r>
        <w:proofErr w:type="gramEnd"/>
        <w:r>
          <w:rPr>
            <w:lang w:val="en-US"/>
          </w:rPr>
          <w:t xml:space="preserve">[ </w:t>
        </w:r>
        <w:proofErr w:type="spellStart"/>
        <w:r w:rsidRPr="001E7D4B">
          <w:rPr>
            <w:lang w:val="en-US"/>
          </w:rPr>
          <w:t>dcValLT</w:t>
        </w:r>
      </w:ins>
      <w:proofErr w:type="spellEnd"/>
      <w:ins w:id="23" w:author="Xiaozhen Zheng" w:date="2014-03-28T00:40:00Z">
        <w:r>
          <w:rPr>
            <w:rFonts w:eastAsiaTheme="minorEastAsia" w:hint="eastAsia"/>
            <w:lang w:val="en-US" w:eastAsia="zh-CN"/>
          </w:rPr>
          <w:t xml:space="preserve"> ]</w:t>
        </w:r>
      </w:ins>
      <w:ins w:id="24" w:author="Xiaozhen Zheng" w:date="2014-03-28T00:39:00Z">
        <w:r w:rsidRPr="001E7D4B">
          <w:rPr>
            <w:lang w:val="en-US"/>
          </w:rPr>
          <w:t xml:space="preserve"> </w:t>
        </w:r>
        <w:r w:rsidRPr="001E7D4B">
          <w:rPr>
            <w:lang w:val="en-US" w:eastAsia="ko-KR"/>
          </w:rPr>
          <w:t xml:space="preserve">+ </w:t>
        </w:r>
        <w:proofErr w:type="spellStart"/>
        <w:r w:rsidRPr="001E7D4B">
          <w:rPr>
            <w:lang w:val="en-US" w:eastAsia="ko-KR"/>
          </w:rPr>
          <w:t>dcOffsetAvailFlag</w:t>
        </w:r>
        <w:proofErr w:type="spellEnd"/>
        <w:r w:rsidRPr="001E7D4B">
          <w:rPr>
            <w:lang w:val="en-US" w:eastAsia="ko-KR"/>
          </w:rPr>
          <w:t xml:space="preserve"> ? </w:t>
        </w:r>
        <w:proofErr w:type="spellStart"/>
        <w:proofErr w:type="gramStart"/>
        <w:r w:rsidRPr="00646746">
          <w:rPr>
            <w:lang w:val="en-US"/>
          </w:rPr>
          <w:t>DcOffset</w:t>
        </w:r>
        <w:proofErr w:type="spellEnd"/>
        <w:r w:rsidRPr="00646746">
          <w:rPr>
            <w:lang w:val="en-US" w:eastAsia="de-DE"/>
          </w:rPr>
          <w:t>[</w:t>
        </w:r>
        <w:proofErr w:type="gramEnd"/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xTb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yTb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>
          <w:rPr>
            <w:rFonts w:eastAsiaTheme="minorEastAsia" w:hint="eastAsia"/>
            <w:lang w:val="en-US" w:eastAsia="zh-CN"/>
          </w:rPr>
          <w:t>0</w:t>
        </w:r>
        <w:r w:rsidRPr="00646746">
          <w:rPr>
            <w:lang w:val="en-US" w:eastAsia="de-DE"/>
          </w:rPr>
          <w:t>]</w:t>
        </w:r>
        <w:r w:rsidRPr="001E7D4B">
          <w:rPr>
            <w:lang w:val="en-US"/>
          </w:rPr>
          <w:t> : 0</w:t>
        </w:r>
      </w:ins>
      <w:ins w:id="25" w:author="Xiaozhen Zheng" w:date="2014-03-28T00:40:00Z">
        <w:r>
          <w:rPr>
            <w:rFonts w:eastAsiaTheme="minorEastAsia" w:hint="eastAsia"/>
            <w:lang w:val="en-US" w:eastAsia="zh-CN"/>
          </w:rPr>
          <w:t xml:space="preserve"> ]</w:t>
        </w:r>
      </w:ins>
    </w:p>
    <w:p w:rsidR="003C6AC7" w:rsidRPr="008301E4" w:rsidRDefault="003C6AC7" w:rsidP="003C6AC7">
      <w:pPr>
        <w:pStyle w:val="3E2"/>
        <w:numPr>
          <w:ilvl w:val="0"/>
          <w:numId w:val="0"/>
        </w:numPr>
        <w:ind w:firstLineChars="650" w:firstLine="1300"/>
        <w:rPr>
          <w:ins w:id="26" w:author="Xiaozhen Zheng" w:date="2014-03-28T00:40:00Z"/>
          <w:rFonts w:eastAsiaTheme="minorEastAsia" w:hint="eastAsia"/>
          <w:lang w:eastAsia="zh-CN"/>
        </w:rPr>
      </w:pPr>
      <w:ins w:id="27" w:author="Xiaozhen Zheng" w:date="2014-03-28T00:40:00Z">
        <w:r>
          <w:rPr>
            <w:rFonts w:eastAsiaTheme="minorEastAsia" w:hint="eastAsia"/>
            <w:lang w:eastAsia="zh-CN"/>
          </w:rPr>
          <w:t>dcVal1</w:t>
        </w:r>
        <w:r>
          <w:rPr>
            <w:rFonts w:eastAsiaTheme="minorEastAsia" w:hint="eastAsia"/>
            <w:lang w:eastAsia="zh-CN"/>
          </w:rPr>
          <w:t xml:space="preserve"> = </w:t>
        </w:r>
        <w:r w:rsidRPr="001E7D4B">
          <w:rPr>
            <w:lang w:val="en-US" w:eastAsia="ko-KR"/>
          </w:rPr>
          <w:t>Idx2DepthValue</w:t>
        </w:r>
        <w:r>
          <w:rPr>
            <w:rFonts w:eastAsiaTheme="minorEastAsia" w:hint="eastAsia"/>
            <w:lang w:eastAsia="zh-CN"/>
          </w:rPr>
          <w:t xml:space="preserve"> </w:t>
        </w:r>
        <w:proofErr w:type="gramStart"/>
        <w:r>
          <w:rPr>
            <w:rFonts w:eastAsiaTheme="minorEastAsia" w:hint="eastAsia"/>
            <w:lang w:eastAsia="zh-CN"/>
          </w:rPr>
          <w:t xml:space="preserve">[ </w:t>
        </w:r>
        <w:r w:rsidRPr="001E7D4B">
          <w:rPr>
            <w:lang w:val="en-US" w:eastAsia="ko-KR"/>
          </w:rPr>
          <w:t>DepthValue2Idx</w:t>
        </w:r>
        <w:proofErr w:type="gramEnd"/>
        <w:r>
          <w:rPr>
            <w:lang w:val="en-US"/>
          </w:rPr>
          <w:t xml:space="preserve">[ </w:t>
        </w:r>
        <w:proofErr w:type="spellStart"/>
        <w:r>
          <w:rPr>
            <w:lang w:val="en-US"/>
          </w:rPr>
          <w:t>dcVal</w:t>
        </w:r>
        <w:r>
          <w:rPr>
            <w:rFonts w:eastAsiaTheme="minorEastAsia" w:hint="eastAsia"/>
            <w:lang w:val="en-US" w:eastAsia="zh-CN"/>
          </w:rPr>
          <w:t>BR</w:t>
        </w:r>
        <w:proofErr w:type="spellEnd"/>
        <w:r>
          <w:rPr>
            <w:rFonts w:eastAsiaTheme="minorEastAsia" w:hint="eastAsia"/>
            <w:lang w:val="en-US" w:eastAsia="zh-CN"/>
          </w:rPr>
          <w:t xml:space="preserve"> ]</w:t>
        </w:r>
        <w:r w:rsidRPr="001E7D4B">
          <w:rPr>
            <w:lang w:val="en-US"/>
          </w:rPr>
          <w:t xml:space="preserve"> </w:t>
        </w:r>
        <w:r w:rsidRPr="001E7D4B">
          <w:rPr>
            <w:lang w:val="en-US" w:eastAsia="ko-KR"/>
          </w:rPr>
          <w:t xml:space="preserve">+ </w:t>
        </w:r>
        <w:proofErr w:type="spellStart"/>
        <w:r w:rsidRPr="001E7D4B">
          <w:rPr>
            <w:lang w:val="en-US" w:eastAsia="ko-KR"/>
          </w:rPr>
          <w:t>dcOffsetAvailFlag</w:t>
        </w:r>
        <w:proofErr w:type="spellEnd"/>
        <w:r w:rsidRPr="001E7D4B">
          <w:rPr>
            <w:lang w:val="en-US" w:eastAsia="ko-KR"/>
          </w:rPr>
          <w:t xml:space="preserve"> ? </w:t>
        </w:r>
        <w:proofErr w:type="spellStart"/>
        <w:proofErr w:type="gramStart"/>
        <w:r w:rsidRPr="00646746">
          <w:rPr>
            <w:lang w:val="en-US"/>
          </w:rPr>
          <w:t>DcOffset</w:t>
        </w:r>
        <w:proofErr w:type="spellEnd"/>
        <w:r w:rsidRPr="00646746">
          <w:rPr>
            <w:lang w:val="en-US" w:eastAsia="de-DE"/>
          </w:rPr>
          <w:t>[</w:t>
        </w:r>
        <w:proofErr w:type="gramEnd"/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xTb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 w:rsidRPr="00646746">
          <w:rPr>
            <w:lang w:val="en-US" w:eastAsia="ko-KR"/>
          </w:rPr>
          <w:t> </w:t>
        </w:r>
        <w:proofErr w:type="spellStart"/>
        <w:r w:rsidRPr="00646746">
          <w:rPr>
            <w:lang w:val="en-US" w:eastAsia="de-DE"/>
          </w:rPr>
          <w:t>yTb</w:t>
        </w:r>
        <w:proofErr w:type="spellEnd"/>
        <w:r w:rsidRPr="00646746">
          <w:rPr>
            <w:lang w:val="en-US" w:eastAsia="ko-KR"/>
          </w:rPr>
          <w:t> </w:t>
        </w:r>
        <w:r w:rsidRPr="00646746">
          <w:rPr>
            <w:lang w:val="en-US" w:eastAsia="de-DE"/>
          </w:rPr>
          <w:t>][</w:t>
        </w:r>
        <w:r>
          <w:rPr>
            <w:rFonts w:eastAsiaTheme="minorEastAsia" w:hint="eastAsia"/>
            <w:lang w:val="en-US" w:eastAsia="zh-CN"/>
          </w:rPr>
          <w:t>1</w:t>
        </w:r>
        <w:r w:rsidRPr="00646746">
          <w:rPr>
            <w:lang w:val="en-US" w:eastAsia="de-DE"/>
          </w:rPr>
          <w:t>]</w:t>
        </w:r>
        <w:r w:rsidRPr="001E7D4B">
          <w:rPr>
            <w:lang w:val="en-US"/>
          </w:rPr>
          <w:t> : 0</w:t>
        </w:r>
        <w:r>
          <w:rPr>
            <w:rFonts w:eastAsiaTheme="minorEastAsia" w:hint="eastAsia"/>
            <w:lang w:val="en-US" w:eastAsia="zh-CN"/>
          </w:rPr>
          <w:t xml:space="preserve"> ]</w:t>
        </w:r>
      </w:ins>
    </w:p>
    <w:p w:rsidR="003C6AC7" w:rsidRPr="003B110D" w:rsidRDefault="003C6AC7" w:rsidP="003B110D">
      <w:pPr>
        <w:pStyle w:val="3E2"/>
        <w:numPr>
          <w:ilvl w:val="0"/>
          <w:numId w:val="0"/>
        </w:numPr>
        <w:ind w:firstLineChars="650" w:firstLine="1300"/>
        <w:rPr>
          <w:rFonts w:eastAsiaTheme="minorEastAsia" w:hint="eastAsia"/>
          <w:lang w:eastAsia="zh-CN"/>
        </w:rPr>
      </w:pPr>
    </w:p>
    <w:p w:rsidR="00813B7F" w:rsidRDefault="00215E18" w:rsidP="00215E18">
      <w:pPr>
        <w:pStyle w:val="3H3"/>
        <w:numPr>
          <w:ilvl w:val="0"/>
          <w:numId w:val="0"/>
        </w:numPr>
        <w:rPr>
          <w:lang w:val="en-US"/>
        </w:rPr>
      </w:pPr>
      <w:proofErr w:type="gramStart"/>
      <w:r>
        <w:rPr>
          <w:rFonts w:eastAsiaTheme="minorEastAsia" w:hint="eastAsia"/>
          <w:lang w:val="en-US" w:eastAsia="zh-CN"/>
        </w:rPr>
        <w:lastRenderedPageBreak/>
        <w:t xml:space="preserve">I8.4.4.3  </w:t>
      </w:r>
      <w:r w:rsidR="00813B7F">
        <w:rPr>
          <w:lang w:val="en-US"/>
        </w:rPr>
        <w:t>Segmental</w:t>
      </w:r>
      <w:proofErr w:type="gramEnd"/>
      <w:r w:rsidR="00813B7F">
        <w:rPr>
          <w:lang w:val="en-US"/>
        </w:rPr>
        <w:t xml:space="preserve"> depth intra coding process</w:t>
      </w:r>
      <w:bookmarkEnd w:id="0"/>
    </w:p>
    <w:p w:rsidR="00813B7F" w:rsidRDefault="00813B7F" w:rsidP="00813B7F">
      <w:pPr>
        <w:pStyle w:val="3N0"/>
        <w:rPr>
          <w:lang w:val="en-US"/>
        </w:rPr>
      </w:pPr>
      <w:r>
        <w:rPr>
          <w:lang w:val="en-US"/>
        </w:rPr>
        <w:t>Inputs to this process are: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xTb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yTb</w:t>
      </w:r>
      <w:proofErr w:type="spellEnd"/>
      <w:r>
        <w:rPr>
          <w:lang w:val="en-US"/>
        </w:rPr>
        <w:t xml:space="preserve"> ) specifying the top-left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 of the current block relative to the top-left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 of the current picture,</w:t>
      </w:r>
    </w:p>
    <w:p w:rsidR="00813B7F" w:rsidRDefault="00813B7F" w:rsidP="00813B7F">
      <w:pPr>
        <w:pStyle w:val="3D0"/>
        <w:rPr>
          <w:lang w:val="en-US" w:eastAsia="ko-KR"/>
        </w:rPr>
      </w:pPr>
      <w:r>
        <w:rPr>
          <w:lang w:val="en-US"/>
        </w:rPr>
        <w:t>a v</w:t>
      </w:r>
      <w:r>
        <w:rPr>
          <w:lang w:val="en-US" w:eastAsia="ko-KR"/>
        </w:rPr>
        <w:t xml:space="preserve">ariable </w:t>
      </w:r>
      <w:proofErr w:type="spellStart"/>
      <w:r>
        <w:rPr>
          <w:lang w:val="en-US" w:eastAsia="ko-KR"/>
        </w:rPr>
        <w:t>nTbS</w:t>
      </w:r>
      <w:proofErr w:type="spellEnd"/>
      <w:r>
        <w:rPr>
          <w:lang w:val="en-US" w:eastAsia="ko-KR"/>
        </w:rPr>
        <w:t xml:space="preserve"> specifying the transform block size,</w:t>
      </w:r>
    </w:p>
    <w:p w:rsidR="00813B7F" w:rsidRDefault="00813B7F" w:rsidP="00813B7F">
      <w:pPr>
        <w:pStyle w:val="3D0"/>
        <w:rPr>
          <w:lang w:val="en-US" w:eastAsia="ko-KR"/>
        </w:rPr>
      </w:pPr>
      <w:r>
        <w:rPr>
          <w:lang w:val="en-US"/>
        </w:rPr>
        <w:t xml:space="preserve">the </w:t>
      </w:r>
      <w:r>
        <w:rPr>
          <w:lang w:val="en-US" w:eastAsia="ko-KR"/>
        </w:rPr>
        <w:t xml:space="preserve">intra prediction mode </w:t>
      </w:r>
      <w:proofErr w:type="spellStart"/>
      <w:r>
        <w:rPr>
          <w:lang w:val="en-US" w:eastAsia="ko-KR"/>
        </w:rPr>
        <w:t>predModeIntra</w:t>
      </w:r>
      <w:proofErr w:type="spellEnd"/>
      <w:r>
        <w:rPr>
          <w:lang w:val="en-US"/>
        </w:rPr>
        <w:t>,</w:t>
      </w:r>
    </w:p>
    <w:p w:rsidR="00813B7F" w:rsidRDefault="00813B7F" w:rsidP="00813B7F">
      <w:pPr>
        <w:pStyle w:val="3N0"/>
        <w:rPr>
          <w:lang w:val="en-US"/>
        </w:rPr>
      </w:pPr>
      <w:r>
        <w:rPr>
          <w:lang w:val="en-US"/>
        </w:rPr>
        <w:t>Output of this process is: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 w:eastAsia="ko-KR"/>
        </w:rPr>
        <w:t xml:space="preserve">reconstructed depth value samples </w:t>
      </w:r>
      <w:proofErr w:type="spellStart"/>
      <w:r>
        <w:rPr>
          <w:lang w:val="en-US" w:eastAsia="ko-KR"/>
        </w:rPr>
        <w:t>resSamples</w:t>
      </w:r>
      <w:proofErr w:type="spellEnd"/>
      <w:r>
        <w:rPr>
          <w:lang w:val="en-US" w:eastAsia="ko-KR"/>
        </w:rPr>
        <w:t>[ x </w:t>
      </w:r>
      <w:r>
        <w:rPr>
          <w:lang w:val="en-US" w:eastAsia="de-DE"/>
        </w:rPr>
        <w:t>][</w:t>
      </w:r>
      <w:r>
        <w:rPr>
          <w:lang w:val="en-US" w:eastAsia="ko-KR"/>
        </w:rPr>
        <w:t> y ], with x, y = 0.. </w:t>
      </w:r>
      <w:proofErr w:type="spellStart"/>
      <w:r>
        <w:rPr>
          <w:lang w:val="en-US" w:eastAsia="ko-KR"/>
        </w:rPr>
        <w:t>nTbS</w:t>
      </w:r>
      <w:proofErr w:type="spellEnd"/>
      <w:r>
        <w:rPr>
          <w:lang w:val="en-US" w:eastAsia="ko-KR"/>
        </w:rPr>
        <w:t xml:space="preserve"> − 1.</w:t>
      </w:r>
    </w:p>
    <w:p w:rsidR="00813B7F" w:rsidRDefault="00813B7F" w:rsidP="00813B7F">
      <w:pPr>
        <w:pStyle w:val="3E0"/>
        <w:rPr>
          <w:lang w:val="en-US" w:eastAsia="ko-KR"/>
        </w:rPr>
      </w:pPr>
      <w:r>
        <w:rPr>
          <w:lang w:val="en-US"/>
        </w:rPr>
        <w:t xml:space="preserve">The array of </w:t>
      </w:r>
      <w:r>
        <w:rPr>
          <w:lang w:val="en-US" w:eastAsia="ko-KR"/>
        </w:rPr>
        <w:t xml:space="preserve">predicted samples </w:t>
      </w:r>
      <w:proofErr w:type="spellStart"/>
      <w:r>
        <w:rPr>
          <w:lang w:val="en-US" w:eastAsia="ko-KR"/>
        </w:rPr>
        <w:t>predSamples</w:t>
      </w:r>
      <w:proofErr w:type="spellEnd"/>
      <w:r>
        <w:rPr>
          <w:lang w:val="en-US" w:eastAsia="ko-KR"/>
        </w:rPr>
        <w:t>[ x </w:t>
      </w:r>
      <w:r>
        <w:rPr>
          <w:lang w:val="en-US" w:eastAsia="de-DE"/>
        </w:rPr>
        <w:t>][ </w:t>
      </w:r>
      <w:r>
        <w:rPr>
          <w:lang w:val="en-US" w:eastAsia="ko-KR"/>
        </w:rPr>
        <w:t xml:space="preserve">y ], with x, y =0..nTbS − 1, is derived as follows: 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 xml:space="preserve"> is set equal to Min(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 xml:space="preserve">, 1  &lt;&lt;  Log2MaxTrafoSize ). 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numPartsInRow</w:t>
      </w:r>
      <w:proofErr w:type="spellEnd"/>
      <w:r>
        <w:rPr>
          <w:lang w:val="en-US"/>
        </w:rPr>
        <w:t xml:space="preserve"> is set equal to (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> ).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For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in the range of 0 to ( </w:t>
      </w:r>
      <w:proofErr w:type="spellStart"/>
      <w:r>
        <w:rPr>
          <w:lang w:val="en-US"/>
        </w:rPr>
        <w:t>numPartsInRow</w:t>
      </w:r>
      <w:proofErr w:type="spellEnd"/>
      <w:r>
        <w:rPr>
          <w:lang w:val="en-US"/>
        </w:rPr>
        <w:t> * </w:t>
      </w:r>
      <w:proofErr w:type="spellStart"/>
      <w:r>
        <w:rPr>
          <w:lang w:val="en-US"/>
        </w:rPr>
        <w:t>numPartsInRow</w:t>
      </w:r>
      <w:proofErr w:type="spellEnd"/>
      <w:r>
        <w:rPr>
          <w:lang w:val="en-US"/>
        </w:rPr>
        <w:t> − 1), inclusive, the following applies: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xOffset</w:t>
      </w:r>
      <w:proofErr w:type="spellEnd"/>
      <w:r>
        <w:rPr>
          <w:lang w:val="en-US"/>
        </w:rPr>
        <w:t xml:space="preserve"> is set to 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 xml:space="preserve"> * (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% </w:t>
      </w:r>
      <w:proofErr w:type="spellStart"/>
      <w:r>
        <w:rPr>
          <w:lang w:val="en-US"/>
        </w:rPr>
        <w:t>numPartsInRow</w:t>
      </w:r>
      <w:proofErr w:type="spellEnd"/>
      <w:r>
        <w:rPr>
          <w:lang w:val="en-US"/>
        </w:rPr>
        <w:t xml:space="preserve"> ).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yOffset</w:t>
      </w:r>
      <w:proofErr w:type="spellEnd"/>
      <w:r>
        <w:rPr>
          <w:lang w:val="en-US"/>
        </w:rPr>
        <w:t xml:space="preserve"> is set to 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 xml:space="preserve"> * (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numPartsInRow</w:t>
      </w:r>
      <w:proofErr w:type="spellEnd"/>
      <w:r>
        <w:rPr>
          <w:lang w:val="en-US"/>
        </w:rPr>
        <w:t xml:space="preserve"> ).</w:t>
      </w:r>
    </w:p>
    <w:p w:rsidR="00813B7F" w:rsidRDefault="00813B7F" w:rsidP="00813B7F">
      <w:pPr>
        <w:pStyle w:val="3E2"/>
        <w:tabs>
          <w:tab w:val="clear" w:pos="360"/>
        </w:tabs>
        <w:rPr>
          <w:highlight w:val="yellow"/>
          <w:lang w:val="en-US"/>
        </w:rPr>
      </w:pPr>
      <w:r>
        <w:rPr>
          <w:highlight w:val="yellow"/>
          <w:lang w:val="en-US"/>
        </w:rPr>
        <w:t>[ Ed. (GT): Raster scan order instead of z-scan order is used here. Input from the proponent to fix this appreciated. ]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/>
        </w:rPr>
        <w:t xml:space="preserve">The general intra sample prediction process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lang w:val="en-US"/>
          </w:rPr>
          <w:t>8.4.4</w:t>
        </w:r>
      </w:smartTag>
      <w:r>
        <w:rPr>
          <w:lang w:val="en-US"/>
        </w:rPr>
        <w:t>.2.1 is invoked with the transform block location ( yTb0 + </w:t>
      </w:r>
      <w:proofErr w:type="spellStart"/>
      <w:r>
        <w:rPr>
          <w:lang w:val="en-US"/>
        </w:rPr>
        <w:t>xOffset</w:t>
      </w:r>
      <w:proofErr w:type="spellEnd"/>
      <w:r>
        <w:rPr>
          <w:lang w:val="en-US"/>
        </w:rPr>
        <w:t> , yTb0 + </w:t>
      </w:r>
      <w:proofErr w:type="spellStart"/>
      <w:r>
        <w:rPr>
          <w:lang w:val="en-US"/>
        </w:rPr>
        <w:t>yOffset</w:t>
      </w:r>
      <w:proofErr w:type="spellEnd"/>
      <w:r>
        <w:rPr>
          <w:lang w:val="en-US"/>
        </w:rPr>
        <w:t xml:space="preserve"> ), the intra prediction mode 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, the transform block size 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 xml:space="preserve">, and the variable </w:t>
      </w:r>
      <w:proofErr w:type="spellStart"/>
      <w:r>
        <w:rPr>
          <w:lang w:val="en-US"/>
        </w:rPr>
        <w:t>cIdx</w:t>
      </w:r>
      <w:proofErr w:type="spellEnd"/>
      <w:r>
        <w:rPr>
          <w:lang w:val="en-US"/>
        </w:rPr>
        <w:t xml:space="preserve"> as inputs, and the output is an (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>)x(</w:t>
      </w:r>
      <w:proofErr w:type="spellStart"/>
      <w:r>
        <w:rPr>
          <w:lang w:val="en-US"/>
        </w:rPr>
        <w:t>nPartTbS</w:t>
      </w:r>
      <w:proofErr w:type="spellEnd"/>
      <w:r>
        <w:rPr>
          <w:lang w:val="en-US"/>
        </w:rPr>
        <w:t xml:space="preserve">) array </w:t>
      </w:r>
      <w:proofErr w:type="spellStart"/>
      <w:r>
        <w:rPr>
          <w:lang w:val="en-US"/>
        </w:rPr>
        <w:t>predSamplesPart</w:t>
      </w:r>
      <w:proofErr w:type="spellEnd"/>
      <w:r>
        <w:rPr>
          <w:lang w:val="en-US"/>
        </w:rPr>
        <w:t>.</w:t>
      </w:r>
    </w:p>
    <w:p w:rsidR="00813B7F" w:rsidRDefault="00813B7F" w:rsidP="00813B7F">
      <w:pPr>
        <w:pStyle w:val="3E2"/>
        <w:tabs>
          <w:tab w:val="clear" w:pos="360"/>
        </w:tabs>
        <w:jc w:val="both"/>
        <w:rPr>
          <w:highlight w:val="yellow"/>
          <w:lang w:val="en-US"/>
        </w:rPr>
      </w:pPr>
      <w:r>
        <w:rPr>
          <w:highlight w:val="yellow"/>
          <w:lang w:val="en-US"/>
        </w:rPr>
        <w:t xml:space="preserve">[ Ed. (GT): It seems not to be clear which are the </w:t>
      </w:r>
      <w:proofErr w:type="spellStart"/>
      <w:r>
        <w:rPr>
          <w:highlight w:val="yellow"/>
          <w:lang w:val="en-US"/>
        </w:rPr>
        <w:t>neighbouring</w:t>
      </w:r>
      <w:proofErr w:type="spellEnd"/>
      <w:r>
        <w:rPr>
          <w:highlight w:val="yellow"/>
          <w:lang w:val="en-US"/>
        </w:rPr>
        <w:t xml:space="preserve"> samples, when above process is invoked. HEVC version 1 text is in general not so specific about this. However, here things get worse, since for some </w:t>
      </w:r>
      <w:proofErr w:type="spellStart"/>
      <w:r>
        <w:rPr>
          <w:highlight w:val="yellow"/>
          <w:lang w:val="en-US"/>
        </w:rPr>
        <w:t>neighbouring</w:t>
      </w:r>
      <w:proofErr w:type="spellEnd"/>
      <w:r>
        <w:rPr>
          <w:highlight w:val="yellow"/>
          <w:lang w:val="en-US"/>
        </w:rPr>
        <w:t xml:space="preserve"> blocks only the prediction signal (without SDC residual) is available at this point. whereas for other the reconstructed values are available. ] 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/>
        </w:rPr>
        <w:lastRenderedPageBreak/>
        <w:t xml:space="preserve">For x, y = 0..nPartTbS − 1, inclusive,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/>
        </w:rPr>
        <w:t>[ x + </w:t>
      </w:r>
      <w:proofErr w:type="spellStart"/>
      <w:r>
        <w:rPr>
          <w:lang w:val="en-US"/>
        </w:rPr>
        <w:t>xOffset</w:t>
      </w:r>
      <w:proofErr w:type="spellEnd"/>
      <w:r>
        <w:rPr>
          <w:lang w:val="en-US"/>
        </w:rPr>
        <w:t> ][ y + </w:t>
      </w:r>
      <w:proofErr w:type="spellStart"/>
      <w:r>
        <w:rPr>
          <w:lang w:val="en-US"/>
        </w:rPr>
        <w:t>yOffset</w:t>
      </w:r>
      <w:proofErr w:type="spellEnd"/>
      <w:r>
        <w:rPr>
          <w:lang w:val="en-US"/>
        </w:rPr>
        <w:t xml:space="preserve"> ] is set equal to </w:t>
      </w:r>
      <w:proofErr w:type="spellStart"/>
      <w:r>
        <w:rPr>
          <w:lang w:val="en-US"/>
        </w:rPr>
        <w:t>predSamplesPart</w:t>
      </w:r>
      <w:proofErr w:type="spellEnd"/>
      <w:r>
        <w:rPr>
          <w:lang w:val="en-US"/>
        </w:rPr>
        <w:t>[ x ][ y ].</w:t>
      </w:r>
    </w:p>
    <w:p w:rsidR="00813B7F" w:rsidRDefault="00813B7F" w:rsidP="00813B7F">
      <w:pPr>
        <w:pStyle w:val="3N0"/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 the array </w:t>
      </w:r>
      <w:proofErr w:type="spellStart"/>
      <w:r>
        <w:rPr>
          <w:lang w:val="en-US"/>
        </w:rPr>
        <w:t>wedgePattern</w:t>
      </w:r>
      <w:proofErr w:type="spellEnd"/>
      <w:r>
        <w:rPr>
          <w:lang w:val="en-US"/>
        </w:rPr>
        <w:t>[ x </w:t>
      </w:r>
      <w:r>
        <w:rPr>
          <w:lang w:val="en-US" w:eastAsia="de-DE"/>
        </w:rPr>
        <w:t>][</w:t>
      </w:r>
      <w:r>
        <w:rPr>
          <w:lang w:val="en-US"/>
        </w:rPr>
        <w:t> y ] with x, y =0..nTbS − 1 specifying the binary segmentation pattern is derived as follows: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 is equal to </w:t>
      </w:r>
      <w:r>
        <w:rPr>
          <w:lang w:val="en-US" w:eastAsia="ko-KR"/>
        </w:rPr>
        <w:t>INTRA_DMM_WFULL</w:t>
      </w:r>
      <w:r>
        <w:rPr>
          <w:lang w:val="en-US"/>
        </w:rPr>
        <w:t>, t</w:t>
      </w:r>
      <w:r>
        <w:rPr>
          <w:lang w:val="en-US" w:eastAsia="ko-KR"/>
        </w:rPr>
        <w:t>he following applies:</w:t>
      </w:r>
    </w:p>
    <w:p w:rsidR="00813B7F" w:rsidRDefault="00813B7F" w:rsidP="00813B7F">
      <w:pPr>
        <w:pStyle w:val="3E2"/>
        <w:tabs>
          <w:tab w:val="clear" w:pos="360"/>
        </w:tabs>
        <w:rPr>
          <w:lang w:val="en-US" w:eastAsia="de-DE"/>
        </w:rPr>
      </w:pPr>
      <w:proofErr w:type="spellStart"/>
      <w:r>
        <w:rPr>
          <w:lang w:val="en-US" w:eastAsia="ko-KR"/>
        </w:rPr>
        <w:t>w</w:t>
      </w:r>
      <w:r>
        <w:rPr>
          <w:lang w:val="en-US" w:eastAsia="de-DE"/>
        </w:rPr>
        <w:t>edgePattern</w:t>
      </w:r>
      <w:proofErr w:type="spellEnd"/>
      <w:r>
        <w:rPr>
          <w:lang w:val="en-US" w:eastAsia="de-DE"/>
        </w:rPr>
        <w:t xml:space="preserve"> = WedgePatternTable[ Log2( nTbS ) ][ wedge_full_tab_idx[</w:t>
      </w:r>
      <w:r>
        <w:rPr>
          <w:lang w:val="en-US" w:eastAsia="ko-KR"/>
        </w:rPr>
        <w:t> </w:t>
      </w:r>
      <w:r>
        <w:rPr>
          <w:lang w:val="en-US" w:eastAsia="de-DE"/>
        </w:rPr>
        <w:t>xTb</w:t>
      </w:r>
      <w:r>
        <w:rPr>
          <w:lang w:val="en-US" w:eastAsia="ko-KR"/>
        </w:rPr>
        <w:t> </w:t>
      </w:r>
      <w:r>
        <w:rPr>
          <w:lang w:val="en-US" w:eastAsia="de-DE"/>
        </w:rPr>
        <w:t>][</w:t>
      </w:r>
      <w:r>
        <w:rPr>
          <w:lang w:val="en-US" w:eastAsia="ko-KR"/>
        </w:rPr>
        <w:t> </w:t>
      </w:r>
      <w:r>
        <w:rPr>
          <w:lang w:val="en-US" w:eastAsia="de-DE"/>
        </w:rPr>
        <w:t>yTb</w:t>
      </w:r>
      <w:r>
        <w:rPr>
          <w:lang w:val="en-US" w:eastAsia="ko-KR"/>
        </w:rPr>
        <w:t> </w:t>
      </w:r>
      <w:r>
        <w:rPr>
          <w:lang w:val="en-US" w:eastAsia="de-DE"/>
        </w:rPr>
        <w:t>] ] 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 xml:space="preserve">Otherwise, if 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 is equal to INTRA_DMM_CPREDTEX, the derivation process for a texture predicted contour pattern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080987">
        <w:fldChar w:fldCharType="begin" w:fldLock="1"/>
      </w:r>
      <w:r w:rsidR="00080987">
        <w:instrText xml:space="preserve"> REF _Ref378432592 \n \h  \* MERGEFORMAT </w:instrText>
      </w:r>
      <w:r w:rsidR="00080987">
        <w:fldChar w:fldCharType="separate"/>
      </w:r>
      <w:r>
        <w:rPr>
          <w:lang w:val="en-US"/>
        </w:rPr>
        <w:t>I.8.4.4.4</w:t>
      </w:r>
      <w:r w:rsidR="00080987">
        <w:fldChar w:fldCharType="end"/>
      </w:r>
      <w:r>
        <w:rPr>
          <w:lang w:val="en-US"/>
        </w:rPr>
        <w:t xml:space="preserve"> is invoked with the </w:t>
      </w:r>
      <w:r>
        <w:rPr>
          <w:lang w:val="en-US" w:eastAsia="de-DE"/>
        </w:rPr>
        <w:t>sample location ( </w:t>
      </w:r>
      <w:proofErr w:type="spellStart"/>
      <w:r>
        <w:rPr>
          <w:lang w:val="en-US" w:eastAsia="de-DE"/>
        </w:rPr>
        <w:t>xTb</w:t>
      </w:r>
      <w:proofErr w:type="spellEnd"/>
      <w:r>
        <w:rPr>
          <w:lang w:val="en-US" w:eastAsia="de-DE"/>
        </w:rPr>
        <w:t>, </w:t>
      </w:r>
      <w:proofErr w:type="spellStart"/>
      <w:r>
        <w:rPr>
          <w:lang w:val="en-US" w:eastAsia="de-DE"/>
        </w:rPr>
        <w:t>yTb</w:t>
      </w:r>
      <w:proofErr w:type="spellEnd"/>
      <w:r>
        <w:rPr>
          <w:lang w:val="en-US" w:eastAsia="de-DE"/>
        </w:rPr>
        <w:t xml:space="preserve"> ), and the variable </w:t>
      </w:r>
      <w:proofErr w:type="spellStart"/>
      <w:r>
        <w:rPr>
          <w:lang w:val="en-US" w:eastAsia="de-DE"/>
        </w:rPr>
        <w:t>nTbS</w:t>
      </w:r>
      <w:proofErr w:type="spellEnd"/>
      <w:r>
        <w:rPr>
          <w:lang w:val="en-US" w:eastAsia="de-DE"/>
        </w:rPr>
        <w:t xml:space="preserve"> as inputs, and the output is the binary partition pattern </w:t>
      </w:r>
      <w:proofErr w:type="spellStart"/>
      <w:r>
        <w:rPr>
          <w:lang w:val="en-US" w:eastAsia="de-DE"/>
        </w:rPr>
        <w:t>wedgePattern</w:t>
      </w:r>
      <w:proofErr w:type="spellEnd"/>
      <w:r>
        <w:rPr>
          <w:lang w:val="en-US" w:eastAsia="de-DE"/>
        </w:rPr>
        <w:t>[ x ][ y ], with x, y =0..nTbS − 1.</w:t>
      </w:r>
    </w:p>
    <w:p w:rsidR="00813B7F" w:rsidRDefault="00813B7F" w:rsidP="00813B7F">
      <w:pPr>
        <w:pStyle w:val="3D0"/>
        <w:rPr>
          <w:lang w:val="en-US"/>
        </w:rPr>
      </w:pPr>
      <w:r>
        <w:rPr>
          <w:lang w:val="en-US"/>
        </w:rPr>
        <w:t>Otherwise (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 is not equal to </w:t>
      </w:r>
      <w:r>
        <w:rPr>
          <w:lang w:val="en-US" w:eastAsia="ko-KR"/>
        </w:rPr>
        <w:t xml:space="preserve">INTRA_DMM_WFULL or </w:t>
      </w:r>
      <w:r>
        <w:rPr>
          <w:lang w:val="en-US"/>
        </w:rPr>
        <w:t>INTRA_DMM_CPREDTEX), the following applies: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 w:eastAsia="ko-KR"/>
        </w:rPr>
        <w:t xml:space="preserve">For x, y = 0..nTbS − 1 </w:t>
      </w:r>
      <w:proofErr w:type="spellStart"/>
      <w:r>
        <w:rPr>
          <w:lang w:val="en-US"/>
        </w:rPr>
        <w:t>wedgePattern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 xml:space="preserve">][ y ] is set equal to 0. </w:t>
      </w:r>
    </w:p>
    <w:p w:rsidR="00813B7F" w:rsidRDefault="00813B7F" w:rsidP="00813B7F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Depending on </w:t>
      </w:r>
      <w:proofErr w:type="spellStart"/>
      <w:r>
        <w:rPr>
          <w:lang w:val="en-US"/>
        </w:rPr>
        <w:t>DltFlag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 xml:space="preserve"> ] the </w:t>
      </w:r>
      <w:r>
        <w:rPr>
          <w:lang w:val="en-US" w:eastAsia="ko-KR"/>
        </w:rPr>
        <w:t xml:space="preserve">reconstructed depth value samples </w:t>
      </w:r>
      <w:proofErr w:type="spellStart"/>
      <w:r>
        <w:rPr>
          <w:lang w:val="en-US" w:eastAsia="ko-KR"/>
        </w:rPr>
        <w:t>resSamples</w:t>
      </w:r>
      <w:proofErr w:type="spellEnd"/>
      <w:r>
        <w:rPr>
          <w:lang w:val="en-US" w:eastAsia="ko-KR"/>
        </w:rPr>
        <w:t>[ x </w:t>
      </w:r>
      <w:r>
        <w:rPr>
          <w:lang w:val="en-US" w:eastAsia="de-DE"/>
        </w:rPr>
        <w:t>][</w:t>
      </w:r>
      <w:r>
        <w:rPr>
          <w:lang w:val="en-US" w:eastAsia="ko-KR"/>
        </w:rPr>
        <w:t xml:space="preserve"> y ] are derived as specified in the following: </w:t>
      </w:r>
    </w:p>
    <w:p w:rsidR="00813B7F" w:rsidRDefault="00813B7F" w:rsidP="00813B7F">
      <w:pPr>
        <w:pStyle w:val="3D0"/>
        <w:rPr>
          <w:lang w:val="en-US" w:eastAsia="ko-KR"/>
        </w:rPr>
      </w:pPr>
      <w:r>
        <w:rPr>
          <w:lang w:val="en-US" w:eastAsia="de-DE"/>
        </w:rPr>
        <w:t xml:space="preserve">If </w:t>
      </w:r>
      <w:proofErr w:type="spellStart"/>
      <w:r>
        <w:rPr>
          <w:lang w:val="en-US"/>
        </w:rPr>
        <w:t>DltFlag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lang w:val="en-US" w:eastAsia="de-DE"/>
        </w:rPr>
        <w:t xml:space="preserve"> is equal to 0, the following applies:</w:t>
      </w:r>
    </w:p>
    <w:p w:rsidR="00813B7F" w:rsidRDefault="00813B7F" w:rsidP="00813B7F">
      <w:pPr>
        <w:pStyle w:val="3D1"/>
        <w:rPr>
          <w:lang w:val="en-US" w:eastAsia="ko-KR"/>
        </w:rPr>
      </w:pPr>
      <w:r>
        <w:rPr>
          <w:lang w:val="en-US" w:eastAsia="ko-KR"/>
        </w:rPr>
        <w:t>For x, y = 0..nTbS</w:t>
      </w:r>
      <w:r>
        <w:rPr>
          <w:lang w:val="en-US"/>
        </w:rPr>
        <w:t> </w:t>
      </w:r>
      <w:r>
        <w:rPr>
          <w:lang w:val="en-US" w:eastAsia="ko-KR"/>
        </w:rPr>
        <w:t xml:space="preserve">− 1, the reconstructed depth value samples </w:t>
      </w:r>
      <w:proofErr w:type="spellStart"/>
      <w:r>
        <w:rPr>
          <w:lang w:val="en-US"/>
        </w:rPr>
        <w:t>resSamples</w:t>
      </w:r>
      <w:proofErr w:type="spellEnd"/>
      <w:r>
        <w:rPr>
          <w:lang w:val="en-US" w:eastAsia="ko-KR"/>
        </w:rPr>
        <w:t>[ x </w:t>
      </w:r>
      <w:r>
        <w:rPr>
          <w:lang w:val="en-US" w:eastAsia="de-DE"/>
        </w:rPr>
        <w:t>][</w:t>
      </w:r>
      <w:r>
        <w:rPr>
          <w:lang w:val="en-US" w:eastAsia="ko-KR"/>
        </w:rPr>
        <w:t> y ] are derived as specified in the following:</w:t>
      </w:r>
    </w:p>
    <w:p w:rsidR="00813B7F" w:rsidRDefault="00813B7F" w:rsidP="00813B7F">
      <w:pPr>
        <w:pStyle w:val="3E3"/>
        <w:rPr>
          <w:lang w:val="en-US" w:eastAsia="ko-KR"/>
        </w:rPr>
      </w:pPr>
      <w:r>
        <w:rPr>
          <w:lang w:val="en-US" w:eastAsia="ko-KR"/>
        </w:rPr>
        <w:t>S</w:t>
      </w:r>
      <w:r>
        <w:rPr>
          <w:vertAlign w:val="subscript"/>
          <w:lang w:val="en-US" w:eastAsia="ko-KR"/>
        </w:rPr>
        <w:t>L</w:t>
      </w:r>
      <w:r>
        <w:rPr>
          <w:lang w:val="en-US"/>
        </w:rPr>
        <w:t xml:space="preserve">[ xTb0 + x ][ yTb0 + y ] = 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>][ y ]</w:t>
      </w:r>
      <w:r>
        <w:rPr>
          <w:lang w:val="en-US" w:eastAsia="ko-KR"/>
        </w:rPr>
        <w:t xml:space="preserve"> + </w:t>
      </w:r>
      <w:proofErr w:type="spellStart"/>
      <w:r>
        <w:rPr>
          <w:lang w:val="en-US"/>
        </w:rPr>
        <w:t>DcOffset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xTb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yTb</w:t>
      </w:r>
      <w:proofErr w:type="spellEnd"/>
      <w:r>
        <w:rPr>
          <w:lang w:val="en-US" w:eastAsia="ko-KR"/>
        </w:rPr>
        <w:t> ]</w:t>
      </w:r>
      <w:r>
        <w:rPr>
          <w:lang w:val="en-US"/>
        </w:rPr>
        <w:t>[</w:t>
      </w:r>
      <w:r>
        <w:rPr>
          <w:b/>
          <w:lang w:val="en-US"/>
        </w:rPr>
        <w:t> </w:t>
      </w:r>
      <w:proofErr w:type="spellStart"/>
      <w:r>
        <w:rPr>
          <w:lang w:val="en-US"/>
        </w:rPr>
        <w:t>wedgePattern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>][ y ] </w:t>
      </w:r>
      <w:r>
        <w:rPr>
          <w:lang w:val="en-US"/>
        </w:rPr>
        <w:t>]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78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813B7F" w:rsidRDefault="00813B7F" w:rsidP="00813B7F">
      <w:pPr>
        <w:pStyle w:val="3D0"/>
        <w:rPr>
          <w:lang w:val="en-US" w:eastAsia="ko-KR"/>
        </w:rPr>
      </w:pPr>
      <w:r>
        <w:rPr>
          <w:lang w:val="en-US" w:eastAsia="ko-KR"/>
        </w:rPr>
        <w:t>Otherwise (</w:t>
      </w:r>
      <w:proofErr w:type="spellStart"/>
      <w:r>
        <w:rPr>
          <w:lang w:val="en-US"/>
        </w:rPr>
        <w:t>DltFlag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 xml:space="preserve"> is equal to 1), the following applies:</w:t>
      </w:r>
    </w:p>
    <w:p w:rsidR="00813B7F" w:rsidRDefault="00813B7F" w:rsidP="00813B7F">
      <w:pPr>
        <w:pStyle w:val="3D1"/>
        <w:rPr>
          <w:lang w:val="en-US"/>
        </w:rPr>
      </w:pPr>
      <w:r>
        <w:rPr>
          <w:lang w:val="en-US"/>
        </w:rPr>
        <w:t xml:space="preserve">The variables dcPred[ 0 ] and dcPred[ 1 ] are derived as specified in the following: </w:t>
      </w:r>
    </w:p>
    <w:p w:rsidR="00813B7F" w:rsidRDefault="00813B7F" w:rsidP="00813B7F">
      <w:pPr>
        <w:pStyle w:val="3D2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predModeIntra</w:t>
      </w:r>
      <w:proofErr w:type="spellEnd"/>
      <w:r>
        <w:rPr>
          <w:lang w:val="en-US"/>
        </w:rPr>
        <w:t xml:space="preserve"> is not equal to INTRA_DMM_WFULL or INTRA_DMM_CPREDTEX, the following applies:</w:t>
      </w:r>
    </w:p>
    <w:p w:rsidR="00813B7F" w:rsidRDefault="00813B7F" w:rsidP="00813B7F">
      <w:pPr>
        <w:pStyle w:val="3E4"/>
        <w:tabs>
          <w:tab w:val="right" w:pos="8931"/>
        </w:tabs>
        <w:jc w:val="left"/>
        <w:rPr>
          <w:lang w:val="en-US"/>
        </w:rPr>
      </w:pPr>
      <w:r>
        <w:rPr>
          <w:lang w:val="en-US"/>
        </w:rPr>
        <w:lastRenderedPageBreak/>
        <w:t xml:space="preserve">dcPred[ 0 ] = (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/>
        </w:rPr>
        <w:t xml:space="preserve">[ 0 ][ 0 ] +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/>
        </w:rPr>
        <w:t>[ 0 ][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> </w:t>
      </w:r>
      <w:r>
        <w:rPr>
          <w:lang w:val="en-US" w:eastAsia="ko-KR"/>
        </w:rPr>
        <w:t>− </w:t>
      </w:r>
      <w:r>
        <w:rPr>
          <w:lang w:val="en-US"/>
        </w:rPr>
        <w:t xml:space="preserve">1 ] +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> </w:t>
      </w:r>
      <w:r>
        <w:rPr>
          <w:lang w:val="en-US" w:eastAsia="ko-KR"/>
        </w:rPr>
        <w:t>− </w:t>
      </w:r>
      <w:r>
        <w:rPr>
          <w:lang w:val="en-US"/>
        </w:rPr>
        <w:t>1 ][ 0 ]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 xml:space="preserve">+ </w:t>
      </w:r>
      <w:proofErr w:type="spellStart"/>
      <w:r>
        <w:rPr>
          <w:lang w:val="en-US"/>
        </w:rPr>
        <w:t>predSamples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> </w:t>
      </w:r>
      <w:r>
        <w:rPr>
          <w:lang w:val="en-US" w:eastAsia="ko-KR"/>
        </w:rPr>
        <w:t>− </w:t>
      </w:r>
      <w:r>
        <w:rPr>
          <w:lang w:val="en-US"/>
        </w:rPr>
        <w:t>1 ][ </w:t>
      </w:r>
      <w:proofErr w:type="spellStart"/>
      <w:r>
        <w:rPr>
          <w:lang w:val="en-US"/>
        </w:rPr>
        <w:t>nTbS</w:t>
      </w:r>
      <w:proofErr w:type="spellEnd"/>
      <w:r>
        <w:rPr>
          <w:lang w:val="en-US"/>
        </w:rPr>
        <w:t> </w:t>
      </w:r>
      <w:r>
        <w:rPr>
          <w:lang w:val="en-US" w:eastAsia="ko-KR"/>
        </w:rPr>
        <w:t>− </w:t>
      </w:r>
      <w:r>
        <w:rPr>
          <w:lang w:val="en-US"/>
        </w:rPr>
        <w:t>1 ] + 2 )  &gt;&gt;  2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79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813B7F" w:rsidRPr="00B91BCE" w:rsidDel="00813B7F" w:rsidRDefault="00813B7F" w:rsidP="00813B7F">
      <w:pPr>
        <w:pStyle w:val="3D2"/>
        <w:rPr>
          <w:del w:id="28" w:author="QinYu" w:date="2014-03-21T11:32:00Z"/>
          <w:lang w:val="en-US"/>
        </w:rPr>
      </w:pPr>
      <w:r>
        <w:rPr>
          <w:lang w:val="en-US"/>
        </w:rPr>
        <w:t>Otherwise</w:t>
      </w:r>
      <w:ins w:id="29" w:author="QinYu" w:date="2014-03-21T11:33:00Z">
        <w:r>
          <w:rPr>
            <w:rFonts w:eastAsiaTheme="minorEastAsia" w:hint="eastAsia"/>
            <w:lang w:val="en-US" w:eastAsia="zh-CN"/>
          </w:rPr>
          <w:t xml:space="preserve"> the following </w:t>
        </w:r>
        <w:proofErr w:type="spellStart"/>
        <w:r>
          <w:rPr>
            <w:rFonts w:eastAsiaTheme="minorEastAsia" w:hint="eastAsia"/>
            <w:lang w:val="en-US" w:eastAsia="zh-CN"/>
          </w:rPr>
          <w:t>applies:</w:t>
        </w:r>
      </w:ins>
      <w:del w:id="30" w:author="QinYu" w:date="2014-03-21T11:32:00Z">
        <w:r w:rsidDel="00813B7F">
          <w:rPr>
            <w:lang w:val="en-US"/>
          </w:rPr>
          <w:delText xml:space="preserve"> if predModeIntra is equal to </w:delText>
        </w:r>
        <w:r w:rsidDel="00813B7F">
          <w:rPr>
            <w:lang w:val="en-US" w:eastAsia="ko-KR"/>
          </w:rPr>
          <w:delText>INTRA_DMM_WFULL</w:delText>
        </w:r>
        <w:r w:rsidDel="00813B7F">
          <w:rPr>
            <w:lang w:val="en-US"/>
          </w:rPr>
          <w:delText>, the following applies:</w:delText>
        </w:r>
      </w:del>
    </w:p>
    <w:p w:rsidR="00813B7F" w:rsidRDefault="00813B7F" w:rsidP="00B91BCE">
      <w:pPr>
        <w:pStyle w:val="3D2"/>
        <w:numPr>
          <w:ilvl w:val="0"/>
          <w:numId w:val="0"/>
        </w:numPr>
        <w:ind w:left="1071"/>
        <w:rPr>
          <w:ins w:id="31" w:author="QinYu" w:date="2014-03-21T11:35:00Z"/>
          <w:rFonts w:eastAsiaTheme="minorEastAsia"/>
          <w:lang w:val="en-US" w:eastAsia="zh-CN"/>
        </w:rPr>
      </w:pPr>
      <w:proofErr w:type="gramStart"/>
      <w:ins w:id="32" w:author="QinYu" w:date="2014-03-21T11:33:00Z">
        <w:r>
          <w:rPr>
            <w:rFonts w:eastAsiaTheme="minorEastAsia" w:hint="eastAsia"/>
            <w:lang w:val="en-US" w:eastAsia="zh-CN"/>
          </w:rPr>
          <w:t>dc</w:t>
        </w:r>
      </w:ins>
      <w:ins w:id="33" w:author="QinYu" w:date="2014-03-21T11:36:00Z">
        <w:r>
          <w:rPr>
            <w:rFonts w:eastAsiaTheme="minorEastAsia" w:hint="eastAsia"/>
            <w:lang w:val="en-US" w:eastAsia="zh-CN"/>
          </w:rPr>
          <w:t>Pred</w:t>
        </w:r>
        <w:proofErr w:type="spellEnd"/>
        <w:r>
          <w:rPr>
            <w:rFonts w:eastAsiaTheme="minorEastAsia" w:hint="eastAsia"/>
            <w:lang w:val="en-US" w:eastAsia="zh-CN"/>
          </w:rPr>
          <w:t>[</w:t>
        </w:r>
        <w:proofErr w:type="gramEnd"/>
        <w:r>
          <w:rPr>
            <w:rFonts w:eastAsiaTheme="minorEastAsia" w:hint="eastAsia"/>
            <w:lang w:val="en-US" w:eastAsia="zh-CN"/>
          </w:rPr>
          <w:t>0]</w:t>
        </w:r>
      </w:ins>
      <w:ins w:id="34" w:author="Xiaozhen Zheng" w:date="2014-03-25T12:55:00Z">
        <w:r w:rsidR="00B463E0">
          <w:rPr>
            <w:rFonts w:eastAsiaTheme="minorEastAsia" w:hint="eastAsia"/>
            <w:lang w:val="en-US" w:eastAsia="zh-CN"/>
          </w:rPr>
          <w:t xml:space="preserve"> is set</w:t>
        </w:r>
      </w:ins>
      <w:ins w:id="35" w:author="QinYu" w:date="2014-03-21T11:33:00Z">
        <w:r>
          <w:rPr>
            <w:rFonts w:eastAsiaTheme="minorEastAsia" w:hint="eastAsia"/>
            <w:lang w:val="en-US" w:eastAsia="zh-CN"/>
          </w:rPr>
          <w:t xml:space="preserve"> as </w:t>
        </w:r>
      </w:ins>
      <w:ins w:id="36" w:author="QinYu" w:date="2014-03-21T11:35:00Z">
        <w:r>
          <w:rPr>
            <w:rFonts w:eastAsiaTheme="minorEastAsia" w:hint="eastAsia"/>
            <w:lang w:val="en-US" w:eastAsia="zh-CN"/>
          </w:rPr>
          <w:t>dvVal</w:t>
        </w:r>
      </w:ins>
      <w:ins w:id="37" w:author="Xiaozhen Zheng" w:date="2014-03-25T12:55:00Z">
        <w:r w:rsidR="00B463E0">
          <w:rPr>
            <w:rFonts w:eastAsiaTheme="minorEastAsia" w:hint="eastAsia"/>
            <w:lang w:val="en-US" w:eastAsia="zh-CN"/>
          </w:rPr>
          <w:t>0</w:t>
        </w:r>
      </w:ins>
      <w:ins w:id="38" w:author="QinYu" w:date="2014-03-21T11:35:00Z">
        <w:r>
          <w:rPr>
            <w:rFonts w:eastAsiaTheme="minorEastAsia" w:hint="eastAsia"/>
            <w:lang w:val="en-US" w:eastAsia="zh-CN"/>
          </w:rPr>
          <w:t xml:space="preserve"> </w:t>
        </w:r>
        <w:r>
          <w:rPr>
            <w:lang w:val="en-US" w:eastAsia="ko-KR"/>
          </w:rPr>
          <w:t xml:space="preserve">as </w:t>
        </w:r>
        <w:r>
          <w:rPr>
            <w:rFonts w:eastAsiaTheme="minorEastAsia" w:hint="eastAsia"/>
            <w:lang w:val="en-US" w:eastAsia="zh-CN"/>
          </w:rPr>
          <w:t>derived</w:t>
        </w:r>
        <w:r>
          <w:rPr>
            <w:lang w:val="en-US" w:eastAsia="ko-KR"/>
          </w:rPr>
          <w:t xml:space="preserve"> in </w:t>
        </w:r>
        <w:proofErr w:type="spellStart"/>
        <w:r>
          <w:rPr>
            <w:lang w:val="en-US" w:eastAsia="ko-KR"/>
          </w:rPr>
          <w:t>subclause</w:t>
        </w:r>
        <w:proofErr w:type="spellEnd"/>
        <w:r>
          <w:rPr>
            <w:lang w:val="en-US" w:eastAsia="ko-KR"/>
          </w:rPr>
          <w:t> </w:t>
        </w:r>
        <w:r>
          <w:rPr>
            <w:lang w:val="en-US" w:eastAsia="ko-KR"/>
          </w:rPr>
          <w:fldChar w:fldCharType="begin" w:fldLock="1"/>
        </w:r>
        <w:r>
          <w:rPr>
            <w:lang w:val="en-US" w:eastAsia="ko-KR"/>
          </w:rPr>
          <w:instrText xml:space="preserve"> REF _Ref342862596 \r \h  \* MERGEFORMAT </w:instrText>
        </w:r>
      </w:ins>
      <w:r>
        <w:rPr>
          <w:lang w:val="en-US" w:eastAsia="ko-KR"/>
        </w:rPr>
      </w:r>
      <w:ins w:id="39" w:author="QinYu" w:date="2014-03-21T11:35:00Z">
        <w:r>
          <w:rPr>
            <w:lang w:val="en-US" w:eastAsia="ko-KR"/>
          </w:rPr>
          <w:fldChar w:fldCharType="separate"/>
        </w:r>
        <w:r>
          <w:rPr>
            <w:lang w:val="en-US" w:eastAsia="ko-KR"/>
          </w:rPr>
          <w:t>I.8.4.4.2.9</w:t>
        </w:r>
        <w:r>
          <w:rPr>
            <w:lang w:val="en-US" w:eastAsia="ko-KR"/>
          </w:rPr>
          <w:fldChar w:fldCharType="end"/>
        </w:r>
      </w:ins>
    </w:p>
    <w:p w:rsidR="00813B7F" w:rsidRPr="00B91BCE" w:rsidRDefault="00813B7F" w:rsidP="00B91BCE">
      <w:pPr>
        <w:pStyle w:val="3D2"/>
        <w:numPr>
          <w:ilvl w:val="0"/>
          <w:numId w:val="0"/>
        </w:numPr>
        <w:ind w:left="1071" w:firstLineChars="50" w:firstLine="105"/>
        <w:rPr>
          <w:ins w:id="40" w:author="QinYu" w:date="2014-03-21T11:33:00Z"/>
          <w:rFonts w:eastAsiaTheme="minorEastAsia"/>
          <w:lang w:val="en-US" w:eastAsia="zh-CN"/>
        </w:rPr>
      </w:pPr>
      <w:proofErr w:type="gramStart"/>
      <w:ins w:id="41" w:author="QinYu" w:date="2014-03-21T11:36:00Z">
        <w:r>
          <w:rPr>
            <w:rFonts w:eastAsiaTheme="minorEastAsia" w:hint="eastAsia"/>
            <w:lang w:val="en-US" w:eastAsia="zh-CN"/>
          </w:rPr>
          <w:t>dcPred[</w:t>
        </w:r>
        <w:proofErr w:type="gramEnd"/>
        <w:r>
          <w:rPr>
            <w:rFonts w:eastAsiaTheme="minorEastAsia" w:hint="eastAsia"/>
            <w:lang w:val="en-US" w:eastAsia="zh-CN"/>
          </w:rPr>
          <w:t>1]</w:t>
        </w:r>
      </w:ins>
      <w:ins w:id="42" w:author="QinYu" w:date="2014-03-21T11:35:00Z">
        <w:r>
          <w:rPr>
            <w:rFonts w:eastAsiaTheme="minorEastAsia" w:hint="eastAsia"/>
            <w:lang w:val="en-US" w:eastAsia="zh-CN"/>
          </w:rPr>
          <w:t xml:space="preserve"> </w:t>
        </w:r>
      </w:ins>
      <w:ins w:id="43" w:author="Xiaozhen Zheng" w:date="2014-03-25T12:56:00Z">
        <w:r w:rsidR="00B463E0">
          <w:rPr>
            <w:rFonts w:eastAsiaTheme="minorEastAsia" w:hint="eastAsia"/>
            <w:lang w:val="en-US" w:eastAsia="zh-CN"/>
          </w:rPr>
          <w:t xml:space="preserve">is set </w:t>
        </w:r>
      </w:ins>
      <w:ins w:id="44" w:author="QinYu" w:date="2014-03-21T11:35:00Z">
        <w:r>
          <w:rPr>
            <w:rFonts w:eastAsiaTheme="minorEastAsia" w:hint="eastAsia"/>
            <w:lang w:val="en-US" w:eastAsia="zh-CN"/>
          </w:rPr>
          <w:t>as dvVal</w:t>
        </w:r>
      </w:ins>
      <w:ins w:id="45" w:author="Xiaozhen Zheng" w:date="2014-03-25T12:56:00Z">
        <w:r w:rsidR="00B463E0">
          <w:rPr>
            <w:rFonts w:eastAsiaTheme="minorEastAsia" w:hint="eastAsia"/>
            <w:lang w:val="en-US" w:eastAsia="zh-CN"/>
          </w:rPr>
          <w:t>1</w:t>
        </w:r>
      </w:ins>
      <w:ins w:id="46" w:author="QinYu" w:date="2014-03-21T11:35:00Z">
        <w:r>
          <w:rPr>
            <w:rFonts w:eastAsiaTheme="minorEastAsia" w:hint="eastAsia"/>
            <w:lang w:val="en-US" w:eastAsia="zh-CN"/>
          </w:rPr>
          <w:t xml:space="preserve"> </w:t>
        </w:r>
        <w:r>
          <w:rPr>
            <w:lang w:val="en-US" w:eastAsia="ko-KR"/>
          </w:rPr>
          <w:t xml:space="preserve">as </w:t>
        </w:r>
        <w:r>
          <w:rPr>
            <w:rFonts w:eastAsiaTheme="minorEastAsia" w:hint="eastAsia"/>
            <w:lang w:val="en-US" w:eastAsia="zh-CN"/>
          </w:rPr>
          <w:t>derived</w:t>
        </w:r>
        <w:r>
          <w:rPr>
            <w:lang w:val="en-US" w:eastAsia="ko-KR"/>
          </w:rPr>
          <w:t xml:space="preserve"> in </w:t>
        </w:r>
        <w:proofErr w:type="spellStart"/>
        <w:r>
          <w:rPr>
            <w:lang w:val="en-US" w:eastAsia="ko-KR"/>
          </w:rPr>
          <w:t>subclause</w:t>
        </w:r>
        <w:proofErr w:type="spellEnd"/>
        <w:r>
          <w:rPr>
            <w:lang w:val="en-US" w:eastAsia="ko-KR"/>
          </w:rPr>
          <w:t> </w:t>
        </w:r>
        <w:r>
          <w:rPr>
            <w:lang w:val="en-US" w:eastAsia="ko-KR"/>
          </w:rPr>
          <w:fldChar w:fldCharType="begin" w:fldLock="1"/>
        </w:r>
        <w:r>
          <w:rPr>
            <w:lang w:val="en-US" w:eastAsia="ko-KR"/>
          </w:rPr>
          <w:instrText xml:space="preserve"> REF _Ref342862596 \r \h  \* MERGEFORMAT </w:instrText>
        </w:r>
      </w:ins>
      <w:r>
        <w:rPr>
          <w:lang w:val="en-US" w:eastAsia="ko-KR"/>
        </w:rPr>
      </w:r>
      <w:ins w:id="47" w:author="QinYu" w:date="2014-03-21T11:35:00Z">
        <w:r>
          <w:rPr>
            <w:lang w:val="en-US" w:eastAsia="ko-KR"/>
          </w:rPr>
          <w:fldChar w:fldCharType="separate"/>
        </w:r>
        <w:r>
          <w:rPr>
            <w:lang w:val="en-US" w:eastAsia="ko-KR"/>
          </w:rPr>
          <w:t>I.8.4.4.2.9</w:t>
        </w:r>
        <w:r>
          <w:rPr>
            <w:lang w:val="en-US" w:eastAsia="ko-KR"/>
          </w:rPr>
          <w:fldChar w:fldCharType="end"/>
        </w:r>
      </w:ins>
    </w:p>
    <w:p w:rsidR="00813B7F" w:rsidDel="00813B7F" w:rsidRDefault="00813B7F" w:rsidP="00B91BCE">
      <w:pPr>
        <w:pStyle w:val="3D2"/>
        <w:rPr>
          <w:del w:id="48" w:author="QinYu" w:date="2014-03-21T11:32:00Z"/>
          <w:lang w:val="en-US"/>
        </w:rPr>
      </w:pPr>
      <w:del w:id="49" w:author="QinYu" w:date="2014-03-21T11:32:00Z">
        <w:r w:rsidDel="00813B7F">
          <w:rPr>
            <w:lang w:val="en-US"/>
          </w:rPr>
          <w:delText>dcPred[ wedgePattern[ 0 ][ 0 ] ] = predSamples[ 0 ][ 0 ]</w:delText>
        </w:r>
        <w:r w:rsidDel="00813B7F">
          <w:rPr>
            <w:lang w:val="en-US" w:eastAsia="ko-KR"/>
          </w:rPr>
          <w:tab/>
          <w:delText>(</w:delText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REF H \h </w:delInstrText>
        </w:r>
        <w:r w:rsidDel="00813B7F">
          <w:rPr>
            <w:lang w:eastAsia="ko-KR"/>
          </w:rPr>
        </w:r>
        <w:r w:rsidDel="00813B7F">
          <w:rPr>
            <w:lang w:eastAsia="ko-KR"/>
          </w:rPr>
          <w:fldChar w:fldCharType="separate"/>
        </w:r>
        <w:r w:rsidDel="00813B7F">
          <w:rPr>
            <w:lang w:val="en-US" w:eastAsia="ko-KR"/>
          </w:rPr>
          <w:delText>I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noBreakHyphen/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SEQ Equation \* ARABIC </w:delInstrText>
        </w:r>
        <w:r w:rsidDel="00813B7F">
          <w:rPr>
            <w:lang w:eastAsia="ko-KR"/>
          </w:rPr>
          <w:fldChar w:fldCharType="separate"/>
        </w:r>
        <w:r w:rsidDel="00813B7F">
          <w:rPr>
            <w:noProof/>
            <w:lang w:val="en-US" w:eastAsia="ko-KR"/>
          </w:rPr>
          <w:delText>80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delText>)</w:delText>
        </w:r>
      </w:del>
    </w:p>
    <w:p w:rsidR="00813B7F" w:rsidDel="00813B7F" w:rsidRDefault="00813B7F" w:rsidP="00B91BCE">
      <w:pPr>
        <w:pStyle w:val="3D2"/>
        <w:rPr>
          <w:del w:id="50" w:author="QinYu" w:date="2014-03-21T11:32:00Z"/>
          <w:lang w:val="en-US"/>
        </w:rPr>
      </w:pPr>
      <w:del w:id="51" w:author="QinYu" w:date="2014-03-21T11:32:00Z">
        <w:r w:rsidDel="00813B7F">
          <w:rPr>
            <w:lang w:val="en-US"/>
          </w:rPr>
          <w:delText>dcPred[ wedgePattern[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1 ][ 0 ] ] = predSamples[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1 ][ 0 ]</w:delText>
        </w:r>
        <w:r w:rsidDel="00813B7F">
          <w:rPr>
            <w:lang w:val="en-US" w:eastAsia="ko-KR"/>
          </w:rPr>
          <w:tab/>
          <w:delText>(</w:delText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REF H \h </w:delInstrText>
        </w:r>
        <w:r w:rsidDel="00813B7F">
          <w:rPr>
            <w:lang w:eastAsia="ko-KR"/>
          </w:rPr>
        </w:r>
        <w:r w:rsidDel="00813B7F">
          <w:rPr>
            <w:lang w:eastAsia="ko-KR"/>
          </w:rPr>
          <w:fldChar w:fldCharType="separate"/>
        </w:r>
        <w:r w:rsidDel="00813B7F">
          <w:rPr>
            <w:lang w:val="en-US" w:eastAsia="ko-KR"/>
          </w:rPr>
          <w:delText>I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noBreakHyphen/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SEQ Equation \* ARABIC </w:delInstrText>
        </w:r>
        <w:r w:rsidDel="00813B7F">
          <w:rPr>
            <w:lang w:eastAsia="ko-KR"/>
          </w:rPr>
          <w:fldChar w:fldCharType="separate"/>
        </w:r>
        <w:r w:rsidDel="00813B7F">
          <w:rPr>
            <w:noProof/>
            <w:lang w:val="en-US" w:eastAsia="ko-KR"/>
          </w:rPr>
          <w:delText>81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delText>)</w:delText>
        </w:r>
      </w:del>
    </w:p>
    <w:p w:rsidR="00813B7F" w:rsidDel="00813B7F" w:rsidRDefault="00813B7F" w:rsidP="00B91BCE">
      <w:pPr>
        <w:pStyle w:val="3D2"/>
        <w:rPr>
          <w:del w:id="52" w:author="QinYu" w:date="2014-03-21T11:32:00Z"/>
          <w:lang w:val="en-US"/>
        </w:rPr>
      </w:pPr>
      <w:del w:id="53" w:author="QinYu" w:date="2014-03-21T11:32:00Z">
        <w:r w:rsidDel="00813B7F">
          <w:rPr>
            <w:lang w:val="en-US"/>
          </w:rPr>
          <w:delText>dcPred[ wedgePattern[ 0 ][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 ] = predSamples[ 0 ][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</w:delText>
        </w:r>
        <w:r w:rsidDel="00813B7F">
          <w:rPr>
            <w:lang w:val="en-US" w:eastAsia="ko-KR"/>
          </w:rPr>
          <w:tab/>
          <w:delText>(</w:delText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REF H \h </w:delInstrText>
        </w:r>
        <w:r w:rsidDel="00813B7F">
          <w:rPr>
            <w:lang w:eastAsia="ko-KR"/>
          </w:rPr>
        </w:r>
        <w:r w:rsidDel="00813B7F">
          <w:rPr>
            <w:lang w:eastAsia="ko-KR"/>
          </w:rPr>
          <w:fldChar w:fldCharType="separate"/>
        </w:r>
        <w:r w:rsidDel="00813B7F">
          <w:rPr>
            <w:lang w:val="en-US" w:eastAsia="ko-KR"/>
          </w:rPr>
          <w:delText>I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noBreakHyphen/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SEQ Equation \* ARABIC </w:delInstrText>
        </w:r>
        <w:r w:rsidDel="00813B7F">
          <w:rPr>
            <w:lang w:eastAsia="ko-KR"/>
          </w:rPr>
          <w:fldChar w:fldCharType="separate"/>
        </w:r>
        <w:r w:rsidDel="00813B7F">
          <w:rPr>
            <w:noProof/>
            <w:lang w:val="en-US" w:eastAsia="ko-KR"/>
          </w:rPr>
          <w:delText>82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delText>)</w:delText>
        </w:r>
      </w:del>
    </w:p>
    <w:p w:rsidR="00813B7F" w:rsidDel="00813B7F" w:rsidRDefault="00813B7F" w:rsidP="00B91BCE">
      <w:pPr>
        <w:pStyle w:val="3D2"/>
        <w:rPr>
          <w:del w:id="54" w:author="QinYu" w:date="2014-03-21T11:32:00Z"/>
          <w:lang w:val="en-US"/>
        </w:rPr>
      </w:pPr>
      <w:del w:id="55" w:author="QinYu" w:date="2014-03-21T11:32:00Z">
        <w:r w:rsidDel="00813B7F">
          <w:rPr>
            <w:lang w:val="en-US"/>
          </w:rPr>
          <w:delText>dcPred[ wedgePattern[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 ] = predSamples[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1 ][ nTbS </w:delText>
        </w:r>
        <w:r w:rsidDel="00813B7F">
          <w:rPr>
            <w:lang w:val="en-US" w:eastAsia="ko-KR"/>
          </w:rPr>
          <w:delText>− </w:delText>
        </w:r>
        <w:r w:rsidDel="00813B7F">
          <w:rPr>
            <w:lang w:val="en-US"/>
          </w:rPr>
          <w:delText>1 ]</w:delText>
        </w:r>
        <w:r w:rsidDel="00813B7F">
          <w:rPr>
            <w:lang w:val="en-US" w:eastAsia="ko-KR"/>
          </w:rPr>
          <w:tab/>
          <w:delText>(</w:delText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REF H \h </w:delInstrText>
        </w:r>
        <w:r w:rsidDel="00813B7F">
          <w:rPr>
            <w:lang w:eastAsia="ko-KR"/>
          </w:rPr>
        </w:r>
        <w:r w:rsidDel="00813B7F">
          <w:rPr>
            <w:lang w:eastAsia="ko-KR"/>
          </w:rPr>
          <w:fldChar w:fldCharType="separate"/>
        </w:r>
        <w:r w:rsidDel="00813B7F">
          <w:rPr>
            <w:lang w:val="en-US" w:eastAsia="ko-KR"/>
          </w:rPr>
          <w:delText>I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noBreakHyphen/>
        </w:r>
        <w:r w:rsidDel="00813B7F">
          <w:rPr>
            <w:lang w:eastAsia="ko-KR"/>
          </w:rPr>
          <w:fldChar w:fldCharType="begin" w:fldLock="1"/>
        </w:r>
        <w:r w:rsidDel="00813B7F">
          <w:rPr>
            <w:lang w:val="en-US" w:eastAsia="ko-KR"/>
          </w:rPr>
          <w:delInstrText xml:space="preserve"> SEQ Equation \* ARABIC </w:delInstrText>
        </w:r>
        <w:r w:rsidDel="00813B7F">
          <w:rPr>
            <w:lang w:eastAsia="ko-KR"/>
          </w:rPr>
          <w:fldChar w:fldCharType="separate"/>
        </w:r>
        <w:r w:rsidDel="00813B7F">
          <w:rPr>
            <w:noProof/>
            <w:lang w:val="en-US" w:eastAsia="ko-KR"/>
          </w:rPr>
          <w:delText>83</w:delText>
        </w:r>
        <w:r w:rsidDel="00813B7F">
          <w:rPr>
            <w:lang w:eastAsia="ko-KR"/>
          </w:rPr>
          <w:fldChar w:fldCharType="end"/>
        </w:r>
        <w:r w:rsidDel="00813B7F">
          <w:rPr>
            <w:lang w:val="en-US" w:eastAsia="ko-KR"/>
          </w:rPr>
          <w:delText>)</w:delText>
        </w:r>
      </w:del>
    </w:p>
    <w:p w:rsidR="00813B7F" w:rsidDel="00813B7F" w:rsidRDefault="00813B7F">
      <w:pPr>
        <w:pStyle w:val="3D2"/>
        <w:rPr>
          <w:del w:id="56" w:author="QinYu" w:date="2014-03-21T11:32:00Z"/>
          <w:lang w:val="en-US"/>
        </w:rPr>
      </w:pPr>
      <w:del w:id="57" w:author="QinYu" w:date="2014-03-21T11:32:00Z">
        <w:r w:rsidDel="00813B7F">
          <w:rPr>
            <w:lang w:val="en-US"/>
          </w:rPr>
          <w:delText>Otherwise (predModeIntra is equal to INTRA_DMM_CPREDTEX), the following applies:</w:delText>
        </w:r>
      </w:del>
    </w:p>
    <w:p w:rsidR="00813B7F" w:rsidRDefault="00813B7F" w:rsidP="00B91BCE">
      <w:pPr>
        <w:pStyle w:val="3D2"/>
      </w:pPr>
      <w:bookmarkStart w:id="58" w:name="_GoBack"/>
      <w:del w:id="59" w:author="QinYu" w:date="2014-03-21T11:32:00Z"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dcPred[ wedgePattern[ 0 ][ 0 ] ] = predSamples[ 0 ][ 0 ]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foundFlag = 0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for ( x = 0; x &lt; nTbS; x++ )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for ( y = 0; y &lt; nTbS; y++ )</w:delText>
        </w:r>
        <w:r w:rsidDel="00813B7F">
          <w:rPr>
            <w:lang w:eastAsia="ko-KR"/>
          </w:rPr>
          <w:tab/>
          <w:delText>(</w:delText>
        </w:r>
        <w:r w:rsidDel="00813B7F">
          <w:rPr>
            <w:lang w:eastAsia="ko-KR"/>
          </w:rPr>
          <w:fldChar w:fldCharType="begin" w:fldLock="1"/>
        </w:r>
        <w:r w:rsidDel="00813B7F">
          <w:rPr>
            <w:lang w:eastAsia="ko-KR"/>
          </w:rPr>
          <w:delInstrText xml:space="preserve"> REF H \h </w:delInstrText>
        </w:r>
        <w:r w:rsidDel="00813B7F">
          <w:rPr>
            <w:lang w:eastAsia="ko-KR"/>
          </w:rPr>
        </w:r>
        <w:r w:rsidDel="00813B7F">
          <w:rPr>
            <w:lang w:eastAsia="ko-KR"/>
          </w:rPr>
          <w:fldChar w:fldCharType="separate"/>
        </w:r>
        <w:r w:rsidDel="00813B7F">
          <w:rPr>
            <w:lang w:eastAsia="ko-KR"/>
          </w:rPr>
          <w:delText>I</w:delText>
        </w:r>
        <w:r w:rsidDel="00813B7F">
          <w:rPr>
            <w:lang w:eastAsia="ko-KR"/>
          </w:rPr>
          <w:fldChar w:fldCharType="end"/>
        </w:r>
        <w:r w:rsidDel="00813B7F">
          <w:rPr>
            <w:lang w:eastAsia="ko-KR"/>
          </w:rPr>
          <w:noBreakHyphen/>
        </w:r>
        <w:r w:rsidDel="00813B7F">
          <w:rPr>
            <w:lang w:eastAsia="ko-KR"/>
          </w:rPr>
          <w:fldChar w:fldCharType="begin" w:fldLock="1"/>
        </w:r>
        <w:r w:rsidDel="00813B7F">
          <w:rPr>
            <w:lang w:eastAsia="ko-KR"/>
          </w:rPr>
          <w:delInstrText xml:space="preserve"> SEQ Equation \* ARABIC </w:delInstrText>
        </w:r>
        <w:r w:rsidDel="00813B7F">
          <w:rPr>
            <w:lang w:eastAsia="ko-KR"/>
          </w:rPr>
          <w:fldChar w:fldCharType="separate"/>
        </w:r>
        <w:r w:rsidDel="00813B7F">
          <w:rPr>
            <w:noProof/>
            <w:lang w:eastAsia="ko-KR"/>
          </w:rPr>
          <w:delText>84</w:delText>
        </w:r>
        <w:r w:rsidDel="00813B7F">
          <w:rPr>
            <w:lang w:eastAsia="ko-KR"/>
          </w:rPr>
          <w:fldChar w:fldCharType="end"/>
        </w:r>
        <w:r w:rsidDel="00813B7F">
          <w:rPr>
            <w:lang w:eastAsia="ko-KR"/>
          </w:rPr>
          <w:delText>)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if ( found Flag  = =  0  &amp;&amp;  wedgePattern[ x ][ y ]  !=  wedgePattern[ 0 ][ 0 ]) {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dcPred[ wedgePattern[ x ][ y ] ] = predSamples[ x ][ y ]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found Flag= 1</w:delText>
        </w:r>
        <w:r w:rsidDel="00813B7F">
          <w:br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</w:r>
        <w:r w:rsidDel="00813B7F">
          <w:tab/>
          <w:delText>}</w:delText>
        </w:r>
      </w:del>
    </w:p>
    <w:bookmarkEnd w:id="58"/>
    <w:p w:rsidR="00813B7F" w:rsidRDefault="00813B7F" w:rsidP="00813B7F">
      <w:pPr>
        <w:pStyle w:val="3D1"/>
        <w:rPr>
          <w:lang w:val="en-US"/>
        </w:rPr>
      </w:pPr>
      <w:r>
        <w:rPr>
          <w:lang w:val="en-US" w:eastAsia="ko-KR"/>
        </w:rPr>
        <w:t xml:space="preserve">For x, y = 0..nTbS − 1, the reconstructed depth value samples </w:t>
      </w:r>
      <w:proofErr w:type="spellStart"/>
      <w:r>
        <w:rPr>
          <w:lang w:val="en-US"/>
        </w:rPr>
        <w:t>resSamples</w:t>
      </w:r>
      <w:proofErr w:type="spellEnd"/>
      <w:r>
        <w:rPr>
          <w:lang w:val="en-US" w:eastAsia="ko-KR"/>
        </w:rPr>
        <w:t>[ x </w:t>
      </w:r>
      <w:r>
        <w:rPr>
          <w:lang w:val="en-US" w:eastAsia="de-DE"/>
        </w:rPr>
        <w:t>][</w:t>
      </w:r>
      <w:r>
        <w:rPr>
          <w:lang w:val="en-US" w:eastAsia="ko-KR"/>
        </w:rPr>
        <w:t xml:space="preserve"> y ] are derived as </w:t>
      </w:r>
      <w:r>
        <w:rPr>
          <w:lang w:val="en-US" w:eastAsia="ko-KR"/>
        </w:rPr>
        <w:lastRenderedPageBreak/>
        <w:t>specified in the following:</w:t>
      </w:r>
    </w:p>
    <w:p w:rsidR="00813B7F" w:rsidRDefault="00813B7F" w:rsidP="00813B7F">
      <w:pPr>
        <w:pStyle w:val="3E3"/>
        <w:tabs>
          <w:tab w:val="left" w:pos="2835"/>
        </w:tabs>
        <w:rPr>
          <w:lang w:val="en-US" w:eastAsia="ko-KR"/>
        </w:rPr>
      </w:pPr>
      <w:proofErr w:type="spellStart"/>
      <w:r>
        <w:rPr>
          <w:lang w:val="en-US" w:eastAsia="ko-KR"/>
        </w:rPr>
        <w:t>dltIdxPred</w:t>
      </w:r>
      <w:proofErr w:type="spellEnd"/>
      <w:r>
        <w:rPr>
          <w:lang w:val="en-US" w:eastAsia="ko-KR"/>
        </w:rPr>
        <w:t xml:space="preserve"> = </w:t>
      </w:r>
      <w:r>
        <w:rPr>
          <w:lang w:val="en-US"/>
        </w:rPr>
        <w:t>DepthValue2Idx[ dcPred[ </w:t>
      </w:r>
      <w:proofErr w:type="spellStart"/>
      <w:r>
        <w:rPr>
          <w:lang w:val="en-US"/>
        </w:rPr>
        <w:t>wedgePattern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>][ y ]</w:t>
      </w:r>
      <w:r>
        <w:rPr>
          <w:lang w:val="en-US"/>
        </w:rPr>
        <w:t> ] ]</w:t>
      </w:r>
      <w:r>
        <w:rPr>
          <w:lang w:val="en-US" w:eastAsia="ko-KR"/>
        </w:rPr>
        <w:t xml:space="preserve"> 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85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813B7F" w:rsidRDefault="00813B7F" w:rsidP="00813B7F">
      <w:pPr>
        <w:pStyle w:val="3E3"/>
        <w:tabs>
          <w:tab w:val="left" w:pos="2835"/>
        </w:tabs>
        <w:rPr>
          <w:lang w:val="en-US" w:eastAsia="ko-KR"/>
        </w:rPr>
      </w:pPr>
      <w:proofErr w:type="spellStart"/>
      <w:r>
        <w:rPr>
          <w:lang w:val="en-US" w:eastAsia="ko-KR"/>
        </w:rPr>
        <w:t>dltIdxResi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/>
        </w:rPr>
        <w:t>DcOffset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xTb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yTb</w:t>
      </w:r>
      <w:proofErr w:type="spellEnd"/>
      <w:r>
        <w:rPr>
          <w:lang w:val="en-US" w:eastAsia="ko-KR"/>
        </w:rPr>
        <w:t> ][</w:t>
      </w:r>
      <w:r>
        <w:rPr>
          <w:b/>
          <w:lang w:val="en-US" w:eastAsia="ko-KR"/>
        </w:rPr>
        <w:t> </w:t>
      </w:r>
      <w:proofErr w:type="spellStart"/>
      <w:r>
        <w:rPr>
          <w:lang w:val="en-US"/>
        </w:rPr>
        <w:t>wedgePattern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>][ y ] </w:t>
      </w:r>
      <w:r>
        <w:rPr>
          <w:lang w:val="en-US" w:eastAsia="ko-KR"/>
        </w:rPr>
        <w:t>]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86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813B7F" w:rsidRDefault="00813B7F" w:rsidP="00813B7F">
      <w:pPr>
        <w:pStyle w:val="3E3"/>
        <w:tabs>
          <w:tab w:val="left" w:pos="2127"/>
        </w:tabs>
        <w:jc w:val="left"/>
        <w:rPr>
          <w:lang w:val="en-US" w:eastAsia="ko-KR"/>
        </w:rPr>
      </w:pPr>
      <w:r>
        <w:rPr>
          <w:lang w:val="en-US" w:eastAsia="ko-KR"/>
        </w:rPr>
        <w:t>S</w:t>
      </w:r>
      <w:r>
        <w:rPr>
          <w:vertAlign w:val="subscript"/>
          <w:lang w:val="en-US" w:eastAsia="ko-KR"/>
        </w:rPr>
        <w:t>L</w:t>
      </w:r>
      <w:r>
        <w:rPr>
          <w:lang w:val="en-US"/>
        </w:rPr>
        <w:t xml:space="preserve">[ xTb0 + x ][ yTb0 + y ] = </w:t>
      </w:r>
      <w:proofErr w:type="spellStart"/>
      <w:r>
        <w:rPr>
          <w:lang w:val="en-US" w:eastAsia="ko-KR"/>
        </w:rPr>
        <w:t>predSamples</w:t>
      </w:r>
      <w:proofErr w:type="spellEnd"/>
      <w:r>
        <w:rPr>
          <w:lang w:val="en-US" w:eastAsia="de-DE"/>
        </w:rPr>
        <w:t>[ x</w:t>
      </w:r>
      <w:r>
        <w:rPr>
          <w:lang w:val="en-US" w:eastAsia="ko-KR"/>
        </w:rPr>
        <w:t> </w:t>
      </w:r>
      <w:r>
        <w:rPr>
          <w:lang w:val="en-US" w:eastAsia="de-DE"/>
        </w:rPr>
        <w:t xml:space="preserve">][ y ] + </w:t>
      </w:r>
      <w:r>
        <w:rPr>
          <w:lang w:val="en-US" w:eastAsia="de-DE"/>
        </w:rPr>
        <w:br/>
      </w:r>
      <w:r>
        <w:rPr>
          <w:lang w:val="en-US" w:eastAsia="de-DE"/>
        </w:rPr>
        <w:tab/>
      </w:r>
      <w:r>
        <w:rPr>
          <w:lang w:val="en-US" w:eastAsia="ko-KR"/>
        </w:rPr>
        <w:t>Idx2DepthValue[ dltIdxPred + dltIdxResi</w:t>
      </w:r>
      <w:r>
        <w:rPr>
          <w:lang w:val="en-US"/>
        </w:rPr>
        <w:t> ] </w:t>
      </w:r>
      <w:r>
        <w:rPr>
          <w:lang w:val="en-US" w:eastAsia="ko-KR"/>
        </w:rPr>
        <w:t>− </w:t>
      </w:r>
      <w:r>
        <w:rPr>
          <w:lang w:val="en-US"/>
        </w:rPr>
        <w:t>dcPred[ wedgePattern[ x ][ y ] ]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87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558BB" w:rsidRPr="00813B7F" w:rsidRDefault="000558BB"/>
    <w:sectPr w:rsidR="000558BB" w:rsidRPr="00813B7F" w:rsidSect="00813B7F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12" w:rsidRDefault="00573812" w:rsidP="00215E18">
      <w:r>
        <w:separator/>
      </w:r>
    </w:p>
  </w:endnote>
  <w:endnote w:type="continuationSeparator" w:id="0">
    <w:p w:rsidR="00573812" w:rsidRDefault="00573812" w:rsidP="0021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12" w:rsidRDefault="00573812" w:rsidP="00215E18">
      <w:r>
        <w:separator/>
      </w:r>
    </w:p>
  </w:footnote>
  <w:footnote w:type="continuationSeparator" w:id="0">
    <w:p w:rsidR="00573812" w:rsidRDefault="00573812" w:rsidP="00215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4">
    <w:abstractNumId w:val="1"/>
  </w:num>
  <w:num w:numId="5">
    <w:abstractNumId w:val="2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0"/>
  </w:num>
  <w:num w:numId="7">
    <w:abstractNumId w:val="2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8">
    <w:abstractNumId w:val="2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9">
    <w:abstractNumId w:val="3"/>
  </w:num>
  <w:num w:numId="10">
    <w:abstractNumId w:val="3"/>
  </w:num>
  <w:num w:numId="11">
    <w:abstractNumId w:val="3"/>
  </w:num>
  <w:num w:numId="12">
    <w:abstractNumId w:val="2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3B7F"/>
    <w:rsid w:val="000558BB"/>
    <w:rsid w:val="00080987"/>
    <w:rsid w:val="000C5933"/>
    <w:rsid w:val="000D7A1F"/>
    <w:rsid w:val="00107269"/>
    <w:rsid w:val="0013603F"/>
    <w:rsid w:val="00153921"/>
    <w:rsid w:val="00215E18"/>
    <w:rsid w:val="002B1E08"/>
    <w:rsid w:val="002E5F91"/>
    <w:rsid w:val="002F32F1"/>
    <w:rsid w:val="002F5EBF"/>
    <w:rsid w:val="003B110D"/>
    <w:rsid w:val="003C6AC7"/>
    <w:rsid w:val="00456B3C"/>
    <w:rsid w:val="004E162A"/>
    <w:rsid w:val="005140E8"/>
    <w:rsid w:val="00514A06"/>
    <w:rsid w:val="00573812"/>
    <w:rsid w:val="00631BA8"/>
    <w:rsid w:val="007B56E6"/>
    <w:rsid w:val="00813B7F"/>
    <w:rsid w:val="008E7995"/>
    <w:rsid w:val="00A0054C"/>
    <w:rsid w:val="00AF143C"/>
    <w:rsid w:val="00B463E0"/>
    <w:rsid w:val="00B84569"/>
    <w:rsid w:val="00B91BCE"/>
    <w:rsid w:val="00B939A4"/>
    <w:rsid w:val="00C441C7"/>
    <w:rsid w:val="00C71453"/>
    <w:rsid w:val="00DB26F9"/>
    <w:rsid w:val="00E16083"/>
    <w:rsid w:val="00EA5A27"/>
    <w:rsid w:val="00EE2A85"/>
    <w:rsid w:val="00F20536"/>
    <w:rsid w:val="00F4624E"/>
    <w:rsid w:val="00F55A3F"/>
    <w:rsid w:val="00FB51D6"/>
    <w:rsid w:val="00FD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N0">
    <w:name w:val="3N0"/>
    <w:basedOn w:val="a"/>
    <w:link w:val="3N0Char"/>
    <w:qFormat/>
    <w:rsid w:val="00813B7F"/>
    <w:pPr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813B7F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character" w:customStyle="1" w:styleId="3N0Char">
    <w:name w:val="3N0 Char"/>
    <w:link w:val="3N0"/>
    <w:locked/>
    <w:rsid w:val="00813B7F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813B7F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813B7F"/>
    <w:pPr>
      <w:numPr>
        <w:ilvl w:val="3"/>
      </w:numPr>
      <w:outlineLvl w:val="3"/>
    </w:pPr>
  </w:style>
  <w:style w:type="character" w:customStyle="1" w:styleId="3H3Char">
    <w:name w:val="3H3 Char"/>
    <w:link w:val="3H3"/>
    <w:locked/>
    <w:rsid w:val="00813B7F"/>
    <w:rPr>
      <w:rFonts w:ascii="Malgun Gothic" w:eastAsia="Malgun Gothic" w:hAnsi="Malgun Gothic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813B7F"/>
    <w:pPr>
      <w:numPr>
        <w:ilvl w:val="4"/>
      </w:numPr>
      <w:outlineLvl w:val="4"/>
    </w:pPr>
    <w:rPr>
      <w:rFonts w:ascii="Malgun Gothic" w:hAnsi="Malgun Gothic" w:cstheme="minorBidi"/>
      <w:kern w:val="2"/>
      <w:sz w:val="21"/>
      <w:szCs w:val="22"/>
    </w:rPr>
  </w:style>
  <w:style w:type="paragraph" w:customStyle="1" w:styleId="3H4">
    <w:name w:val="3H4"/>
    <w:basedOn w:val="3H3"/>
    <w:next w:val="3N0"/>
    <w:link w:val="3H4Char"/>
    <w:qFormat/>
    <w:rsid w:val="00813B7F"/>
    <w:pPr>
      <w:numPr>
        <w:ilvl w:val="5"/>
      </w:numPr>
      <w:tabs>
        <w:tab w:val="clear" w:pos="794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813B7F"/>
    <w:pPr>
      <w:numPr>
        <w:ilvl w:val="6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813B7F"/>
    <w:pPr>
      <w:widowControl/>
      <w:numPr>
        <w:ilvl w:val="7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813B7F"/>
    <w:pPr>
      <w:widowControl/>
      <w:numPr>
        <w:ilvl w:val="8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813B7F"/>
    <w:rPr>
      <w:rFonts w:ascii="Malgun Gothic" w:eastAsia="Malgun Gothic" w:hAnsi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813B7F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ascii="Malgun Gothic" w:hAnsi="Malgun Gothic" w:cstheme="minorBidi"/>
      <w:kern w:val="2"/>
      <w:sz w:val="21"/>
      <w:szCs w:val="22"/>
    </w:rPr>
  </w:style>
  <w:style w:type="character" w:customStyle="1" w:styleId="3D1Char">
    <w:name w:val="3D1 Char"/>
    <w:link w:val="3D1"/>
    <w:locked/>
    <w:rsid w:val="00813B7F"/>
    <w:rPr>
      <w:rFonts w:ascii="Malgun Gothic" w:eastAsia="Malgun Gothic" w:hAnsi="Malgun Gothic"/>
      <w:lang w:val="en-GB" w:eastAsia="en-US"/>
    </w:rPr>
  </w:style>
  <w:style w:type="paragraph" w:customStyle="1" w:styleId="3D1">
    <w:name w:val="3D1"/>
    <w:basedOn w:val="3D0"/>
    <w:link w:val="3D1Char"/>
    <w:qFormat/>
    <w:rsid w:val="00813B7F"/>
    <w:pPr>
      <w:numPr>
        <w:ilvl w:val="1"/>
      </w:numPr>
    </w:pPr>
  </w:style>
  <w:style w:type="character" w:customStyle="1" w:styleId="3D2Char">
    <w:name w:val="3D2 Char"/>
    <w:link w:val="3D2"/>
    <w:locked/>
    <w:rsid w:val="00813B7F"/>
    <w:rPr>
      <w:rFonts w:ascii="Malgun Gothic" w:eastAsia="Malgun Gothic" w:hAnsi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813B7F"/>
    <w:pPr>
      <w:numPr>
        <w:ilvl w:val="2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qFormat/>
    <w:rsid w:val="00813B7F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813B7F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813B7F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813B7F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character" w:customStyle="1" w:styleId="3TabsChar">
    <w:name w:val="3 Tabs Char"/>
    <w:link w:val="3Tabs"/>
    <w:locked/>
    <w:rsid w:val="00813B7F"/>
    <w:rPr>
      <w:rFonts w:ascii="Malgun Gothic" w:eastAsia="Malgun Gothic" w:hAnsi="Malgun Gothic"/>
      <w:bCs/>
      <w:lang w:eastAsia="en-US"/>
    </w:rPr>
  </w:style>
  <w:style w:type="paragraph" w:customStyle="1" w:styleId="3Tabs">
    <w:name w:val="3 Tabs"/>
    <w:basedOn w:val="3N0"/>
    <w:link w:val="3TabsChar"/>
    <w:rsid w:val="00813B7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rFonts w:ascii="Malgun Gothic" w:hAnsi="Malgun Gothic" w:cstheme="minorBidi"/>
      <w:bCs/>
      <w:kern w:val="2"/>
      <w:sz w:val="21"/>
      <w:szCs w:val="22"/>
      <w:lang w:val="en-US"/>
    </w:rPr>
  </w:style>
  <w:style w:type="paragraph" w:customStyle="1" w:styleId="3D7">
    <w:name w:val="3D7"/>
    <w:basedOn w:val="a"/>
    <w:rsid w:val="00813B7F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813B7F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813B7F"/>
    <w:pPr>
      <w:numPr>
        <w:numId w:val="3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13B7F"/>
    <w:pPr>
      <w:numPr>
        <w:ilvl w:val="1"/>
      </w:numPr>
    </w:pPr>
  </w:style>
  <w:style w:type="paragraph" w:customStyle="1" w:styleId="3E2">
    <w:name w:val="3E2"/>
    <w:basedOn w:val="3E1"/>
    <w:qFormat/>
    <w:rsid w:val="00813B7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813B7F"/>
    <w:pPr>
      <w:widowControl/>
      <w:numPr>
        <w:ilvl w:val="3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813B7F"/>
    <w:pPr>
      <w:widowControl/>
      <w:numPr>
        <w:ilvl w:val="4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813B7F"/>
    <w:pPr>
      <w:widowControl/>
      <w:numPr>
        <w:ilvl w:val="5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813B7F"/>
    <w:pPr>
      <w:widowControl/>
      <w:numPr>
        <w:ilvl w:val="6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813B7F"/>
    <w:pPr>
      <w:widowControl/>
      <w:numPr>
        <w:ilvl w:val="7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813B7F"/>
    <w:pPr>
      <w:widowControl/>
      <w:numPr>
        <w:ilvl w:val="8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Annex">
    <w:name w:val="3HAnnex"/>
    <w:basedOn w:val="a"/>
    <w:qFormat/>
    <w:rsid w:val="00813B7F"/>
    <w:pPr>
      <w:keepNext/>
      <w:keepLines/>
      <w:widowControl/>
      <w:numPr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outlineLvl w:val="0"/>
    </w:pPr>
    <w:rPr>
      <w:rFonts w:ascii="Times New Roman" w:eastAsia="Malgun Gothic" w:hAnsi="Times New Roman" w:cs="Times New Roman"/>
      <w:b/>
      <w:noProof/>
      <w:kern w:val="0"/>
      <w:sz w:val="24"/>
      <w:szCs w:val="24"/>
      <w:lang w:val="en-GB" w:eastAsia="en-US"/>
    </w:rPr>
  </w:style>
  <w:style w:type="numbering" w:customStyle="1" w:styleId="3DEquation">
    <w:name w:val="3D Equation"/>
    <w:uiPriority w:val="99"/>
    <w:rsid w:val="00813B7F"/>
    <w:pPr>
      <w:numPr>
        <w:numId w:val="4"/>
      </w:numPr>
    </w:pPr>
  </w:style>
  <w:style w:type="paragraph" w:styleId="a3">
    <w:name w:val="Document Map"/>
    <w:basedOn w:val="a"/>
    <w:link w:val="Char"/>
    <w:uiPriority w:val="99"/>
    <w:semiHidden/>
    <w:unhideWhenUsed/>
    <w:rsid w:val="00813B7F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813B7F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813B7F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813B7F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15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15E1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15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15E18"/>
    <w:rPr>
      <w:sz w:val="18"/>
      <w:szCs w:val="18"/>
    </w:rPr>
  </w:style>
  <w:style w:type="character" w:customStyle="1" w:styleId="3H4Char">
    <w:name w:val="3H4 Char"/>
    <w:link w:val="3H4"/>
    <w:rsid w:val="00215E18"/>
    <w:rPr>
      <w:rFonts w:ascii="Malgun Gothic" w:eastAsia="Malgun Gothic" w:hAnsi="Malgun Gothic"/>
      <w:b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3N0">
    <w:name w:val="3DEqua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1213D-9CF4-4584-B0AA-864DCD57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1391</Words>
  <Characters>7933</Characters>
  <Application>Microsoft Office Word</Application>
  <DocSecurity>0</DocSecurity>
  <Lines>66</Lines>
  <Paragraphs>18</Paragraphs>
  <ScaleCrop>false</ScaleCrop>
  <Company>Huawei Technologies Co.,Ltd.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QinYu</dc:creator>
  <cp:keywords/>
  <dc:description/>
  <cp:lastModifiedBy>Xiaozhen Zheng</cp:lastModifiedBy>
  <cp:revision>8</cp:revision>
  <dcterms:created xsi:type="dcterms:W3CDTF">2014-03-21T03:28:00Z</dcterms:created>
  <dcterms:modified xsi:type="dcterms:W3CDTF">2014-03-28T16:58:00Z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1395103257</vt:lpwstr>
  </property>
  <property fmtid="{D5CDD505-2E9C-101B-9397-08002B2CF9AE}" pid="3" name="_new_ms_pID_72543">
    <vt:lpwstr>(3)hBhY9rvJRvDTybTXrweEZoq3+RMN07uCz0A/ZAj/BkjjBFo8eaGqL2eKneALjLS4wPULIsMc_x000d_
s1iBU7KxSQsAgqS8/lQw/kDdxEb1MDVx9mdiEuttVkKYZ8aBMn+FOBhVTaVFk4zXSNTGGQ5+_x000d_
zyBEVPVgUR3y2Hc7XfI0dug858j2rsiO3TR4nXGwhgNsrbAVb7BSEPOWLTuQ6AmV6zhy8YH3_x000d_
Hibt3mNwsSlB95OetP</vt:lpwstr>
  </property>
  <property fmtid="{D5CDD505-2E9C-101B-9397-08002B2CF9AE}" pid="4" name="_new_ms_pID_725431">
    <vt:lpwstr>CFLLNYQAqr0JPB1ZQAwn9z17SrbMkOjYz10rhXRQ3Eskxaa/RfIrc2_x000d_
wwnjqnUCOGXyGRyBOcFlvyECBrfi17HkQ8/vMNne+IyzQb1HU1a1xW42Not6OkR67Ob30Ybx_x000d_
4I88FXDZdMIHHJzY+Pgi+ZaZvHV81s00szzmUoV2OQxhcvjMsUxYHFEYczGSmfYaZZJ/0aCn_x000d_
eZwLh6nZjmY4OHxbYt1m/OjEOLRSyDX/b8t1</vt:lpwstr>
  </property>
  <property fmtid="{D5CDD505-2E9C-101B-9397-08002B2CF9AE}" pid="5" name="_new_ms_pID_725432">
    <vt:lpwstr>Q0hslHUNZ9FvqE4pxt8Yqv6aH9Ieg8feiysG_x000d_
cwI9cPsp</vt:lpwstr>
  </property>
</Properties>
</file>