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B176BA" w:rsidRPr="00803E2C" w:rsidRDefault="00B176B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803E2C">
              <w:rPr>
                <w:b/>
                <w:sz w:val="22"/>
                <w:szCs w:val="22"/>
                <w:lang w:val="en-CA"/>
              </w:rPr>
              <w:pict>
                <v:group id="_x0000_s1052" style="position:absolute;left:0;text-align:left;margin-left:-4.35pt;margin-top:-27.5pt;width:23.3pt;height:24.6pt;z-index:251660288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803E2C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그림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03E2C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그림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03E2C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B176BA" w:rsidRPr="00803E2C" w:rsidRDefault="00B176B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803E2C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B176BA" w:rsidRPr="00803E2C" w:rsidRDefault="00B176BA" w:rsidP="00970D49">
            <w:pPr>
              <w:tabs>
                <w:tab w:val="left" w:pos="7200"/>
              </w:tabs>
              <w:spacing w:before="0"/>
              <w:rPr>
                <w:b/>
                <w:sz w:val="22"/>
                <w:szCs w:val="22"/>
                <w:lang w:val="en-CA"/>
              </w:rPr>
            </w:pPr>
            <w:r w:rsidRPr="00803E2C">
              <w:rPr>
                <w:sz w:val="22"/>
                <w:szCs w:val="22"/>
                <w:lang w:val="en-CA"/>
              </w:rPr>
              <w:t>8th Meeting: Valencia, ES, 29 March – 4 April 2014</w:t>
            </w:r>
          </w:p>
        </w:tc>
        <w:tc>
          <w:tcPr>
            <w:tcW w:w="3168" w:type="dxa"/>
          </w:tcPr>
          <w:p w:rsidR="00B176BA" w:rsidRPr="00803E2C" w:rsidRDefault="00B176BA" w:rsidP="00970D49">
            <w:pPr>
              <w:tabs>
                <w:tab w:val="left" w:pos="7200"/>
              </w:tabs>
              <w:rPr>
                <w:sz w:val="22"/>
                <w:szCs w:val="22"/>
                <w:u w:val="single"/>
                <w:lang w:val="en-CA"/>
              </w:rPr>
            </w:pPr>
            <w:r w:rsidRPr="00803E2C">
              <w:rPr>
                <w:sz w:val="22"/>
                <w:szCs w:val="22"/>
                <w:lang w:val="en-CA"/>
              </w:rPr>
              <w:t>Document: JCT3V-H</w:t>
            </w:r>
            <w:r w:rsidRPr="00803E2C">
              <w:rPr>
                <w:sz w:val="22"/>
                <w:szCs w:val="22"/>
                <w:highlight w:val="yellow"/>
                <w:u w:val="single"/>
                <w:lang w:val="en-CA"/>
              </w:rPr>
              <w:t>xxxx</w:t>
            </w:r>
          </w:p>
        </w:tc>
      </w:tr>
    </w:tbl>
    <w:p w:rsidR="00B176BA" w:rsidRPr="00803E2C" w:rsidRDefault="00B176BA" w:rsidP="00B176BA">
      <w:pPr>
        <w:spacing w:before="0"/>
        <w:rPr>
          <w:sz w:val="22"/>
          <w:szCs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B176BA" w:rsidRPr="00803E2C" w:rsidRDefault="00B176B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803E2C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B176BA" w:rsidRPr="00803E2C" w:rsidRDefault="00B176BA" w:rsidP="00970D49">
            <w:pPr>
              <w:spacing w:before="60" w:after="60"/>
              <w:rPr>
                <w:b/>
                <w:sz w:val="22"/>
                <w:szCs w:val="22"/>
                <w:lang w:val="en-CA"/>
              </w:rPr>
            </w:pPr>
            <w:r w:rsidRPr="00803E2C">
              <w:rPr>
                <w:rFonts w:hint="eastAsia"/>
                <w:b/>
                <w:sz w:val="22"/>
                <w:szCs w:val="22"/>
                <w:lang w:val="en-CA" w:eastAsia="ko-KR"/>
              </w:rPr>
              <w:t>Proposed text</w:t>
            </w:r>
          </w:p>
        </w:tc>
      </w:tr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B176BA" w:rsidRPr="00803E2C" w:rsidRDefault="00B176B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803E2C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803E2C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B176BA" w:rsidRPr="00803E2C" w:rsidRDefault="00B176B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803E2C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803E2C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B176BA" w:rsidRPr="00803E2C" w:rsidRDefault="00B176B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803E2C">
              <w:rPr>
                <w:i/>
                <w:sz w:val="22"/>
                <w:szCs w:val="22"/>
                <w:lang w:val="en-CA"/>
              </w:rPr>
              <w:t>Author(s) or</w:t>
            </w:r>
            <w:r w:rsidRPr="00803E2C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803E2C">
              <w:rPr>
                <w:sz w:val="22"/>
                <w:szCs w:val="22"/>
                <w:lang w:val="en-CA"/>
              </w:rPr>
              <w:t>Jin Young Lee</w:t>
            </w:r>
            <w:r w:rsidRPr="00803E2C">
              <w:rPr>
                <w:rFonts w:hint="eastAsia"/>
                <w:sz w:val="22"/>
                <w:szCs w:val="22"/>
                <w:lang w:val="en-CA" w:eastAsia="ko-KR"/>
              </w:rPr>
              <w:t>, Byeongdoo Choi,</w:t>
            </w:r>
            <w:r w:rsidRPr="00803E2C">
              <w:rPr>
                <w:sz w:val="22"/>
                <w:szCs w:val="22"/>
                <w:lang w:val="en-CA"/>
              </w:rPr>
              <w:t xml:space="preserve"> Min Woo Park</w:t>
            </w:r>
            <w:r w:rsidRPr="00803E2C">
              <w:rPr>
                <w:rFonts w:hint="eastAsia"/>
                <w:sz w:val="22"/>
                <w:szCs w:val="22"/>
                <w:lang w:val="en-CA" w:eastAsia="ko-KR"/>
              </w:rPr>
              <w:t>, Yongjin Cho, and Chanyul Kim</w:t>
            </w:r>
          </w:p>
        </w:tc>
        <w:tc>
          <w:tcPr>
            <w:tcW w:w="900" w:type="dxa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803E2C">
              <w:rPr>
                <w:sz w:val="22"/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hyperlink r:id="rId10" w:history="1">
              <w:r w:rsidRPr="00803E2C">
                <w:rPr>
                  <w:color w:val="0000FF"/>
                  <w:sz w:val="22"/>
                  <w:szCs w:val="22"/>
                  <w:u w:val="single"/>
                  <w:lang w:val="en-CA" w:eastAsia="ko-KR"/>
                </w:rPr>
                <w:t>jinyoung79.lee@samsung.com</w:t>
              </w:r>
            </w:hyperlink>
            <w:r w:rsidRPr="00803E2C">
              <w:rPr>
                <w:sz w:val="22"/>
                <w:szCs w:val="22"/>
                <w:lang w:val="en-CA"/>
              </w:rPr>
              <w:br/>
            </w:r>
          </w:p>
        </w:tc>
      </w:tr>
      <w:tr w:rsidR="00B176BA" w:rsidRPr="00803E2C" w:rsidTr="00970D4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B176BA" w:rsidRPr="00803E2C" w:rsidRDefault="00B176BA" w:rsidP="00970D49">
            <w:pPr>
              <w:spacing w:before="60" w:after="60"/>
              <w:rPr>
                <w:i/>
                <w:sz w:val="22"/>
                <w:szCs w:val="22"/>
                <w:lang w:val="en-CA"/>
              </w:rPr>
            </w:pPr>
            <w:r w:rsidRPr="00803E2C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B176BA" w:rsidRPr="00803E2C" w:rsidRDefault="00B176BA" w:rsidP="00970D49">
            <w:pPr>
              <w:spacing w:before="60" w:after="60"/>
              <w:rPr>
                <w:sz w:val="22"/>
                <w:szCs w:val="22"/>
                <w:lang w:val="en-CA"/>
              </w:rPr>
            </w:pPr>
            <w:r w:rsidRPr="00803E2C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B176BA" w:rsidRPr="00803E2C" w:rsidRDefault="00B176BA" w:rsidP="00B176BA">
      <w:pPr>
        <w:tabs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803E2C">
        <w:rPr>
          <w:sz w:val="22"/>
          <w:szCs w:val="22"/>
          <w:u w:val="single"/>
          <w:lang w:val="en-CA"/>
        </w:rPr>
        <w:t>_____________________________</w:t>
      </w:r>
    </w:p>
    <w:p w:rsidR="00BE464A" w:rsidRDefault="00BE464A" w:rsidP="00874490">
      <w:pPr>
        <w:pStyle w:val="3H4"/>
        <w:numPr>
          <w:ilvl w:val="0"/>
          <w:numId w:val="0"/>
        </w:numPr>
        <w:rPr>
          <w:lang w:val="en-US" w:eastAsia="ko-KR"/>
        </w:rPr>
      </w:pPr>
    </w:p>
    <w:p w:rsidR="00874490" w:rsidRDefault="00874490" w:rsidP="00874490">
      <w:pPr>
        <w:pStyle w:val="3H4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 xml:space="preserve">I.7.3.2.1.2 </w:t>
      </w:r>
      <w:r w:rsidRPr="001E7D4B">
        <w:rPr>
          <w:lang w:val="en-US"/>
        </w:rPr>
        <w:t>Video parameter set extension 2 syntax</w:t>
      </w:r>
    </w:p>
    <w:p w:rsidR="00874490" w:rsidRPr="00874490" w:rsidRDefault="00874490" w:rsidP="00874490">
      <w:pPr>
        <w:rPr>
          <w:lang w:val="en-US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vps_extension2( ) {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874490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>…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if ( !VpsDepthFlag[ layerId ] ) {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874490">
            <w:pPr>
              <w:pStyle w:val="3Table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>
              <w:rPr>
                <w:b/>
                <w:lang w:val="en-US"/>
              </w:rPr>
              <w:t>…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b/>
                <w:bCs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} else {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mpi_flag</w:t>
            </w:r>
            <w:r w:rsidRPr="001E7D4B">
              <w:rPr>
                <w:lang w:val="en-US"/>
              </w:rPr>
              <w:t>[ layerId ]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BE464A" w:rsidRPr="00BE464A" w:rsidRDefault="00874490" w:rsidP="00BE464A">
            <w:pPr>
              <w:pStyle w:val="3Table"/>
              <w:rPr>
                <w:bCs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del w:id="0" w:author="Samsung" w:date="2014-02-28T14:08:00Z">
              <w:r w:rsidRPr="001E7D4B" w:rsidDel="00BE464A">
                <w:rPr>
                  <w:lang w:val="en-US"/>
                </w:rPr>
                <w:tab/>
              </w:r>
              <w:r w:rsidRPr="001E7D4B" w:rsidDel="00BE464A">
                <w:rPr>
                  <w:b/>
                  <w:lang w:val="en-US"/>
                </w:rPr>
                <w:delText>vps_depth_modes_flag</w:delText>
              </w:r>
              <w:r w:rsidRPr="001E7D4B" w:rsidDel="00BE464A">
                <w:rPr>
                  <w:bCs/>
                  <w:lang w:val="en-US"/>
                </w:rPr>
                <w:delText>[ </w:delText>
              </w:r>
              <w:r w:rsidRPr="001E7D4B" w:rsidDel="00BE464A">
                <w:rPr>
                  <w:lang w:val="en-US"/>
                </w:rPr>
                <w:delText>layerId</w:delText>
              </w:r>
              <w:r w:rsidRPr="001E7D4B" w:rsidDel="00BE464A">
                <w:rPr>
                  <w:bCs/>
                  <w:lang w:val="en-US"/>
                </w:rPr>
                <w:delText> ]</w:delText>
              </w:r>
            </w:del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lim_qt_pred_flag</w:t>
            </w:r>
            <w:r w:rsidRPr="001E7D4B">
              <w:rPr>
                <w:bCs/>
                <w:lang w:val="en-US"/>
              </w:rPr>
              <w:t>[ </w:t>
            </w:r>
            <w:r w:rsidRPr="001E7D4B">
              <w:rPr>
                <w:lang w:val="en-US"/>
              </w:rPr>
              <w:t>layerId</w:t>
            </w:r>
            <w:r w:rsidRPr="001E7D4B">
              <w:rPr>
                <w:bCs/>
                <w:lang w:val="en-US"/>
              </w:rPr>
              <w:t> ]</w:t>
            </w:r>
          </w:p>
        </w:tc>
      </w:tr>
      <w:tr w:rsidR="00BE464A" w:rsidRPr="001E7D4B" w:rsidTr="00966E12">
        <w:trPr>
          <w:cantSplit/>
          <w:trHeight w:val="204"/>
          <w:jc w:val="center"/>
          <w:ins w:id="1" w:author="Samsung" w:date="2014-02-28T14:07:00Z"/>
        </w:trPr>
        <w:tc>
          <w:tcPr>
            <w:tcW w:w="7920" w:type="dxa"/>
          </w:tcPr>
          <w:p w:rsidR="00BE464A" w:rsidRPr="001E7D4B" w:rsidRDefault="00BE464A" w:rsidP="00493744">
            <w:pPr>
              <w:pStyle w:val="3Table"/>
              <w:rPr>
                <w:ins w:id="2" w:author="Samsung" w:date="2014-02-28T14:07:00Z"/>
                <w:lang w:val="en-US"/>
              </w:rPr>
            </w:pPr>
            <w:ins w:id="3" w:author="Samsung" w:date="2014-02-28T14:07:00Z">
              <w:r>
                <w:rPr>
                  <w:rFonts w:hint="eastAsia"/>
                  <w:lang w:val="en-US"/>
                </w:rPr>
                <w:t xml:space="preserve"> </w:t>
              </w:r>
            </w:ins>
            <w:ins w:id="4" w:author="Samsung" w:date="2014-03-07T16:24:00Z">
              <w:r w:rsidR="00493744">
                <w:rPr>
                  <w:rFonts w:hint="eastAsia"/>
                  <w:lang w:val="en-US"/>
                </w:rPr>
                <w:t xml:space="preserve">        </w:t>
              </w:r>
              <w:r w:rsidR="00493744">
                <w:rPr>
                  <w:b/>
                  <w:lang w:val="en-US"/>
                </w:rPr>
                <w:t>segment</w:t>
              </w:r>
              <w:r w:rsidR="00493744">
                <w:rPr>
                  <w:rFonts w:hint="eastAsia"/>
                  <w:b/>
                  <w:lang w:val="en-US"/>
                </w:rPr>
                <w:t>_</w:t>
              </w:r>
            </w:ins>
            <w:ins w:id="5" w:author="Samsung" w:date="2014-02-28T14:08:00Z">
              <w:r w:rsidRPr="00D96A3A">
                <w:rPr>
                  <w:rFonts w:hint="eastAsia"/>
                  <w:b/>
                  <w:lang w:val="en-US"/>
                </w:rPr>
                <w:t>dc</w:t>
              </w:r>
            </w:ins>
            <w:ins w:id="6" w:author="Samsung" w:date="2014-03-07T16:25:00Z">
              <w:r w:rsidR="00493744">
                <w:rPr>
                  <w:rFonts w:hint="eastAsia"/>
                  <w:b/>
                  <w:lang w:val="en-US"/>
                </w:rPr>
                <w:t>_coidng</w:t>
              </w:r>
            </w:ins>
            <w:ins w:id="7" w:author="Samsung" w:date="2014-02-28T14:08:00Z">
              <w:r w:rsidRPr="00D96A3A">
                <w:rPr>
                  <w:rFonts w:hint="eastAsia"/>
                  <w:b/>
                  <w:lang w:val="en-US"/>
                </w:rPr>
                <w:t>_flag</w:t>
              </w:r>
              <w:r>
                <w:rPr>
                  <w:rFonts w:hint="eastAsia"/>
                  <w:lang w:val="en-US"/>
                </w:rPr>
                <w:t>[layerId</w:t>
              </w:r>
              <w:r>
                <w:rPr>
                  <w:lang w:val="en-US"/>
                </w:rPr>
                <w:t>]</w:t>
              </w:r>
            </w:ins>
          </w:p>
        </w:tc>
      </w:tr>
      <w:tr w:rsidR="00BE464A" w:rsidRPr="001E7D4B" w:rsidTr="00966E12">
        <w:trPr>
          <w:cantSplit/>
          <w:trHeight w:val="204"/>
          <w:jc w:val="center"/>
          <w:ins w:id="8" w:author="Samsung" w:date="2014-02-28T14:08:00Z"/>
        </w:trPr>
        <w:tc>
          <w:tcPr>
            <w:tcW w:w="7920" w:type="dxa"/>
          </w:tcPr>
          <w:p w:rsidR="00BE464A" w:rsidRPr="001E7D4B" w:rsidRDefault="00BE464A" w:rsidP="00BE464A">
            <w:pPr>
              <w:pStyle w:val="3Table"/>
              <w:rPr>
                <w:ins w:id="9" w:author="Samsung" w:date="2014-02-28T14:08:00Z"/>
                <w:lang w:val="en-US"/>
              </w:rPr>
            </w:pPr>
            <w:ins w:id="10" w:author="Samsung" w:date="2014-02-28T14:09:00Z">
              <w:r>
                <w:rPr>
                  <w:rFonts w:hint="eastAsia"/>
                  <w:lang w:val="en-US"/>
                </w:rPr>
                <w:t xml:space="preserve">         </w:t>
              </w:r>
              <w:r w:rsidRPr="00D96A3A">
                <w:rPr>
                  <w:b/>
                  <w:lang w:val="en-US"/>
                </w:rPr>
                <w:t>depth</w:t>
              </w:r>
              <w:r w:rsidRPr="00D96A3A">
                <w:rPr>
                  <w:rFonts w:hint="eastAsia"/>
                  <w:b/>
                  <w:lang w:val="en-US"/>
                </w:rPr>
                <w:t>_modeling_mode_flag</w:t>
              </w:r>
              <w:r>
                <w:rPr>
                  <w:rFonts w:hint="eastAsia"/>
                  <w:lang w:val="en-US"/>
                </w:rPr>
                <w:t>[layerId]</w:t>
              </w:r>
            </w:ins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BE464A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del w:id="11" w:author="Samsung" w:date="2014-02-28T14:08:00Z">
              <w:r w:rsidRPr="001E7D4B" w:rsidDel="00BE464A">
                <w:rPr>
                  <w:b/>
                  <w:lang w:val="en-US"/>
                </w:rPr>
                <w:delText>vps_inter_sdc_flag</w:delText>
              </w:r>
              <w:r w:rsidRPr="001E7D4B" w:rsidDel="00BE464A">
                <w:rPr>
                  <w:lang w:val="en-US"/>
                </w:rPr>
                <w:delText>[ layerId ]</w:delText>
              </w:r>
            </w:del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}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</w:tcPr>
          <w:p w:rsidR="00874490" w:rsidRPr="001E7D4B" w:rsidRDefault="00874490" w:rsidP="00874490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>…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}</w:t>
            </w:r>
          </w:p>
        </w:tc>
      </w:tr>
    </w:tbl>
    <w:p w:rsidR="00874490" w:rsidRDefault="00874490" w:rsidP="00874490">
      <w:pPr>
        <w:pStyle w:val="3N0"/>
        <w:rPr>
          <w:b/>
          <w:lang w:val="en-US" w:eastAsia="ko-KR"/>
        </w:rPr>
      </w:pPr>
    </w:p>
    <w:p w:rsidR="00874490" w:rsidRPr="001E7D4B" w:rsidDel="00756060" w:rsidRDefault="00874490" w:rsidP="00874490">
      <w:pPr>
        <w:pStyle w:val="3N0"/>
        <w:rPr>
          <w:del w:id="12" w:author="Samsung" w:date="2014-03-10T16:00:00Z"/>
          <w:lang w:val="en-US"/>
        </w:rPr>
      </w:pPr>
      <w:del w:id="13" w:author="Samsung" w:date="2014-03-10T16:00:00Z">
        <w:r w:rsidRPr="001E7D4B" w:rsidDel="00756060">
          <w:rPr>
            <w:b/>
            <w:lang w:val="en-US"/>
          </w:rPr>
          <w:delText>vps_depth_modes_flag</w:delText>
        </w:r>
        <w:r w:rsidRPr="001E7D4B" w:rsidDel="00756060">
          <w:rPr>
            <w:bCs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bCs/>
            <w:lang w:val="en-US"/>
          </w:rPr>
          <w:delText> ]</w:delText>
        </w:r>
        <w:r w:rsidRPr="001E7D4B" w:rsidDel="00756060">
          <w:rPr>
            <w:b/>
            <w:lang w:val="en-US"/>
          </w:rPr>
          <w:delText xml:space="preserve"> </w:delText>
        </w:r>
        <w:r w:rsidRPr="001E7D4B" w:rsidDel="00756060">
          <w:rPr>
            <w:lang w:val="en-US"/>
          </w:rPr>
          <w:delText xml:space="preserve">equal to 1 specifies that depth map modelling modes, the chain coding mode and simplified depth coding modes may be used in the decoding process of the layer with layer_id equal to 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>. vps_depth_modes_flag</w:delText>
        </w:r>
        <w:r w:rsidRPr="001E7D4B" w:rsidDel="00756060">
          <w:rPr>
            <w:bCs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bCs/>
            <w:lang w:val="en-US"/>
          </w:rPr>
          <w:delText> ]</w:delText>
        </w:r>
        <w:r w:rsidRPr="001E7D4B" w:rsidDel="00756060">
          <w:rPr>
            <w:lang w:val="en-US"/>
          </w:rPr>
          <w:delText xml:space="preserve"> equal to 0 specifies that depth map modelling modes, the chain coding mode and simplified depth coding modes are not used in the decoding process of the layer with layer_id equal to 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>. When not present, vps_depth_modes_flag</w:delText>
        </w:r>
        <w:r w:rsidRPr="001E7D4B" w:rsidDel="00756060">
          <w:rPr>
            <w:rFonts w:eastAsia="Times New Roman"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 xml:space="preserve"> ] is inferred to be equal to 0. </w:delText>
        </w:r>
        <w:r w:rsidRPr="001E7D4B" w:rsidDel="00756060">
          <w:rPr>
            <w:bCs/>
            <w:lang w:val="en-US"/>
          </w:rPr>
          <w:delText xml:space="preserve"> </w:delText>
        </w:r>
      </w:del>
    </w:p>
    <w:p w:rsidR="00874490" w:rsidDel="00493744" w:rsidRDefault="00874490" w:rsidP="00874490">
      <w:pPr>
        <w:pStyle w:val="3N0"/>
        <w:rPr>
          <w:del w:id="14" w:author="Samsung" w:date="2014-03-07T16:25:00Z"/>
          <w:bCs/>
          <w:lang w:val="en-US" w:eastAsia="ko-KR"/>
        </w:rPr>
      </w:pPr>
      <w:del w:id="15" w:author="Samsung" w:date="2014-02-28T14:15:00Z">
        <w:r w:rsidRPr="001E7D4B" w:rsidDel="00BE464A">
          <w:rPr>
            <w:b/>
            <w:lang w:val="en-US"/>
          </w:rPr>
          <w:delText>vps_</w:delText>
        </w:r>
      </w:del>
      <w:del w:id="16" w:author="Samsung" w:date="2014-02-28T14:19:00Z">
        <w:r w:rsidRPr="001E7D4B" w:rsidDel="00D96A3A">
          <w:rPr>
            <w:b/>
            <w:lang w:val="en-US"/>
          </w:rPr>
          <w:delText>inter_sdc_flag</w:delText>
        </w:r>
      </w:del>
      <w:del w:id="17" w:author="Samsung" w:date="2014-03-07T16:25:00Z">
        <w:r w:rsidRPr="001E7D4B" w:rsidDel="00493744">
          <w:rPr>
            <w:lang w:val="en-US"/>
          </w:rPr>
          <w:delText>[ layerId ]</w:delText>
        </w:r>
        <w:r w:rsidRPr="001E7D4B" w:rsidDel="00493744">
          <w:rPr>
            <w:b/>
            <w:lang w:val="en-US"/>
          </w:rPr>
          <w:delText xml:space="preserve"> </w:delText>
        </w:r>
        <w:r w:rsidRPr="001E7D4B" w:rsidDel="00493744">
          <w:rPr>
            <w:lang w:val="en-US"/>
          </w:rPr>
          <w:delText xml:space="preserve">equal to 1 specifies that inter </w:delText>
        </w:r>
      </w:del>
      <w:del w:id="18" w:author="Samsung" w:date="2014-02-28T14:20:00Z">
        <w:r w:rsidRPr="001E7D4B" w:rsidDel="00D96A3A">
          <w:rPr>
            <w:lang w:val="en-US"/>
          </w:rPr>
          <w:delText xml:space="preserve">SDC </w:delText>
        </w:r>
      </w:del>
      <w:del w:id="19" w:author="Samsung" w:date="2014-03-07T16:25:00Z">
        <w:r w:rsidRPr="001E7D4B" w:rsidDel="00493744">
          <w:rPr>
            <w:lang w:val="en-US"/>
          </w:rPr>
          <w:delText xml:space="preserve">coding is used for the layer with nuh_layer_id equal to 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lang w:val="en-US"/>
          </w:rPr>
          <w:delText>. vps_inter_sdc_flag</w:delText>
        </w:r>
        <w:r w:rsidRPr="001E7D4B" w:rsidDel="00493744">
          <w:rPr>
            <w:bCs/>
            <w:lang w:val="en-US"/>
          </w:rPr>
          <w:delText>[ 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bCs/>
            <w:lang w:val="en-US"/>
          </w:rPr>
          <w:delText> ]</w:delText>
        </w:r>
        <w:r w:rsidRPr="001E7D4B" w:rsidDel="00493744">
          <w:rPr>
            <w:lang w:val="en-US"/>
          </w:rPr>
          <w:delText xml:space="preserve"> equal to 0 specifies that inter </w:delText>
        </w:r>
      </w:del>
      <w:del w:id="20" w:author="Samsung" w:date="2014-02-28T14:20:00Z">
        <w:r w:rsidRPr="001E7D4B" w:rsidDel="00D96A3A">
          <w:rPr>
            <w:lang w:val="en-US"/>
          </w:rPr>
          <w:delText xml:space="preserve">SDC </w:delText>
        </w:r>
      </w:del>
      <w:del w:id="21" w:author="Samsung" w:date="2014-03-07T16:25:00Z">
        <w:r w:rsidRPr="001E7D4B" w:rsidDel="00493744">
          <w:rPr>
            <w:lang w:val="en-US"/>
          </w:rPr>
          <w:delText xml:space="preserve">coding is not used for the layer with nuh_layer_id equal to 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lang w:val="en-US"/>
          </w:rPr>
          <w:delText xml:space="preserve">. When </w:delText>
        </w:r>
        <w:r w:rsidRPr="001E7D4B" w:rsidDel="00493744">
          <w:rPr>
            <w:bCs/>
            <w:lang w:val="en-US"/>
          </w:rPr>
          <w:delText xml:space="preserve">not present, the value of </w:delText>
        </w:r>
      </w:del>
      <w:del w:id="22" w:author="Samsung" w:date="2014-02-28T14:16:00Z">
        <w:r w:rsidRPr="001E7D4B" w:rsidDel="00BE464A">
          <w:rPr>
            <w:lang w:val="en-US"/>
          </w:rPr>
          <w:delText>vps_</w:delText>
        </w:r>
      </w:del>
      <w:del w:id="23" w:author="Samsung" w:date="2014-02-28T14:20:00Z">
        <w:r w:rsidRPr="001E7D4B" w:rsidDel="00D96A3A">
          <w:rPr>
            <w:lang w:val="en-US"/>
          </w:rPr>
          <w:delText>inter_sdc_flag</w:delText>
        </w:r>
      </w:del>
      <w:del w:id="24" w:author="Samsung" w:date="2014-03-07T16:25:00Z">
        <w:r w:rsidRPr="001E7D4B" w:rsidDel="00493744">
          <w:rPr>
            <w:bCs/>
            <w:lang w:val="en-US"/>
          </w:rPr>
          <w:delText>[ 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bCs/>
            <w:lang w:val="en-US"/>
          </w:rPr>
          <w:delText xml:space="preserve"> ] is inferred to be equal to 0. </w:delText>
        </w:r>
      </w:del>
    </w:p>
    <w:p w:rsidR="00493744" w:rsidRPr="001E7D4B" w:rsidRDefault="00493744" w:rsidP="00493744">
      <w:pPr>
        <w:pStyle w:val="3N0"/>
        <w:rPr>
          <w:ins w:id="25" w:author="Samsung" w:date="2014-03-07T16:25:00Z"/>
          <w:b/>
          <w:lang w:val="en-US"/>
        </w:rPr>
      </w:pPr>
      <w:ins w:id="26" w:author="Samsung" w:date="2014-03-07T16:25:00Z">
        <w:r w:rsidRPr="00D96A3A">
          <w:rPr>
            <w:rFonts w:hint="eastAsia"/>
            <w:b/>
            <w:lang w:val="en-US"/>
          </w:rPr>
          <w:t>segment_dc</w:t>
        </w:r>
        <w:r>
          <w:rPr>
            <w:rFonts w:hint="eastAsia"/>
            <w:b/>
            <w:lang w:val="en-US" w:eastAsia="ko-KR"/>
          </w:rPr>
          <w:t>_coding</w:t>
        </w:r>
        <w:r w:rsidRPr="00D96A3A">
          <w:rPr>
            <w:rFonts w:hint="eastAsia"/>
            <w:b/>
            <w:lang w:val="en-US"/>
          </w:rPr>
          <w:t>_flag</w:t>
        </w:r>
        <w:r w:rsidRPr="001E7D4B">
          <w:rPr>
            <w:lang w:val="en-US"/>
          </w:rPr>
          <w:t>[ layerId ]</w:t>
        </w:r>
        <w:r w:rsidRPr="001E7D4B">
          <w:rPr>
            <w:b/>
            <w:lang w:val="en-US"/>
          </w:rPr>
          <w:t xml:space="preserve"> </w:t>
        </w:r>
        <w:r w:rsidRPr="001E7D4B">
          <w:rPr>
            <w:lang w:val="en-US"/>
          </w:rPr>
          <w:t xml:space="preserve">equal to 1 specifies that </w:t>
        </w:r>
        <w:r>
          <w:rPr>
            <w:rFonts w:hint="eastAsia"/>
            <w:lang w:val="en-US" w:eastAsia="ko-KR"/>
          </w:rPr>
          <w:t>segment-wise DC</w:t>
        </w:r>
        <w:r>
          <w:rPr>
            <w:lang w:val="en-US"/>
          </w:rPr>
          <w:t xml:space="preserve"> coding is used</w:t>
        </w:r>
        <w:r w:rsidRPr="001E7D4B">
          <w:rPr>
            <w:lang w:val="en-US"/>
          </w:rPr>
          <w:t xml:space="preserve">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</w:t>
        </w:r>
        <w:r>
          <w:rPr>
            <w:lang w:val="en-US" w:eastAsia="ko-KR"/>
          </w:rPr>
          <w:t>S</w:t>
        </w:r>
        <w:r>
          <w:rPr>
            <w:rFonts w:hint="eastAsia"/>
            <w:lang w:val="en-US" w:eastAsia="ko-KR"/>
          </w:rPr>
          <w:t>egment_</w:t>
        </w:r>
      </w:ins>
      <w:ins w:id="27" w:author="Samsung" w:date="2014-03-07T16:26:00Z">
        <w:r>
          <w:rPr>
            <w:rFonts w:hint="eastAsia"/>
            <w:lang w:val="en-US" w:eastAsia="ko-KR"/>
          </w:rPr>
          <w:t>dc_coding_flag</w:t>
        </w:r>
      </w:ins>
      <w:ins w:id="28" w:author="Samsung" w:date="2014-03-07T16:25:00Z"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  <w:r>
          <w:rPr>
            <w:rFonts w:hint="eastAsia"/>
            <w:lang w:val="en-US" w:eastAsia="ko-KR"/>
          </w:rPr>
          <w:t>segment</w:t>
        </w:r>
      </w:ins>
      <w:ins w:id="29" w:author="Samsung" w:date="2014-03-07T16:26:00Z">
        <w:r>
          <w:rPr>
            <w:rFonts w:hint="eastAsia"/>
            <w:lang w:val="en-US" w:eastAsia="ko-KR"/>
          </w:rPr>
          <w:t>-wise</w:t>
        </w:r>
      </w:ins>
      <w:ins w:id="30" w:author="Samsung" w:date="2014-03-07T16:25:00Z">
        <w:r>
          <w:rPr>
            <w:rFonts w:hint="eastAsia"/>
            <w:lang w:val="en-US" w:eastAsia="ko-KR"/>
          </w:rPr>
          <w:t xml:space="preserve"> </w:t>
        </w:r>
        <w:r w:rsidRPr="001E7D4B">
          <w:rPr>
            <w:lang w:val="en-US"/>
          </w:rPr>
          <w:t xml:space="preserve">DC coding is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</w:ins>
      <w:ins w:id="31" w:author="Samsung" w:date="2014-03-07T16:26:00Z">
        <w:r>
          <w:rPr>
            <w:rFonts w:hint="eastAsia"/>
            <w:bCs/>
            <w:lang w:val="en-US" w:eastAsia="ko-KR"/>
          </w:rPr>
          <w:t>s</w:t>
        </w:r>
      </w:ins>
      <w:ins w:id="32" w:author="Samsung" w:date="2014-03-07T16:25:00Z">
        <w:r>
          <w:rPr>
            <w:rFonts w:hint="eastAsia"/>
            <w:lang w:val="en-US" w:eastAsia="ko-KR"/>
          </w:rPr>
          <w:t>egment_</w:t>
        </w:r>
        <w:r w:rsidRPr="001E7D4B">
          <w:rPr>
            <w:lang w:val="en-US"/>
          </w:rPr>
          <w:t>dc</w:t>
        </w:r>
      </w:ins>
      <w:ins w:id="33" w:author="Samsung" w:date="2014-03-07T16:26:00Z">
        <w:r>
          <w:rPr>
            <w:rFonts w:hint="eastAsia"/>
            <w:lang w:val="en-US" w:eastAsia="ko-KR"/>
          </w:rPr>
          <w:t>_coding</w:t>
        </w:r>
      </w:ins>
      <w:ins w:id="34" w:author="Samsung" w:date="2014-03-07T16:25:00Z">
        <w:r w:rsidRPr="001E7D4B">
          <w:rPr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 xml:space="preserve"> ] is inferred to be equal to 0. </w:t>
        </w:r>
      </w:ins>
    </w:p>
    <w:p w:rsidR="00BE464A" w:rsidRPr="001E7D4B" w:rsidRDefault="00BE464A" w:rsidP="00BE464A">
      <w:pPr>
        <w:pStyle w:val="3N0"/>
        <w:rPr>
          <w:ins w:id="35" w:author="Samsung" w:date="2014-02-28T14:12:00Z"/>
          <w:lang w:val="en-US"/>
        </w:rPr>
      </w:pPr>
      <w:ins w:id="36" w:author="Samsung" w:date="2014-02-28T14:12:00Z">
        <w:r w:rsidRPr="00BE464A">
          <w:rPr>
            <w:b/>
            <w:lang w:val="en-US"/>
          </w:rPr>
          <w:t>depth</w:t>
        </w:r>
        <w:r w:rsidRPr="00BE464A">
          <w:rPr>
            <w:rFonts w:hint="eastAsia"/>
            <w:b/>
            <w:lang w:val="en-US"/>
          </w:rPr>
          <w:t>_modeling_mode_flag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b/>
            <w:lang w:val="en-US"/>
          </w:rPr>
          <w:t xml:space="preserve"> </w:t>
        </w:r>
      </w:ins>
      <w:ins w:id="37" w:author="Samsung" w:date="2014-02-28T14:14:00Z">
        <w:r w:rsidRPr="001E7D4B">
          <w:rPr>
            <w:lang w:val="en-US"/>
          </w:rPr>
          <w:t xml:space="preserve">equal to 1 specifies that depth map modelling modes </w:t>
        </w:r>
        <w:r>
          <w:rPr>
            <w:rFonts w:hint="eastAsia"/>
            <w:lang w:val="en-US" w:eastAsia="ko-KR"/>
          </w:rPr>
          <w:t>are</w:t>
        </w:r>
        <w:r w:rsidRPr="001E7D4B">
          <w:rPr>
            <w:lang w:val="en-US"/>
          </w:rPr>
          <w:t xml:space="preserve">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>. vps_inter_sdc_flag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</w:ins>
      <w:ins w:id="38" w:author="Samsung" w:date="2014-02-28T14:15:00Z">
        <w:r w:rsidRPr="001E7D4B">
          <w:rPr>
            <w:lang w:val="en-US"/>
          </w:rPr>
          <w:t>depth map modelling modes</w:t>
        </w:r>
      </w:ins>
      <w:ins w:id="39" w:author="Samsung" w:date="2014-02-28T14:14:00Z">
        <w:r w:rsidRPr="001E7D4B">
          <w:rPr>
            <w:lang w:val="en-US"/>
          </w:rPr>
          <w:t xml:space="preserve"> </w:t>
        </w:r>
      </w:ins>
      <w:ins w:id="40" w:author="Samsung" w:date="2014-02-28T14:15:00Z">
        <w:r>
          <w:rPr>
            <w:rFonts w:hint="eastAsia"/>
            <w:lang w:val="en-US" w:eastAsia="ko-KR"/>
          </w:rPr>
          <w:t>are</w:t>
        </w:r>
      </w:ins>
      <w:ins w:id="41" w:author="Samsung" w:date="2014-02-28T14:14:00Z">
        <w:r w:rsidRPr="001E7D4B">
          <w:rPr>
            <w:lang w:val="en-US"/>
          </w:rPr>
          <w:t xml:space="preserve">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</w:ins>
      <w:ins w:id="42" w:author="Samsung" w:date="2014-02-28T14:15:00Z">
        <w:r>
          <w:rPr>
            <w:lang w:val="en-US"/>
          </w:rPr>
          <w:lastRenderedPageBreak/>
          <w:t>depth</w:t>
        </w:r>
        <w:r>
          <w:rPr>
            <w:rFonts w:hint="eastAsia"/>
            <w:lang w:val="en-US"/>
          </w:rPr>
          <w:t>_modeling_mode_flag</w:t>
        </w:r>
        <w:r w:rsidRPr="001E7D4B">
          <w:rPr>
            <w:bCs/>
            <w:lang w:val="en-US"/>
          </w:rPr>
          <w:t xml:space="preserve"> </w:t>
        </w:r>
      </w:ins>
      <w:ins w:id="43" w:author="Samsung" w:date="2014-02-28T14:14:00Z"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 is inferred to be equal to 0.</w:t>
        </w:r>
      </w:ins>
    </w:p>
    <w:p w:rsidR="00803E2C" w:rsidRDefault="00803E2C" w:rsidP="00874490">
      <w:pPr>
        <w:pStyle w:val="3H3"/>
        <w:numPr>
          <w:ilvl w:val="0"/>
          <w:numId w:val="0"/>
        </w:numPr>
        <w:rPr>
          <w:rFonts w:hint="eastAsia"/>
          <w:lang w:val="en-US" w:eastAsia="ko-KR"/>
        </w:rPr>
      </w:pPr>
      <w:bookmarkStart w:id="44" w:name="_Toc331592172"/>
    </w:p>
    <w:p w:rsidR="00874490" w:rsidRDefault="00874490" w:rsidP="00874490">
      <w:pPr>
        <w:pStyle w:val="3H3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 xml:space="preserve">I.7.3.8.5 </w:t>
      </w:r>
      <w:r w:rsidRPr="001E7D4B">
        <w:rPr>
          <w:lang w:val="en-US"/>
        </w:rPr>
        <w:t>Coding unit syntax</w:t>
      </w:r>
      <w:bookmarkEnd w:id="44"/>
    </w:p>
    <w:p w:rsidR="00E55AFB" w:rsidRPr="00E55AFB" w:rsidRDefault="00E55AFB" w:rsidP="00E55AFB">
      <w:pPr>
        <w:rPr>
          <w:lang w:val="en-US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</w:tblGrid>
      <w:tr w:rsidR="00E55AFB" w:rsidRPr="008732D6" w:rsidTr="00966E12">
        <w:trPr>
          <w:cantSplit/>
          <w:jc w:val="center"/>
        </w:trPr>
        <w:tc>
          <w:tcPr>
            <w:tcW w:w="7917" w:type="dxa"/>
          </w:tcPr>
          <w:p w:rsidR="00E55AFB" w:rsidRPr="008732D6" w:rsidRDefault="00E55AFB" w:rsidP="00966E12">
            <w:pPr>
              <w:pStyle w:val="tablesyntax"/>
              <w:rPr>
                <w:rFonts w:ascii="Times New Roman" w:hAnsi="Times New Roman"/>
                <w:highlight w:val="cyan"/>
                <w:lang w:val="en-US" w:eastAsia="ko-KR"/>
              </w:rPr>
            </w:pPr>
            <w:r w:rsidRPr="00E55AFB">
              <w:rPr>
                <w:rFonts w:ascii="Times New Roman" w:hAnsi="Times New Roman" w:hint="eastAsia"/>
                <w:lang w:val="en-US" w:eastAsia="ko-KR"/>
              </w:rPr>
              <w:t xml:space="preserve">   </w:t>
            </w:r>
            <w:r w:rsidRPr="00E55AFB">
              <w:rPr>
                <w:rFonts w:ascii="Times New Roman" w:hAnsi="Times New Roman"/>
                <w:lang w:val="en-US" w:eastAsia="ko-KR"/>
              </w:rPr>
              <w:t>…</w:t>
            </w:r>
          </w:p>
        </w:tc>
      </w:tr>
      <w:tr w:rsidR="00E55AFB" w:rsidRPr="008B02BA" w:rsidTr="00966E12">
        <w:trPr>
          <w:cantSplit/>
          <w:jc w:val="center"/>
        </w:trPr>
        <w:tc>
          <w:tcPr>
            <w:tcW w:w="7917" w:type="dxa"/>
          </w:tcPr>
          <w:p w:rsidR="00E55AFB" w:rsidRPr="008B02BA" w:rsidRDefault="00E55AFB" w:rsidP="00966E12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 xml:space="preserve">if( </w:t>
            </w:r>
            <w:r>
              <w:rPr>
                <w:rFonts w:ascii="Times New Roman" w:hAnsi="Times New Roman"/>
                <w:highlight w:val="cyan"/>
                <w:lang w:val="en-US"/>
              </w:rPr>
              <w:t>s</w:t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>dcEnableFlag )</w:t>
            </w:r>
          </w:p>
        </w:tc>
      </w:tr>
      <w:tr w:rsidR="00E55AFB" w:rsidRPr="008B02BA" w:rsidTr="00966E12">
        <w:trPr>
          <w:cantSplit/>
          <w:jc w:val="center"/>
        </w:trPr>
        <w:tc>
          <w:tcPr>
            <w:tcW w:w="7917" w:type="dxa"/>
          </w:tcPr>
          <w:p w:rsidR="00E55AFB" w:rsidRPr="008B02BA" w:rsidRDefault="00E55AFB" w:rsidP="00E55AFB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b/>
                <w:highlight w:val="cyan"/>
                <w:lang w:val="en-US"/>
              </w:rPr>
              <w:t>sdc_flag</w:t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>[ x0 ][ y0 ]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if( CuPredMode[ x0 ][ y0 ]  = =  MODE_INTRA ) {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if( PartMode  = =  PART_2Nx2N  &amp;&amp;  pcm_enabled_flag  &amp;&amp;  </w:t>
            </w:r>
            <w:r w:rsidRPr="001E7D4B">
              <w:rPr>
                <w:rFonts w:ascii="Times New Roman" w:hAnsi="Times New Roman"/>
                <w:lang w:val="en-US"/>
              </w:rPr>
              <w:br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log2CbSize  &gt;=  Log2MinIpcmCbSizeY  &amp;&amp;  </w:t>
            </w:r>
          </w:p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log2CbSize  &lt;=  Log2MaxIpcmCbSizeY 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pcm_flag</w:t>
            </w:r>
            <w:r w:rsidRPr="001E7D4B">
              <w:rPr>
                <w:rFonts w:ascii="Times New Roman" w:hAnsi="Times New Roman"/>
                <w:lang w:val="en-US" w:eastAsia="ko-KR"/>
              </w:rPr>
              <w:t>[ x0 ][ y0 ]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if( pcm_flag</w:t>
            </w:r>
            <w:r w:rsidRPr="001E7D4B">
              <w:rPr>
                <w:rFonts w:ascii="Times New Roman" w:hAnsi="Times New Roman"/>
                <w:lang w:val="en-US" w:eastAsia="ko-KR"/>
              </w:rPr>
              <w:t>[ x0 ][ y0 ]</w:t>
            </w:r>
            <w:r w:rsidRPr="001E7D4B">
              <w:rPr>
                <w:rFonts w:ascii="Times New Roman" w:hAnsi="Times New Roman"/>
                <w:lang w:val="en-US"/>
              </w:rPr>
              <w:t xml:space="preserve"> ) {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while( !byte_aligned( ) 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pcm_alignment_zero_bit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pcm_sample( x0, y0, log2CbSize 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} else {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pbOffset = ( PartMode  = =  PART_NxN ) ? ( nCbS / 2 ) : nCbS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for( j = 0; j &lt; nCbS; j = j + pbOffset 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for( i = 0; i &lt; nCbS; i = i + pbOffset ) </w:t>
            </w:r>
            <w:r w:rsidRPr="001E7D4B">
              <w:rPr>
                <w:rFonts w:ascii="Times New Roman" w:hAnsi="Times New Roman"/>
                <w:highlight w:val="cyan"/>
                <w:lang w:val="en-US"/>
              </w:rPr>
              <w:t>{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C4246C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highlight w:val="cyan"/>
                <w:lang w:val="en-US"/>
              </w:rPr>
              <w:t>if( </w:t>
            </w:r>
            <w:del w:id="45" w:author="Samsung" w:date="2014-02-28T14:37:00Z">
              <w:r w:rsidRPr="001E7D4B" w:rsidDel="00C4246C">
                <w:rPr>
                  <w:highlight w:val="cyan"/>
                  <w:lang w:val="en-US"/>
                </w:rPr>
                <w:delText>vps_depth_modes_flag</w:delText>
              </w:r>
            </w:del>
            <w:ins w:id="46" w:author="Samsung" w:date="2014-02-28T14:37:00Z">
              <w:r w:rsidR="00C4246C">
                <w:rPr>
                  <w:rFonts w:hint="eastAsia"/>
                  <w:highlight w:val="cyan"/>
                  <w:lang w:val="en-US"/>
                </w:rPr>
                <w:t>depth_modeling_mode_flag</w:t>
              </w:r>
            </w:ins>
            <w:r w:rsidRPr="001E7D4B">
              <w:rPr>
                <w:highlight w:val="cyan"/>
                <w:lang w:val="en-US"/>
              </w:rPr>
              <w:t xml:space="preserve">[ nuh_layer_id ] ) 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>
              <w:rPr>
                <w:highlight w:val="cyan"/>
                <w:lang w:val="en-US"/>
              </w:rPr>
              <w:t>intra_mode_ext</w:t>
            </w:r>
            <w:r w:rsidRPr="001E7D4B">
              <w:rPr>
                <w:highlight w:val="cyan"/>
                <w:lang w:val="en-US"/>
              </w:rPr>
              <w:t>( x0 + i ,  y0+ j , log2CbSize 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AA44DF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highlight w:val="cyan"/>
                <w:lang w:val="en-US"/>
              </w:rPr>
              <w:t>if( </w:t>
            </w:r>
            <w:del w:id="47" w:author="Samsung" w:date="2014-02-28T14:37:00Z">
              <w:r w:rsidDel="00AA44DF">
                <w:rPr>
                  <w:highlight w:val="cyan"/>
                  <w:lang w:val="en-US"/>
                </w:rPr>
                <w:delText>dim_not_present_flag</w:delText>
              </w:r>
            </w:del>
            <w:ins w:id="48" w:author="Samsung" w:date="2014-02-28T14:37:00Z">
              <w:r w:rsidR="00AA44DF">
                <w:rPr>
                  <w:rFonts w:hint="eastAsia"/>
                  <w:highlight w:val="cyan"/>
                  <w:lang w:val="en-US"/>
                </w:rPr>
                <w:t>!dmm_flag</w:t>
              </w:r>
            </w:ins>
            <w:r w:rsidRPr="006F2765">
              <w:rPr>
                <w:highlight w:val="cyan"/>
                <w:lang w:val="en-US"/>
              </w:rPr>
              <w:t>[ x0 + i ][ y0 + j ]</w:t>
            </w:r>
            <w:r w:rsidRPr="001E7D4B">
              <w:rPr>
                <w:highlight w:val="cyan"/>
                <w:lang w:val="en-US"/>
              </w:rPr>
              <w:t> )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prev_intra_luma_pred_flag</w:t>
            </w:r>
            <w:r w:rsidRPr="001E7D4B">
              <w:rPr>
                <w:rFonts w:ascii="Times New Roman" w:hAnsi="Times New Roman"/>
                <w:lang w:val="en-US"/>
              </w:rPr>
              <w:t>[ x0 + i ][ y0 + j ]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966E12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highlight w:val="cyan"/>
                <w:lang w:val="en-US"/>
              </w:rPr>
              <w:t>}</w:t>
            </w:r>
          </w:p>
        </w:tc>
      </w:tr>
      <w:tr w:rsidR="00E55AFB" w:rsidRPr="001E7D4B" w:rsidTr="00966E1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B" w:rsidRPr="001E7D4B" w:rsidRDefault="00E55AFB" w:rsidP="00E55AFB">
            <w:pPr>
              <w:pStyle w:val="tablesyntax"/>
              <w:ind w:firstLineChars="150" w:firstLine="300"/>
              <w:rPr>
                <w:rFonts w:ascii="Times New Roman" w:hAnsi="Times New Roman"/>
                <w:lang w:val="en-US" w:eastAsia="ko-KR"/>
              </w:rPr>
            </w:pPr>
            <w:r>
              <w:rPr>
                <w:rFonts w:ascii="Times New Roman" w:hAnsi="Times New Roman"/>
                <w:lang w:val="en-US" w:eastAsia="ko-KR"/>
              </w:rPr>
              <w:t>…</w:t>
            </w:r>
          </w:p>
        </w:tc>
      </w:tr>
    </w:tbl>
    <w:p w:rsidR="00E55AFB" w:rsidRDefault="00E55AFB" w:rsidP="00874490">
      <w:pPr>
        <w:pStyle w:val="3H4"/>
        <w:numPr>
          <w:ilvl w:val="0"/>
          <w:numId w:val="0"/>
        </w:numPr>
        <w:rPr>
          <w:lang w:val="en-US" w:eastAsia="ko-KR"/>
        </w:rPr>
      </w:pPr>
    </w:p>
    <w:p w:rsidR="00E55AFB" w:rsidRDefault="00E55AFB" w:rsidP="00E55AFB">
      <w:pPr>
        <w:pStyle w:val="3N0"/>
        <w:rPr>
          <w:lang w:val="en-US"/>
        </w:rPr>
      </w:pPr>
      <w:r w:rsidRPr="0056110E">
        <w:rPr>
          <w:lang w:val="en-US"/>
        </w:rPr>
        <w:t xml:space="preserve">The variable </w:t>
      </w:r>
      <w:r>
        <w:rPr>
          <w:lang w:val="en-US"/>
        </w:rPr>
        <w:t>s</w:t>
      </w:r>
      <w:r w:rsidRPr="0056110E">
        <w:rPr>
          <w:lang w:val="en-US"/>
        </w:rPr>
        <w:t xml:space="preserve">dcEnableFlag is derived as </w:t>
      </w:r>
      <w:r>
        <w:rPr>
          <w:lang w:val="en-US"/>
        </w:rPr>
        <w:t xml:space="preserve">specified in the </w:t>
      </w:r>
      <w:r w:rsidRPr="0056110E">
        <w:rPr>
          <w:lang w:val="en-US"/>
        </w:rPr>
        <w:t>follow</w:t>
      </w:r>
      <w:r>
        <w:rPr>
          <w:lang w:val="en-US"/>
        </w:rPr>
        <w:t xml:space="preserve">ing: </w:t>
      </w:r>
    </w:p>
    <w:p w:rsidR="00E55AFB" w:rsidRDefault="00E55AFB" w:rsidP="00E55AFB">
      <w:pPr>
        <w:pStyle w:val="3D0"/>
        <w:rPr>
          <w:lang w:val="en-US"/>
        </w:rPr>
      </w:pPr>
      <w:r>
        <w:rPr>
          <w:lang w:val="en-US"/>
        </w:rPr>
        <w:t xml:space="preserve">If </w:t>
      </w:r>
      <w:del w:id="49" w:author="Samsung" w:date="2014-03-07T16:27:00Z">
        <w:r w:rsidDel="00493744">
          <w:rPr>
            <w:lang w:val="en-US"/>
          </w:rPr>
          <w:delText>Cu</w:delText>
        </w:r>
        <w:r w:rsidRPr="0056110E" w:rsidDel="00493744">
          <w:rPr>
            <w:lang w:val="en-US"/>
          </w:rPr>
          <w:delText xml:space="preserve">PredMode[ x0 ][ y0 ] </w:delText>
        </w:r>
        <w:r w:rsidDel="00493744">
          <w:rPr>
            <w:lang w:val="en-US"/>
          </w:rPr>
          <w:delText xml:space="preserve">is equal to </w:delText>
        </w:r>
        <w:r w:rsidRPr="0056110E" w:rsidDel="00493744">
          <w:rPr>
            <w:lang w:val="en-US"/>
          </w:rPr>
          <w:delText>MODE_INTER</w:delText>
        </w:r>
        <w:r w:rsidDel="00493744">
          <w:rPr>
            <w:lang w:val="en-US"/>
          </w:rPr>
          <w:delText xml:space="preserve">, </w:delText>
        </w:r>
      </w:del>
      <w:r>
        <w:rPr>
          <w:lang w:val="en-US"/>
        </w:rPr>
        <w:t>s</w:t>
      </w:r>
      <w:r w:rsidRPr="0056110E">
        <w:rPr>
          <w:lang w:val="en-US"/>
        </w:rPr>
        <w:t>dcEnableFlag</w:t>
      </w:r>
      <w:r>
        <w:rPr>
          <w:lang w:val="en-US"/>
        </w:rPr>
        <w:t xml:space="preserve"> is set equal to ( </w:t>
      </w:r>
      <w:del w:id="50" w:author="Samsung" w:date="2014-02-28T14:17:00Z">
        <w:r w:rsidRPr="0056110E" w:rsidDel="00D96A3A">
          <w:rPr>
            <w:lang w:val="en-US"/>
          </w:rPr>
          <w:delText>vps_</w:delText>
        </w:r>
      </w:del>
      <w:ins w:id="51" w:author="Samsung" w:date="2014-02-28T14:21:00Z">
        <w:r w:rsidR="00D96A3A" w:rsidRPr="0056110E" w:rsidDel="00D96A3A">
          <w:rPr>
            <w:lang w:val="en-US"/>
          </w:rPr>
          <w:t xml:space="preserve"> </w:t>
        </w:r>
      </w:ins>
      <w:del w:id="52" w:author="Samsung" w:date="2014-02-28T14:21:00Z">
        <w:r w:rsidRPr="0056110E" w:rsidDel="00D96A3A">
          <w:rPr>
            <w:lang w:val="en-US"/>
          </w:rPr>
          <w:delText>inter_sdc_flag</w:delText>
        </w:r>
      </w:del>
      <w:ins w:id="53" w:author="Samsung" w:date="2014-02-28T14:21:00Z">
        <w:r w:rsidR="00D96A3A">
          <w:rPr>
            <w:rFonts w:hint="eastAsia"/>
            <w:lang w:val="en-US" w:eastAsia="ko-KR"/>
          </w:rPr>
          <w:t>segment_dc</w:t>
        </w:r>
      </w:ins>
      <w:ins w:id="54" w:author="Samsung" w:date="2014-03-07T16:27:00Z">
        <w:r w:rsidR="00493744">
          <w:rPr>
            <w:rFonts w:hint="eastAsia"/>
            <w:lang w:val="en-US" w:eastAsia="ko-KR"/>
          </w:rPr>
          <w:t>_coding</w:t>
        </w:r>
      </w:ins>
      <w:ins w:id="55" w:author="Samsung" w:date="2014-02-28T14:21:00Z">
        <w:r w:rsidR="00D96A3A">
          <w:rPr>
            <w:rFonts w:hint="eastAsia"/>
            <w:lang w:val="en-US" w:eastAsia="ko-KR"/>
          </w:rPr>
          <w:t>_flag</w:t>
        </w:r>
      </w:ins>
      <w:r w:rsidRPr="0056110E">
        <w:rPr>
          <w:lang w:val="en-US"/>
        </w:rPr>
        <w:t>[ nuh_layer_id ]</w:t>
      </w:r>
      <w:r>
        <w:rPr>
          <w:lang w:val="en-US"/>
        </w:rPr>
        <w:t>  &amp;&amp;  PartMode</w:t>
      </w:r>
      <w:r w:rsidRPr="0056110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56110E">
        <w:rPr>
          <w:lang w:val="en-US"/>
        </w:rPr>
        <w:t xml:space="preserve"> = =  </w:t>
      </w:r>
      <w:r>
        <w:rPr>
          <w:lang w:val="en-US"/>
        </w:rPr>
        <w:t xml:space="preserve">PART_2Nx2N ) </w:t>
      </w:r>
    </w:p>
    <w:p w:rsidR="00E55AFB" w:rsidDel="00493744" w:rsidRDefault="00E55AFB" w:rsidP="00E55AFB">
      <w:pPr>
        <w:pStyle w:val="3D0"/>
        <w:rPr>
          <w:del w:id="56" w:author="Samsung" w:date="2014-03-07T16:27:00Z"/>
          <w:lang w:val="en-US"/>
        </w:rPr>
      </w:pPr>
      <w:del w:id="57" w:author="Samsung" w:date="2014-03-07T16:27:00Z">
        <w:r w:rsidDel="00493744">
          <w:rPr>
            <w:lang w:val="en-US"/>
          </w:rPr>
          <w:delText>Otherwise, if Cu</w:delText>
        </w:r>
        <w:r w:rsidRPr="0056110E" w:rsidDel="00493744">
          <w:rPr>
            <w:lang w:val="en-US"/>
          </w:rPr>
          <w:delText>PredMode[ x0 ][ y0 ]</w:delText>
        </w:r>
        <w:r w:rsidDel="00493744">
          <w:rPr>
            <w:lang w:val="en-US"/>
          </w:rPr>
          <w:delText xml:space="preserve"> is equal to MODE_INTRA, sdcEnableFlag is set equal to ( </w:delText>
        </w:r>
      </w:del>
      <w:del w:id="58" w:author="Samsung" w:date="2014-02-28T14:18:00Z">
        <w:r w:rsidRPr="0056110E" w:rsidDel="00D96A3A">
          <w:rPr>
            <w:lang w:val="en-US"/>
          </w:rPr>
          <w:delText>vps_depth_modes_fla</w:delText>
        </w:r>
        <w:r w:rsidDel="00D96A3A">
          <w:rPr>
            <w:lang w:val="en-US"/>
          </w:rPr>
          <w:delText>g</w:delText>
        </w:r>
      </w:del>
      <w:del w:id="59" w:author="Samsung" w:date="2014-03-07T16:27:00Z">
        <w:r w:rsidDel="00493744">
          <w:rPr>
            <w:lang w:val="en-US"/>
          </w:rPr>
          <w:delText>[ nuh_layer_id ]  &amp;&amp;  </w:delText>
        </w:r>
        <w:r w:rsidRPr="0056110E" w:rsidDel="00493744">
          <w:rPr>
            <w:lang w:val="en-US"/>
          </w:rPr>
          <w:delText xml:space="preserve">PartMode[ x0 ][ y0 ] </w:delText>
        </w:r>
        <w:r w:rsidDel="00493744">
          <w:rPr>
            <w:lang w:val="en-US"/>
          </w:rPr>
          <w:delText xml:space="preserve"> </w:delText>
        </w:r>
        <w:r w:rsidRPr="0056110E" w:rsidDel="00493744">
          <w:rPr>
            <w:lang w:val="en-US"/>
          </w:rPr>
          <w:delText xml:space="preserve"> = =  </w:delText>
        </w:r>
        <w:r w:rsidDel="00493744">
          <w:rPr>
            <w:lang w:val="en-US"/>
          </w:rPr>
          <w:delText>PART_2Nx2N )</w:delText>
        </w:r>
      </w:del>
    </w:p>
    <w:p w:rsidR="00E55AFB" w:rsidRPr="0056110E" w:rsidRDefault="00E55AFB" w:rsidP="00E55AFB">
      <w:pPr>
        <w:pStyle w:val="3D0"/>
        <w:rPr>
          <w:lang w:val="en-US"/>
        </w:rPr>
      </w:pPr>
      <w:r w:rsidRPr="0056110E">
        <w:rPr>
          <w:lang w:val="en-US"/>
        </w:rPr>
        <w:t>Otherwise</w:t>
      </w:r>
      <w:r>
        <w:rPr>
          <w:lang w:val="en-US"/>
        </w:rPr>
        <w:t xml:space="preserve"> (Cu</w:t>
      </w:r>
      <w:r w:rsidRPr="0056110E">
        <w:rPr>
          <w:lang w:val="en-US"/>
        </w:rPr>
        <w:t>PredMode[ x0 ][ y0 ] is equal to MODE_</w:t>
      </w:r>
      <w:r>
        <w:rPr>
          <w:lang w:val="en-US"/>
        </w:rPr>
        <w:t>SKIP)</w:t>
      </w:r>
      <w:r w:rsidRPr="0056110E">
        <w:rPr>
          <w:lang w:val="en-US"/>
        </w:rPr>
        <w:t xml:space="preserve">, </w:t>
      </w:r>
      <w:r>
        <w:rPr>
          <w:lang w:val="en-US"/>
        </w:rPr>
        <w:t>s</w:t>
      </w:r>
      <w:r w:rsidRPr="0056110E">
        <w:rPr>
          <w:lang w:val="en-US"/>
        </w:rPr>
        <w:t xml:space="preserve">dcEnableFlag is set equal to </w:t>
      </w:r>
      <w:r>
        <w:rPr>
          <w:lang w:val="en-US"/>
        </w:rPr>
        <w:t>0</w:t>
      </w:r>
    </w:p>
    <w:p w:rsidR="00E55AFB" w:rsidRDefault="00E55AFB" w:rsidP="00D96A3A">
      <w:pPr>
        <w:pStyle w:val="3E0"/>
        <w:numPr>
          <w:ilvl w:val="0"/>
          <w:numId w:val="0"/>
        </w:numPr>
        <w:jc w:val="both"/>
        <w:rPr>
          <w:lang w:val="en-US" w:eastAsia="ko-KR"/>
        </w:rPr>
      </w:pPr>
      <w:r w:rsidRPr="0056110E">
        <w:rPr>
          <w:b/>
          <w:lang w:val="en-US"/>
        </w:rPr>
        <w:t>sdc_flag</w:t>
      </w:r>
      <w:r w:rsidRPr="0056110E">
        <w:rPr>
          <w:lang w:val="en-US"/>
        </w:rPr>
        <w:t>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equal to 1 specifies </w:t>
      </w:r>
      <w:r>
        <w:rPr>
          <w:lang w:val="en-US"/>
        </w:rPr>
        <w:t xml:space="preserve">that </w:t>
      </w:r>
      <w:r w:rsidRPr="0056110E">
        <w:rPr>
          <w:lang w:val="en-US"/>
        </w:rPr>
        <w:t>segment-wise DC coding of residual blocks is used for the current coding unit. sdc_flag[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equal to 0 specifies </w:t>
      </w:r>
      <w:r>
        <w:rPr>
          <w:lang w:val="en-US"/>
        </w:rPr>
        <w:t xml:space="preserve">that </w:t>
      </w:r>
      <w:r w:rsidRPr="0056110E">
        <w:rPr>
          <w:lang w:val="en-US"/>
        </w:rPr>
        <w:t xml:space="preserve">segment-wise DC coding of residual blocks is not used for the current coding unit. When not present, </w:t>
      </w:r>
      <w:r>
        <w:rPr>
          <w:lang w:val="en-US"/>
        </w:rPr>
        <w:t xml:space="preserve">the value of </w:t>
      </w:r>
      <w:r w:rsidRPr="0056110E">
        <w:rPr>
          <w:lang w:val="en-US"/>
        </w:rPr>
        <w:t>sdc_flag[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is inferred to be equal to 0. </w:t>
      </w:r>
    </w:p>
    <w:p w:rsidR="00E55AFB" w:rsidRDefault="00E55AFB" w:rsidP="00E55AFB">
      <w:pPr>
        <w:rPr>
          <w:lang w:val="en-US" w:eastAsia="ko-KR"/>
        </w:rPr>
      </w:pPr>
    </w:p>
    <w:p w:rsidR="00A71D38" w:rsidRDefault="00A71D38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val="en-US" w:eastAsia="ko-KR"/>
        </w:rPr>
      </w:pPr>
      <w:r>
        <w:rPr>
          <w:lang w:val="en-US" w:eastAsia="ko-KR"/>
        </w:rPr>
        <w:br w:type="page"/>
      </w:r>
    </w:p>
    <w:p w:rsidR="00874490" w:rsidRPr="001E7D4B" w:rsidRDefault="00874490" w:rsidP="00874490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lastRenderedPageBreak/>
        <w:t xml:space="preserve">I.7.3.8.5.1 </w:t>
      </w:r>
      <w:r>
        <w:rPr>
          <w:lang w:val="en-US"/>
        </w:rPr>
        <w:t xml:space="preserve">Intra </w:t>
      </w:r>
      <w:r w:rsidRPr="001E7D4B">
        <w:rPr>
          <w:lang w:val="en-US"/>
        </w:rPr>
        <w:t xml:space="preserve">mode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874490" w:rsidRDefault="00874490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3E49E3">
              <w:rPr>
                <w:lang w:val="en-US"/>
              </w:rPr>
              <w:t>intra_mode_ext</w:t>
            </w:r>
            <w:r w:rsidRPr="001E7D4B">
              <w:rPr>
                <w:lang w:val="en-US"/>
              </w:rPr>
              <w:t>( x0 , y0 , log2CbSize ) {</w:t>
            </w:r>
          </w:p>
        </w:tc>
      </w:tr>
      <w:tr w:rsidR="00D96A3A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3A" w:rsidRPr="00C4531C" w:rsidRDefault="00D96A3A" w:rsidP="00966E12">
            <w:pPr>
              <w:pStyle w:val="3Table"/>
              <w:rPr>
                <w:lang w:val="en-US"/>
              </w:rPr>
            </w:pPr>
            <w:ins w:id="60" w:author="Samsung" w:date="2014-02-28T14:24:00Z">
              <w:r>
                <w:rPr>
                  <w:lang w:val="en-US"/>
                </w:rPr>
                <w:t xml:space="preserve"> if(</w:t>
              </w:r>
              <w:r>
                <w:rPr>
                  <w:rFonts w:hint="eastAsia"/>
                  <w:lang w:val="en-US"/>
                </w:rPr>
                <w:t>depth_modeling_mode_flag</w:t>
              </w:r>
              <w:r>
                <w:rPr>
                  <w:lang w:val="en-US"/>
                </w:rPr>
                <w:t>[ nuh_layer_id ] </w:t>
              </w:r>
              <w:r>
                <w:rPr>
                  <w:rFonts w:hint="eastAsia"/>
                  <w:lang w:val="en-US"/>
                </w:rPr>
                <w:t>) {</w:t>
              </w:r>
            </w:ins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966E12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if( log2CbSize &lt; 6 )</w:t>
            </w:r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D96A3A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</w:r>
            <w:r w:rsidRPr="00C4531C">
              <w:rPr>
                <w:lang w:val="en-US"/>
              </w:rPr>
              <w:tab/>
            </w:r>
            <w:del w:id="61" w:author="Samsung" w:date="2014-02-28T14:24:00Z">
              <w:r w:rsidDel="00D96A3A">
                <w:rPr>
                  <w:b/>
                  <w:lang w:val="en-US"/>
                </w:rPr>
                <w:delText>dim_not_present_flag</w:delText>
              </w:r>
            </w:del>
            <w:ins w:id="62" w:author="Samsung" w:date="2014-02-28T14:24:00Z">
              <w:r w:rsidR="00D96A3A">
                <w:rPr>
                  <w:rFonts w:hint="eastAsia"/>
                  <w:b/>
                  <w:lang w:val="en-US"/>
                </w:rPr>
                <w:t>dmm_flag</w:t>
              </w:r>
            </w:ins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</w:t>
            </w:r>
          </w:p>
        </w:tc>
      </w:tr>
      <w:tr w:rsidR="00874490" w:rsidRPr="003E49E3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3E49E3" w:rsidRDefault="00874490" w:rsidP="0077206D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 (</w:t>
            </w:r>
            <w:r>
              <w:rPr>
                <w:lang w:val="en-US"/>
              </w:rPr>
              <w:t> </w:t>
            </w:r>
            <w:del w:id="63" w:author="Samsung" w:date="2014-02-28T14:32:00Z">
              <w:r w:rsidRPr="00C4531C" w:rsidDel="00C4246C">
                <w:rPr>
                  <w:lang w:val="en-US"/>
                </w:rPr>
                <w:delText>!</w:delText>
              </w:r>
              <w:r w:rsidDel="00C4246C">
                <w:rPr>
                  <w:lang w:val="en-US"/>
                </w:rPr>
                <w:delText>dim_not_present_flag</w:delText>
              </w:r>
            </w:del>
            <w:ins w:id="64" w:author="Samsung" w:date="2014-02-28T14:32:00Z">
              <w:r w:rsidR="00C4246C">
                <w:rPr>
                  <w:rFonts w:hint="eastAsia"/>
                  <w:lang w:val="en-US"/>
                </w:rPr>
                <w:t>dmm_flag</w:t>
              </w:r>
            </w:ins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</w:t>
            </w:r>
            <w:del w:id="65" w:author="Samsung" w:date="2014-03-11T10:50:00Z">
              <w:r w:rsidRPr="00C4531C" w:rsidDel="0077206D">
                <w:rPr>
                  <w:lang w:val="en-US"/>
                </w:rPr>
                <w:delText xml:space="preserve">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&amp;&amp;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( ( log2CbSize &gt; 3 )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|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|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 </w:delText>
              </w:r>
              <w:r w:rsidDel="0077206D">
                <w:rPr>
                  <w:lang w:val="en-US"/>
                </w:rPr>
                <w:br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RPr="00C4531C" w:rsidDel="0077206D">
                <w:rPr>
                  <w:lang w:val="en-US"/>
                </w:rPr>
                <w:delText xml:space="preserve">( log2CbSize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=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=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 3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&amp;&amp;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PartMode[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xC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]</w:delText>
              </w:r>
              <w:r w:rsidDel="0077206D">
                <w:rPr>
                  <w:lang w:val="en-US"/>
                </w:rPr>
                <w:delText>[ yC ]  = =  PART_2Nx2N ) ) </w:delText>
              </w:r>
            </w:del>
            <w:r>
              <w:rPr>
                <w:lang w:val="en-US"/>
              </w:rPr>
              <w:t>)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D96A3A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del w:id="66" w:author="Samsung" w:date="2014-02-28T14:24:00Z">
              <w:r w:rsidDel="00D96A3A">
                <w:rPr>
                  <w:b/>
                  <w:lang w:val="en-US"/>
                </w:rPr>
                <w:delText>depth_intra_mode_flag</w:delText>
              </w:r>
            </w:del>
            <w:ins w:id="67" w:author="Samsung" w:date="2014-02-28T14:24:00Z">
              <w:r w:rsidR="00D96A3A">
                <w:rPr>
                  <w:rFonts w:hint="eastAsia"/>
                  <w:b/>
                  <w:lang w:val="en-US"/>
                </w:rPr>
                <w:t>dmm_type_flag</w:t>
              </w:r>
            </w:ins>
            <w:r w:rsidRPr="001E7D4B">
              <w:rPr>
                <w:lang w:val="en-US"/>
              </w:rPr>
              <w:t>[ x0 ][ y0 ]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if( DepthIntraMode[ x0 ][ y0 ]  = =  INTRA_DEP_DMM_WFULL )</w:t>
            </w:r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wedge_full_tab_idx</w:t>
            </w:r>
            <w:r w:rsidRPr="001E7D4B">
              <w:rPr>
                <w:lang w:val="en-US"/>
              </w:rPr>
              <w:t>[ x0  ][ y0 ]</w:t>
            </w:r>
          </w:p>
        </w:tc>
      </w:tr>
      <w:tr w:rsidR="00D96A3A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3A" w:rsidRPr="001E7D4B" w:rsidRDefault="00D96A3A" w:rsidP="00966E12">
            <w:pPr>
              <w:pStyle w:val="3Table"/>
              <w:rPr>
                <w:lang w:val="en-US"/>
              </w:rPr>
            </w:pPr>
            <w:ins w:id="68" w:author="Samsung" w:date="2014-02-28T14:24:00Z">
              <w:r>
                <w:rPr>
                  <w:rFonts w:hint="eastAsia"/>
                  <w:lang w:val="en-US"/>
                </w:rPr>
                <w:t xml:space="preserve"> }</w:t>
              </w:r>
            </w:ins>
          </w:p>
        </w:tc>
      </w:tr>
      <w:tr w:rsidR="00874490" w:rsidRPr="001E7D4B" w:rsidTr="00966E12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90" w:rsidRPr="001E7D4B" w:rsidRDefault="00874490" w:rsidP="00966E12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}</w:t>
            </w:r>
          </w:p>
        </w:tc>
      </w:tr>
    </w:tbl>
    <w:p w:rsidR="00874490" w:rsidRDefault="00874490">
      <w:pPr>
        <w:rPr>
          <w:lang w:val="en-US" w:eastAsia="ko-KR"/>
        </w:rPr>
      </w:pPr>
    </w:p>
    <w:p w:rsidR="00E55AFB" w:rsidRPr="00CC0399" w:rsidDel="00C4246C" w:rsidRDefault="00E55AFB" w:rsidP="00E55AFB">
      <w:pPr>
        <w:pStyle w:val="3N0"/>
        <w:rPr>
          <w:del w:id="69" w:author="Samsung" w:date="2014-02-28T14:28:00Z"/>
          <w:lang w:val="en-US"/>
        </w:rPr>
      </w:pPr>
      <w:del w:id="70" w:author="Samsung" w:date="2014-02-28T14:25:00Z">
        <w:r w:rsidDel="00D96A3A">
          <w:rPr>
            <w:b/>
            <w:lang w:val="en-US"/>
          </w:rPr>
          <w:delText>dim_not_present_flag</w:delText>
        </w:r>
      </w:del>
      <w:ins w:id="71" w:author="Samsung" w:date="2014-02-28T14:25:00Z">
        <w:r w:rsidR="00D96A3A">
          <w:rPr>
            <w:rFonts w:hint="eastAsia"/>
            <w:b/>
            <w:lang w:val="en-US" w:eastAsia="ko-KR"/>
          </w:rPr>
          <w:t>dmm_flag</w:t>
        </w:r>
      </w:ins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 xml:space="preserve">] </w:t>
      </w:r>
      <w:ins w:id="72" w:author="Samsung" w:date="2014-02-28T14:27:00Z">
        <w:r w:rsidR="00C4246C" w:rsidRPr="0056110E">
          <w:rPr>
            <w:lang w:val="en-US"/>
          </w:rPr>
          <w:t xml:space="preserve">equal to 1 specifies </w:t>
        </w:r>
        <w:r w:rsidR="00C4246C">
          <w:rPr>
            <w:lang w:val="en-US"/>
          </w:rPr>
          <w:t xml:space="preserve">that </w:t>
        </w:r>
        <w:r w:rsidR="00C4246C">
          <w:rPr>
            <w:rFonts w:hint="eastAsia"/>
            <w:lang w:val="en-US" w:eastAsia="ko-KR"/>
          </w:rPr>
          <w:t>depth modeling modes</w:t>
        </w:r>
        <w:r w:rsidR="00C4246C" w:rsidRPr="0056110E">
          <w:rPr>
            <w:lang w:val="en-US"/>
          </w:rPr>
          <w:t xml:space="preserve"> </w:t>
        </w:r>
      </w:ins>
      <w:ins w:id="73" w:author="Samsung" w:date="2014-02-28T14:28:00Z">
        <w:r w:rsidR="00C4246C">
          <w:rPr>
            <w:rFonts w:hint="eastAsia"/>
            <w:lang w:val="en-US" w:eastAsia="ko-KR"/>
          </w:rPr>
          <w:t>are</w:t>
        </w:r>
      </w:ins>
      <w:ins w:id="74" w:author="Samsung" w:date="2014-02-28T14:27:00Z">
        <w:r w:rsidR="00C4246C" w:rsidRPr="0056110E">
          <w:rPr>
            <w:lang w:val="en-US"/>
          </w:rPr>
          <w:t xml:space="preserve"> used for the current coding unit. </w:t>
        </w:r>
      </w:ins>
      <w:ins w:id="75" w:author="Samsung" w:date="2014-02-28T14:28:00Z">
        <w:r w:rsidR="00C4246C">
          <w:rPr>
            <w:rFonts w:hint="eastAsia"/>
            <w:lang w:val="en-US" w:eastAsia="ko-KR"/>
          </w:rPr>
          <w:t>dmm</w:t>
        </w:r>
      </w:ins>
      <w:ins w:id="76" w:author="Samsung" w:date="2014-02-28T14:27:00Z">
        <w:r w:rsidR="00C4246C" w:rsidRPr="0056110E">
          <w:rPr>
            <w:lang w:val="en-US"/>
          </w:rPr>
          <w:t>_flag[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x0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][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y0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 xml:space="preserve">] equal to 0 specifies </w:t>
        </w:r>
        <w:r w:rsidR="00C4246C">
          <w:rPr>
            <w:lang w:val="en-US"/>
          </w:rPr>
          <w:t xml:space="preserve">that </w:t>
        </w:r>
      </w:ins>
      <w:ins w:id="77" w:author="Samsung" w:date="2014-02-28T14:28:00Z">
        <w:r w:rsidR="00C4246C">
          <w:rPr>
            <w:rFonts w:hint="eastAsia"/>
            <w:lang w:val="en-US" w:eastAsia="ko-KR"/>
          </w:rPr>
          <w:t>depth modeling modes</w:t>
        </w:r>
      </w:ins>
      <w:ins w:id="78" w:author="Samsung" w:date="2014-02-28T14:27:00Z">
        <w:r w:rsidR="00C4246C" w:rsidRPr="0056110E">
          <w:rPr>
            <w:lang w:val="en-US"/>
          </w:rPr>
          <w:t xml:space="preserve"> </w:t>
        </w:r>
      </w:ins>
      <w:ins w:id="79" w:author="Samsung" w:date="2014-02-28T14:28:00Z">
        <w:r w:rsidR="00C4246C">
          <w:rPr>
            <w:rFonts w:hint="eastAsia"/>
            <w:lang w:val="en-US" w:eastAsia="ko-KR"/>
          </w:rPr>
          <w:t>are</w:t>
        </w:r>
      </w:ins>
      <w:ins w:id="80" w:author="Samsung" w:date="2014-02-28T14:27:00Z">
        <w:r w:rsidR="00C4246C" w:rsidRPr="0056110E">
          <w:rPr>
            <w:lang w:val="en-US"/>
          </w:rPr>
          <w:t xml:space="preserve"> not used for the current coding unit. When not present, </w:t>
        </w:r>
        <w:r w:rsidR="00C4246C">
          <w:rPr>
            <w:lang w:val="en-US"/>
          </w:rPr>
          <w:t xml:space="preserve">the value of </w:t>
        </w:r>
      </w:ins>
      <w:ins w:id="81" w:author="Samsung" w:date="2014-02-28T14:28:00Z">
        <w:r w:rsidR="00C4246C">
          <w:rPr>
            <w:rFonts w:hint="eastAsia"/>
            <w:lang w:val="en-US" w:eastAsia="ko-KR"/>
          </w:rPr>
          <w:t>dmm</w:t>
        </w:r>
      </w:ins>
      <w:ins w:id="82" w:author="Samsung" w:date="2014-02-28T14:27:00Z">
        <w:r w:rsidR="00C4246C" w:rsidRPr="0056110E">
          <w:rPr>
            <w:lang w:val="en-US"/>
          </w:rPr>
          <w:t>_flag[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x0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][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y0</w:t>
        </w:r>
        <w:r w:rsidR="00C4246C">
          <w:rPr>
            <w:lang w:val="en-US"/>
          </w:rPr>
          <w:t> </w:t>
        </w:r>
        <w:r w:rsidR="00C4246C" w:rsidRPr="0056110E">
          <w:rPr>
            <w:lang w:val="en-US"/>
          </w:rPr>
          <w:t>] is inferred to be equal to 0.</w:t>
        </w:r>
      </w:ins>
      <w:del w:id="83" w:author="Samsung" w:date="2014-02-28T14:27:00Z">
        <w:r w:rsidRPr="00CC0399" w:rsidDel="00C4246C">
          <w:rPr>
            <w:lang w:val="en-US"/>
          </w:rPr>
          <w:delText xml:space="preserve">equal to 1 specifies that </w:delText>
        </w:r>
        <w:r w:rsidDel="00C4246C">
          <w:rPr>
            <w:lang w:val="en-US"/>
          </w:rPr>
          <w:delText xml:space="preserve">the </w:delText>
        </w:r>
      </w:del>
      <w:del w:id="84" w:author="Samsung" w:date="2014-02-28T14:25:00Z">
        <w:r w:rsidDel="00D96A3A">
          <w:rPr>
            <w:lang w:val="en-US"/>
          </w:rPr>
          <w:delText>depth_intra_mode_flag</w:delText>
        </w:r>
      </w:del>
      <w:del w:id="85" w:author="Samsung" w:date="2014-02-28T14:27:00Z">
        <w:r w:rsidDel="00C4246C">
          <w:rPr>
            <w:lang w:val="en-US"/>
          </w:rPr>
          <w:delText xml:space="preserve"> syntax element is not present and that </w:delText>
        </w:r>
        <w:r w:rsidRPr="00CC0399" w:rsidDel="00C4246C">
          <w:rPr>
            <w:lang w:val="en-US"/>
          </w:rPr>
          <w:delText xml:space="preserve">intra modes with intraPredMode in the range of 0 to 34 is used for the current prediction unit. </w:delText>
        </w:r>
        <w:r w:rsidDel="00C4246C">
          <w:rPr>
            <w:lang w:val="en-US"/>
          </w:rPr>
          <w:delText>dim_not_present_flag</w:delText>
        </w:r>
        <w:r w:rsidRPr="00CC0399" w:rsidDel="00C4246C">
          <w:rPr>
            <w:lang w:val="en-US"/>
          </w:rPr>
          <w:delText>[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x0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][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y0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 xml:space="preserve">] equal to 0 specifies that that </w:delText>
        </w:r>
        <w:r w:rsidDel="00C4246C">
          <w:rPr>
            <w:lang w:val="en-US"/>
          </w:rPr>
          <w:delText>the depth_intra_mode_flag syntax element might be present</w:delText>
        </w:r>
      </w:del>
      <w:del w:id="86" w:author="Samsung" w:date="2014-02-28T14:28:00Z">
        <w:r w:rsidDel="00C4246C">
          <w:rPr>
            <w:lang w:val="en-US"/>
          </w:rPr>
          <w:delText xml:space="preserve">. </w:delText>
        </w:r>
        <w:r w:rsidRPr="00CC0399" w:rsidDel="00C4246C">
          <w:rPr>
            <w:lang w:val="en-US"/>
          </w:rPr>
          <w:delText xml:space="preserve">When not present, </w:delText>
        </w:r>
        <w:r w:rsidDel="00C4246C">
          <w:rPr>
            <w:lang w:val="en-US"/>
          </w:rPr>
          <w:delText>the value of dim_not_present_flag</w:delText>
        </w:r>
        <w:r w:rsidRPr="00CC0399" w:rsidDel="00C4246C">
          <w:rPr>
            <w:lang w:val="en-US"/>
          </w:rPr>
          <w:delText>[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x0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][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y0</w:delText>
        </w:r>
        <w:r w:rsidDel="00C4246C">
          <w:rPr>
            <w:lang w:val="en-US"/>
          </w:rPr>
          <w:delText> </w:delText>
        </w:r>
        <w:r w:rsidRPr="00CC0399" w:rsidDel="00C4246C">
          <w:rPr>
            <w:lang w:val="en-US"/>
          </w:rPr>
          <w:delText>] is inferred to be equal to 1.</w:delText>
        </w:r>
      </w:del>
    </w:p>
    <w:p w:rsidR="00E55AFB" w:rsidRPr="00CC0399" w:rsidDel="00D96A3A" w:rsidRDefault="00E55AFB" w:rsidP="00E55AFB">
      <w:pPr>
        <w:pStyle w:val="3N0"/>
        <w:rPr>
          <w:del w:id="87" w:author="Samsung" w:date="2014-02-28T14:27:00Z"/>
          <w:lang w:val="en-US"/>
        </w:rPr>
      </w:pPr>
      <w:del w:id="88" w:author="Samsung" w:date="2014-02-28T14:27:00Z">
        <w:r w:rsidRPr="00CC0399" w:rsidDel="00D96A3A">
          <w:rPr>
            <w:lang w:val="en-US"/>
          </w:rPr>
          <w:delText>The variable DmmFlag[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x0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][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y0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 xml:space="preserve">] is derived as specified in the following: </w:delText>
        </w:r>
      </w:del>
    </w:p>
    <w:p w:rsidR="00E55AFB" w:rsidRDefault="00E55AFB" w:rsidP="00D96A3A">
      <w:pPr>
        <w:pStyle w:val="3E1"/>
        <w:numPr>
          <w:ilvl w:val="0"/>
          <w:numId w:val="0"/>
        </w:numPr>
        <w:rPr>
          <w:b/>
          <w:lang w:val="en-US"/>
        </w:rPr>
      </w:pPr>
      <w:del w:id="89" w:author="Samsung" w:date="2014-02-28T14:27:00Z">
        <w:r w:rsidRPr="00CC0399" w:rsidDel="00D96A3A">
          <w:rPr>
            <w:lang w:val="en-US"/>
          </w:rPr>
          <w:delText>DmmFlag[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x0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][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y0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] =</w:delText>
        </w:r>
        <w:r w:rsidDel="00D96A3A">
          <w:rPr>
            <w:lang w:val="en-US"/>
          </w:rPr>
          <w:delText xml:space="preserve"> </w:delText>
        </w:r>
        <w:r w:rsidRPr="00CC0399" w:rsidDel="00D96A3A">
          <w:rPr>
            <w:lang w:val="en-US"/>
          </w:rPr>
          <w:delText>!</w:delText>
        </w:r>
        <w:r w:rsidDel="00D96A3A">
          <w:rPr>
            <w:lang w:val="en-US"/>
          </w:rPr>
          <w:delText>dim_not_present_flag</w:delText>
        </w:r>
        <w:r w:rsidRPr="00CC0399" w:rsidDel="00D96A3A">
          <w:rPr>
            <w:lang w:val="en-US"/>
          </w:rPr>
          <w:delText>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x0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][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y0</w:delText>
        </w:r>
        <w:r w:rsidDel="00D96A3A">
          <w:rPr>
            <w:lang w:val="en-US"/>
          </w:rPr>
          <w:delText> </w:delText>
        </w:r>
        <w:r w:rsidRPr="00CC0399" w:rsidDel="00D96A3A">
          <w:rPr>
            <w:lang w:val="en-US"/>
          </w:rPr>
          <w:delText>]</w:delText>
        </w:r>
      </w:del>
      <w:r>
        <w:rPr>
          <w:lang w:val="en-US"/>
        </w:rPr>
        <w:tab/>
      </w:r>
    </w:p>
    <w:p w:rsidR="00E55AFB" w:rsidRDefault="00E55AFB" w:rsidP="00E55AFB">
      <w:pPr>
        <w:pStyle w:val="3N0"/>
        <w:rPr>
          <w:lang w:val="en-US"/>
        </w:rPr>
      </w:pPr>
      <w:del w:id="90" w:author="Samsung" w:date="2014-02-28T14:28:00Z">
        <w:r w:rsidDel="00C4246C">
          <w:rPr>
            <w:b/>
            <w:lang w:val="en-US"/>
          </w:rPr>
          <w:delText>depth_intra_mode_flag</w:delText>
        </w:r>
      </w:del>
      <w:ins w:id="91" w:author="Samsung" w:date="2014-02-28T14:28:00Z">
        <w:r w:rsidR="00C4246C">
          <w:rPr>
            <w:rFonts w:hint="eastAsia"/>
            <w:b/>
            <w:lang w:val="en-US" w:eastAsia="ko-KR"/>
          </w:rPr>
          <w:t>dmm_type_flag</w:t>
        </w:r>
      </w:ins>
      <w:r w:rsidRPr="001E7D4B">
        <w:rPr>
          <w:lang w:val="en-US"/>
        </w:rPr>
        <w:t xml:space="preserve">[ x0 ][ y0 ] </w:t>
      </w:r>
      <w:r>
        <w:rPr>
          <w:lang w:val="en-US"/>
        </w:rPr>
        <w:t xml:space="preserve">is used to </w:t>
      </w:r>
      <w:r w:rsidRPr="001E7D4B">
        <w:rPr>
          <w:lang w:val="en-US"/>
        </w:rPr>
        <w:t>specif</w:t>
      </w:r>
      <w:r>
        <w:rPr>
          <w:lang w:val="en-US"/>
        </w:rPr>
        <w:t>y</w:t>
      </w:r>
      <w:r w:rsidRPr="001E7D4B">
        <w:rPr>
          <w:lang w:val="en-US"/>
        </w:rPr>
        <w:t xml:space="preserve"> </w:t>
      </w:r>
      <w:del w:id="92" w:author="Samsung" w:date="2014-02-28T14:31:00Z">
        <w:r w:rsidRPr="001E7D4B" w:rsidDel="00C4246C">
          <w:rPr>
            <w:lang w:val="en-US"/>
          </w:rPr>
          <w:delText>the depth intra mode</w:delText>
        </w:r>
      </w:del>
      <w:ins w:id="93" w:author="Samsung" w:date="2014-02-28T14:31:00Z">
        <w:r w:rsidR="00C4246C">
          <w:rPr>
            <w:rFonts w:hint="eastAsia"/>
            <w:lang w:val="en-US" w:eastAsia="ko-KR"/>
          </w:rPr>
          <w:t>the depth modeling mode</w:t>
        </w:r>
      </w:ins>
      <w:r w:rsidRPr="001E7D4B">
        <w:rPr>
          <w:lang w:val="en-US"/>
        </w:rPr>
        <w:t xml:space="preserve"> </w:t>
      </w:r>
      <w:ins w:id="94" w:author="Samsung" w:date="2014-02-28T14:32:00Z">
        <w:r w:rsidR="00C4246C">
          <w:rPr>
            <w:rFonts w:hint="eastAsia"/>
            <w:lang w:val="en-US" w:eastAsia="ko-KR"/>
          </w:rPr>
          <w:t xml:space="preserve">type </w:t>
        </w:r>
      </w:ins>
      <w:r w:rsidRPr="001E7D4B">
        <w:rPr>
          <w:lang w:val="en-US"/>
        </w:rPr>
        <w:t>of the current prediction unit.</w:t>
      </w:r>
    </w:p>
    <w:p w:rsidR="00E55AFB" w:rsidRDefault="00E55AFB" w:rsidP="00E55AFB">
      <w:pPr>
        <w:pStyle w:val="3N0"/>
        <w:rPr>
          <w:lang w:val="en-US"/>
        </w:rPr>
      </w:pPr>
      <w:r>
        <w:rPr>
          <w:lang w:val="en-US"/>
        </w:rPr>
        <w:t>The variable DepthIntraMode</w:t>
      </w:r>
      <w:r w:rsidRPr="001E7D4B">
        <w:rPr>
          <w:lang w:val="en-US"/>
        </w:rPr>
        <w:t>[ x0 ][ y0 ]</w:t>
      </w:r>
      <w:r>
        <w:rPr>
          <w:lang w:val="en-US"/>
        </w:rPr>
        <w:t xml:space="preserve"> is derived as specified in the following:</w:t>
      </w:r>
    </w:p>
    <w:p w:rsidR="00E55AFB" w:rsidRDefault="00E55AFB" w:rsidP="00D96A3A">
      <w:pPr>
        <w:pStyle w:val="3E1"/>
        <w:numPr>
          <w:ilvl w:val="0"/>
          <w:numId w:val="0"/>
        </w:numPr>
        <w:rPr>
          <w:lang w:val="en-US"/>
        </w:rPr>
      </w:pPr>
      <w:r>
        <w:rPr>
          <w:lang w:val="en-US"/>
        </w:rPr>
        <w:t>DepthIntraMode</w:t>
      </w:r>
      <w:r w:rsidRPr="001E7D4B">
        <w:rPr>
          <w:lang w:val="en-US"/>
        </w:rPr>
        <w:t>[ x0 ][ y0 ]</w:t>
      </w:r>
      <w:r>
        <w:rPr>
          <w:lang w:val="en-US"/>
        </w:rPr>
        <w:t xml:space="preserve"> = </w:t>
      </w:r>
      <w:del w:id="95" w:author="Samsung" w:date="2014-02-28T14:33:00Z">
        <w:r w:rsidRPr="00C674B2" w:rsidDel="00C4246C">
          <w:rPr>
            <w:lang w:val="en-US"/>
          </w:rPr>
          <w:delText>dim_not_present_flag</w:delText>
        </w:r>
      </w:del>
      <w:ins w:id="96" w:author="Samsung" w:date="2014-02-28T14:33:00Z">
        <w:r w:rsidR="00C4246C">
          <w:rPr>
            <w:rFonts w:hint="eastAsia"/>
            <w:lang w:val="en-US" w:eastAsia="ko-KR"/>
          </w:rPr>
          <w:t>!dmm_flag</w:t>
        </w:r>
      </w:ins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>]</w:t>
      </w:r>
      <w:r>
        <w:rPr>
          <w:lang w:val="en-US"/>
        </w:rPr>
        <w:t xml:space="preserve"> ? </w:t>
      </w:r>
      <w:r w:rsidRPr="001E7D4B">
        <w:rPr>
          <w:lang w:val="en-US"/>
        </w:rPr>
        <w:t>−</w:t>
      </w:r>
      <w:r>
        <w:rPr>
          <w:lang w:val="en-US"/>
        </w:rPr>
        <w:t xml:space="preserve">1 : </w:t>
      </w:r>
      <w:del w:id="97" w:author="Samsung" w:date="2014-02-28T14:33:00Z">
        <w:r w:rsidDel="00C4246C">
          <w:rPr>
            <w:lang w:val="en-US"/>
          </w:rPr>
          <w:delText>depth_intra_mode_flag</w:delText>
        </w:r>
      </w:del>
      <w:ins w:id="98" w:author="Samsung" w:date="2014-02-28T14:33:00Z">
        <w:r w:rsidR="00C4246C">
          <w:rPr>
            <w:rFonts w:hint="eastAsia"/>
            <w:lang w:val="en-US" w:eastAsia="ko-KR"/>
          </w:rPr>
          <w:t>dmm_type_flag</w:t>
        </w:r>
      </w:ins>
      <w:r w:rsidRPr="00C674B2">
        <w:rPr>
          <w:lang w:val="en-US"/>
        </w:rPr>
        <w:t>[</w:t>
      </w:r>
      <w:r>
        <w:rPr>
          <w:lang w:val="en-US"/>
        </w:rPr>
        <w:t> </w:t>
      </w:r>
      <w:r w:rsidRPr="00C674B2">
        <w:rPr>
          <w:lang w:val="en-US"/>
        </w:rPr>
        <w:t>x0</w:t>
      </w:r>
      <w:r>
        <w:rPr>
          <w:lang w:val="en-US"/>
        </w:rPr>
        <w:t> </w:t>
      </w:r>
      <w:r w:rsidRPr="00C674B2">
        <w:rPr>
          <w:lang w:val="en-US"/>
        </w:rPr>
        <w:t>][</w:t>
      </w:r>
      <w:r>
        <w:rPr>
          <w:lang w:val="en-US"/>
        </w:rPr>
        <w:t> </w:t>
      </w:r>
      <w:r w:rsidRPr="00C674B2">
        <w:rPr>
          <w:lang w:val="en-US"/>
        </w:rPr>
        <w:t>y0</w:t>
      </w:r>
      <w:r>
        <w:rPr>
          <w:lang w:val="en-US"/>
        </w:rPr>
        <w:t> </w:t>
      </w:r>
      <w:r w:rsidRPr="00C674B2">
        <w:rPr>
          <w:lang w:val="en-US"/>
        </w:rPr>
        <w:t>]</w:t>
      </w:r>
      <w:r>
        <w:rPr>
          <w:lang w:val="en-US"/>
        </w:rPr>
        <w:tab/>
      </w:r>
    </w:p>
    <w:p w:rsidR="00E55AFB" w:rsidRDefault="00840E8D" w:rsidP="00E55AFB">
      <w:pPr>
        <w:pStyle w:val="3N0"/>
        <w:rPr>
          <w:lang w:val="en-US" w:eastAsia="ko-KR"/>
        </w:rPr>
      </w:pPr>
      <w:fldSimple w:instr=" REF _Ref358817834 \h  \* MERGEFORMAT " w:fldLock="1">
        <w:r w:rsidR="00E55AFB" w:rsidRPr="009079F6">
          <w:rPr>
            <w:lang w:val="en-US"/>
          </w:rPr>
          <w:t>Table </w:t>
        </w:r>
        <w:r w:rsidR="00E55AFB">
          <w:rPr>
            <w:lang w:val="en-US"/>
          </w:rPr>
          <w:t>I</w:t>
        </w:r>
        <w:r w:rsidR="00E55AFB" w:rsidRPr="009079F6">
          <w:rPr>
            <w:lang w:val="en-US"/>
          </w:rPr>
          <w:noBreakHyphen/>
          <w:t>3</w:t>
        </w:r>
      </w:fldSimple>
      <w:r w:rsidR="00E55AFB" w:rsidRPr="001E7D4B">
        <w:rPr>
          <w:lang w:val="en-US"/>
        </w:rPr>
        <w:t xml:space="preserve"> specifies the value </w:t>
      </w:r>
      <w:r w:rsidR="00E55AFB">
        <w:rPr>
          <w:lang w:val="en-US"/>
        </w:rPr>
        <w:t>for the depth intra mode and the associated names.</w:t>
      </w:r>
    </w:p>
    <w:p w:rsidR="00D96A3A" w:rsidRPr="001E7D4B" w:rsidRDefault="00D96A3A" w:rsidP="00E55AFB">
      <w:pPr>
        <w:pStyle w:val="3N0"/>
        <w:rPr>
          <w:lang w:val="en-US" w:eastAsia="ko-KR"/>
        </w:rPr>
      </w:pPr>
    </w:p>
    <w:p w:rsidR="00E55AFB" w:rsidRPr="001E7D4B" w:rsidRDefault="00E55AFB" w:rsidP="00E55AFB">
      <w:pPr>
        <w:pStyle w:val="a4"/>
      </w:pPr>
      <w:bookmarkStart w:id="99" w:name="_Ref358817834"/>
      <w:bookmarkStart w:id="100" w:name="_Toc380082172"/>
      <w:r w:rsidRPr="001E7D4B">
        <w:t>Table </w:t>
      </w:r>
      <w:fldSimple w:instr=" REF H \h  \* MERGEFORMAT " w:fldLock="1">
        <w:r>
          <w:rPr>
            <w:lang w:eastAsia="ko-KR"/>
          </w:rPr>
          <w:t>I</w:t>
        </w:r>
      </w:fldSimple>
      <w:r w:rsidRPr="001E7D4B">
        <w:noBreakHyphen/>
      </w:r>
      <w:r w:rsidR="00840E8D" w:rsidRPr="001E7D4B">
        <w:fldChar w:fldCharType="begin" w:fldLock="1"/>
      </w:r>
      <w:r w:rsidRPr="001E7D4B">
        <w:instrText xml:space="preserve"> SEQ Table \* ARABIC \s 1 </w:instrText>
      </w:r>
      <w:r w:rsidR="00840E8D" w:rsidRPr="001E7D4B">
        <w:fldChar w:fldCharType="separate"/>
      </w:r>
      <w:r>
        <w:rPr>
          <w:noProof/>
        </w:rPr>
        <w:t>3</w:t>
      </w:r>
      <w:r w:rsidR="00840E8D" w:rsidRPr="001E7D4B">
        <w:fldChar w:fldCharType="end"/>
      </w:r>
      <w:bookmarkEnd w:id="99"/>
      <w:r w:rsidRPr="001E7D4B">
        <w:t xml:space="preserve"> – Specification of DepthIntraMode and associated name</w:t>
      </w:r>
      <w:bookmarkEnd w:id="100"/>
    </w:p>
    <w:tbl>
      <w:tblPr>
        <w:tblW w:w="5438" w:type="dxa"/>
        <w:jc w:val="center"/>
        <w:tblInd w:w="8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177"/>
        <w:gridCol w:w="3261"/>
      </w:tblGrid>
      <w:tr w:rsidR="00E55AFB" w:rsidRPr="001E7D4B" w:rsidTr="00966E12">
        <w:trPr>
          <w:cantSplit/>
          <w:trHeight w:val="318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E55AFB" w:rsidRPr="001E7D4B" w:rsidRDefault="00E55AFB" w:rsidP="00966E12">
            <w:pPr>
              <w:pStyle w:val="3N0"/>
              <w:jc w:val="center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DepthIntraMode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jc w:val="center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Associated name</w:t>
            </w:r>
          </w:p>
        </w:tc>
      </w:tr>
      <w:tr w:rsidR="00E55AFB" w:rsidRPr="001E7D4B" w:rsidTr="00966E12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jc w:val="center"/>
              <w:rPr>
                <w:lang w:val="en-US"/>
              </w:rPr>
            </w:pPr>
            <w:r w:rsidRPr="001E7D4B">
              <w:rPr>
                <w:lang w:val="en-US"/>
              </w:rPr>
              <w:t>−</w:t>
            </w:r>
            <w:r>
              <w:rPr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INTRA_DEP_NONE</w:t>
            </w:r>
          </w:p>
        </w:tc>
      </w:tr>
      <w:tr w:rsidR="00E55AFB" w:rsidRPr="001E7D4B" w:rsidTr="00966E12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INTRA_DEP_DMM_WFULL</w:t>
            </w:r>
          </w:p>
        </w:tc>
      </w:tr>
      <w:tr w:rsidR="00E55AFB" w:rsidRPr="001E7D4B" w:rsidTr="00966E12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AFB" w:rsidRPr="001E7D4B" w:rsidRDefault="00E55AFB" w:rsidP="00966E12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INTRA_DEP_DMM_CPREDTEX</w:t>
            </w:r>
          </w:p>
        </w:tc>
      </w:tr>
    </w:tbl>
    <w:p w:rsidR="00E55AFB" w:rsidRDefault="00E55AFB">
      <w:pPr>
        <w:rPr>
          <w:lang w:val="en-US" w:eastAsia="ko-KR"/>
        </w:rPr>
      </w:pPr>
      <w:bookmarkStart w:id="101" w:name="_GoBack"/>
      <w:bookmarkEnd w:id="101"/>
    </w:p>
    <w:p w:rsidR="00DA5D10" w:rsidRPr="00454317" w:rsidRDefault="00DA5D10" w:rsidP="00DA5D10">
      <w:pPr>
        <w:pStyle w:val="3N0"/>
        <w:rPr>
          <w:lang w:val="en-US"/>
        </w:rPr>
      </w:pPr>
      <w:r w:rsidRPr="001E7D4B">
        <w:rPr>
          <w:b/>
          <w:lang w:val="en-US"/>
        </w:rPr>
        <w:t>wedge_full_tab_idx</w:t>
      </w:r>
      <w:r w:rsidRPr="001E7D4B">
        <w:rPr>
          <w:lang w:val="en-US"/>
        </w:rPr>
        <w:t>[ x0 ][ y0 ]</w:t>
      </w:r>
      <w:r w:rsidRPr="001E7D4B">
        <w:rPr>
          <w:b/>
          <w:lang w:val="en-US"/>
        </w:rPr>
        <w:t xml:space="preserve"> </w:t>
      </w:r>
      <w:r w:rsidRPr="00454317">
        <w:rPr>
          <w:lang w:val="en-US"/>
        </w:rPr>
        <w:t xml:space="preserve">specifies the index of the wedgelet pattern in the corresponding pattern list </w:t>
      </w:r>
      <w:r w:rsidRPr="001E7D4B">
        <w:rPr>
          <w:lang w:val="en-US"/>
        </w:rPr>
        <w:t>when DepthIntraMode[ x0 ][ y0 ] is equal to INTRA_DEP_DMM_WFULL</w:t>
      </w:r>
      <w:r w:rsidRPr="00454317">
        <w:rPr>
          <w:lang w:val="en-US"/>
        </w:rPr>
        <w:t>.</w:t>
      </w:r>
    </w:p>
    <w:p w:rsidR="00A71D38" w:rsidRDefault="00A71D38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val="en-US" w:eastAsia="ko-KR"/>
        </w:rPr>
      </w:pPr>
      <w:r>
        <w:rPr>
          <w:lang w:val="en-US" w:eastAsia="ko-KR"/>
        </w:rPr>
        <w:br w:type="page"/>
      </w:r>
    </w:p>
    <w:p w:rsidR="00087863" w:rsidRPr="001E7D4B" w:rsidRDefault="00087863" w:rsidP="00087863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lastRenderedPageBreak/>
        <w:t xml:space="preserve">I.7.3.8.5.2 </w:t>
      </w:r>
      <w:r>
        <w:rPr>
          <w:lang w:val="en-US"/>
        </w:rPr>
        <w:t>Coding unit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087863" w:rsidRDefault="00087863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EA7BE9" w:rsidRDefault="00087863" w:rsidP="00966E12">
            <w:pPr>
              <w:pStyle w:val="3Table"/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Pr="00EA7BE9">
              <w:rPr>
                <w:lang w:val="en-US"/>
              </w:rPr>
              <w:t xml:space="preserve"> 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EA7BE9" w:rsidRDefault="00087863" w:rsidP="00C4246C">
            <w:pPr>
              <w:pStyle w:val="3Table"/>
              <w:rPr>
                <w:b/>
                <w:lang w:val="en-US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if( </w:t>
            </w:r>
            <w:del w:id="102" w:author="Samsung" w:date="2014-02-28T14:33:00Z">
              <w:r w:rsidRPr="00EB6A26" w:rsidDel="00C4246C">
                <w:rPr>
                  <w:rFonts w:eastAsia="Times New Roman"/>
                  <w:lang w:val="en-US" w:eastAsia="zh-CN"/>
                </w:rPr>
                <w:delText>DmmFlag</w:delText>
              </w:r>
            </w:del>
            <w:ins w:id="103" w:author="Samsung" w:date="2014-02-28T14:33:00Z">
              <w:r w:rsidR="00C4246C">
                <w:rPr>
                  <w:rFonts w:eastAsiaTheme="minorEastAsia" w:hint="eastAsia"/>
                  <w:lang w:val="en-US"/>
                </w:rPr>
                <w:t>dmm_flag</w:t>
              </w:r>
            </w:ins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 |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|  sdc_flag[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) {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EB6A26" w:rsidRDefault="00087863" w:rsidP="00966E12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if( Cu</w:t>
            </w:r>
            <w:r w:rsidRPr="00EB6A26">
              <w:rPr>
                <w:rFonts w:eastAsia="Times New Roman"/>
                <w:lang w:val="en-US" w:eastAsia="zh-CN"/>
              </w:rPr>
              <w:t>PredMode[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]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>=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=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 xml:space="preserve">MODE_INTRA </w:t>
            </w:r>
            <w:r>
              <w:rPr>
                <w:rFonts w:eastAsia="Times New Roman"/>
                <w:lang w:val="en-US" w:eastAsia="zh-CN"/>
              </w:rPr>
              <w:t>) {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Default="00087863" w:rsidP="00966E12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7B2CF0">
              <w:rPr>
                <w:rFonts w:eastAsia="Times New Roman"/>
                <w:b/>
                <w:lang w:val="en-US" w:eastAsia="zh-CN"/>
              </w:rPr>
              <w:t>depth_dc_flag</w:t>
            </w:r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F70C0B" w:rsidRDefault="00087863" w:rsidP="00C4246C">
            <w:pPr>
              <w:pStyle w:val="3Table"/>
              <w:rPr>
                <w:rFonts w:eastAsia="Times New Roman"/>
                <w:lang w:val="de-DE" w:eastAsia="zh-CN"/>
              </w:rPr>
            </w:pP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F70C0B">
              <w:rPr>
                <w:rFonts w:eastAsia="Times New Roman"/>
                <w:lang w:val="de-DE" w:eastAsia="zh-CN"/>
              </w:rPr>
              <w:t xml:space="preserve">dcNumSeg = </w:t>
            </w:r>
            <w:del w:id="104" w:author="Samsung" w:date="2014-02-28T14:34:00Z">
              <w:r w:rsidRPr="00F70C0B" w:rsidDel="00C4246C">
                <w:rPr>
                  <w:rFonts w:eastAsia="Times New Roman"/>
                  <w:lang w:val="de-DE" w:eastAsia="zh-CN"/>
                </w:rPr>
                <w:delText>DmmFlag</w:delText>
              </w:r>
            </w:del>
            <w:ins w:id="105" w:author="Samsung" w:date="2014-02-28T14:34:00Z">
              <w:r w:rsidR="00C4246C">
                <w:rPr>
                  <w:rFonts w:eastAsiaTheme="minorEastAsia" w:hint="eastAsia"/>
                  <w:lang w:val="de-DE"/>
                </w:rPr>
                <w:t>dmm_flag</w:t>
              </w:r>
            </w:ins>
            <w:r w:rsidRPr="00F70C0B">
              <w:rPr>
                <w:rFonts w:eastAsia="Times New Roman"/>
                <w:lang w:val="de-DE" w:eastAsia="zh-CN"/>
              </w:rPr>
              <w:t>[ x0 + k ][ y0 + j ] ? 2 : 1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F70C0B" w:rsidRDefault="00087863" w:rsidP="00966E12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  <w:t>} else</w:t>
            </w:r>
          </w:p>
        </w:tc>
      </w:tr>
      <w:tr w:rsidR="00087863" w:rsidRPr="00EA7BE9" w:rsidTr="00087863">
        <w:trPr>
          <w:cantSplit/>
          <w:jc w:val="center"/>
        </w:trPr>
        <w:tc>
          <w:tcPr>
            <w:tcW w:w="9071" w:type="dxa"/>
          </w:tcPr>
          <w:p w:rsidR="00087863" w:rsidRPr="00087863" w:rsidRDefault="00087863" w:rsidP="00087863">
            <w:pPr>
              <w:pStyle w:val="3Table"/>
              <w:tabs>
                <w:tab w:val="clear" w:pos="215"/>
                <w:tab w:val="clear" w:pos="431"/>
                <w:tab w:val="clear" w:pos="646"/>
                <w:tab w:val="clear" w:pos="862"/>
                <w:tab w:val="clear" w:pos="1077"/>
                <w:tab w:val="clear" w:pos="1293"/>
                <w:tab w:val="left" w:pos="335"/>
                <w:tab w:val="left" w:pos="545"/>
                <w:tab w:val="left" w:pos="755"/>
                <w:tab w:val="left" w:pos="980"/>
                <w:tab w:val="left" w:pos="1190"/>
              </w:tabs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…</w:t>
            </w:r>
          </w:p>
        </w:tc>
      </w:tr>
    </w:tbl>
    <w:p w:rsidR="00087863" w:rsidRDefault="00087863">
      <w:pPr>
        <w:rPr>
          <w:rFonts w:hint="eastAsia"/>
          <w:lang w:val="en-US" w:eastAsia="ko-KR"/>
        </w:rPr>
      </w:pPr>
    </w:p>
    <w:p w:rsidR="00803E2C" w:rsidRPr="00577D63" w:rsidRDefault="00803E2C" w:rsidP="00803E2C">
      <w:pPr>
        <w:pStyle w:val="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803E2C" w:rsidRPr="005B217D" w:rsidRDefault="00803E2C" w:rsidP="00803E2C">
      <w:pPr>
        <w:rPr>
          <w:szCs w:val="22"/>
          <w:lang w:val="en-CA"/>
        </w:rPr>
      </w:pPr>
      <w:r w:rsidRPr="00144A0B">
        <w:rPr>
          <w:b/>
        </w:rPr>
        <w:t xml:space="preserve">Samsung </w:t>
      </w:r>
      <w:r w:rsidRPr="00144A0B">
        <w:rPr>
          <w:rFonts w:eastAsia="Malgun Gothic" w:hint="eastAsia"/>
          <w:b/>
          <w:lang w:eastAsia="ko-KR"/>
        </w:rPr>
        <w:t xml:space="preserve">Electronics Co. Ltd. </w:t>
      </w:r>
      <w:r w:rsidRPr="00144A0B">
        <w:rPr>
          <w:b/>
        </w:rPr>
        <w:t xml:space="preserve"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</w:t>
      </w:r>
      <w:r>
        <w:rPr>
          <w:b/>
        </w:rPr>
        <w:t>and licensing declaration form)</w:t>
      </w:r>
      <w:r>
        <w:rPr>
          <w:rFonts w:hint="eastAsia"/>
          <w:b/>
          <w:lang w:eastAsia="ko-KR"/>
        </w:rPr>
        <w:t>.</w:t>
      </w:r>
    </w:p>
    <w:p w:rsidR="00803E2C" w:rsidRPr="00803E2C" w:rsidRDefault="00803E2C">
      <w:pPr>
        <w:rPr>
          <w:lang w:val="en-CA" w:eastAsia="ko-KR"/>
        </w:rPr>
      </w:pPr>
    </w:p>
    <w:sectPr w:rsidR="00803E2C" w:rsidRPr="00803E2C" w:rsidSect="000172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9F7" w:rsidRDefault="007979F7" w:rsidP="00BE464A">
      <w:pPr>
        <w:spacing w:before="0"/>
      </w:pPr>
      <w:r>
        <w:separator/>
      </w:r>
    </w:p>
  </w:endnote>
  <w:endnote w:type="continuationSeparator" w:id="0">
    <w:p w:rsidR="007979F7" w:rsidRDefault="007979F7" w:rsidP="00BE464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9F7" w:rsidRDefault="007979F7" w:rsidP="00BE464A">
      <w:pPr>
        <w:spacing w:before="0"/>
      </w:pPr>
      <w:r>
        <w:separator/>
      </w:r>
    </w:p>
  </w:footnote>
  <w:footnote w:type="continuationSeparator" w:id="0">
    <w:p w:rsidR="007979F7" w:rsidRDefault="007979F7" w:rsidP="00BE464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490"/>
    <w:rsid w:val="00017213"/>
    <w:rsid w:val="00087863"/>
    <w:rsid w:val="00087F46"/>
    <w:rsid w:val="001F230D"/>
    <w:rsid w:val="00441357"/>
    <w:rsid w:val="00493744"/>
    <w:rsid w:val="00506A54"/>
    <w:rsid w:val="00553248"/>
    <w:rsid w:val="005D7269"/>
    <w:rsid w:val="00627B26"/>
    <w:rsid w:val="00681914"/>
    <w:rsid w:val="00725511"/>
    <w:rsid w:val="00756060"/>
    <w:rsid w:val="0077206D"/>
    <w:rsid w:val="0077780D"/>
    <w:rsid w:val="007979F7"/>
    <w:rsid w:val="00803E2C"/>
    <w:rsid w:val="00805B64"/>
    <w:rsid w:val="0082700C"/>
    <w:rsid w:val="00840E8D"/>
    <w:rsid w:val="00874490"/>
    <w:rsid w:val="00A71D38"/>
    <w:rsid w:val="00AA44DF"/>
    <w:rsid w:val="00B176BA"/>
    <w:rsid w:val="00BE464A"/>
    <w:rsid w:val="00C4246C"/>
    <w:rsid w:val="00D96A3A"/>
    <w:rsid w:val="00DA5D10"/>
    <w:rsid w:val="00E23531"/>
    <w:rsid w:val="00E55AFB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9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803E2C"/>
    <w:pPr>
      <w:keepNext/>
      <w:numPr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360" w:hanging="360"/>
      <w:jc w:val="left"/>
      <w:outlineLvl w:val="0"/>
    </w:pPr>
    <w:rPr>
      <w:rFonts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Char"/>
    <w:qFormat/>
    <w:rsid w:val="00803E2C"/>
    <w:pPr>
      <w:keepNext/>
      <w:numPr>
        <w:ilvl w:val="1"/>
        <w:numId w:val="5"/>
      </w:numPr>
      <w:tabs>
        <w:tab w:val="clear" w:pos="794"/>
        <w:tab w:val="clear" w:pos="1191"/>
        <w:tab w:val="clear" w:pos="1588"/>
        <w:tab w:val="clear" w:pos="1985"/>
        <w:tab w:val="left" w:pos="720"/>
        <w:tab w:val="left" w:pos="1080"/>
        <w:tab w:val="left" w:pos="1440"/>
      </w:tabs>
      <w:spacing w:before="240" w:after="60"/>
      <w:ind w:left="720" w:hanging="720"/>
      <w:jc w:val="left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803E2C"/>
    <w:pPr>
      <w:keepNext/>
      <w:numPr>
        <w:ilvl w:val="2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jc w:val="left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803E2C"/>
    <w:pPr>
      <w:keepNext/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3"/>
    </w:pPr>
    <w:rPr>
      <w:b/>
      <w:bCs/>
      <w:sz w:val="24"/>
      <w:szCs w:val="28"/>
      <w:lang/>
    </w:rPr>
  </w:style>
  <w:style w:type="paragraph" w:styleId="5">
    <w:name w:val="heading 5"/>
    <w:basedOn w:val="a"/>
    <w:next w:val="a"/>
    <w:link w:val="5Char"/>
    <w:qFormat/>
    <w:rsid w:val="00803E2C"/>
    <w:pPr>
      <w:keepNext/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4"/>
    </w:pPr>
    <w:rPr>
      <w:b/>
      <w:bCs/>
      <w:i/>
      <w:iCs/>
      <w:sz w:val="22"/>
      <w:szCs w:val="26"/>
      <w:lang/>
    </w:rPr>
  </w:style>
  <w:style w:type="paragraph" w:styleId="6">
    <w:name w:val="heading 6"/>
    <w:basedOn w:val="a"/>
    <w:next w:val="a"/>
    <w:link w:val="6Char"/>
    <w:qFormat/>
    <w:rsid w:val="00803E2C"/>
    <w:pPr>
      <w:keepNext/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"/>
    <w:next w:val="a"/>
    <w:link w:val="7Char"/>
    <w:qFormat/>
    <w:rsid w:val="00803E2C"/>
    <w:pPr>
      <w:keepNext/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Char"/>
    <w:qFormat/>
    <w:rsid w:val="00803E2C"/>
    <w:pPr>
      <w:keepNext/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i/>
      <w:i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87449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874490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874490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874490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874490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874490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874490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874490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87449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874490"/>
    <w:pPr>
      <w:numPr>
        <w:ilvl w:val="7"/>
        <w:numId w:val="1"/>
      </w:numPr>
    </w:pPr>
  </w:style>
  <w:style w:type="paragraph" w:customStyle="1" w:styleId="3H7">
    <w:name w:val="3H7"/>
    <w:basedOn w:val="a"/>
    <w:rsid w:val="00874490"/>
    <w:pPr>
      <w:numPr>
        <w:ilvl w:val="8"/>
        <w:numId w:val="1"/>
      </w:numPr>
    </w:pPr>
  </w:style>
  <w:style w:type="paragraph" w:customStyle="1" w:styleId="3HAnnex">
    <w:name w:val="3HAnnex"/>
    <w:basedOn w:val="a"/>
    <w:qFormat/>
    <w:rsid w:val="00874490"/>
    <w:pPr>
      <w:keepNext/>
      <w:keepLines/>
      <w:numPr>
        <w:numId w:val="1"/>
      </w:numPr>
      <w:tabs>
        <w:tab w:val="clear" w:pos="794"/>
      </w:tabs>
      <w:spacing w:before="480"/>
      <w:jc w:val="center"/>
      <w:outlineLvl w:val="0"/>
    </w:pPr>
    <w:rPr>
      <w:b/>
      <w:noProof/>
      <w:sz w:val="24"/>
      <w:szCs w:val="24"/>
    </w:rPr>
  </w:style>
  <w:style w:type="paragraph" w:styleId="a3">
    <w:name w:val="Document Map"/>
    <w:basedOn w:val="a"/>
    <w:link w:val="Char"/>
    <w:uiPriority w:val="99"/>
    <w:semiHidden/>
    <w:unhideWhenUsed/>
    <w:rsid w:val="00874490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74490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customStyle="1" w:styleId="tablesyntax">
    <w:name w:val="table syntax"/>
    <w:basedOn w:val="a"/>
    <w:link w:val="tablesyntaxChar"/>
    <w:rsid w:val="0087449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74490"/>
    <w:rPr>
      <w:rFonts w:ascii="Times" w:eastAsia="맑은 고딕" w:hAnsi="Times" w:cs="Times New Roman"/>
      <w:kern w:val="0"/>
      <w:szCs w:val="20"/>
      <w:lang w:val="en-GB" w:eastAsia="en-US"/>
    </w:rPr>
  </w:style>
  <w:style w:type="character" w:customStyle="1" w:styleId="3H3Char">
    <w:name w:val="3H3 Char"/>
    <w:link w:val="3H3"/>
    <w:rsid w:val="0087449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874490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87449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874490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874490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87449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qFormat/>
    <w:rsid w:val="00874490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874490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874490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874490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874490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874490"/>
    <w:pPr>
      <w:numPr>
        <w:ilvl w:val="7"/>
        <w:numId w:val="2"/>
      </w:numPr>
    </w:pPr>
  </w:style>
  <w:style w:type="paragraph" w:customStyle="1" w:styleId="3D8">
    <w:name w:val="3D8"/>
    <w:basedOn w:val="a"/>
    <w:rsid w:val="00874490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874490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74490"/>
    <w:pPr>
      <w:numPr>
        <w:ilvl w:val="1"/>
      </w:numPr>
    </w:pPr>
  </w:style>
  <w:style w:type="paragraph" w:customStyle="1" w:styleId="3E2">
    <w:name w:val="3E2"/>
    <w:basedOn w:val="3E1"/>
    <w:qFormat/>
    <w:rsid w:val="00874490"/>
    <w:pPr>
      <w:numPr>
        <w:ilvl w:val="2"/>
      </w:numPr>
    </w:pPr>
  </w:style>
  <w:style w:type="paragraph" w:customStyle="1" w:styleId="3E3">
    <w:name w:val="3E3"/>
    <w:basedOn w:val="a"/>
    <w:qFormat/>
    <w:rsid w:val="0087449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7449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7449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7449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7449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7449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74490"/>
    <w:pPr>
      <w:numPr>
        <w:numId w:val="3"/>
      </w:numPr>
    </w:pPr>
  </w:style>
  <w:style w:type="paragraph" w:styleId="a4">
    <w:name w:val="caption"/>
    <w:basedOn w:val="a"/>
    <w:next w:val="a"/>
    <w:link w:val="Char0"/>
    <w:qFormat/>
    <w:rsid w:val="00E55AFB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E55AFB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5">
    <w:name w:val="header"/>
    <w:basedOn w:val="a"/>
    <w:link w:val="Char1"/>
    <w:uiPriority w:val="99"/>
    <w:semiHidden/>
    <w:unhideWhenUsed/>
    <w:rsid w:val="00BE464A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BE464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"/>
    <w:link w:val="Char2"/>
    <w:uiPriority w:val="99"/>
    <w:semiHidden/>
    <w:unhideWhenUsed/>
    <w:rsid w:val="00BE464A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BE464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Balloon Text"/>
    <w:basedOn w:val="a"/>
    <w:link w:val="Char3"/>
    <w:uiPriority w:val="99"/>
    <w:semiHidden/>
    <w:unhideWhenUsed/>
    <w:rsid w:val="00BE464A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7"/>
    <w:uiPriority w:val="99"/>
    <w:semiHidden/>
    <w:rsid w:val="00BE464A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customStyle="1" w:styleId="1Char">
    <w:name w:val="제목 1 Char"/>
    <w:basedOn w:val="a0"/>
    <w:link w:val="1"/>
    <w:uiPriority w:val="9"/>
    <w:rsid w:val="00803E2C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803E2C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803E2C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803E2C"/>
    <w:rPr>
      <w:rFonts w:ascii="Times New Roman" w:eastAsia="맑은 고딕" w:hAnsi="Times New Roman" w:cs="Times New Roman"/>
      <w:b/>
      <w:bCs/>
      <w:kern w:val="0"/>
      <w:sz w:val="24"/>
      <w:szCs w:val="28"/>
      <w:lang/>
    </w:rPr>
  </w:style>
  <w:style w:type="character" w:customStyle="1" w:styleId="5Char">
    <w:name w:val="제목 5 Char"/>
    <w:basedOn w:val="a0"/>
    <w:link w:val="5"/>
    <w:rsid w:val="00803E2C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/>
    </w:rPr>
  </w:style>
  <w:style w:type="character" w:customStyle="1" w:styleId="6Char">
    <w:name w:val="제목 6 Char"/>
    <w:basedOn w:val="a0"/>
    <w:link w:val="6"/>
    <w:rsid w:val="00803E2C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803E2C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803E2C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6DA48-F53B-44D6-BD2B-C3667E95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11</cp:revision>
  <dcterms:created xsi:type="dcterms:W3CDTF">2014-02-28T03:17:00Z</dcterms:created>
  <dcterms:modified xsi:type="dcterms:W3CDTF">2014-03-20T05:38:00Z</dcterms:modified>
</cp:coreProperties>
</file>