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1533A7">
            <w:pPr>
              <w:tabs>
                <w:tab w:val="left" w:pos="7200"/>
              </w:tabs>
              <w:spacing w:before="0"/>
              <w:rPr>
                <w:b/>
              </w:rPr>
            </w:pPr>
            <w:r w:rsidRPr="00564A49">
              <w:rPr>
                <w:b/>
                <w:noProof/>
                <w:lang w:val="en-US"/>
              </w:rPr>
              <mc:AlternateContent>
                <mc:Choice Requires="wpg">
                  <w:drawing>
                    <wp:anchor distT="0" distB="0" distL="114300" distR="114300" simplePos="0" relativeHeight="251656704" behindDoc="0" locked="0" layoutInCell="1" allowOverlap="1" wp14:anchorId="6B537258" wp14:editId="7B568FE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rPr>
              <w:drawing>
                <wp:anchor distT="0" distB="0" distL="114300" distR="114300" simplePos="0" relativeHeight="251657728" behindDoc="0" locked="0" layoutInCell="1" allowOverlap="1" wp14:anchorId="42DB8D60" wp14:editId="7BCB6A79">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rPr>
              <w:drawing>
                <wp:anchor distT="0" distB="0" distL="114300" distR="114300" simplePos="0" relativeHeight="251658752" behindDoc="0" locked="0" layoutInCell="1" allowOverlap="1" wp14:anchorId="45C0928D" wp14:editId="07C308F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4A5324" w:rsidP="001533A7">
            <w:pPr>
              <w:tabs>
                <w:tab w:val="left" w:pos="7200"/>
              </w:tabs>
              <w:spacing w:before="0"/>
              <w:rPr>
                <w:b/>
              </w:rPr>
            </w:pPr>
            <w:r w:rsidRPr="0030279B">
              <w:rPr>
                <w:szCs w:val="22"/>
                <w:lang w:val="en-CA"/>
              </w:rPr>
              <w:t>17th Meeting: Valencia, ES, 27 March – 4 April 2014</w:t>
            </w:r>
          </w:p>
        </w:tc>
        <w:tc>
          <w:tcPr>
            <w:tcW w:w="3168" w:type="dxa"/>
          </w:tcPr>
          <w:p w:rsidR="007C335F" w:rsidRPr="00564A49" w:rsidRDefault="007C335F" w:rsidP="004A5324">
            <w:pPr>
              <w:tabs>
                <w:tab w:val="left" w:pos="7200"/>
              </w:tabs>
            </w:pPr>
            <w:r w:rsidRPr="00564A49">
              <w:t>Document:</w:t>
            </w:r>
            <w:r w:rsidR="008D66D2" w:rsidRPr="00564A49">
              <w:rPr>
                <w:noProof/>
              </w:rPr>
              <w:t xml:space="preserve"> </w:t>
            </w:r>
            <w:r w:rsidR="002A3ACF" w:rsidRPr="00564A49">
              <w:rPr>
                <w:noProof/>
              </w:rPr>
              <w:t>JCTVC-</w:t>
            </w:r>
            <w:r w:rsidR="004A5324">
              <w:rPr>
                <w:noProof/>
              </w:rPr>
              <w:t>Q</w:t>
            </w:r>
            <w:r w:rsidR="00E02921" w:rsidRPr="00564A49">
              <w:rPr>
                <w:noProof/>
              </w:rPr>
              <w:t>00</w:t>
            </w:r>
            <w:r w:rsidR="004A5324">
              <w:rPr>
                <w:noProof/>
              </w:rPr>
              <w:t>15</w:t>
            </w:r>
            <w:r w:rsidR="008B354C" w:rsidRPr="00564A49">
              <w:rPr>
                <w:noProof/>
              </w:rPr>
              <w:t>_</w:t>
            </w:r>
            <w:r w:rsidR="004A5324">
              <w:rPr>
                <w:noProof/>
              </w:rPr>
              <w:t>attach</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4A5324" w:rsidP="004A5324">
            <w:pPr>
              <w:spacing w:before="60" w:after="60"/>
              <w:jc w:val="left"/>
              <w:rPr>
                <w:b/>
              </w:rPr>
            </w:pPr>
            <w:r>
              <w:rPr>
                <w:rFonts w:eastAsia="Times New Roman"/>
                <w:b/>
                <w:sz w:val="22"/>
                <w:szCs w:val="22"/>
              </w:rPr>
              <w:t>Hybrid codec scalability</w:t>
            </w:r>
            <w:r w:rsidR="00121E1F">
              <w:rPr>
                <w:rFonts w:eastAsia="Times New Roman"/>
                <w:b/>
                <w:sz w:val="22"/>
                <w:szCs w:val="22"/>
              </w:rPr>
              <w:t xml:space="preserve"> </w:t>
            </w:r>
            <w:r>
              <w:rPr>
                <w:rFonts w:eastAsia="Times New Roman"/>
                <w:b/>
                <w:sz w:val="22"/>
                <w:szCs w:val="22"/>
              </w:rPr>
              <w:t>design – output of AHG15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4A5324" w:rsidP="004A5324">
            <w:pPr>
              <w:spacing w:before="60" w:after="60"/>
              <w:jc w:val="left"/>
            </w:pPr>
            <w:r>
              <w:t>Input</w:t>
            </w:r>
            <w:r w:rsidR="007C5AC5" w:rsidRPr="00564A49">
              <w:t xml:space="preserve">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4A5324" w:rsidP="00A92CC6">
            <w:pPr>
              <w:spacing w:before="60" w:after="60"/>
              <w:jc w:val="left"/>
            </w:pPr>
            <w:r>
              <w:t>Output of AHG15</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FB713F" w:rsidP="00A92CC6">
            <w:pPr>
              <w:spacing w:before="60" w:after="60"/>
              <w:jc w:val="left"/>
              <w:rPr>
                <w:lang w:val="en-US"/>
              </w:rPr>
            </w:pPr>
            <w:r w:rsidRPr="00564A49">
              <w:rPr>
                <w:lang w:val="en-US"/>
              </w:rPr>
              <w:t>Ye-</w:t>
            </w:r>
            <w:proofErr w:type="spellStart"/>
            <w:r w:rsidR="004A5324">
              <w:rPr>
                <w:lang w:val="en-US"/>
              </w:rPr>
              <w:t>K</w:t>
            </w:r>
            <w:r w:rsidRPr="00564A49">
              <w:rPr>
                <w:lang w:val="en-US"/>
              </w:rPr>
              <w:t>ui</w:t>
            </w:r>
            <w:proofErr w:type="spellEnd"/>
            <w:r w:rsidRPr="00564A49">
              <w:rPr>
                <w:lang w:val="en-US"/>
              </w:rPr>
              <w:t xml:space="preserve"> Wang</w:t>
            </w:r>
            <w:r w:rsidR="00A92CC6">
              <w:rPr>
                <w:lang w:val="en-US"/>
              </w:rPr>
              <w:t xml:space="preserve"> (editor)</w:t>
            </w:r>
          </w:p>
        </w:tc>
        <w:tc>
          <w:tcPr>
            <w:tcW w:w="900" w:type="dxa"/>
          </w:tcPr>
          <w:p w:rsidR="007C335F" w:rsidRPr="00564A49" w:rsidRDefault="007C335F" w:rsidP="001533A7">
            <w:pPr>
              <w:spacing w:before="60" w:after="60"/>
              <w:jc w:val="left"/>
            </w:pPr>
            <w:r w:rsidRPr="00564A49">
              <w:t>Email:</w:t>
            </w:r>
          </w:p>
        </w:tc>
        <w:tc>
          <w:tcPr>
            <w:tcW w:w="3168" w:type="dxa"/>
          </w:tcPr>
          <w:p w:rsidR="007C335F" w:rsidRPr="00564A49" w:rsidRDefault="00DB58ED" w:rsidP="004A5324">
            <w:pPr>
              <w:spacing w:before="60" w:after="60"/>
              <w:jc w:val="left"/>
            </w:pPr>
            <w:hyperlink r:id="rId14" w:history="1">
              <w:r w:rsidR="00FB713F" w:rsidRPr="00564A49">
                <w:rPr>
                  <w:rStyle w:val="Hyperlink"/>
                  <w:noProof/>
                </w:rPr>
                <w:t>yekuiw@qti.qualcomm.com</w:t>
              </w:r>
            </w:hyperlink>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A92CC6" w:rsidP="00A92CC6">
            <w:pPr>
              <w:spacing w:before="60" w:after="60"/>
              <w:jc w:val="left"/>
            </w:pPr>
            <w:r>
              <w:t>AHG15</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rsidR="00480060" w:rsidRPr="00564A49" w:rsidRDefault="001A71CA" w:rsidP="00480060">
      <w:pPr>
        <w:pStyle w:val="3N"/>
        <w:rPr>
          <w:lang w:val="en-CA" w:eastAsia="de-DE"/>
        </w:rPr>
      </w:pPr>
      <w:r w:rsidRPr="00564A49">
        <w:rPr>
          <w:lang w:val="en-CA"/>
        </w:rPr>
        <w:t xml:space="preserve">This document contains </w:t>
      </w:r>
      <w:r w:rsidR="004A5324">
        <w:rPr>
          <w:lang w:val="en-CA"/>
        </w:rPr>
        <w:t xml:space="preserve">the draft text for the hybrid codec scalability design </w:t>
      </w:r>
      <w:r w:rsidR="00A92CC6">
        <w:rPr>
          <w:lang w:val="en-CA"/>
        </w:rPr>
        <w:t>as an</w:t>
      </w:r>
      <w:r w:rsidR="004A5324">
        <w:rPr>
          <w:lang w:val="en-CA"/>
        </w:rPr>
        <w:t xml:space="preserve"> output of AHG15. The text changes are marked in relative to SHVC draft 5 in JCTVC-P1008v4</w:t>
      </w:r>
      <w:r w:rsidR="00F07FF9" w:rsidRPr="00564A49">
        <w:rPr>
          <w:lang w:val="en-CA"/>
        </w:rPr>
        <w:t>.</w:t>
      </w:r>
    </w:p>
    <w:bookmarkEnd w:id="0"/>
    <w:bookmarkEnd w:id="1"/>
    <w:bookmarkEnd w:id="2"/>
    <w:bookmarkEnd w:id="3"/>
    <w:p w:rsidR="00564A49" w:rsidRPr="00564A49" w:rsidRDefault="00564A49" w:rsidP="00F86A7A">
      <w:pPr>
        <w:rPr>
          <w:lang w:val="en-CA"/>
        </w:rPr>
      </w:pPr>
    </w:p>
    <w:p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DB58ED">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DB58ED">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DB58ED">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DB58ED">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DB58ED">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DB58ED">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DB58ED">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DB58ED">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DB58ED">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15"/>
          <w:headerReference w:type="default" r:id="rId16"/>
          <w:footerReference w:type="even" r:id="rId17"/>
          <w:footerReference w:type="default" r:id="rId18"/>
          <w:headerReference w:type="first" r:id="rId19"/>
          <w:footerReference w:type="first" r:id="rId20"/>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t xml:space="preserve">base </w:t>
      </w:r>
      <w:r w:rsidRPr="00564A49">
        <w:rPr>
          <w:b/>
          <w:bCs/>
        </w:rPr>
        <w:t>bitstream partition</w:t>
      </w:r>
      <w:r w:rsidRPr="00564A49">
        <w:t xml:space="preserve">: A </w:t>
      </w:r>
      <w:r w:rsidRPr="00564A49">
        <w:rPr>
          <w:i/>
        </w:rPr>
        <w:t>bitstream partitio</w:t>
      </w:r>
      <w:bookmarkStart w:id="1171" w:name="_GoBack"/>
      <w:bookmarkEnd w:id="1171"/>
      <w:r w:rsidRPr="00564A49">
        <w:rPr>
          <w:i/>
        </w:rPr>
        <w:t>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proofErr w:type="gramStart"/>
      <w:r w:rsidRPr="00564A49">
        <w:rPr>
          <w:b/>
          <w:bCs/>
          <w:lang w:val="en-CA"/>
        </w:rPr>
        <w:t>3.X</w:t>
      </w:r>
      <w:proofErr w:type="gramEnd"/>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w:t>
      </w:r>
      <w:proofErr w:type="spellStart"/>
      <w:r w:rsidRPr="00564A49">
        <w:rPr>
          <w:lang w:val="en-US"/>
        </w:rPr>
        <w:t>TargetOptLayerSetIdx</w:t>
      </w:r>
      <w:proofErr w:type="spellEnd"/>
      <w:r w:rsidRPr="00564A49">
        <w:rPr>
          <w:lang w:val="en-US"/>
        </w:rPr>
        <w:t xml:space="preserve">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w:t>
      </w:r>
      <w:proofErr w:type="spellStart"/>
      <w:r w:rsidR="001A679E" w:rsidRPr="00564A49">
        <w:rPr>
          <w:lang w:val="en-US"/>
        </w:rPr>
        <w:t>olsIdx</w:t>
      </w:r>
      <w:proofErr w:type="spellEnd"/>
      <w:r w:rsidR="001A679E" w:rsidRPr="00564A49">
        <w:rPr>
          <w:lang w:val="en-US"/>
        </w:rPr>
        <w:t xml:space="preserve"> such that </w:t>
      </w:r>
      <w:proofErr w:type="spellStart"/>
      <w:r w:rsidR="001A679E" w:rsidRPr="00564A49">
        <w:rPr>
          <w:lang w:val="en-US"/>
        </w:rPr>
        <w:t>TargetOptLayerSetIdx</w:t>
      </w:r>
      <w:proofErr w:type="spellEnd"/>
      <w:r w:rsidR="001A679E" w:rsidRPr="00564A49">
        <w:rPr>
          <w:lang w:val="en-US"/>
        </w:rPr>
        <w:t xml:space="preserve"> is equal to </w:t>
      </w:r>
      <w:proofErr w:type="spellStart"/>
      <w:r w:rsidR="001A679E" w:rsidRPr="00564A49">
        <w:rPr>
          <w:lang w:val="en-US"/>
        </w:rPr>
        <w:t>olsIdx</w:t>
      </w:r>
      <w:proofErr w:type="spellEnd"/>
      <w:r w:rsidR="001A679E" w:rsidRPr="00564A49">
        <w:rPr>
          <w:lang w:val="en-US"/>
        </w:rPr>
        <w:t>.</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w:t>
      </w:r>
      <w:proofErr w:type="spellStart"/>
      <w:r w:rsidRPr="00564A49">
        <w:rPr>
          <w:lang w:val="en-US"/>
        </w:rPr>
        <w:t>TargetOptLayerSetIdx</w:t>
      </w:r>
      <w:proofErr w:type="spellEnd"/>
      <w:r w:rsidRPr="00564A49">
        <w:rPr>
          <w:lang w:val="en-US"/>
        </w:rPr>
        <w:t xml:space="preserve">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w:t>
      </w:r>
      <w:proofErr w:type="spellStart"/>
      <w:r w:rsidRPr="00564A49">
        <w:rPr>
          <w:bCs/>
        </w:rPr>
        <w:t>TemporalId</w:t>
      </w:r>
      <w:proofErr w:type="spellEnd"/>
      <w:r w:rsidRPr="00564A49">
        <w:rPr>
          <w:bCs/>
        </w:rPr>
        <w:t xml:space="preserve">,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 xml:space="preserve">NOTE 14 – If the target highest </w:t>
      </w:r>
      <w:proofErr w:type="spellStart"/>
      <w:r w:rsidRPr="00564A49">
        <w:rPr>
          <w:lang w:val="en-US"/>
        </w:rPr>
        <w:t>TemporalId</w:t>
      </w:r>
      <w:proofErr w:type="spellEnd"/>
      <w:r w:rsidRPr="00564A49">
        <w:rPr>
          <w:lang w:val="en-US"/>
        </w:rPr>
        <w:t xml:space="preserve"> of an operation point is equal to the greatest value of </w:t>
      </w:r>
      <w:proofErr w:type="spellStart"/>
      <w:r w:rsidRPr="00564A49">
        <w:rPr>
          <w:lang w:val="en-US"/>
        </w:rPr>
        <w:t>TemporalId</w:t>
      </w:r>
      <w:proofErr w:type="spellEnd"/>
      <w:r w:rsidRPr="00564A49">
        <w:rPr>
          <w:lang w:val="en-US"/>
        </w:rPr>
        <w:t xml:space="preserve">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 xml:space="preserve">Add the definition of the following mathematical function to </w:t>
      </w:r>
      <w:proofErr w:type="spellStart"/>
      <w:r w:rsidRPr="00564A49">
        <w:rPr>
          <w:i/>
          <w:lang w:val="en-US"/>
        </w:rPr>
        <w:t>subclause</w:t>
      </w:r>
      <w:proofErr w:type="spellEnd"/>
      <w:r w:rsidRPr="00564A49">
        <w:rPr>
          <w:i/>
          <w:lang w:val="en-US"/>
        </w:rPr>
        <w:t xml:space="preserv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50.25pt" o:ole="">
            <v:imagedata r:id="rId21" o:title=""/>
          </v:shape>
          <o:OLEObject Type="Embed" ProgID="Equation.3" ShapeID="_x0000_i1025" DrawAspect="Content" ObjectID="_1456834203" r:id="rId22"/>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2" w:name="_Ref57461487"/>
      <w:bookmarkStart w:id="1173" w:name="_Toc77680403"/>
      <w:bookmarkStart w:id="1174" w:name="_Toc226456557"/>
      <w:r w:rsidRPr="00564A49">
        <w:t xml:space="preserve"> RBSPs and their activation</w:t>
      </w:r>
      <w:bookmarkEnd w:id="1172"/>
      <w:bookmarkEnd w:id="1173"/>
      <w:bookmarkEnd w:id="1174"/>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fldSimple w:instr=" SEQ NoteCounter \s 9 \* MERGEFORMAT " w:fldLock="1">
        <w:r w:rsidRPr="00564A49">
          <w:rPr>
            <w:noProof/>
          </w:rPr>
          <w:t>1</w:t>
        </w:r>
      </w:fldSimple>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lastRenderedPageBreak/>
        <w:t>NOTE </w:t>
      </w:r>
      <w:fldSimple w:instr=" SEQ NoteCounter \s 9 \* MERGEFORMAT " w:fldLock="1">
        <w:r w:rsidRPr="00564A49">
          <w:rPr>
            <w:noProof/>
          </w:rPr>
          <w:t>2</w:t>
        </w:r>
      </w:fldSimple>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3</w:t>
        </w:r>
      </w:fldSimple>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fldSimple w:instr=" SEQ NoteCounter \s 9 \* MERGEFORMAT " w:fldLock="1">
        <w:r w:rsidRPr="00564A49">
          <w:rPr>
            <w:noProof/>
          </w:rPr>
          <w:t>4</w:t>
        </w:r>
      </w:fldSimple>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5</w:t>
        </w:r>
      </w:fldSimple>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6</w:t>
        </w:r>
      </w:fldSimple>
      <w:r w:rsidRPr="00564A49">
        <w:t> – If VPS RBSP, SPS RBSP, or PPS RBSP are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175" w:name="_Toc377921503"/>
      <w:bookmarkStart w:id="1176"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5"/>
      <w:bookmarkEnd w:id="1176"/>
    </w:p>
    <w:p w:rsidR="007E173E" w:rsidRPr="00564A49" w:rsidRDefault="007E173E" w:rsidP="007E173E">
      <w:pPr>
        <w:pStyle w:val="Heading2"/>
        <w:numPr>
          <w:ilvl w:val="1"/>
          <w:numId w:val="40"/>
        </w:numPr>
        <w:tabs>
          <w:tab w:val="clear" w:pos="794"/>
        </w:tabs>
        <w:rPr>
          <w:lang w:val="en-US"/>
        </w:rPr>
      </w:pPr>
      <w:bookmarkStart w:id="1177" w:name="_Toc317198780"/>
      <w:bookmarkStart w:id="1178" w:name="_Toc341908433"/>
      <w:bookmarkStart w:id="1179" w:name="_Ref370807721"/>
      <w:bookmarkStart w:id="1180" w:name="_Ref372892398"/>
      <w:bookmarkStart w:id="1181" w:name="_Toc377921504"/>
      <w:bookmarkStart w:id="1182" w:name="_Toc378026125"/>
      <w:r w:rsidRPr="00564A49">
        <w:rPr>
          <w:lang w:val="en-US"/>
        </w:rPr>
        <w:t>General</w:t>
      </w:r>
      <w:bookmarkEnd w:id="1177"/>
      <w:r w:rsidRPr="00564A49">
        <w:rPr>
          <w:lang w:val="en-US"/>
        </w:rPr>
        <w:t xml:space="preserve"> decoding process</w:t>
      </w:r>
      <w:bookmarkEnd w:id="1178"/>
      <w:bookmarkEnd w:id="1179"/>
      <w:bookmarkEnd w:id="1180"/>
      <w:bookmarkEnd w:id="1181"/>
      <w:bookmarkEnd w:id="1182"/>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3"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3"/>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The sub-bitstream extraction process as specified in clause 10 is applied with the bitstream, HighestTid, and TargetDecLayerIdList as inputs,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t>nuh_layer_id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 xml:space="preserve">When the current picture has nuh_layer_id equal to 0, the decoding process for a coded picture with nuh_layer_id equal to 0 as specified in </w:t>
      </w:r>
      <w:proofErr w:type="spellStart"/>
      <w:r w:rsidRPr="00564A49">
        <w:rPr>
          <w:lang w:val="en-US"/>
        </w:rPr>
        <w:t>subclause</w:t>
      </w:r>
      <w:proofErr w:type="spellEnd"/>
      <w:r w:rsidRPr="00564A49">
        <w:rPr>
          <w:lang w:val="en-US"/>
        </w:rPr>
        <w:t>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4" w:name="_Ref373499510"/>
      <w:bookmarkStart w:id="1185" w:name="_Toc377921505"/>
      <w:bookmarkStart w:id="1186" w:name="_Toc378026126"/>
      <w:r w:rsidRPr="00564A49">
        <w:rPr>
          <w:lang w:val="en-US"/>
        </w:rPr>
        <w:lastRenderedPageBreak/>
        <w:t>Decoding process for a coded picture with nuh_layer_id equal to 0</w:t>
      </w:r>
      <w:bookmarkEnd w:id="1184"/>
      <w:bookmarkEnd w:id="1185"/>
      <w:bookmarkEnd w:id="1186"/>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7" w:name="_Toc16578976"/>
      <w:bookmarkStart w:id="1188" w:name="_Toc20134296"/>
      <w:bookmarkStart w:id="1189" w:name="_Ref24436508"/>
      <w:bookmarkStart w:id="1190" w:name="_Toc77680436"/>
      <w:bookmarkStart w:id="1191" w:name="_Toc118289074"/>
      <w:bookmarkStart w:id="1192" w:name="_Toc226456597"/>
      <w:bookmarkStart w:id="1193" w:name="_Toc248045273"/>
      <w:bookmarkStart w:id="1194" w:name="_Toc287363797"/>
      <w:bookmarkStart w:id="1195" w:name="_Toc311217228"/>
      <w:bookmarkStart w:id="1196" w:name="_Toc317198781"/>
      <w:bookmarkStart w:id="1197"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198" w:name="_Ref360895033"/>
      <w:bookmarkStart w:id="1199" w:name="_Toc377921506"/>
      <w:bookmarkStart w:id="1200" w:name="_Toc378026127"/>
      <w:r w:rsidRPr="00564A49">
        <w:rPr>
          <w:lang w:val="en-US"/>
        </w:rPr>
        <w:t>NAL unit decoding</w:t>
      </w:r>
      <w:bookmarkEnd w:id="1187"/>
      <w:bookmarkEnd w:id="1188"/>
      <w:r w:rsidRPr="00564A49">
        <w:rPr>
          <w:lang w:val="en-US"/>
        </w:rPr>
        <w:t xml:space="preserve"> process</w:t>
      </w:r>
      <w:bookmarkEnd w:id="1189"/>
      <w:bookmarkEnd w:id="1190"/>
      <w:bookmarkEnd w:id="1191"/>
      <w:bookmarkEnd w:id="1192"/>
      <w:bookmarkEnd w:id="1193"/>
      <w:bookmarkEnd w:id="1194"/>
      <w:bookmarkEnd w:id="1195"/>
      <w:bookmarkEnd w:id="1196"/>
      <w:bookmarkEnd w:id="1197"/>
      <w:bookmarkEnd w:id="1198"/>
      <w:bookmarkEnd w:id="1199"/>
      <w:bookmarkEnd w:id="1200"/>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01" w:name="_Toc16578979"/>
      <w:bookmarkStart w:id="1202" w:name="_Ref19432149"/>
      <w:bookmarkStart w:id="1203" w:name="_Ref19432162"/>
      <w:bookmarkStart w:id="1204" w:name="_Toc20134299"/>
      <w:bookmarkStart w:id="1205" w:name="_Ref24436509"/>
      <w:bookmarkStart w:id="1206" w:name="_Toc77680437"/>
      <w:bookmarkStart w:id="1207" w:name="_Toc118289075"/>
      <w:bookmarkStart w:id="1208" w:name="_Toc226456598"/>
      <w:bookmarkStart w:id="1209" w:name="_Toc248045274"/>
      <w:bookmarkStart w:id="1210" w:name="_Toc287363798"/>
      <w:bookmarkStart w:id="1211" w:name="_Toc311217229"/>
      <w:bookmarkStart w:id="1212" w:name="_Toc317198782"/>
      <w:bookmarkStart w:id="1213" w:name="_Toc341908435"/>
      <w:bookmarkStart w:id="1214" w:name="_Toc377921507"/>
      <w:bookmarkStart w:id="1215" w:name="_Toc378026128"/>
      <w:r w:rsidRPr="00564A49">
        <w:rPr>
          <w:lang w:val="en-US"/>
        </w:rPr>
        <w:t>Slice decoding</w:t>
      </w:r>
      <w:bookmarkEnd w:id="1201"/>
      <w:bookmarkEnd w:id="1202"/>
      <w:bookmarkEnd w:id="1203"/>
      <w:bookmarkEnd w:id="1204"/>
      <w:r w:rsidRPr="00564A49">
        <w:rPr>
          <w:lang w:val="en-US"/>
        </w:rPr>
        <w:t xml:space="preserve"> process</w:t>
      </w:r>
      <w:bookmarkEnd w:id="1205"/>
      <w:bookmarkEnd w:id="1206"/>
      <w:bookmarkEnd w:id="1207"/>
      <w:bookmarkEnd w:id="1208"/>
      <w:bookmarkEnd w:id="1209"/>
      <w:bookmarkEnd w:id="1210"/>
      <w:bookmarkEnd w:id="1211"/>
      <w:bookmarkEnd w:id="1212"/>
      <w:bookmarkEnd w:id="1213"/>
      <w:bookmarkEnd w:id="1214"/>
      <w:bookmarkEnd w:id="1215"/>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6" w:name="_Toc350926543"/>
      <w:bookmarkStart w:id="1217" w:name="_Toc377921508"/>
      <w:bookmarkStart w:id="1218" w:name="_Toc378026129"/>
      <w:bookmarkStart w:id="1219" w:name="_Ref305961533"/>
      <w:bookmarkStart w:id="1220" w:name="_Toc317198784"/>
      <w:bookmarkStart w:id="1221" w:name="_Toc358292104"/>
      <w:bookmarkStart w:id="1222" w:name="_Toc16578981"/>
      <w:bookmarkStart w:id="1223" w:name="_Ref19428535"/>
      <w:bookmarkStart w:id="1224" w:name="_Ref19429280"/>
      <w:bookmarkStart w:id="1225" w:name="_Ref19429573"/>
      <w:bookmarkStart w:id="1226" w:name="_Ref19431437"/>
      <w:bookmarkStart w:id="1227" w:name="_Toc20134301"/>
      <w:bookmarkStart w:id="1228" w:name="_Ref22887934"/>
      <w:bookmarkStart w:id="1229" w:name="_Ref26333761"/>
      <w:bookmarkStart w:id="1230" w:name="_Ref30320332"/>
      <w:bookmarkStart w:id="1231" w:name="_Ref31113220"/>
      <w:bookmarkStart w:id="1232" w:name="_Ref33085279"/>
      <w:bookmarkStart w:id="1233" w:name="_Ref33085282"/>
      <w:bookmarkStart w:id="1234" w:name="_Ref36860709"/>
      <w:bookmarkStart w:id="1235" w:name="_Ref59275470"/>
      <w:bookmarkStart w:id="1236" w:name="_Ref59277655"/>
      <w:bookmarkStart w:id="1237" w:name="_Toc77680438"/>
      <w:bookmarkStart w:id="1238" w:name="_Toc118289076"/>
      <w:bookmarkStart w:id="1239" w:name="_Ref171078802"/>
      <w:bookmarkStart w:id="1240" w:name="_Ref211401367"/>
      <w:bookmarkStart w:id="1241" w:name="_Ref220342402"/>
      <w:bookmarkStart w:id="1242" w:name="_Toc226456599"/>
      <w:bookmarkStart w:id="1243" w:name="_Toc248045275"/>
      <w:bookmarkStart w:id="1244" w:name="_Toc287363799"/>
      <w:bookmarkStart w:id="1245" w:name="_Toc311217230"/>
      <w:bookmarkStart w:id="1246" w:name="_Toc317198783"/>
      <w:bookmarkStart w:id="1247" w:name="_Ref330966619"/>
      <w:bookmarkStart w:id="1248" w:name="_Toc341908436"/>
      <w:r w:rsidRPr="00564A49">
        <w:rPr>
          <w:noProof/>
        </w:rPr>
        <w:t>Decoding process for picture order count</w:t>
      </w:r>
      <w:bookmarkEnd w:id="1216"/>
      <w:bookmarkEnd w:id="1217"/>
      <w:bookmarkEnd w:id="1218"/>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r w:rsidRPr="00564A49">
        <w:rPr>
          <w:lang w:val="en-US"/>
        </w:rPr>
        <w:t xml:space="preserve">PrevPicOrderCnt[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r w:rsidRPr="00564A49">
        <w:rPr>
          <w:lang w:val="en-US"/>
        </w:rPr>
        <w:t>PrevPicOrderCnt[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r w:rsidRPr="00564A49">
        <w:rPr>
          <w:lang w:val="en-US"/>
        </w:rPr>
        <w:t>PrevPicOrderCnt[ nuh_layer_id ] − prevPicOrderCntLsb</w:t>
      </w:r>
      <w:r w:rsidRPr="00564A49">
        <w:rPr>
          <w:noProof/>
        </w:rPr>
        <w:t>.</w:t>
      </w:r>
    </w:p>
    <w:p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49" w:name="_Toc377921509"/>
      <w:bookmarkStart w:id="1250" w:name="_Toc378026130"/>
      <w:r w:rsidRPr="00564A49">
        <w:t>Decoding process for reference picture set</w:t>
      </w:r>
      <w:bookmarkEnd w:id="1219"/>
      <w:bookmarkEnd w:id="1220"/>
      <w:bookmarkEnd w:id="1221"/>
      <w:bookmarkEnd w:id="1249"/>
      <w:bookmarkEnd w:id="1250"/>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r w:rsidRPr="00564A49">
        <w:rPr>
          <w:bCs/>
        </w:rPr>
        <w:t>where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PocStCurrBefore[ j ].</w:t>
      </w:r>
    </w:p>
    <w:p w:rsidR="007E173E" w:rsidRPr="00564A49" w:rsidRDefault="007E173E" w:rsidP="007E173E">
      <w:pPr>
        <w:numPr>
          <w:ilvl w:val="0"/>
          <w:numId w:val="7"/>
        </w:numPr>
        <w:rPr>
          <w:lang w:eastAsia="ko-KR"/>
        </w:rPr>
      </w:pPr>
      <w:r w:rsidRPr="00564A49">
        <w:rPr>
          <w:lang w:eastAsia="ko-KR"/>
        </w:rPr>
        <w:t xml:space="preserve">There shall be no j in the range of 0 to NumPocStCurrAfter − 1, inclusive, for which PocLtCurr[ i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PocStFoll[ j ].</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 i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51" w:name="_Ref371513891"/>
      <w:bookmarkStart w:id="1252" w:name="_Ref348033586"/>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3" w:name="_Toc377921510"/>
      <w:bookmarkStart w:id="1254" w:name="_Toc378026131"/>
      <w:r w:rsidRPr="00564A49">
        <w:rPr>
          <w:lang w:val="en-US"/>
        </w:rPr>
        <w:t>Decoding process for generating unavailable reference pictures</w:t>
      </w:r>
      <w:bookmarkEnd w:id="1251"/>
      <w:bookmarkEnd w:id="1253"/>
      <w:bookmarkEnd w:id="1254"/>
    </w:p>
    <w:p w:rsidR="007E173E" w:rsidRPr="00564A49" w:rsidRDefault="007E173E" w:rsidP="007E173E">
      <w:pPr>
        <w:pStyle w:val="Heading4"/>
        <w:numPr>
          <w:ilvl w:val="3"/>
          <w:numId w:val="40"/>
        </w:numPr>
        <w:tabs>
          <w:tab w:val="clear" w:pos="794"/>
          <w:tab w:val="left" w:pos="2127"/>
        </w:tabs>
        <w:rPr>
          <w:lang w:val="en-US"/>
        </w:rPr>
      </w:pPr>
      <w:bookmarkStart w:id="1255" w:name="_Ref332047408"/>
      <w:bookmarkStart w:id="1256" w:name="_Toc351408786"/>
      <w:bookmarkStart w:id="1257" w:name="_Toc377921511"/>
      <w:bookmarkStart w:id="1258" w:name="_Toc378026132"/>
      <w:r w:rsidRPr="00564A49">
        <w:rPr>
          <w:lang w:val="en-US"/>
        </w:rPr>
        <w:t>General decoding process for generating unavailable reference pictures</w:t>
      </w:r>
      <w:bookmarkEnd w:id="1255"/>
      <w:bookmarkEnd w:id="1256"/>
      <w:bookmarkEnd w:id="1257"/>
      <w:bookmarkEnd w:id="1258"/>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The value of slice_pic_order_cnt_lsb for the generated picture is inferred to be equal to ( PocLtFoll[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59" w:name="_Ref363478675"/>
      <w:bookmarkStart w:id="1260" w:name="_Toc356148054"/>
      <w:bookmarkStart w:id="1261" w:name="_Toc248045502"/>
      <w:bookmarkStart w:id="1262" w:name="_Toc287363887"/>
      <w:bookmarkStart w:id="1263" w:name="_Toc311220035"/>
      <w:bookmarkStart w:id="1264" w:name="_Ref317176194"/>
      <w:bookmarkStart w:id="1265" w:name="_Toc317198933"/>
      <w:bookmarkStart w:id="1266" w:name="_Ref329772983"/>
      <w:bookmarkStart w:id="1267" w:name="_Ref329772992"/>
      <w:bookmarkStart w:id="1268" w:name="_Ref330980194"/>
      <w:bookmarkStart w:id="1269" w:name="_Toc349676420"/>
      <w:bookmarkStart w:id="1270" w:name="_Toc351367609"/>
      <w:bookmarkStart w:id="1271"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2" w:name="_Ref363646510"/>
      <w:bookmarkStart w:id="1273" w:name="_Toc377921512"/>
      <w:bookmarkStart w:id="1274" w:name="_Toc378026133"/>
      <w:r w:rsidRPr="00564A49">
        <w:rPr>
          <w:lang w:val="en-US"/>
        </w:rPr>
        <w:t>Annex C</w:t>
      </w:r>
      <w:r w:rsidRPr="00564A49">
        <w:rPr>
          <w:lang w:val="en-US"/>
        </w:rPr>
        <w:br/>
      </w:r>
      <w:r w:rsidRPr="00564A49">
        <w:rPr>
          <w:lang w:val="en-US"/>
        </w:rPr>
        <w:br/>
        <w:t>Hypothetical reference decoder</w:t>
      </w:r>
      <w:bookmarkEnd w:id="1259"/>
      <w:bookmarkEnd w:id="1272"/>
      <w:bookmarkEnd w:id="1273"/>
      <w:bookmarkEnd w:id="1274"/>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275" w:name="_Toc317198877"/>
      <w:bookmarkStart w:id="1276" w:name="_Ref343023252"/>
      <w:bookmarkStart w:id="1277" w:name="_Ref343024208"/>
      <w:bookmarkStart w:id="1278" w:name="_Ref343024718"/>
      <w:bookmarkStart w:id="1279" w:name="_Ref343074744"/>
      <w:bookmarkStart w:id="1280" w:name="_Ref343161820"/>
      <w:bookmarkStart w:id="1281" w:name="_Ref348794313"/>
      <w:bookmarkStart w:id="1282" w:name="_Toc364083317"/>
      <w:bookmarkStart w:id="1283" w:name="_Toc378026134"/>
      <w:bookmarkStart w:id="1284" w:name="_Toc9042149"/>
      <w:bookmarkStart w:id="1285" w:name="_Toc12253740"/>
      <w:bookmarkStart w:id="1286" w:name="_Toc12684721"/>
      <w:bookmarkStart w:id="1287" w:name="_Toc12699181"/>
      <w:bookmarkStart w:id="1288" w:name="_Toc15444306"/>
      <w:bookmarkStart w:id="1289" w:name="_Ref19428481"/>
      <w:bookmarkStart w:id="1290" w:name="_Ref19432892"/>
      <w:bookmarkStart w:id="1291" w:name="_Toc20134513"/>
      <w:r w:rsidRPr="00564A49">
        <w:rPr>
          <w:b/>
          <w:bCs/>
          <w:sz w:val="22"/>
          <w:szCs w:val="22"/>
        </w:rPr>
        <w:t>General</w:t>
      </w:r>
      <w:bookmarkEnd w:id="1275"/>
      <w:bookmarkEnd w:id="1276"/>
      <w:bookmarkEnd w:id="1277"/>
      <w:bookmarkEnd w:id="1278"/>
      <w:bookmarkEnd w:id="1279"/>
      <w:bookmarkEnd w:id="1280"/>
      <w:bookmarkEnd w:id="1281"/>
      <w:bookmarkEnd w:id="1282"/>
      <w:bookmarkEnd w:id="1283"/>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t>additional non-VCL NAL units other than filler data NAL units,</w:t>
      </w:r>
    </w:p>
    <w:p w:rsidR="007E173E" w:rsidRPr="00564A49" w:rsidRDefault="007E173E" w:rsidP="007E173E">
      <w:pPr>
        <w:spacing w:before="86"/>
        <w:ind w:left="397" w:hanging="397"/>
      </w:pPr>
      <w:r w:rsidRPr="00564A49">
        <w:t>–</w:t>
      </w:r>
      <w:r w:rsidRPr="00564A49">
        <w:tab/>
        <w:t>all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49.95pt;height:187.55pt" o:ole="">
            <v:imagedata r:id="rId23" o:title=""/>
          </v:shape>
          <o:OLEObject Type="Embed" ProgID="Visio.Drawing.11" ShapeID="_x0000_i1026" DrawAspect="Content" ObjectID="_1456834204" r:id="rId24"/>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2" w:name="_Ref33101618"/>
      <w:bookmarkStart w:id="1293" w:name="_Toc32860602"/>
      <w:bookmarkStart w:id="1294" w:name="_Toc77680711"/>
      <w:bookmarkStart w:id="1295" w:name="_Toc246350667"/>
      <w:bookmarkStart w:id="1296" w:name="_Toc287363914"/>
      <w:bookmarkStart w:id="1297" w:name="_Toc317198641"/>
      <w:bookmarkStart w:id="1298"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2"/>
      <w:r w:rsidRPr="00564A49">
        <w:rPr>
          <w:b/>
          <w:bCs/>
        </w:rPr>
        <w:t xml:space="preserve"> – Structure of byte streams and NAL unit streams for HRD conformance </w:t>
      </w:r>
      <w:bookmarkEnd w:id="1293"/>
      <w:r w:rsidRPr="00564A49">
        <w:rPr>
          <w:b/>
          <w:bCs/>
        </w:rPr>
        <w:t>checks</w:t>
      </w:r>
      <w:bookmarkEnd w:id="1294"/>
      <w:bookmarkEnd w:id="1295"/>
      <w:bookmarkEnd w:id="1296"/>
      <w:bookmarkEnd w:id="1297"/>
      <w:bookmarkEnd w:id="1298"/>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hrd_parameters(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proofErr w:type="spellStart"/>
      <w:r w:rsidRPr="00564A49">
        <w:t>DecLayerSetIdx</w:t>
      </w:r>
      <w:proofErr w:type="spellEnd"/>
      <w:r w:rsidRPr="00564A49">
        <w:t>,</w:t>
      </w:r>
      <w:r w:rsidRPr="00564A49">
        <w:rPr>
          <w:rFonts w:eastAsia="Times New Roman"/>
          <w:lang w:val="en-US" w:eastAsia="ko-KR"/>
        </w:rPr>
        <w:t xml:space="preserve"> </w:t>
      </w:r>
      <w:proofErr w:type="spellStart"/>
      <w:r w:rsidRPr="00564A49">
        <w:rPr>
          <w:rFonts w:eastAsia="Times New Roman"/>
          <w:lang w:val="en-US" w:eastAsia="ko-KR"/>
        </w:rPr>
        <w:t>TargetOptLayerIdList</w:t>
      </w:r>
      <w:proofErr w:type="spellEnd"/>
      <w:r w:rsidRPr="00564A49">
        <w:rPr>
          <w:rFonts w:eastAsia="Times New Roman"/>
          <w:lang w:val="en-US" w:eastAsia="ko-KR"/>
        </w:rPr>
        <w:t xml:space="preserve">, and </w:t>
      </w:r>
      <w:proofErr w:type="spellStart"/>
      <w:r w:rsidRPr="00564A49">
        <w:rPr>
          <w:rFonts w:eastAsia="Times New Roman"/>
          <w:lang w:val="en-US" w:eastAsia="ko-KR"/>
        </w:rPr>
        <w:t>TargetDecLayerIdList</w:t>
      </w:r>
      <w:proofErr w:type="spellEnd"/>
      <w:r w:rsidRPr="00564A49">
        <w:rPr>
          <w:rFonts w:eastAsia="Times New Roman"/>
          <w:lang w:val="en-US" w:eastAsia="ko-KR"/>
        </w:rPr>
        <w:t xml:space="preserve">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The sub-bitstream extraction process as specified in clause 10 is invoked with the bitstream under test, HighestTid, and TargetDecLayerIdList as inputs,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w:t>
      </w:r>
      <w:proofErr w:type="spellStart"/>
      <w:r w:rsidRPr="00564A49">
        <w:t>subclause</w:t>
      </w:r>
      <w:proofErr w:type="spellEnd"/>
      <w:r w:rsidRPr="00564A49">
        <w:t xml:space="preserv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299"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hrd_parameters(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hrd_parameters(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hrd_parameters( ) syntax structure is selected as follows:</w:t>
      </w:r>
    </w:p>
    <w:p w:rsidR="007E173E" w:rsidRPr="00564A49" w:rsidRDefault="007E173E" w:rsidP="007E173E">
      <w:pPr>
        <w:spacing w:before="86"/>
        <w:ind w:left="1514" w:hanging="397"/>
      </w:pPr>
      <w:r w:rsidRPr="00564A49">
        <w:t>–</w:t>
      </w:r>
      <w:r w:rsidRPr="00564A49">
        <w:tab/>
        <w:t>Either one of the hrd_parameters(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9"/>
    </w:p>
    <w:p w:rsidR="007E173E" w:rsidRPr="00564A49" w:rsidRDefault="007E173E" w:rsidP="00CC1A3E">
      <w:pPr>
        <w:numPr>
          <w:ilvl w:val="0"/>
          <w:numId w:val="47"/>
        </w:numPr>
        <w:tabs>
          <w:tab w:val="clear" w:pos="794"/>
          <w:tab w:val="left" w:pos="720"/>
        </w:tabs>
        <w:spacing w:before="86"/>
      </w:pPr>
      <w:bookmarkStart w:id="1300"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00"/>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w:t>
      </w:r>
      <w:proofErr w:type="gramStart"/>
      <w:r w:rsidRPr="00564A49">
        <w:t>parameters(</w:t>
      </w:r>
      <w:proofErr w:type="gramEnd"/>
      <w:r w:rsidRPr="00564A49">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w:t>
      </w:r>
      <w:ins w:id="1301" w:author="Miska Hannuksela" w:date="2014-03-20T15:15:00Z">
        <w:r w:rsidR="00C3221B">
          <w:t>_minus1</w:t>
        </w:r>
      </w:ins>
      <w:r w:rsidRPr="00564A49">
        <w:t>[ Target</w:t>
      </w:r>
      <w:r w:rsidRPr="00564A49">
        <w:rPr>
          <w:bCs/>
          <w:lang w:val="en-US"/>
        </w:rPr>
        <w:t>Dec</w:t>
      </w:r>
      <w:proofErr w:type="spellStart"/>
      <w:r w:rsidRPr="00564A49">
        <w:t>LayerSetIdx</w:t>
      </w:r>
      <w:proofErr w:type="spellEnd"/>
      <w:r w:rsidRPr="00564A49">
        <w:t> ]</w:t>
      </w:r>
      <w:del w:id="1302" w:author="Miska Hannuksela" w:date="2014-03-20T15:15:00Z">
        <w:r w:rsidRPr="00564A49" w:rsidDel="00C3221B">
          <w:delText> − 1</w:delText>
        </w:r>
      </w:del>
      <w:r w:rsidRPr="00564A49">
        <w:t>, inclusive. and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sei_num_bsp_sched_combinations_minus1[ Target</w:t>
      </w:r>
      <w:r w:rsidRPr="00564A49">
        <w:rPr>
          <w:bCs/>
          <w:lang w:val="en-US"/>
        </w:rPr>
        <w:t>Dec</w:t>
      </w:r>
      <w:r w:rsidRPr="00564A49">
        <w:t>LayerSetIdx ], inclusive. and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lastRenderedPageBreak/>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initial_cpb_removal_delay[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initial_cpb_removal_delay[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 xml:space="preserve">initial_alt_cpb_removal_delay[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 xml:space="preserve">initial_alt_cpb_removal_delay[ SchedSelIdx ] and vcl_initial_alt_cpb_removal_offset[ SchedSelIdx ], respectively, </w:t>
      </w:r>
      <w:r w:rsidRPr="00564A49">
        <w:t>in the selected buffering period SEI message are selected. The variable DefaultInitCpbParamsFlag is set equal to 0,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03" w:name="_Ref343176600"/>
      <w:r w:rsidRPr="00564A49">
        <w:t>For the bitstream-partition-specific CPB operation, SubPicHrdFlag is set equal to 1. For the bitstream-specific CPB operation, when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03"/>
    </w:p>
    <w:p w:rsidR="007E173E" w:rsidRPr="00564A49" w:rsidRDefault="007E173E" w:rsidP="007E173E">
      <w:r w:rsidRPr="00564A49">
        <w:t>For each operation point under test when the bitstream-specific CPB operation is tested, the number of bitstream conformance tests to be performed is equal to n0 * n1 * ( n2 * 2 + n3 ) * n4, where the values of n0, n1, n2, n3, and n4 are specified as follows:</w:t>
      </w:r>
    </w:p>
    <w:p w:rsidR="007E173E" w:rsidRPr="00564A49" w:rsidRDefault="007E173E" w:rsidP="007E173E">
      <w:pPr>
        <w:spacing w:before="86"/>
        <w:ind w:left="397" w:hanging="397"/>
      </w:pPr>
      <w:r w:rsidRPr="00564A49">
        <w:t>–</w:t>
      </w:r>
      <w:r w:rsidRPr="00564A49">
        <w:tab/>
        <w:t>n0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t>n1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t>nal_unit_type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t>nal_unit_type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t>n4 is derived as follows:</w:t>
      </w:r>
    </w:p>
    <w:p w:rsidR="007E173E" w:rsidRPr="00564A49" w:rsidRDefault="007E173E" w:rsidP="007E173E">
      <w:pPr>
        <w:spacing w:before="86"/>
        <w:ind w:left="1117" w:hanging="397"/>
      </w:pPr>
      <w:r w:rsidRPr="00564A49">
        <w:t>–</w:t>
      </w:r>
      <w:r w:rsidRPr="00564A49">
        <w:tab/>
        <w:t>If sub_pic_hrd_params_present_flag in the selected hrd_parameters(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lastRenderedPageBreak/>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t>–</w:t>
      </w:r>
      <w:r w:rsidRPr="00564A49">
        <w:tab/>
        <w:t>Otherwise (the sub_layer_hrd_</w:t>
      </w:r>
      <w:proofErr w:type="gramStart"/>
      <w:r w:rsidRPr="00564A49">
        <w:t>parameters(</w:t>
      </w:r>
      <w:proofErr w:type="gramEnd"/>
      <w:r w:rsidRPr="00564A49">
        <w:t xml:space="preserve">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20.2pt;height:234.4pt" o:ole="">
            <v:imagedata r:id="rId25" o:title=""/>
          </v:shape>
          <o:OLEObject Type="Embed" ProgID="Visio.Drawing.11" ShapeID="_x0000_i1027" DrawAspect="Content" ObjectID="_1456834205" r:id="rId26"/>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4" w:name="_Ref33101619"/>
      <w:bookmarkStart w:id="1305" w:name="_Toc32860603"/>
      <w:bookmarkStart w:id="1306" w:name="_Toc77680712"/>
      <w:bookmarkStart w:id="1307" w:name="_Toc246350668"/>
      <w:bookmarkStart w:id="1308" w:name="_Toc287363915"/>
      <w:bookmarkStart w:id="1309" w:name="_Toc317198642"/>
      <w:bookmarkStart w:id="1310"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4"/>
      <w:r w:rsidRPr="00564A49">
        <w:rPr>
          <w:b/>
          <w:bCs/>
        </w:rPr>
        <w:t xml:space="preserve"> – Bitstream-specific HRD buffer </w:t>
      </w:r>
      <w:bookmarkEnd w:id="1305"/>
      <w:r w:rsidRPr="00564A49">
        <w:rPr>
          <w:b/>
          <w:bCs/>
        </w:rPr>
        <w:t>model</w:t>
      </w:r>
      <w:bookmarkEnd w:id="1306"/>
      <w:bookmarkEnd w:id="1307"/>
      <w:bookmarkEnd w:id="1308"/>
      <w:bookmarkEnd w:id="1309"/>
      <w:bookmarkEnd w:id="1310"/>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2pt;height:353.3pt" o:ole="">
            <v:imagedata r:id="rId27" o:title=""/>
          </v:shape>
          <o:OLEObject Type="Embed" ProgID="Visio.Drawing.11" ShapeID="_x0000_i1028" DrawAspect="Content" ObjectID="_1456834206" r:id="rId28"/>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11"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11"/>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 xml:space="preserve">more of the profiles specified in Annex A is decoded by applying the decoding process specified in clauses 2−10, the sub-DPB size (number of picture storage buffers) of the sub-DPB for the base layer is sps_max_dec_pic_buffering_minus1[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SubPicHrdPreferredFlag  &amp;&amp;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 xml:space="preserve">For each bitstream conformance test, the operation of the CPB and the BPB is specified in </w:t>
      </w:r>
      <w:proofErr w:type="spellStart"/>
      <w:r w:rsidRPr="00564A49">
        <w:t>subclause</w:t>
      </w:r>
      <w:proofErr w:type="spellEnd"/>
      <w:r w:rsidRPr="00564A49">
        <w:t>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xml:space="preserve">, the instantaneous decoder operation is specified in clauses 2 through 10, the operation of the DPB is specified in </w:t>
      </w:r>
      <w:proofErr w:type="spellStart"/>
      <w:r w:rsidRPr="00564A49">
        <w:t>subclause</w:t>
      </w:r>
      <w:proofErr w:type="spellEnd"/>
      <w:r w:rsidRPr="00564A49">
        <w:t>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xml:space="preserve">, and the output cropping is specified in </w:t>
      </w:r>
      <w:proofErr w:type="spellStart"/>
      <w:r w:rsidRPr="00564A49">
        <w:t>subclause</w:t>
      </w:r>
      <w:proofErr w:type="spellEnd"/>
      <w:r w:rsidRPr="00564A49">
        <w:t>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w:t>
      </w:r>
      <w:proofErr w:type="spellStart"/>
      <w:r w:rsidRPr="00564A49">
        <w:t>subclause</w:t>
      </w:r>
      <w:proofErr w:type="spellEnd"/>
      <w:r w:rsidRPr="00564A49">
        <w:t>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 xml:space="preserve">The requirements for bitstream conformance are specified in </w:t>
      </w:r>
      <w:proofErr w:type="spellStart"/>
      <w:r w:rsidRPr="00564A49">
        <w:t>subclause</w:t>
      </w:r>
      <w:proofErr w:type="spellEnd"/>
      <w:r w:rsidRPr="00564A49">
        <w:t>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12"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12"/>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 tick_divisor_minus2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13" w:name="_Ref34217458"/>
      <w:bookmarkStart w:id="1314" w:name="_Ref36829585"/>
      <w:bookmarkStart w:id="1315" w:name="_Toc77680609"/>
      <w:bookmarkStart w:id="1316" w:name="_Toc118289207"/>
      <w:bookmarkStart w:id="1317" w:name="_Toc226456810"/>
      <w:bookmarkStart w:id="1318" w:name="_Toc248045427"/>
      <w:bookmarkStart w:id="1319" w:name="_Toc287363878"/>
      <w:bookmarkStart w:id="1320" w:name="_Toc311220026"/>
      <w:bookmarkStart w:id="1321" w:name="_Toc317198878"/>
      <w:bookmarkStart w:id="1322" w:name="_Ref347274168"/>
      <w:bookmarkStart w:id="1323" w:name="_Toc364083318"/>
      <w:bookmarkStart w:id="1324" w:name="_Toc378026135"/>
      <w:bookmarkStart w:id="1325" w:name="_Toc32860488"/>
      <w:r w:rsidRPr="00564A49">
        <w:rPr>
          <w:b/>
          <w:bCs/>
          <w:sz w:val="22"/>
          <w:szCs w:val="22"/>
        </w:rPr>
        <w:t>Operation of coded picture buffer (CPB)</w:t>
      </w:r>
      <w:bookmarkEnd w:id="1313"/>
      <w:bookmarkEnd w:id="1314"/>
      <w:bookmarkEnd w:id="1315"/>
      <w:bookmarkEnd w:id="1316"/>
      <w:bookmarkEnd w:id="1317"/>
      <w:bookmarkEnd w:id="1318"/>
      <w:bookmarkEnd w:id="1319"/>
      <w:bookmarkEnd w:id="1320"/>
      <w:bookmarkEnd w:id="1321"/>
      <w:bookmarkEnd w:id="1322"/>
      <w:bookmarkEnd w:id="1323"/>
      <w:r w:rsidRPr="00564A49">
        <w:rPr>
          <w:b/>
          <w:bCs/>
          <w:sz w:val="22"/>
          <w:szCs w:val="22"/>
        </w:rPr>
        <w:t xml:space="preserve"> and bitstream partition buffer (BPB)</w:t>
      </w:r>
      <w:bookmarkEnd w:id="1324"/>
    </w:p>
    <w:p w:rsidR="007E173E" w:rsidRPr="00564A49" w:rsidRDefault="007E173E" w:rsidP="007E173E">
      <w:pPr>
        <w:keepNext/>
        <w:numPr>
          <w:ilvl w:val="2"/>
          <w:numId w:val="37"/>
        </w:numPr>
        <w:tabs>
          <w:tab w:val="num" w:pos="1440"/>
          <w:tab w:val="num" w:pos="1702"/>
        </w:tabs>
        <w:spacing w:before="181"/>
        <w:outlineLvl w:val="2"/>
        <w:rPr>
          <w:b/>
          <w:bCs/>
        </w:rPr>
      </w:pPr>
      <w:bookmarkStart w:id="1326" w:name="_Toc364083319"/>
      <w:bookmarkStart w:id="1327" w:name="_Toc378026136"/>
      <w:bookmarkStart w:id="1328" w:name="_Toc32860489"/>
      <w:bookmarkEnd w:id="1325"/>
      <w:r w:rsidRPr="00564A49">
        <w:rPr>
          <w:b/>
          <w:bCs/>
        </w:rPr>
        <w:t>General</w:t>
      </w:r>
      <w:bookmarkEnd w:id="1326"/>
      <w:bookmarkEnd w:id="1327"/>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w:t>
      </w:r>
      <w:proofErr w:type="spellStart"/>
      <w:r w:rsidRPr="00564A49">
        <w:t>subclause</w:t>
      </w:r>
      <w:proofErr w:type="spellEnd"/>
      <w:r w:rsidRPr="00564A49">
        <w:t xml:space="preserv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29" w:name="_Toc317198879"/>
      <w:bookmarkStart w:id="1330" w:name="_Ref349919287"/>
      <w:bookmarkStart w:id="1331" w:name="_Toc364083320"/>
      <w:bookmarkStart w:id="1332" w:name="_Toc378026137"/>
      <w:r w:rsidRPr="00564A49">
        <w:rPr>
          <w:b/>
          <w:bCs/>
        </w:rPr>
        <w:t>Timing of decoding unit arrival</w:t>
      </w:r>
      <w:bookmarkEnd w:id="1329"/>
      <w:bookmarkEnd w:id="1330"/>
      <w:bookmarkEnd w:id="1331"/>
      <w:bookmarkEnd w:id="1332"/>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The variables InitCpbRemovalDelay[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 xml:space="preserve">vcl_initial_alt_cpb_removal_offset[ SchedSelIdx ], respectively, when NalHrdModeFlag is equal to 0, where the buffering period SEI message syntax elements are selected as specified in </w:t>
      </w:r>
      <w:proofErr w:type="spellStart"/>
      <w:r w:rsidRPr="00564A49">
        <w:t>subclause</w:t>
      </w:r>
      <w:proofErr w:type="spellEnd"/>
      <w:r w:rsidRPr="00564A49">
        <w:t>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 xml:space="preserve">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w:t>
      </w:r>
      <w:proofErr w:type="spellStart"/>
      <w:r w:rsidRPr="00564A49">
        <w:t>subclause</w:t>
      </w:r>
      <w:proofErr w:type="spellEnd"/>
      <w:r w:rsidRPr="00564A49">
        <w:t>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 m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If the decoding unit is decoding unit 0 (i.e. m = 0) and either the bitstream-specific CPB operation is used or the decoding unit belongs to the base bitstream partition, i</w:t>
      </w:r>
      <w:r w:rsidRPr="00564A49">
        <w:rPr>
          <w:iCs/>
        </w:rPr>
        <w:t>nitArrivalTime[ 0 ] = 0.</w:t>
      </w:r>
    </w:p>
    <w:p w:rsidR="007E173E" w:rsidRPr="00564A49" w:rsidRDefault="007E173E" w:rsidP="007E173E">
      <w:pPr>
        <w:tabs>
          <w:tab w:val="left" w:pos="400"/>
        </w:tabs>
        <w:ind w:left="400" w:hanging="400"/>
      </w:pPr>
      <w:r w:rsidRPr="00564A49">
        <w:t>–</w:t>
      </w:r>
      <w:r w:rsidRPr="00564A49">
        <w:tab/>
        <w:t xml:space="preserve">Otherwise, if the decoding unit is decoding unit 0, the bitstream-partition-specific CPB operation is used, and the decoding unit does not belong to the base bitstream partition, initArrivalTime[ 0 ] is obtained from the bitstream partition initial arrival time SEI message </w:t>
      </w:r>
      <w:ins w:id="1333" w:author="Miska Hannuksela" w:date="2014-03-20T14:27:00Z">
        <w:r w:rsidR="00DB58ED">
          <w:t>(</w:t>
        </w:r>
        <w:r w:rsidR="00DB58ED" w:rsidRPr="00564A49">
          <w:t xml:space="preserve">present in </w:t>
        </w:r>
        <w:proofErr w:type="spellStart"/>
        <w:r w:rsidR="00DB58ED" w:rsidRPr="00564A49">
          <w:t>BitstreamToDecode</w:t>
        </w:r>
        <w:proofErr w:type="spellEnd"/>
        <w:r w:rsidR="00DB58ED" w:rsidRPr="00564A49">
          <w:t xml:space="preserve"> or available through external means not specified in this Specification</w:t>
        </w:r>
        <w:r w:rsidR="00DB58ED">
          <w:t>)</w:t>
        </w:r>
        <w:r w:rsidR="00DB58ED" w:rsidRPr="00564A49">
          <w:t xml:space="preserve"> </w:t>
        </w:r>
      </w:ins>
      <w:r w:rsidRPr="00564A49">
        <w:t xml:space="preserve">applicable to </w:t>
      </w:r>
      <w:proofErr w:type="spellStart"/>
      <w:r w:rsidRPr="00564A49">
        <w:t>TargetOp</w:t>
      </w:r>
      <w:proofErr w:type="spellEnd"/>
      <w:r w:rsidRPr="00564A49">
        <w:t>.</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cbr_flag[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4"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4"/>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(cbr_flag[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5"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5"/>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r w:rsidRPr="00564A49">
        <w:t>where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lastRenderedPageBreak/>
        <w:t>if(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proofErr w:type="gramStart"/>
      <w:r w:rsidRPr="00564A49">
        <w:t>where</w:t>
      </w:r>
      <w:proofErr w:type="gramEnd"/>
      <w:r w:rsidRPr="00564A49">
        <w:t xml:space="preserv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proofErr w:type="spellStart"/>
      <w:r w:rsidRPr="00564A49">
        <w:t>subclause</w:t>
      </w:r>
      <w:proofErr w:type="spellEnd"/>
      <w:r w:rsidRPr="00564A49">
        <w:t>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r w:rsidRPr="00564A49">
        <w:t> m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initArrivalEarliestTime[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where sizeInbits</w:t>
      </w:r>
      <w:proofErr w:type="gramStart"/>
      <w:r w:rsidRPr="00564A49">
        <w:t>[ m</w:t>
      </w:r>
      <w:proofErr w:type="gramEnd"/>
      <w:r w:rsidRPr="00564A49">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r w:rsidRPr="00564A49">
        <w:t>BitRate[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 xml:space="preserve">If the content of the selected hrd_parameters(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r w:rsidRPr="00564A49">
        <w:t>BitRate[ SchedSelIdx ] and CpbSize[ SchedSelIdx ].</w:t>
      </w:r>
    </w:p>
    <w:p w:rsidR="007E173E" w:rsidRPr="00564A49" w:rsidRDefault="007E173E" w:rsidP="007E173E">
      <w:pPr>
        <w:rPr>
          <w:iCs/>
        </w:rPr>
      </w:pPr>
      <w:r w:rsidRPr="00564A49">
        <w:rPr>
          <w:iCs/>
        </w:rPr>
        <w:t xml:space="preserve">When the HSS selects values of </w:t>
      </w:r>
      <w:r w:rsidRPr="00564A49">
        <w:t>BitRate[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The variable BitRate[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The variable CpbSize[ SchedSelIdx ] comes into effect as follows:</w:t>
      </w:r>
    </w:p>
    <w:p w:rsidR="007E173E" w:rsidRPr="00564A49" w:rsidRDefault="007E173E" w:rsidP="007E173E">
      <w:pPr>
        <w:tabs>
          <w:tab w:val="clear" w:pos="1191"/>
        </w:tabs>
        <w:ind w:left="800" w:hanging="400"/>
        <w:rPr>
          <w:iCs/>
        </w:rPr>
      </w:pPr>
      <w:r w:rsidRPr="00564A49">
        <w:t>–</w:t>
      </w:r>
      <w:r w:rsidRPr="00564A49">
        <w:tab/>
        <w:t>If the new value of CpbSize[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Otherwise, the new value of CpbSize[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36" w:name="_Ref317100505"/>
      <w:bookmarkStart w:id="1337" w:name="_Toc317198880"/>
      <w:bookmarkStart w:id="1338" w:name="_Ref330937524"/>
      <w:bookmarkStart w:id="1339" w:name="_Ref330937761"/>
      <w:bookmarkStart w:id="1340" w:name="_Toc364083321"/>
      <w:bookmarkStart w:id="1341" w:name="_Toc378026138"/>
      <w:r w:rsidRPr="00564A49">
        <w:rPr>
          <w:b/>
          <w:bCs/>
        </w:rPr>
        <w:t>Timing of decoding unit removal and decoding of decoding unit</w:t>
      </w:r>
      <w:bookmarkEnd w:id="1336"/>
      <w:bookmarkEnd w:id="1337"/>
      <w:bookmarkEnd w:id="1338"/>
      <w:bookmarkEnd w:id="1339"/>
      <w:bookmarkEnd w:id="1340"/>
      <w:bookmarkEnd w:id="1341"/>
    </w:p>
    <w:p w:rsidR="007E173E" w:rsidRPr="00564A49" w:rsidRDefault="007E173E" w:rsidP="007E173E">
      <w:r w:rsidRPr="00564A49">
        <w:t>The variables InitCpbRemovalDelay[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w:t>
      </w:r>
      <w:proofErr w:type="spellStart"/>
      <w:r w:rsidRPr="00564A49">
        <w:t>subclause</w:t>
      </w:r>
      <w:proofErr w:type="spellEnd"/>
      <w:r w:rsidRPr="00564A49">
        <w:t>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 xml:space="preserve">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w:t>
      </w:r>
      <w:proofErr w:type="spellStart"/>
      <w:r w:rsidRPr="00564A49">
        <w:t>subclause</w:t>
      </w:r>
      <w:proofErr w:type="spellEnd"/>
      <w:r w:rsidRPr="00564A49">
        <w:t>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w:t>
      </w:r>
      <w:proofErr w:type="spellStart"/>
      <w:r w:rsidRPr="00564A49">
        <w:t>CpbDelayOffset</w:t>
      </w:r>
      <w:proofErr w:type="spellEnd"/>
      <w:r w:rsidRPr="00564A49">
        <w:t xml:space="preserve"> and </w:t>
      </w:r>
      <w:proofErr w:type="spellStart"/>
      <w:r w:rsidRPr="00564A49">
        <w:t>DpbDelayOffset</w:t>
      </w:r>
      <w:proofErr w:type="spellEnd"/>
      <w:r w:rsidRPr="00564A49">
        <w:t xml:space="preserve">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r w:rsidRPr="00564A49">
        <w:rPr>
          <w:iCs/>
          <w:szCs w:val="22"/>
        </w:rPr>
        <w:t>AuNominalRemovalTime[</w:t>
      </w:r>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42"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42"/>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43"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43"/>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xml:space="preserve">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w:t>
      </w:r>
      <w:proofErr w:type="spellStart"/>
      <w:r w:rsidRPr="00564A49">
        <w:t>subclause</w:t>
      </w:r>
      <w:proofErr w:type="spellEnd"/>
      <w:r w:rsidRPr="00564A49">
        <w:t>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 xml:space="preserve">selected as specified in </w:t>
      </w:r>
      <w:proofErr w:type="spellStart"/>
      <w:r w:rsidRPr="00564A49">
        <w:t>subclause</w:t>
      </w:r>
      <w:proofErr w:type="spellEnd"/>
      <w:r w:rsidRPr="00564A49">
        <w:t>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 xml:space="preserve">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w:t>
      </w:r>
      <w:proofErr w:type="spellStart"/>
      <w:r w:rsidRPr="00564A49">
        <w:t>subclause</w:t>
      </w:r>
      <w:proofErr w:type="spellEnd"/>
      <w:r w:rsidRPr="00564A49">
        <w:t>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Otherwise, CpbDelayOffset and DpbDelayOffset are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 n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xml:space="preserve">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w:t>
      </w:r>
      <w:proofErr w:type="spellStart"/>
      <w:r w:rsidRPr="00564A49">
        <w:t>subclause</w:t>
      </w:r>
      <w:proofErr w:type="spellEnd"/>
      <w:r w:rsidRPr="00564A49">
        <w:t>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 xml:space="preserve">is equal to 0, duCpbRemovalDelayInc is set equal to the value of du_spt_cpb_removal_delay_increment in the decoding unit information SEI message, selected as specified in </w:t>
      </w:r>
      <w:proofErr w:type="spellStart"/>
      <w:r w:rsidRPr="00564A49">
        <w:t>subclause</w:t>
      </w:r>
      <w:proofErr w:type="spellEnd"/>
      <w:r w:rsidRPr="00564A49">
        <w:t>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decoding unit </w:t>
      </w:r>
      <w:proofErr w:type="gramStart"/>
      <w:r w:rsidRPr="00564A49">
        <w:t>m.</w:t>
      </w:r>
      <w:proofErr w:type="gramEnd"/>
    </w:p>
    <w:p w:rsidR="007E173E" w:rsidRPr="00564A49" w:rsidRDefault="007E173E" w:rsidP="007E173E">
      <w:pPr>
        <w:ind w:left="810" w:hanging="400"/>
      </w:pPr>
      <w:r w:rsidRPr="00564A49">
        <w:t>–</w:t>
      </w:r>
      <w:r w:rsidRPr="00564A49">
        <w:tab/>
        <w:t xml:space="preserve">Otherwise, if du_common_cpb_removal_delay_flag is equal to 0, duCpbRemovalDelayInc is set equal to the value of du_cpb_removal_delay_increment_minus1[ i ] + 1 for decoding unit m in the picture timing SEI message, selected as specified in </w:t>
      </w:r>
      <w:proofErr w:type="spellStart"/>
      <w:r w:rsidRPr="00564A49">
        <w:t>subclause</w:t>
      </w:r>
      <w:proofErr w:type="spellEnd"/>
      <w:r w:rsidRPr="00564A49">
        <w:t>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 xml:space="preserve">Otherwise, duCpbRemovalDelayInc is set equal to the value of du_common_cpb_removal_delay_increment_minus1 + 1 in the picture timing SEI message, selected as specified in </w:t>
      </w:r>
      <w:proofErr w:type="spellStart"/>
      <w:r w:rsidRPr="00564A49">
        <w:t>subclause</w:t>
      </w:r>
      <w:proofErr w:type="spellEnd"/>
      <w:r w:rsidRPr="00564A49">
        <w:t>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 n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 m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low_delay_hrd_flag[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low_delay_hrd_flag[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cbr_flag[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 m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 m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the last decoding unit of access unit n, the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44" w:name="_Toc32860492"/>
      <w:bookmarkStart w:id="1345" w:name="_Ref34217484"/>
      <w:bookmarkStart w:id="1346" w:name="_Ref36741365"/>
      <w:bookmarkStart w:id="1347" w:name="_Toc77680612"/>
      <w:bookmarkStart w:id="1348" w:name="_Toc118289210"/>
      <w:bookmarkStart w:id="1349" w:name="_Toc226456813"/>
      <w:bookmarkStart w:id="1350" w:name="_Toc248045430"/>
      <w:bookmarkStart w:id="1351" w:name="_Toc287363881"/>
      <w:bookmarkStart w:id="1352" w:name="_Toc311220029"/>
      <w:bookmarkStart w:id="1353" w:name="_Toc317198881"/>
      <w:bookmarkStart w:id="1354" w:name="_Ref326740596"/>
      <w:bookmarkStart w:id="1355" w:name="_Ref326744124"/>
      <w:bookmarkStart w:id="1356" w:name="_Toc364083322"/>
      <w:bookmarkStart w:id="1357" w:name="_Toc378026139"/>
      <w:bookmarkEnd w:id="1328"/>
      <w:r w:rsidRPr="00564A49">
        <w:rPr>
          <w:b/>
          <w:bCs/>
          <w:sz w:val="22"/>
          <w:szCs w:val="22"/>
        </w:rPr>
        <w:t>Operation of the decoded picture buffer (DPB)</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p>
    <w:p w:rsidR="007E173E" w:rsidRPr="00564A49" w:rsidRDefault="007E173E" w:rsidP="007E173E">
      <w:pPr>
        <w:keepNext/>
        <w:numPr>
          <w:ilvl w:val="2"/>
          <w:numId w:val="37"/>
        </w:numPr>
        <w:tabs>
          <w:tab w:val="num" w:pos="1440"/>
          <w:tab w:val="num" w:pos="1702"/>
        </w:tabs>
        <w:spacing w:before="181"/>
        <w:outlineLvl w:val="2"/>
        <w:rPr>
          <w:b/>
          <w:bCs/>
        </w:rPr>
      </w:pPr>
      <w:bookmarkStart w:id="1358" w:name="_Toc364083323"/>
      <w:bookmarkStart w:id="1359" w:name="_Toc378026140"/>
      <w:bookmarkStart w:id="1360" w:name="_Toc32860493"/>
      <w:bookmarkStart w:id="1361" w:name="_Ref34217515"/>
      <w:bookmarkStart w:id="1362" w:name="_Toc77680619"/>
      <w:bookmarkStart w:id="1363" w:name="_Toc118289215"/>
      <w:bookmarkStart w:id="1364" w:name="_Toc226456820"/>
      <w:bookmarkStart w:id="1365" w:name="_Toc248045437"/>
      <w:bookmarkStart w:id="1366" w:name="_Toc287363882"/>
      <w:bookmarkStart w:id="1367" w:name="_Toc311220030"/>
      <w:r w:rsidRPr="00564A49">
        <w:rPr>
          <w:b/>
          <w:bCs/>
        </w:rPr>
        <w:t>General</w:t>
      </w:r>
      <w:bookmarkEnd w:id="1358"/>
      <w:bookmarkEnd w:id="1359"/>
    </w:p>
    <w:p w:rsidR="007E173E" w:rsidRPr="00564A49" w:rsidRDefault="007E173E" w:rsidP="007E173E">
      <w:r w:rsidRPr="00564A49">
        <w:t xml:space="preserve">The specifications in this subclause apply independently to each set of DPB parameters selected as specified in </w:t>
      </w:r>
      <w:proofErr w:type="spellStart"/>
      <w:r w:rsidRPr="00564A49">
        <w:t>subclause</w:t>
      </w:r>
      <w:proofErr w:type="spellEnd"/>
      <w:r w:rsidRPr="00564A49">
        <w:t>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w:t>
      </w:r>
      <w:proofErr w:type="spellStart"/>
      <w:r w:rsidRPr="00564A49">
        <w:t>subclauses</w:t>
      </w:r>
      <w:proofErr w:type="spellEnd"/>
      <w:r w:rsidRPr="00564A49">
        <w:t xml:space="preserve">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368" w:name="_Toc364083324"/>
      <w:bookmarkStart w:id="1369" w:name="_Ref373336683"/>
      <w:bookmarkStart w:id="1370" w:name="_Ref373336836"/>
      <w:bookmarkStart w:id="1371" w:name="_Toc378026141"/>
      <w:bookmarkEnd w:id="1360"/>
      <w:r w:rsidRPr="00564A49">
        <w:rPr>
          <w:b/>
          <w:bCs/>
        </w:rPr>
        <w:t>Removal of pictures from the DPB</w:t>
      </w:r>
      <w:bookmarkEnd w:id="1368"/>
      <w:bookmarkEnd w:id="1369"/>
      <w:bookmarkEnd w:id="1370"/>
      <w:bookmarkEnd w:id="1371"/>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 xml:space="preserve">The decoding process for RPS as specified in </w:t>
      </w:r>
      <w:proofErr w:type="spellStart"/>
      <w:r w:rsidRPr="00564A49">
        <w:t>subclause</w:t>
      </w:r>
      <w:proofErr w:type="spellEnd"/>
      <w:r w:rsidRPr="00564A49">
        <w:t>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t>picture k is marked as "unused for reference"</w:t>
      </w:r>
    </w:p>
    <w:p w:rsidR="007E173E" w:rsidRPr="00564A49" w:rsidRDefault="007E173E" w:rsidP="007E173E">
      <w:pPr>
        <w:ind w:left="806" w:hanging="403"/>
      </w:pPr>
      <w:r w:rsidRPr="00564A49">
        <w:t>–</w:t>
      </w:r>
      <w:r w:rsidRPr="00564A49">
        <w:tab/>
        <w:t xml:space="preserve">picture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372" w:name="_Toc364083325"/>
      <w:bookmarkStart w:id="1373" w:name="_Ref373336691"/>
      <w:bookmarkStart w:id="1374" w:name="_Ref373337767"/>
      <w:bookmarkStart w:id="1375" w:name="_Toc378026142"/>
      <w:r w:rsidRPr="00564A49">
        <w:rPr>
          <w:b/>
          <w:bCs/>
        </w:rPr>
        <w:t>Picture output</w:t>
      </w:r>
      <w:bookmarkEnd w:id="1372"/>
      <w:bookmarkEnd w:id="1373"/>
      <w:bookmarkEnd w:id="1374"/>
      <w:bookmarkEnd w:id="1375"/>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r w:rsidRPr="00564A49">
        <w:t> n</w:t>
      </w:r>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r w:rsidRPr="00564A49">
        <w:t> </w:t>
      </w:r>
      <w:r w:rsidRPr="00564A49">
        <w:rPr>
          <w:iCs/>
        </w:rPr>
        <w:t>n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r w:rsidRPr="00564A49">
        <w:t> </w:t>
      </w:r>
      <w:r w:rsidRPr="00564A49">
        <w:rPr>
          <w:iCs/>
        </w:rPr>
        <w:t>n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 xml:space="preserve">Otherwise, if PicOutputFlag is equal to 0, the current picture is not output, but will be stored in the DPB as specified in </w:t>
      </w:r>
      <w:proofErr w:type="spellStart"/>
      <w:r w:rsidRPr="00564A49">
        <w:t>subclause</w:t>
      </w:r>
      <w:proofErr w:type="spellEnd"/>
      <w:r w:rsidRPr="00564A49">
        <w:t>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w:t>
      </w:r>
      <w:proofErr w:type="spellStart"/>
      <w:r w:rsidRPr="00564A49">
        <w:t>subclause</w:t>
      </w:r>
      <w:proofErr w:type="spellEnd"/>
      <w:r w:rsidRPr="00564A49">
        <w:t>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 </w:t>
      </w:r>
      <w:r w:rsidRPr="00564A49">
        <w:rPr>
          <w:iCs/>
        </w:rPr>
        <w:t>n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 </w:t>
      </w:r>
      <w:r w:rsidRPr="00564A49">
        <w:rPr>
          <w:iCs/>
          <w:szCs w:val="22"/>
        </w:rPr>
        <w:t>n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6"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6"/>
      <w:r w:rsidRPr="00564A49">
        <w:rPr>
          <w:szCs w:val="22"/>
        </w:rPr>
        <w:t>)</w:t>
      </w:r>
    </w:p>
    <w:p w:rsidR="007E173E" w:rsidRPr="00564A49" w:rsidRDefault="007E173E" w:rsidP="007E173E">
      <w:r w:rsidRPr="00564A49">
        <w:t xml:space="preserve">where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377" w:name="_Toc364083326"/>
      <w:bookmarkStart w:id="1378" w:name="_Ref373336701"/>
      <w:bookmarkStart w:id="1379" w:name="_Ref373336745"/>
      <w:bookmarkStart w:id="1380" w:name="_Toc378026143"/>
      <w:r w:rsidRPr="00564A49">
        <w:rPr>
          <w:b/>
          <w:bCs/>
        </w:rPr>
        <w:t>Current decoded picture marking and storage</w:t>
      </w:r>
      <w:bookmarkEnd w:id="1377"/>
      <w:bookmarkEnd w:id="1378"/>
      <w:bookmarkEnd w:id="1379"/>
      <w:bookmarkEnd w:id="1380"/>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81" w:name="_Toc364083327"/>
      <w:bookmarkStart w:id="1382" w:name="_Ref373337792"/>
      <w:bookmarkStart w:id="1383" w:name="_Ref373337954"/>
      <w:bookmarkStart w:id="1384" w:name="_Toc378026144"/>
      <w:r w:rsidRPr="00564A49">
        <w:rPr>
          <w:b/>
          <w:bCs/>
          <w:sz w:val="22"/>
          <w:szCs w:val="22"/>
        </w:rPr>
        <w:t>Bitstream conformance</w:t>
      </w:r>
      <w:bookmarkEnd w:id="1381"/>
      <w:bookmarkEnd w:id="1382"/>
      <w:bookmarkEnd w:id="1383"/>
      <w:bookmarkEnd w:id="1384"/>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 xml:space="preserve">The bitstream is tested by the HRD for conformance as specified in </w:t>
      </w:r>
      <w:proofErr w:type="spellStart"/>
      <w:r w:rsidRPr="00564A49">
        <w:t>subclause</w:t>
      </w:r>
      <w:proofErr w:type="spellEnd"/>
      <w:r w:rsidRPr="00564A49">
        <w:t>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46530A" w:rsidRDefault="0046530A" w:rsidP="007E173E">
      <w:pPr>
        <w:rPr>
          <w:lang w:val="en-US"/>
        </w:rPr>
      </w:pPr>
      <w:r>
        <w:rPr>
          <w:lang w:val="en-US"/>
        </w:rPr>
        <w:t xml:space="preserve">When </w:t>
      </w:r>
      <w:r w:rsidRPr="00922F83">
        <w:rPr>
          <w:rFonts w:eastAsia="Batang"/>
          <w:bCs/>
          <w:lang w:val="en-US" w:eastAsia="ko-KR"/>
        </w:rPr>
        <w:t>vps_base_layer_</w:t>
      </w:r>
      <w:r w:rsidR="009F44A7">
        <w:rPr>
          <w:rFonts w:eastAsia="Batang"/>
          <w:bCs/>
          <w:lang w:val="en-US" w:eastAsia="ko-KR"/>
        </w:rPr>
        <w:t>in</w:t>
      </w:r>
      <w:r w:rsidRPr="00922F83">
        <w:rPr>
          <w:rFonts w:eastAsia="Batang"/>
          <w:bCs/>
          <w:lang w:val="en-US" w:eastAsia="ko-KR"/>
        </w:rPr>
        <w:t>ternal_flag</w:t>
      </w:r>
      <w:r>
        <w:rPr>
          <w:lang w:val="en-US"/>
        </w:rPr>
        <w:t xml:space="preserve"> is equal to </w:t>
      </w:r>
      <w:r w:rsidR="009F44A7">
        <w:rPr>
          <w:lang w:val="en-US"/>
        </w:rPr>
        <w:t>0</w:t>
      </w:r>
      <w:r>
        <w:rPr>
          <w:lang w:val="en-US"/>
        </w:rPr>
        <w:t xml:space="preserve">, all the following bitstream conformance constraints apply without considering pictures with nuh_layer_id equal to 0, for which there is no coded picture in the bitstream and the decoded pictures are provided by external means. </w:t>
      </w:r>
      <w:r w:rsidRPr="00005479">
        <w:rPr>
          <w:highlight w:val="yellow"/>
          <w:lang w:val="en-US"/>
        </w:rPr>
        <w:t xml:space="preserve">[Ed. (YK): Check for </w:t>
      </w:r>
      <w:r w:rsidR="00005479">
        <w:rPr>
          <w:highlight w:val="yellow"/>
          <w:lang w:val="en-US"/>
        </w:rPr>
        <w:t xml:space="preserve">possible </w:t>
      </w:r>
      <w:r w:rsidRPr="00005479">
        <w:rPr>
          <w:highlight w:val="yellow"/>
          <w:lang w:val="en-US"/>
        </w:rPr>
        <w:t>wording improvements.]</w:t>
      </w:r>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lastRenderedPageBreak/>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 n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The value of InitCpbRemovalDelay[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cbr_flag[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(cbr_flag[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 n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 xml:space="preserve">after invocation of the process for removal of pictures from the sub-DPB as specified in </w:t>
      </w:r>
      <w:proofErr w:type="spellStart"/>
      <w:r w:rsidRPr="00564A49">
        <w:rPr>
          <w:bCs/>
          <w:iCs/>
        </w:rPr>
        <w:t>subclause</w:t>
      </w:r>
      <w:proofErr w:type="spellEnd"/>
      <w:r w:rsidRPr="00564A49">
        <w:rPr>
          <w:bCs/>
          <w:iCs/>
        </w:rPr>
        <w:t>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All reference pictures shall be present in the DPB when needed for prediction. Each picture that has PicOutputFlag equal to 1 shall be present in the DPB at its DPB output time unless it is removed from the DPB before its output time by one of the processes specified in </w:t>
      </w:r>
      <w:proofErr w:type="spellStart"/>
      <w:r w:rsidRPr="00564A49">
        <w:rPr>
          <w:bCs/>
          <w:iCs/>
        </w:rPr>
        <w:t>subclause</w:t>
      </w:r>
      <w:proofErr w:type="spellEnd"/>
      <w:r w:rsidRPr="00564A49">
        <w:rPr>
          <w:bCs/>
          <w:iCs/>
        </w:rPr>
        <w:t>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The value of </w:t>
      </w:r>
      <w:r w:rsidRPr="00564A49">
        <w:t>DpbOutputInterval</w:t>
      </w:r>
      <w:proofErr w:type="gramStart"/>
      <w:r w:rsidRPr="00564A49">
        <w:t>[</w:t>
      </w:r>
      <w:r w:rsidRPr="00564A49">
        <w:rPr>
          <w:bCs/>
          <w:iCs/>
        </w:rPr>
        <w:t> n</w:t>
      </w:r>
      <w:proofErr w:type="gramEnd"/>
      <w:r w:rsidRPr="00564A49">
        <w:rPr>
          <w:bCs/>
          <w:iCs/>
        </w:rPr>
        <w:t>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r w:rsidRPr="00564A49">
        <w:rPr>
          <w:bCs/>
          <w:iCs/>
        </w:rPr>
        <w:t>tmpCpbRemovalDelaySum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385" w:name="_Ref34233092"/>
      <w:bookmarkStart w:id="1386" w:name="_Toc77680620"/>
      <w:bookmarkStart w:id="1387" w:name="_Toc118289216"/>
      <w:bookmarkStart w:id="1388" w:name="_Toc226456821"/>
      <w:bookmarkStart w:id="1389" w:name="_Toc248045438"/>
      <w:bookmarkStart w:id="1390" w:name="_Toc287363883"/>
      <w:bookmarkStart w:id="1391" w:name="_Toc311220031"/>
      <w:bookmarkStart w:id="1392" w:name="_Toc317198883"/>
      <w:bookmarkEnd w:id="1361"/>
      <w:bookmarkEnd w:id="1362"/>
      <w:bookmarkEnd w:id="1363"/>
      <w:bookmarkEnd w:id="1364"/>
      <w:bookmarkEnd w:id="1365"/>
      <w:bookmarkEnd w:id="1366"/>
      <w:bookmarkEnd w:id="1367"/>
      <w:r w:rsidRPr="00564A49">
        <w:rPr>
          <w:bCs/>
          <w:iCs/>
        </w:rPr>
        <w:t>For any two pictures m and n in the same CVS, when DpbOutputTime[ m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93" w:name="_Toc364083328"/>
      <w:bookmarkStart w:id="1394" w:name="_Toc378026145"/>
      <w:r w:rsidRPr="00564A49">
        <w:rPr>
          <w:b/>
          <w:bCs/>
          <w:sz w:val="22"/>
          <w:szCs w:val="22"/>
        </w:rPr>
        <w:t>Decoder conformance</w:t>
      </w:r>
      <w:bookmarkEnd w:id="1385"/>
      <w:bookmarkEnd w:id="1386"/>
      <w:bookmarkEnd w:id="1387"/>
      <w:bookmarkEnd w:id="1388"/>
      <w:bookmarkEnd w:id="1389"/>
      <w:bookmarkEnd w:id="1390"/>
      <w:bookmarkEnd w:id="1391"/>
      <w:bookmarkEnd w:id="1392"/>
      <w:bookmarkEnd w:id="1393"/>
      <w:bookmarkEnd w:id="1394"/>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5" w:name="_Toc364083329"/>
      <w:bookmarkStart w:id="1396" w:name="_Toc378026146"/>
      <w:r w:rsidRPr="00564A49">
        <w:rPr>
          <w:b/>
          <w:bCs/>
        </w:rPr>
        <w:t>General</w:t>
      </w:r>
      <w:bookmarkEnd w:id="1395"/>
      <w:bookmarkEnd w:id="1396"/>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 xml:space="preserve">A decoder claiming conformance to a specific profile, tier and level shall be able to successfully decode all bitstreams that conform to the bitstream conformance requirements specified in </w:t>
      </w:r>
      <w:proofErr w:type="spellStart"/>
      <w:r w:rsidRPr="00564A49">
        <w:t>subclause</w:t>
      </w:r>
      <w:proofErr w:type="spellEnd"/>
      <w:r w:rsidRPr="00564A49">
        <w:t>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in the manner specified in Annex A, provided that all VPSs, SPSs and PPSs referred to </w:t>
      </w:r>
      <w:r w:rsidR="00612ADD">
        <w:t>by</w:t>
      </w:r>
      <w:r w:rsidRPr="00564A49">
        <w:t xml:space="preserve"> the VCL NAL units, appropriate buffering period</w:t>
      </w:r>
      <w:r w:rsidR="00612ADD">
        <w:t>,</w:t>
      </w:r>
      <w:r w:rsidRPr="00564A49">
        <w:t xml:space="preserve"> picture timing</w:t>
      </w:r>
      <w:r w:rsidR="00612ADD">
        <w:t>, and decoding unit information</w:t>
      </w:r>
      <w:r w:rsidRPr="00564A49">
        <w:t xml:space="preserve"> SEI messages are conveyed to the decoder, in a timely manner, either in the bitstream (by non-VCL NAL units), or by external means not specified in this Specification</w:t>
      </w:r>
      <w:r w:rsidR="00612ADD">
        <w:t xml:space="preserve">, and, when </w:t>
      </w:r>
      <w:r w:rsidR="00612ADD" w:rsidRPr="00922F83">
        <w:rPr>
          <w:rFonts w:eastAsia="Batang"/>
          <w:bCs/>
          <w:lang w:val="en-US" w:eastAsia="ko-KR"/>
        </w:rPr>
        <w:t>vps_base_layer_</w:t>
      </w:r>
      <w:r w:rsidR="009F44A7">
        <w:rPr>
          <w:rFonts w:eastAsia="Batang"/>
          <w:bCs/>
          <w:lang w:val="en-US" w:eastAsia="ko-KR"/>
        </w:rPr>
        <w:t>in</w:t>
      </w:r>
      <w:r w:rsidR="00612ADD" w:rsidRPr="00922F83">
        <w:rPr>
          <w:rFonts w:eastAsia="Batang"/>
          <w:bCs/>
          <w:lang w:val="en-US" w:eastAsia="ko-KR"/>
        </w:rPr>
        <w:t>ternal_flag</w:t>
      </w:r>
      <w:r w:rsidR="00612ADD">
        <w:rPr>
          <w:lang w:val="en-US"/>
        </w:rPr>
        <w:t xml:space="preserve"> is equal to </w:t>
      </w:r>
      <w:r w:rsidR="009F44A7">
        <w:rPr>
          <w:lang w:val="en-US"/>
        </w:rPr>
        <w:t>0</w:t>
      </w:r>
      <w:r w:rsidR="00612ADD">
        <w:rPr>
          <w:lang w:val="en-US"/>
        </w:rPr>
        <w:t xml:space="preserve">, the decoded pictures with nuh_layer_id equal to 0 and their properties as described in </w:t>
      </w:r>
      <w:proofErr w:type="spellStart"/>
      <w:r w:rsidR="00612ADD">
        <w:rPr>
          <w:lang w:val="en-US"/>
        </w:rPr>
        <w:t>subclauase</w:t>
      </w:r>
      <w:proofErr w:type="spellEnd"/>
      <w:r w:rsidR="00612ADD">
        <w:rPr>
          <w:lang w:val="en-US"/>
        </w:rPr>
        <w:t> </w:t>
      </w:r>
      <w:r w:rsidR="00612ADD">
        <w:rPr>
          <w:lang w:val="en-US"/>
        </w:rPr>
        <w:fldChar w:fldCharType="begin"/>
      </w:r>
      <w:r w:rsidR="00612ADD">
        <w:rPr>
          <w:lang w:val="en-US"/>
        </w:rPr>
        <w:instrText xml:space="preserve"> REF _Ref360894978 \r \h </w:instrText>
      </w:r>
      <w:r w:rsidR="00612ADD">
        <w:rPr>
          <w:lang w:val="en-US"/>
        </w:rPr>
      </w:r>
      <w:r w:rsidR="00612ADD">
        <w:rPr>
          <w:lang w:val="en-US"/>
        </w:rPr>
        <w:fldChar w:fldCharType="separate"/>
      </w:r>
      <w:r w:rsidR="00612ADD">
        <w:rPr>
          <w:lang w:val="en-US"/>
        </w:rPr>
        <w:t>F.8.1</w:t>
      </w:r>
      <w:r w:rsidR="00612ADD">
        <w:rPr>
          <w:lang w:val="en-US"/>
        </w:rPr>
        <w:fldChar w:fldCharType="end"/>
      </w:r>
      <w:r w:rsidR="00612ADD">
        <w:rPr>
          <w:lang w:val="en-US"/>
        </w:rPr>
        <w:t xml:space="preserve"> are </w:t>
      </w:r>
      <w:r w:rsidR="00612ADD" w:rsidRPr="00564A49">
        <w:t>conveyed to the decoder in a timely manner by external means not specified in this Specification</w:t>
      </w:r>
      <w:r w:rsidRPr="00564A49">
        <w:t>.</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 xml:space="preserve">To check conformance of a decoder, test bitstreams conforming to the claimed profile, tier and level, as specified in </w:t>
      </w:r>
      <w:proofErr w:type="spellStart"/>
      <w:r w:rsidRPr="00564A49">
        <w:t>subclause</w:t>
      </w:r>
      <w:proofErr w:type="spellEnd"/>
      <w:r w:rsidRPr="00564A49">
        <w:t>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w:t>
      </w:r>
      <w:r w:rsidR="00612ADD">
        <w:t xml:space="preserve">When </w:t>
      </w:r>
      <w:r w:rsidR="00612ADD" w:rsidRPr="00922F83">
        <w:rPr>
          <w:rFonts w:eastAsia="Batang"/>
          <w:bCs/>
          <w:lang w:val="en-US" w:eastAsia="ko-KR"/>
        </w:rPr>
        <w:t>vps_base_layer_</w:t>
      </w:r>
      <w:r w:rsidR="009F44A7">
        <w:rPr>
          <w:rFonts w:eastAsia="Batang"/>
          <w:bCs/>
          <w:lang w:val="en-US" w:eastAsia="ko-KR"/>
        </w:rPr>
        <w:t>in</w:t>
      </w:r>
      <w:r w:rsidR="00612ADD" w:rsidRPr="00922F83">
        <w:rPr>
          <w:rFonts w:eastAsia="Batang"/>
          <w:bCs/>
          <w:lang w:val="en-US" w:eastAsia="ko-KR"/>
        </w:rPr>
        <w:t>ternal_flag</w:t>
      </w:r>
      <w:r w:rsidR="00612ADD">
        <w:rPr>
          <w:lang w:val="en-US"/>
        </w:rPr>
        <w:t xml:space="preserve"> is equal to </w:t>
      </w:r>
      <w:r w:rsidR="009F44A7">
        <w:rPr>
          <w:lang w:val="en-US"/>
        </w:rPr>
        <w:t>0</w:t>
      </w:r>
      <w:r w:rsidR="00612ADD">
        <w:rPr>
          <w:lang w:val="en-US"/>
        </w:rPr>
        <w:t xml:space="preserve">, </w:t>
      </w:r>
      <w:r w:rsidR="00594FEF">
        <w:rPr>
          <w:lang w:val="en-US"/>
        </w:rPr>
        <w:t xml:space="preserve">decoded pictures with nuh_layer_id equal to 0 and their properties as described in </w:t>
      </w:r>
      <w:proofErr w:type="spellStart"/>
      <w:r w:rsidR="00594FEF">
        <w:rPr>
          <w:lang w:val="en-US"/>
        </w:rPr>
        <w:t>subclauase</w:t>
      </w:r>
      <w:proofErr w:type="spellEnd"/>
      <w:r w:rsidR="00594FEF">
        <w:rPr>
          <w:lang w:val="en-US"/>
        </w:rPr>
        <w:t> </w:t>
      </w:r>
      <w:r w:rsidR="00594FEF">
        <w:rPr>
          <w:lang w:val="en-US"/>
        </w:rPr>
        <w:fldChar w:fldCharType="begin"/>
      </w:r>
      <w:r w:rsidR="00594FEF">
        <w:rPr>
          <w:lang w:val="en-US"/>
        </w:rPr>
        <w:instrText xml:space="preserve"> REF _Ref360894978 \r \h </w:instrText>
      </w:r>
      <w:r w:rsidR="00594FEF">
        <w:rPr>
          <w:lang w:val="en-US"/>
        </w:rPr>
      </w:r>
      <w:r w:rsidR="00594FEF">
        <w:rPr>
          <w:lang w:val="en-US"/>
        </w:rPr>
        <w:fldChar w:fldCharType="separate"/>
      </w:r>
      <w:r w:rsidR="00594FEF">
        <w:rPr>
          <w:lang w:val="en-US"/>
        </w:rPr>
        <w:t>F.8.1</w:t>
      </w:r>
      <w:r w:rsidR="00594FEF">
        <w:rPr>
          <w:lang w:val="en-US"/>
        </w:rPr>
        <w:fldChar w:fldCharType="end"/>
      </w:r>
      <w:r w:rsidR="00594FEF">
        <w:rPr>
          <w:lang w:val="en-US"/>
        </w:rPr>
        <w:t xml:space="preserve"> are </w:t>
      </w:r>
      <w:proofErr w:type="spellStart"/>
      <w:r w:rsidR="00594FEF">
        <w:rPr>
          <w:lang w:val="en-US"/>
        </w:rPr>
        <w:t>aslo</w:t>
      </w:r>
      <w:proofErr w:type="spellEnd"/>
      <w:r w:rsidR="00594FEF">
        <w:rPr>
          <w:lang w:val="en-US"/>
        </w:rPr>
        <w:t xml:space="preserve"> </w:t>
      </w:r>
      <w:r w:rsidR="00594FEF" w:rsidRPr="00564A49">
        <w:t xml:space="preserve">conveyed </w:t>
      </w:r>
      <w:r w:rsidR="00594FEF">
        <w:t xml:space="preserve">both </w:t>
      </w:r>
      <w:r w:rsidR="00594FEF" w:rsidRPr="00564A49">
        <w:t xml:space="preserve">to the </w:t>
      </w:r>
      <w:r w:rsidR="00594FEF">
        <w:t>HRD and to the DUT</w:t>
      </w:r>
      <w:r w:rsidR="00594FEF" w:rsidRPr="00564A49">
        <w:t xml:space="preserve"> in a timely manner by external means not specified in this Specification</w:t>
      </w:r>
      <w:r w:rsidR="00612ADD">
        <w:rPr>
          <w:lang w:val="en-US"/>
        </w:rPr>
        <w:t xml:space="preserve">. </w:t>
      </w:r>
      <w:r w:rsidRPr="00564A49">
        <w:t>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r w:rsidR="00594FEF">
        <w:t xml:space="preserve"> The </w:t>
      </w:r>
      <w:r w:rsidR="00594FEF">
        <w:rPr>
          <w:lang w:val="en-US"/>
        </w:rPr>
        <w:t xml:space="preserve">flag BaseLayerOutputFlag and all flags BaseLayerPicOutputFlag output by the HRD shall also be output by the DUT, and the values </w:t>
      </w:r>
      <w:r w:rsidR="00594FEF" w:rsidRPr="00564A49">
        <w:t>that are output shall be equal to the values produced by the specified decoding process</w:t>
      </w:r>
      <w:r w:rsidR="00594FEF">
        <w:rPr>
          <w:lang w:val="en-US"/>
        </w:rPr>
        <w:t>.</w:t>
      </w:r>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lastRenderedPageBreak/>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InitCpbRemovalDelay[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The HSS delivers the bitstream BitstreamToDecode to the DUT "by demand" from the DUT, meaning that the HSS delivers bits (in decoding order) only when the DUT requires more bits to proceed with its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7E173E" w:rsidRPr="00564A49" w:rsidRDefault="007E173E" w:rsidP="007E173E">
      <w:pPr>
        <w:tabs>
          <w:tab w:val="clear" w:pos="794"/>
          <w:tab w:val="left" w:pos="400"/>
        </w:tabs>
        <w:ind w:left="400" w:hanging="400"/>
      </w:pPr>
      <w:r w:rsidRPr="00564A49">
        <w:t>–</w:t>
      </w:r>
      <w:r w:rsidRPr="00564A49">
        <w:tab/>
        <w:t xml:space="preserve">The HRD CPB size is given by </w:t>
      </w:r>
      <w:proofErr w:type="gramStart"/>
      <w:r w:rsidRPr="00564A49">
        <w:t>CpbSize[</w:t>
      </w:r>
      <w:proofErr w:type="gramEnd"/>
      <w:r w:rsidRPr="00564A49">
        <w:t xml:space="preserv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w:t>
      </w:r>
      <w:proofErr w:type="spellStart"/>
      <w:r w:rsidRPr="00564A49">
        <w:rPr>
          <w:lang w:eastAsia="ko-KR"/>
        </w:rPr>
        <w:t>subclause</w:t>
      </w:r>
      <w:proofErr w:type="spellEnd"/>
      <w:r w:rsidRPr="00564A49">
        <w:rPr>
          <w:lang w:eastAsia="ko-KR"/>
        </w:rPr>
        <w:t xml:space="preserv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xml:space="preserve">. The DPB size is given by sps_max_dec_pic_buffering_minus1[ HighestTid ] + 1. Removal time from the CPB for the HRD is the final bit arrival time and decoding is immediate. The operation of the DPB of this HRD is as described in </w:t>
      </w:r>
      <w:proofErr w:type="spellStart"/>
      <w:r w:rsidRPr="00564A49">
        <w:t>subclauses</w:t>
      </w:r>
      <w:proofErr w:type="spellEnd"/>
      <w:r w:rsidRPr="00564A49">
        <w:t>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7" w:name="_Toc256632243"/>
      <w:bookmarkStart w:id="1398" w:name="_Toc248045439"/>
      <w:bookmarkStart w:id="1399" w:name="_Toc226456822"/>
      <w:bookmarkStart w:id="1400" w:name="_Toc118289217"/>
      <w:bookmarkStart w:id="1401" w:name="_Toc77680621"/>
      <w:bookmarkStart w:id="1402" w:name="_Ref41705644"/>
      <w:bookmarkStart w:id="1403" w:name="_Toc317198884"/>
      <w:bookmarkStart w:id="1404" w:name="_Ref343184204"/>
      <w:bookmarkStart w:id="1405" w:name="_Toc364083330"/>
      <w:bookmarkStart w:id="1406" w:name="_Toc378026147"/>
      <w:bookmarkEnd w:id="1284"/>
      <w:bookmarkEnd w:id="1285"/>
      <w:bookmarkEnd w:id="1286"/>
      <w:bookmarkEnd w:id="1287"/>
      <w:bookmarkEnd w:id="1288"/>
      <w:bookmarkEnd w:id="1289"/>
      <w:bookmarkEnd w:id="1290"/>
      <w:bookmarkEnd w:id="1291"/>
      <w:r w:rsidRPr="00564A49">
        <w:rPr>
          <w:b/>
          <w:bCs/>
        </w:rPr>
        <w:t>Operation of the output order DPB</w:t>
      </w:r>
      <w:bookmarkEnd w:id="1397"/>
      <w:bookmarkEnd w:id="1398"/>
      <w:bookmarkEnd w:id="1399"/>
      <w:bookmarkEnd w:id="1400"/>
      <w:bookmarkEnd w:id="1401"/>
      <w:bookmarkEnd w:id="1402"/>
      <w:bookmarkEnd w:id="1403"/>
      <w:bookmarkEnd w:id="1404"/>
      <w:bookmarkEnd w:id="1405"/>
      <w:bookmarkEnd w:id="1406"/>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07" w:name="_Toc364083331"/>
      <w:bookmarkStart w:id="1408" w:name="_Toc378026148"/>
      <w:bookmarkStart w:id="1409" w:name="_Ref34218584"/>
      <w:r w:rsidRPr="00564A49">
        <w:rPr>
          <w:b/>
          <w:bCs/>
        </w:rPr>
        <w:t>General</w:t>
      </w:r>
      <w:bookmarkEnd w:id="1407"/>
      <w:bookmarkEnd w:id="1408"/>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w:t>
      </w:r>
      <w:proofErr w:type="spellStart"/>
      <w:r w:rsidRPr="00564A49">
        <w:t>subclause</w:t>
      </w:r>
      <w:proofErr w:type="spellEnd"/>
      <w:r w:rsidRPr="00564A49">
        <w:t xml:space="preserv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w:t>
      </w:r>
      <w:proofErr w:type="spellStart"/>
      <w:r w:rsidRPr="00564A49">
        <w:t>subclause</w:t>
      </w:r>
      <w:proofErr w:type="spellEnd"/>
      <w:r w:rsidRPr="00564A49">
        <w:t>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w:t>
      </w:r>
      <w:proofErr w:type="spellStart"/>
      <w:r w:rsidRPr="00564A49">
        <w:t>subclause</w:t>
      </w:r>
      <w:proofErr w:type="spellEnd"/>
      <w:r w:rsidRPr="00564A49">
        <w:t xml:space="preserv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w:t>
      </w:r>
      <w:proofErr w:type="spellStart"/>
      <w:r w:rsidRPr="00564A49">
        <w:t>subclauses</w:t>
      </w:r>
      <w:proofErr w:type="spellEnd"/>
      <w:r w:rsidRPr="00564A49">
        <w:t>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lastRenderedPageBreak/>
        <w:t>MaxNumReorderPics is set equal to max_vps_num_reorder_pics[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max_vps_latency_increase_plus1[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MaxLatencyPictures is set equal to VpsMaxLatencyPictures[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10" w:name="_Toc256632246"/>
      <w:bookmarkStart w:id="1411" w:name="_Toc248045442"/>
      <w:bookmarkStart w:id="1412" w:name="_Toc226456825"/>
      <w:bookmarkStart w:id="1413" w:name="_Toc118289220"/>
      <w:bookmarkStart w:id="1414" w:name="_Toc77680624"/>
      <w:bookmarkStart w:id="1415" w:name="_Ref81126026"/>
      <w:bookmarkStart w:id="1416" w:name="_Ref306292151"/>
      <w:bookmarkStart w:id="1417" w:name="_Toc317198885"/>
      <w:bookmarkStart w:id="1418" w:name="_Ref343074962"/>
      <w:bookmarkStart w:id="1419" w:name="_Ref347102653"/>
      <w:bookmarkStart w:id="1420" w:name="_Toc364083332"/>
      <w:bookmarkStart w:id="1421" w:name="_Toc256632244"/>
      <w:bookmarkStart w:id="1422" w:name="_Toc248045440"/>
      <w:bookmarkStart w:id="1423" w:name="_Toc226456823"/>
      <w:bookmarkStart w:id="1424" w:name="_Toc118289218"/>
      <w:bookmarkStart w:id="1425" w:name="_Toc77680622"/>
      <w:bookmarkStart w:id="1426" w:name="_Ref81126005"/>
      <w:r w:rsidRPr="00564A49">
        <w:t>–</w:t>
      </w:r>
      <w:r w:rsidRPr="00564A49">
        <w:tab/>
        <w:t>Otherwise (a CVS conforming to one or more of the profiles specified in Annex A is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sps_max_num_reorder_pics[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sps_max_latency_increase_plus1[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MaxLatencyPictures is set equal to SpsMaxLatencyPictures[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sps_max_dec_pic_buffering_minus1[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7" w:name="_Ref373337078"/>
      <w:bookmarkStart w:id="1428" w:name="_Toc378026149"/>
      <w:r w:rsidRPr="00564A49">
        <w:rPr>
          <w:b/>
          <w:bCs/>
        </w:rPr>
        <w:t>Output and removal of pictures from the DPB</w:t>
      </w:r>
      <w:bookmarkEnd w:id="1410"/>
      <w:bookmarkEnd w:id="1411"/>
      <w:bookmarkEnd w:id="1412"/>
      <w:bookmarkEnd w:id="1413"/>
      <w:bookmarkEnd w:id="1414"/>
      <w:bookmarkEnd w:id="1415"/>
      <w:bookmarkEnd w:id="1416"/>
      <w:bookmarkEnd w:id="1417"/>
      <w:bookmarkEnd w:id="1418"/>
      <w:bookmarkEnd w:id="1419"/>
      <w:bookmarkEnd w:id="1420"/>
      <w:bookmarkEnd w:id="1427"/>
      <w:bookmarkEnd w:id="1428"/>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output and removal of pictures in the current layer from the DPB before the decoding of the current picture ,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 xml:space="preserve">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w:t>
      </w:r>
      <w:proofErr w:type="spellStart"/>
      <w:r w:rsidRPr="00564A49">
        <w:t>subclauses</w:t>
      </w:r>
      <w:proofErr w:type="spellEnd"/>
      <w:r w:rsidRPr="00564A49">
        <w:t>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 xml:space="preserve">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w:t>
      </w:r>
      <w:r w:rsidRPr="00564A49">
        <w:lastRenderedPageBreak/>
        <w:t>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 xml:space="preserve">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w:t>
      </w:r>
      <w:proofErr w:type="spellStart"/>
      <w:r w:rsidRPr="00564A49">
        <w:t>subclause</w:t>
      </w:r>
      <w:proofErr w:type="spellEnd"/>
      <w:r w:rsidRPr="00564A49">
        <w:t>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 xml:space="preserve">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w:t>
      </w:r>
      <w:proofErr w:type="spellStart"/>
      <w:r w:rsidRPr="00564A49">
        <w:t>subclause</w:t>
      </w:r>
      <w:proofErr w:type="spellEnd"/>
      <w:r w:rsidRPr="00564A49">
        <w:t>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9" w:name="_Toc364083333"/>
      <w:bookmarkStart w:id="1430" w:name="_Ref373336972"/>
      <w:bookmarkStart w:id="1431" w:name="_Ref373338162"/>
      <w:bookmarkStart w:id="1432" w:name="_Toc378026150"/>
      <w:bookmarkEnd w:id="1421"/>
      <w:bookmarkEnd w:id="1422"/>
      <w:bookmarkEnd w:id="1423"/>
      <w:bookmarkEnd w:id="1424"/>
      <w:bookmarkEnd w:id="1425"/>
      <w:bookmarkEnd w:id="1426"/>
      <w:r w:rsidRPr="00564A49">
        <w:rPr>
          <w:b/>
          <w:bCs/>
        </w:rPr>
        <w:t>Picture decoding</w:t>
      </w:r>
      <w:bookmarkEnd w:id="1409"/>
      <w:r w:rsidRPr="00564A49">
        <w:rPr>
          <w:b/>
          <w:bCs/>
        </w:rPr>
        <w:t>, marking, additional bumping, and storage</w:t>
      </w:r>
      <w:bookmarkEnd w:id="1429"/>
      <w:bookmarkEnd w:id="1430"/>
      <w:bookmarkEnd w:id="1431"/>
      <w:bookmarkEnd w:id="1432"/>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lastRenderedPageBreak/>
        <w:t>The current decoded picture is marked as "used for short-term reference".</w:t>
      </w:r>
    </w:p>
    <w:p w:rsidR="007E173E" w:rsidRPr="00564A49" w:rsidRDefault="007E173E" w:rsidP="007E173E">
      <w:r w:rsidRPr="00564A49">
        <w:t xml:space="preserve">When one or more of the following conditions are true, the "bumping" process specified in </w:t>
      </w:r>
      <w:proofErr w:type="spellStart"/>
      <w:r w:rsidRPr="00564A49">
        <w:t>subclause</w:t>
      </w:r>
      <w:proofErr w:type="spellEnd"/>
      <w:r w:rsidRPr="00564A49">
        <w:t>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33" w:name="_Ref347083389"/>
      <w:bookmarkStart w:id="1434" w:name="_Toc364083334"/>
      <w:bookmarkStart w:id="1435" w:name="_Toc378026151"/>
      <w:r w:rsidRPr="00564A49">
        <w:rPr>
          <w:b/>
          <w:bCs/>
        </w:rPr>
        <w:t>"Bumping" process</w:t>
      </w:r>
      <w:bookmarkEnd w:id="1433"/>
      <w:bookmarkEnd w:id="1434"/>
      <w:bookmarkEnd w:id="1435"/>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36" w:name="_Ref372632240"/>
      <w:bookmarkStart w:id="1437" w:name="_Toc378026152"/>
      <w:r w:rsidRPr="00564A49">
        <w:rPr>
          <w:b/>
          <w:bCs/>
          <w:sz w:val="24"/>
          <w:szCs w:val="24"/>
        </w:rPr>
        <w:t>Demultiplexing process for deriving a bitstream partition</w:t>
      </w:r>
      <w:bookmarkEnd w:id="1436"/>
      <w:bookmarkEnd w:id="1437"/>
    </w:p>
    <w:p w:rsidR="007E173E" w:rsidRPr="00564A49" w:rsidRDefault="007E173E" w:rsidP="007E173E">
      <w:r w:rsidRPr="00564A49">
        <w:t>Inputs to this process are a bitstream, a layer identifier list bspLayerId[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Let variable minBspLayerId be the smallest value of bspLayerId[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bspLayerId[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 i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38" w:name="_Toc377921513"/>
      <w:bookmarkStart w:id="1439" w:name="_Toc378026153"/>
      <w:r w:rsidRPr="00564A49">
        <w:rPr>
          <w:lang w:val="en-US"/>
        </w:rPr>
        <w:t>Annex D</w:t>
      </w:r>
      <w:r w:rsidRPr="00564A49">
        <w:rPr>
          <w:lang w:val="en-US"/>
        </w:rPr>
        <w:br/>
      </w:r>
      <w:r w:rsidRPr="00564A49">
        <w:rPr>
          <w:lang w:val="en-US"/>
        </w:rPr>
        <w:br/>
      </w:r>
      <w:bookmarkEnd w:id="1260"/>
      <w:bookmarkEnd w:id="1261"/>
      <w:bookmarkEnd w:id="1262"/>
      <w:bookmarkEnd w:id="1263"/>
      <w:bookmarkEnd w:id="1264"/>
      <w:bookmarkEnd w:id="1265"/>
      <w:bookmarkEnd w:id="1266"/>
      <w:bookmarkEnd w:id="1267"/>
      <w:bookmarkEnd w:id="1268"/>
      <w:bookmarkEnd w:id="1269"/>
      <w:bookmarkEnd w:id="1270"/>
      <w:bookmarkEnd w:id="1271"/>
      <w:r w:rsidRPr="00564A49">
        <w:rPr>
          <w:lang w:val="en-US"/>
        </w:rPr>
        <w:t>Supplemental enhancement information</w:t>
      </w:r>
      <w:bookmarkEnd w:id="1438"/>
      <w:bookmarkEnd w:id="1439"/>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Pr="00564A49" w:rsidRDefault="007E173E" w:rsidP="007E173E">
      <w:pPr>
        <w:pStyle w:val="3N"/>
        <w:rPr>
          <w:i/>
          <w:lang w:val="en-US"/>
        </w:rPr>
      </w:pPr>
      <w:bookmarkStart w:id="1440" w:name="_Toc317198912"/>
      <w:bookmarkStart w:id="1441" w:name="_Ref326742500"/>
      <w:bookmarkStart w:id="1442" w:name="_Ref326742545"/>
      <w:bookmarkStart w:id="1443" w:name="_Toc364083365"/>
    </w:p>
    <w:p w:rsidR="007E173E" w:rsidRPr="00564A49" w:rsidRDefault="007E173E" w:rsidP="007E173E">
      <w:pPr>
        <w:pStyle w:val="3N"/>
      </w:pPr>
      <w:r w:rsidRPr="00564A49">
        <w:rPr>
          <w:i/>
          <w:lang w:val="en-US"/>
        </w:rPr>
        <w:t>Modify subclause D.3.2 as follows:</w:t>
      </w:r>
      <w:bookmarkEnd w:id="1440"/>
      <w:bookmarkEnd w:id="1441"/>
      <w:bookmarkEnd w:id="1442"/>
      <w:bookmarkEnd w:id="1443"/>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t>A buffering period SEI message may be included in a scalable nesting SEI message with nesting_op_flag equal to 1.</w:t>
      </w:r>
    </w:p>
    <w:p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w:t>
      </w:r>
      <w:r w:rsidRPr="00564A49">
        <w:rPr>
          <w:noProof/>
        </w:rPr>
        <w:lastRenderedPageBreak/>
        <w:t xml:space="preserve">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 xml:space="preserve">The syntax element </w:t>
      </w:r>
      <w:r w:rsidRPr="00564A49">
        <w:rPr>
          <w:noProof/>
        </w:rPr>
        <w:lastRenderedPageBreak/>
        <w:t>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r w:rsidRPr="00564A49">
        <w:rPr>
          <w:b/>
          <w:lang w:val="en-CA"/>
        </w:rPr>
        <w:t>concatenation_flag</w:t>
      </w:r>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r w:rsidRPr="00564A49">
        <w:rPr>
          <w:b/>
          <w:lang w:val="en-CA"/>
        </w:rPr>
        <w:t>au_cpb_removal_delay_delta_minus1</w:t>
      </w:r>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w:t>
      </w:r>
      <w:r w:rsidRPr="00564A49">
        <w:rPr>
          <w:noProof/>
          <w:sz w:val="18"/>
          <w:szCs w:val="18"/>
        </w:rPr>
        <w:lastRenderedPageBreak/>
        <w:t>nuh_layer_id equal to nuhLayerId such that LayerInitializedFlag[ nuhLayerId ] equal to 0 (at the beginning of decoding the IRAP picture) follows one or more of its associated RADL pictures in decoding order or for which CL-RAS pictures are present.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D.3.4 as follows:</w:t>
      </w:r>
    </w:p>
    <w:p w:rsidR="007E173E" w:rsidRPr="00564A49" w:rsidRDefault="007E173E" w:rsidP="007E173E">
      <w:r w:rsidRPr="00564A49">
        <w:rPr>
          <w:b/>
        </w:rPr>
        <w:t>pan_scan_rect_persistence_flag</w:t>
      </w:r>
      <w:r w:rsidRPr="00564A49">
        <w:t xml:space="preserve"> specifies the persistence of the pan-scan rectangle SEI message.</w:t>
      </w:r>
    </w:p>
    <w:p w:rsidR="007E173E" w:rsidRPr="00564A49" w:rsidRDefault="007E173E" w:rsidP="007E173E">
      <w:r w:rsidRPr="00564A49">
        <w:t>pan_scan_rect_persistence_flag equal to 0 specifies that the pan-scan rectangle information applies to the current decoded picture only.</w:t>
      </w:r>
    </w:p>
    <w:p w:rsidR="007E173E" w:rsidRPr="00564A49" w:rsidRDefault="007E173E" w:rsidP="007E173E">
      <w:r w:rsidRPr="00564A49">
        <w:t>Let picA be the current picture. pan_scan_rect_persistence_flag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2</w:t>
        </w:r>
      </w:fldSimple>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lastRenderedPageBreak/>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3</w:t>
        </w:r>
      </w:fldSimple>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4</w:t>
        </w:r>
      </w:fldSimple>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lastRenderedPageBreak/>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r w:rsidRPr="00564A49">
        <w:rPr>
          <w:b/>
          <w:bCs/>
        </w:rPr>
        <w:t>progressive_refinement_id</w:t>
      </w:r>
      <w:r w:rsidRPr="00564A49">
        <w:t xml:space="preserve"> specifies an identification number for the progressive refinement operation. progressive_refinement_id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r w:rsidRPr="00564A49">
        <w:rPr>
          <w:b/>
          <w:bCs/>
        </w:rPr>
        <w:t>pic_order_cnt_delta</w:t>
      </w:r>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D.3.13 as follows:</w:t>
      </w:r>
    </w:p>
    <w:p w:rsidR="007E173E" w:rsidRPr="00564A49" w:rsidRDefault="007E173E" w:rsidP="007E173E">
      <w:r w:rsidRPr="00564A49">
        <w:rPr>
          <w:b/>
          <w:bCs/>
        </w:rPr>
        <w:t>film_grain_characteristics_persistence_flag</w:t>
      </w:r>
      <w:r w:rsidRPr="00564A49">
        <w:t xml:space="preserve"> specifies the persistence of the film grain characteristics SEI message.</w:t>
      </w:r>
    </w:p>
    <w:p w:rsidR="007E173E" w:rsidRPr="00564A49" w:rsidRDefault="007E173E" w:rsidP="007E173E">
      <w:r w:rsidRPr="00564A49">
        <w:t>film_grain_characteristics_persistence_flag equal to 0 specifies that the film grain characteristics SEI message applies to the current decoded picture only.</w:t>
      </w:r>
    </w:p>
    <w:p w:rsidR="007E173E" w:rsidRPr="00564A49" w:rsidRDefault="007E173E" w:rsidP="007E173E">
      <w:r w:rsidRPr="00564A49">
        <w:lastRenderedPageBreak/>
        <w:t>Let picA be the current picture. film_grain_characteristics_persistence_flag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r w:rsidRPr="00564A49">
        <w:rPr>
          <w:b/>
        </w:rPr>
        <w:t>frame_packing_arrangement_persistence_flag</w:t>
      </w:r>
      <w:r w:rsidRPr="00564A49">
        <w:t xml:space="preserve"> specifies the persistence of the frame packing arrangement SEI message.</w:t>
      </w:r>
    </w:p>
    <w:p w:rsidR="007E173E" w:rsidRPr="00564A49" w:rsidRDefault="007E173E" w:rsidP="007E173E">
      <w:r w:rsidRPr="00564A49">
        <w:t>frame_packing_arrangement_persistence_flag equal to 0 specifies that the frame packing arrangement SEI message applies to the current decoded frame only.</w:t>
      </w:r>
    </w:p>
    <w:p w:rsidR="007E173E" w:rsidRPr="00564A49" w:rsidRDefault="007E173E" w:rsidP="007E173E">
      <w:r w:rsidRPr="00564A49">
        <w:t>Let picA be the current picture. frame_packing_arrangement_persistence_flag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lastRenderedPageBreak/>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44" w:name="_Toc377921516"/>
      <w:bookmarkStart w:id="1445" w:name="_Toc378026154"/>
      <w:r w:rsidRPr="00564A49">
        <w:rPr>
          <w:lang w:val="en-US"/>
        </w:rPr>
        <w:t>Annex E</w:t>
      </w:r>
      <w:r w:rsidRPr="00564A49">
        <w:rPr>
          <w:lang w:val="en-US"/>
        </w:rPr>
        <w:br/>
      </w:r>
      <w:r w:rsidRPr="00564A49">
        <w:rPr>
          <w:lang w:val="en-US"/>
        </w:rPr>
        <w:br/>
        <w:t>Video usability information</w:t>
      </w:r>
      <w:bookmarkEnd w:id="1444"/>
      <w:bookmarkEnd w:id="1445"/>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46" w:name="_Toc377921517"/>
      <w:bookmarkStart w:id="1447" w:name="_Toc378026155"/>
      <w:r w:rsidRPr="00564A49">
        <w:t>VUI semantics</w:t>
      </w:r>
      <w:bookmarkEnd w:id="1446"/>
      <w:bookmarkEnd w:id="1447"/>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48" w:name="_Toc377921518"/>
      <w:bookmarkStart w:id="1449" w:name="_Toc378026156"/>
      <w:r w:rsidRPr="00564A49">
        <w:t>VUI parameters semantics</w:t>
      </w:r>
      <w:bookmarkEnd w:id="1448"/>
      <w:bookmarkEnd w:id="1449"/>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r w:rsidRPr="00564A49">
        <w:rPr>
          <w:b/>
        </w:rPr>
        <w:t>video_signal_type_present_flag</w:t>
      </w:r>
      <w:r w:rsidRPr="00564A49">
        <w:t xml:space="preserve"> equal to 1 specifies that video_format, video_full_range_flag and colour_description_present_flag are present. video_signal_type_present_flag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Del="00DC7361" w:rsidRDefault="00080C73" w:rsidP="00080C73">
      <w:pPr>
        <w:pStyle w:val="3H1"/>
        <w:numPr>
          <w:ilvl w:val="0"/>
          <w:numId w:val="0"/>
        </w:numPr>
        <w:overflowPunct w:val="0"/>
        <w:autoSpaceDE w:val="0"/>
        <w:autoSpaceDN w:val="0"/>
        <w:adjustRightInd w:val="0"/>
        <w:textAlignment w:val="baseline"/>
        <w:rPr>
          <w:del w:id="1450" w:author="Miska Hannuksela" w:date="2014-03-20T14:52:00Z"/>
        </w:rPr>
      </w:pPr>
      <w:del w:id="1451" w:author="Miska Hannuksela" w:date="2014-03-20T14:52:00Z">
        <w:r w:rsidRPr="00564A49" w:rsidDel="00DC7361">
          <w:delText>E.3.2</w:delText>
        </w:r>
        <w:r w:rsidRPr="00564A49" w:rsidDel="00DC7361">
          <w:tab/>
          <w:delText>HRD parameters semantics</w:delText>
        </w:r>
      </w:del>
    </w:p>
    <w:p w:rsidR="00080C73" w:rsidRPr="00564A49" w:rsidDel="00DC7361" w:rsidRDefault="00080C73" w:rsidP="00080C73">
      <w:pPr>
        <w:pStyle w:val="3N"/>
        <w:rPr>
          <w:del w:id="1452" w:author="Miska Hannuksela" w:date="2014-03-20T14:52:00Z"/>
        </w:rPr>
      </w:pPr>
      <w:del w:id="1453" w:author="Miska Hannuksela" w:date="2014-03-20T14:52:00Z">
        <w:r w:rsidRPr="00564A49" w:rsidDel="00DC7361">
          <w:delText>The specifications in clause E.3.2 apply with the following modifications and additions.</w:delText>
        </w:r>
      </w:del>
    </w:p>
    <w:p w:rsidR="00080C73" w:rsidRPr="00564A49" w:rsidDel="00DC7361" w:rsidRDefault="00080C73" w:rsidP="00080C73">
      <w:pPr>
        <w:rPr>
          <w:del w:id="1454" w:author="Miska Hannuksela" w:date="2014-03-20T14:52:00Z"/>
          <w:noProof/>
        </w:rPr>
      </w:pPr>
      <w:del w:id="1455" w:author="Miska Hannuksela" w:date="2014-03-20T14:52:00Z">
        <w:r w:rsidRPr="00564A49" w:rsidDel="00DC7361">
          <w:rPr>
            <w:b/>
            <w:noProof/>
          </w:rPr>
          <w:delText>initial_cpb_removal_delay_length_minus1</w:delText>
        </w:r>
        <w:r w:rsidRPr="00564A49" w:rsidDel="00DC7361">
          <w:rPr>
            <w:noProof/>
          </w:rPr>
          <w:delTex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delText>
        </w:r>
        <w:r w:rsidRPr="00564A49" w:rsidDel="00DC7361">
          <w:rPr>
            <w:lang w:val="en-US"/>
          </w:rPr>
          <w:delText xml:space="preserve">itstream partition initial arrival time SEI message. </w:delText>
        </w:r>
        <w:r w:rsidRPr="00564A49" w:rsidDel="00DC7361">
          <w:rPr>
            <w:noProof/>
          </w:rPr>
          <w:delText>When the initial_cpb_removal_delay_length_minus1 syntax element is not present, it is inferred to be equal to 23.</w:delText>
        </w:r>
      </w:del>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56" w:name="_Toc377921519"/>
      <w:bookmarkStart w:id="1457" w:name="_Toc378026157"/>
      <w:bookmarkEnd w:id="1252"/>
      <w:r w:rsidRPr="00564A49">
        <w:rPr>
          <w:lang w:val="en-US"/>
        </w:rPr>
        <w:lastRenderedPageBreak/>
        <w:t>Annex F</w:t>
      </w:r>
      <w:r w:rsidRPr="00564A49">
        <w:rPr>
          <w:lang w:val="en-US"/>
        </w:rPr>
        <w:br/>
      </w:r>
      <w:r w:rsidRPr="00564A49">
        <w:rPr>
          <w:lang w:val="en-US" w:eastAsia="ko-KR"/>
        </w:rPr>
        <w:br/>
      </w:r>
      <w:bookmarkStart w:id="1458"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56"/>
      <w:bookmarkEnd w:id="1457"/>
      <w:bookmarkEnd w:id="1458"/>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59" w:name="_Toc303680795"/>
      <w:bookmarkStart w:id="1460" w:name="_Toc248045626"/>
      <w:bookmarkStart w:id="1461" w:name="_Toc226457159"/>
      <w:bookmarkStart w:id="1462" w:name="_Toc198881552"/>
      <w:bookmarkStart w:id="1463" w:name="_Ref198876696"/>
      <w:bookmarkStart w:id="1464" w:name="_Toc190849800"/>
      <w:bookmarkStart w:id="1465" w:name="_Toc140808416"/>
      <w:bookmarkStart w:id="1466" w:name="_Ref331513529"/>
      <w:bookmarkStart w:id="1467" w:name="_Toc377921520"/>
      <w:bookmarkStart w:id="1468" w:name="_Toc378026158"/>
      <w:r w:rsidRPr="00564A49">
        <w:rPr>
          <w:lang w:val="en-US"/>
        </w:rPr>
        <w:t>Scope</w:t>
      </w:r>
      <w:bookmarkEnd w:id="1459"/>
      <w:bookmarkEnd w:id="1460"/>
      <w:bookmarkEnd w:id="1461"/>
      <w:bookmarkEnd w:id="1462"/>
      <w:bookmarkEnd w:id="1463"/>
      <w:bookmarkEnd w:id="1464"/>
      <w:bookmarkEnd w:id="1465"/>
      <w:bookmarkEnd w:id="1466"/>
      <w:bookmarkEnd w:id="1467"/>
      <w:bookmarkEnd w:id="1468"/>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9" w:name="_Toc303680796"/>
      <w:bookmarkStart w:id="1470" w:name="_Toc248045627"/>
      <w:bookmarkStart w:id="1471" w:name="_Toc226457160"/>
      <w:bookmarkStart w:id="1472" w:name="_Toc377921521"/>
      <w:bookmarkStart w:id="1473" w:name="_Toc378026159"/>
      <w:r w:rsidRPr="00564A49">
        <w:rPr>
          <w:lang w:val="en-US"/>
        </w:rPr>
        <w:t>Normative references</w:t>
      </w:r>
      <w:bookmarkEnd w:id="1469"/>
      <w:bookmarkEnd w:id="1470"/>
      <w:bookmarkEnd w:id="1471"/>
      <w:bookmarkEnd w:id="1472"/>
      <w:bookmarkEnd w:id="1473"/>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4" w:name="_Ref348089934"/>
      <w:bookmarkStart w:id="1475" w:name="_Toc377921522"/>
      <w:bookmarkStart w:id="1476" w:name="_Toc378026160"/>
      <w:r w:rsidRPr="00564A49">
        <w:rPr>
          <w:lang w:val="en-US"/>
        </w:rPr>
        <w:t>Definitions</w:t>
      </w:r>
      <w:bookmarkEnd w:id="1474"/>
      <w:bookmarkEnd w:id="1475"/>
      <w:bookmarkEnd w:id="1476"/>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access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alternative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associated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auxiliary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coded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r w:rsidRPr="00564A49">
        <w:rPr>
          <w:bCs w:val="0"/>
          <w:lang w:val="en-US"/>
        </w:rPr>
        <w:t>coded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r w:rsidRPr="00564A49">
        <w:rPr>
          <w:lang w:val="en-US"/>
        </w:rPr>
        <w:t>collocated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cross-layer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direct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indirect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initial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r w:rsidRPr="00564A49">
        <w:rPr>
          <w:lang w:val="en-US"/>
        </w:rPr>
        <w:t>inter-layer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intra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leading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non-base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primary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output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view:</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spatial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7" w:name="_Toc377921523"/>
      <w:bookmarkStart w:id="1478" w:name="_Toc378026161"/>
      <w:r w:rsidRPr="00564A49">
        <w:rPr>
          <w:lang w:val="en-US"/>
        </w:rPr>
        <w:t>Abbreviations</w:t>
      </w:r>
      <w:bookmarkEnd w:id="1477"/>
      <w:bookmarkEnd w:id="1478"/>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9" w:name="_Toc377921524"/>
      <w:bookmarkStart w:id="1480" w:name="_Toc378026162"/>
      <w:r w:rsidRPr="00564A49">
        <w:rPr>
          <w:lang w:val="en-US"/>
        </w:rPr>
        <w:t>Conventions</w:t>
      </w:r>
      <w:bookmarkEnd w:id="1479"/>
      <w:bookmarkEnd w:id="1480"/>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81" w:name="_Toc377921525"/>
      <w:bookmarkStart w:id="1482" w:name="_Toc378026163"/>
      <w:r w:rsidRPr="00564A49">
        <w:rPr>
          <w:lang w:val="en-US"/>
        </w:rPr>
        <w:t>Source, coded, decoded and output data formats, scanning processes, and neighbouring relationships</w:t>
      </w:r>
      <w:bookmarkEnd w:id="1481"/>
      <w:bookmarkEnd w:id="1482"/>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83" w:name="_Toc303680801"/>
      <w:bookmarkStart w:id="1484" w:name="_Toc248045632"/>
      <w:bookmarkStart w:id="1485" w:name="_Toc226457165"/>
      <w:bookmarkStart w:id="1486" w:name="_Ref220337191"/>
      <w:bookmarkStart w:id="1487" w:name="_Ref217305740"/>
      <w:bookmarkStart w:id="1488" w:name="_Ref360894127"/>
      <w:bookmarkStart w:id="1489" w:name="_Toc377921526"/>
      <w:bookmarkStart w:id="1490" w:name="_Toc378026164"/>
      <w:r w:rsidRPr="00564A49">
        <w:rPr>
          <w:lang w:val="en-US"/>
        </w:rPr>
        <w:t>Syntax and semantics</w:t>
      </w:r>
      <w:bookmarkEnd w:id="1483"/>
      <w:bookmarkEnd w:id="1484"/>
      <w:bookmarkEnd w:id="1485"/>
      <w:bookmarkEnd w:id="1486"/>
      <w:bookmarkEnd w:id="1487"/>
      <w:bookmarkEnd w:id="1488"/>
      <w:bookmarkEnd w:id="1489"/>
      <w:bookmarkEnd w:id="1490"/>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1" w:name="_Toc303680802"/>
      <w:bookmarkStart w:id="1492" w:name="_Toc248045633"/>
      <w:bookmarkStart w:id="1493" w:name="_Toc226457166"/>
      <w:bookmarkStart w:id="1494" w:name="_Toc198881559"/>
      <w:bookmarkStart w:id="1495" w:name="_Toc190849807"/>
      <w:bookmarkStart w:id="1496" w:name="_Toc140808430"/>
      <w:bookmarkStart w:id="1497" w:name="_Ref348089982"/>
      <w:bookmarkStart w:id="1498" w:name="_Ref363159905"/>
      <w:bookmarkStart w:id="1499" w:name="_Toc377921527"/>
      <w:bookmarkStart w:id="1500" w:name="_Toc378026165"/>
      <w:r w:rsidRPr="00564A49">
        <w:rPr>
          <w:lang w:val="en-US"/>
        </w:rPr>
        <w:t>Method of specifying syntax in tabular form</w:t>
      </w:r>
      <w:bookmarkEnd w:id="1491"/>
      <w:bookmarkEnd w:id="1492"/>
      <w:bookmarkEnd w:id="1493"/>
      <w:bookmarkEnd w:id="1494"/>
      <w:bookmarkEnd w:id="1495"/>
      <w:bookmarkEnd w:id="1496"/>
      <w:bookmarkEnd w:id="1497"/>
      <w:bookmarkEnd w:id="1498"/>
      <w:bookmarkEnd w:id="1499"/>
      <w:bookmarkEnd w:id="1500"/>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1" w:name="_Toc303680803"/>
      <w:bookmarkStart w:id="1502" w:name="_Toc248045634"/>
      <w:bookmarkStart w:id="1503" w:name="_Toc226457167"/>
      <w:bookmarkStart w:id="1504" w:name="_Toc198881560"/>
      <w:bookmarkStart w:id="1505" w:name="_Toc190849808"/>
      <w:bookmarkStart w:id="1506" w:name="_Toc140808431"/>
      <w:bookmarkStart w:id="1507" w:name="_Ref348089989"/>
      <w:bookmarkStart w:id="1508" w:name="_Ref363159910"/>
      <w:bookmarkStart w:id="1509" w:name="_Toc377921528"/>
      <w:bookmarkStart w:id="1510" w:name="_Toc378026166"/>
      <w:r w:rsidRPr="00564A49">
        <w:rPr>
          <w:lang w:val="en-US"/>
        </w:rPr>
        <w:t>Specification of syntax functions, categories, and descriptors</w:t>
      </w:r>
      <w:bookmarkEnd w:id="1501"/>
      <w:bookmarkEnd w:id="1502"/>
      <w:bookmarkEnd w:id="1503"/>
      <w:bookmarkEnd w:id="1504"/>
      <w:bookmarkEnd w:id="1505"/>
      <w:bookmarkEnd w:id="1506"/>
      <w:bookmarkEnd w:id="1507"/>
      <w:bookmarkEnd w:id="1508"/>
      <w:bookmarkEnd w:id="1509"/>
      <w:bookmarkEnd w:id="1510"/>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511" w:name="_Ref363159917"/>
      <w:r w:rsidRPr="00564A49">
        <w:rPr>
          <w:lang w:val="en-US"/>
        </w:rPr>
        <w:t>more_data_in_slice_segment_header_extension(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more_data_in_slice_segment_header_extension(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12" w:name="_Toc377921529"/>
      <w:bookmarkStart w:id="1513" w:name="_Toc378026167"/>
      <w:r w:rsidRPr="00564A49">
        <w:rPr>
          <w:lang w:val="en-US"/>
        </w:rPr>
        <w:lastRenderedPageBreak/>
        <w:t>Syntax in tabular form</w:t>
      </w:r>
      <w:bookmarkEnd w:id="1511"/>
      <w:bookmarkEnd w:id="1512"/>
      <w:bookmarkEnd w:id="1513"/>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14" w:name="_Ref348090062"/>
      <w:bookmarkStart w:id="1515" w:name="_Toc377921530"/>
      <w:bookmarkStart w:id="1516" w:name="_Toc378026168"/>
      <w:r w:rsidRPr="00564A49">
        <w:rPr>
          <w:lang w:val="en-US"/>
        </w:rPr>
        <w:t>NAL unit syntax</w:t>
      </w:r>
      <w:bookmarkEnd w:id="1514"/>
      <w:bookmarkEnd w:id="1515"/>
      <w:bookmarkEnd w:id="1516"/>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17" w:name="_Ref363159828"/>
      <w:bookmarkStart w:id="1518" w:name="_Toc377921531"/>
      <w:bookmarkStart w:id="1519" w:name="_Toc378026169"/>
      <w:r w:rsidRPr="00564A49">
        <w:rPr>
          <w:lang w:val="en-US"/>
        </w:rPr>
        <w:lastRenderedPageBreak/>
        <w:t>Raw byte sequence payloads and RBSP trailing bits syntax</w:t>
      </w:r>
      <w:bookmarkEnd w:id="1517"/>
      <w:bookmarkEnd w:id="1518"/>
      <w:bookmarkEnd w:id="1519"/>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0" w:name="_Ref348090078"/>
      <w:r w:rsidRPr="00564A49">
        <w:rPr>
          <w:lang w:val="en-US"/>
        </w:rPr>
        <w:t>Video parameter set RBSP</w:t>
      </w:r>
      <w:bookmarkEnd w:id="1520"/>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0390B" w:rsidRPr="00564A49" w:rsidTr="00802F9B">
        <w:trPr>
          <w:cantSplit/>
          <w:trHeight w:val="289"/>
          <w:jc w:val="center"/>
        </w:trPr>
        <w:tc>
          <w:tcPr>
            <w:tcW w:w="7774" w:type="dxa"/>
          </w:tcPr>
          <w:p w:rsidR="0070390B" w:rsidRPr="0070390B" w:rsidRDefault="0070390B" w:rsidP="009F44A7">
            <w:pPr>
              <w:pStyle w:val="tablesyntax"/>
              <w:rPr>
                <w:rFonts w:ascii="Times New Roman" w:hAnsi="Times New Roman"/>
                <w:b/>
                <w:lang w:val="en-US"/>
              </w:rPr>
            </w:pPr>
            <w:r>
              <w:rPr>
                <w:rFonts w:ascii="Times New Roman" w:hAnsi="Times New Roman"/>
                <w:lang w:val="en-US"/>
              </w:rPr>
              <w:tab/>
            </w:r>
            <w:r w:rsidRPr="0070390B">
              <w:rPr>
                <w:rFonts w:ascii="Times New Roman" w:hAnsi="Times New Roman"/>
                <w:b/>
                <w:lang w:val="en-US"/>
              </w:rPr>
              <w:t>vps_base_layer_</w:t>
            </w:r>
            <w:r w:rsidR="009F44A7">
              <w:rPr>
                <w:rFonts w:ascii="Times New Roman" w:hAnsi="Times New Roman"/>
                <w:b/>
                <w:lang w:val="en-US"/>
              </w:rPr>
              <w:t>in</w:t>
            </w:r>
            <w:r w:rsidRPr="0070390B">
              <w:rPr>
                <w:rFonts w:ascii="Times New Roman" w:hAnsi="Times New Roman"/>
                <w:b/>
                <w:lang w:val="en-US"/>
              </w:rPr>
              <w:t>ternal_flag</w:t>
            </w:r>
          </w:p>
        </w:tc>
        <w:tc>
          <w:tcPr>
            <w:tcW w:w="1227" w:type="dxa"/>
          </w:tcPr>
          <w:p w:rsidR="0070390B" w:rsidRPr="00564A49" w:rsidRDefault="0070390B" w:rsidP="00802F9B">
            <w:pPr>
              <w:pStyle w:val="tablecell"/>
              <w:rPr>
                <w:lang w:val="en-US"/>
              </w:rPr>
            </w:pPr>
            <w:r>
              <w:rPr>
                <w:lang w:val="en-US"/>
              </w:rPr>
              <w:t>u(1)</w:t>
            </w:r>
          </w:p>
        </w:tc>
      </w:tr>
      <w:tr w:rsidR="007E173E" w:rsidRPr="00564A49" w:rsidTr="00802F9B">
        <w:trPr>
          <w:cantSplit/>
          <w:trHeight w:val="289"/>
          <w:jc w:val="center"/>
        </w:trPr>
        <w:tc>
          <w:tcPr>
            <w:tcW w:w="7774" w:type="dxa"/>
          </w:tcPr>
          <w:p w:rsidR="007E173E" w:rsidRPr="00564A49" w:rsidRDefault="007E173E" w:rsidP="0070390B">
            <w:pPr>
              <w:pStyle w:val="tablesyntax"/>
              <w:rPr>
                <w:rFonts w:ascii="Times New Roman" w:hAnsi="Times New Roman"/>
                <w:b/>
                <w:lang w:val="en-US"/>
              </w:rPr>
            </w:pPr>
            <w:r w:rsidRPr="00564A49">
              <w:rPr>
                <w:rFonts w:ascii="Times New Roman" w:hAnsi="Times New Roman"/>
                <w:lang w:val="en-US"/>
              </w:rPr>
              <w:tab/>
            </w:r>
            <w:proofErr w:type="spellStart"/>
            <w:r w:rsidRPr="00564A49">
              <w:rPr>
                <w:rFonts w:ascii="Times New Roman" w:hAnsi="Times New Roman"/>
                <w:b/>
                <w:lang w:val="en-US"/>
              </w:rPr>
              <w:t>vps_reserved_</w:t>
            </w:r>
            <w:r w:rsidR="0070390B">
              <w:rPr>
                <w:rFonts w:ascii="Times New Roman" w:hAnsi="Times New Roman"/>
                <w:b/>
                <w:lang w:val="en-US"/>
              </w:rPr>
              <w:t>one</w:t>
            </w:r>
            <w:r w:rsidRPr="00564A49">
              <w:rPr>
                <w:rFonts w:ascii="Times New Roman" w:hAnsi="Times New Roman"/>
                <w:b/>
                <w:lang w:val="en-US"/>
              </w:rPr>
              <w:t>_bit</w:t>
            </w:r>
            <w:proofErr w:type="spellEnd"/>
          </w:p>
        </w:tc>
        <w:tc>
          <w:tcPr>
            <w:tcW w:w="1227" w:type="dxa"/>
          </w:tcPr>
          <w:p w:rsidR="007E173E" w:rsidRPr="00564A49" w:rsidRDefault="007E173E" w:rsidP="0070390B">
            <w:pPr>
              <w:pStyle w:val="tablecell"/>
              <w:rPr>
                <w:lang w:val="en-US"/>
              </w:rPr>
            </w:pPr>
            <w:r w:rsidRPr="00564A49">
              <w:rPr>
                <w:lang w:val="en-US"/>
              </w:rPr>
              <w:t>u(</w:t>
            </w:r>
            <w:r w:rsidR="0070390B">
              <w:rPr>
                <w:lang w:val="en-US"/>
              </w:rPr>
              <w:t>1</w:t>
            </w:r>
            <w:r w:rsidRPr="00564A49">
              <w:rPr>
                <w:lang w:val="en-US"/>
              </w:rPr>
              <w:t>)</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3D7CD2" w:rsidRPr="00564A49" w:rsidRDefault="007E173E" w:rsidP="0077390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i = 0; i  &lt;=  MaxLayersMinus1; i++ )</w:t>
            </w:r>
            <w:r w:rsidR="00773908">
              <w:rPr>
                <w:rFonts w:eastAsia="Batang"/>
                <w:bCs/>
                <w:lang w:val="en-US" w:eastAsia="ko-KR"/>
              </w:rPr>
              <w:t xml:space="preserve"> </w:t>
            </w:r>
            <w:r w:rsidR="003D7CD2" w:rsidRPr="00005479">
              <w:rPr>
                <w:rFonts w:eastAsia="Batang"/>
                <w:bCs/>
                <w:highlight w:val="yellow"/>
                <w:lang w:val="en-US" w:eastAsia="ko-KR"/>
              </w:rPr>
              <w:t xml:space="preserve">[Ed. (YK): Further study whether "i = 0" </w:t>
            </w:r>
            <w:r w:rsidR="00773908" w:rsidRPr="00005479">
              <w:rPr>
                <w:rFonts w:eastAsia="Batang"/>
                <w:bCs/>
                <w:highlight w:val="yellow"/>
                <w:lang w:val="en-US" w:eastAsia="ko-KR"/>
              </w:rPr>
              <w:t xml:space="preserve">here </w:t>
            </w:r>
            <w:r w:rsidR="003D7CD2" w:rsidRPr="00005479">
              <w:rPr>
                <w:rFonts w:eastAsia="Batang"/>
                <w:bCs/>
                <w:highlight w:val="yellow"/>
                <w:lang w:val="en-US" w:eastAsia="ko-KR"/>
              </w:rPr>
              <w:t>should be replaced with</w:t>
            </w:r>
            <w:r w:rsidR="00773908" w:rsidRPr="00005479">
              <w:rPr>
                <w:rFonts w:eastAsia="Batang"/>
                <w:bCs/>
                <w:highlight w:val="yellow"/>
                <w:lang w:val="en-US" w:eastAsia="ko-KR"/>
              </w:rPr>
              <w:t xml:space="preserve"> </w:t>
            </w:r>
            <w:r w:rsidR="003D7CD2" w:rsidRPr="00005479">
              <w:rPr>
                <w:rFonts w:eastAsia="Batang"/>
                <w:bCs/>
                <w:highlight w:val="yellow"/>
                <w:lang w:val="en-US" w:eastAsia="ko-KR"/>
              </w:rPr>
              <w:t>" i = vps_base_layer_internal_flag ? 0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70390B">
              <w:rPr>
                <w:rFonts w:eastAsia="Batang"/>
                <w:b/>
                <w:bCs/>
                <w:lang w:val="en-US" w:eastAsia="ko-KR"/>
              </w:rPr>
              <w:t>sub_layers_vps_max_minus1</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73908" w:rsidRPr="00564A49" w:rsidRDefault="007E173E" w:rsidP="0077390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proofErr w:type="gramStart"/>
            <w:r w:rsidRPr="00564A49">
              <w:rPr>
                <w:rFonts w:eastAsia="Batang"/>
                <w:bCs/>
                <w:lang w:val="en-US" w:eastAsia="ko-KR"/>
              </w:rPr>
              <w:t>for(</w:t>
            </w:r>
            <w:proofErr w:type="gramEnd"/>
            <w:r w:rsidRPr="00564A49">
              <w:rPr>
                <w:rFonts w:eastAsia="Batang"/>
                <w:bCs/>
                <w:lang w:val="en-US" w:eastAsia="ko-KR"/>
              </w:rPr>
              <w:t xml:space="preserve"> i = 0; i &lt; MaxLayersMinus1; i++ )</w:t>
            </w:r>
            <w:r w:rsidR="00773908">
              <w:rPr>
                <w:rFonts w:eastAsia="Batang"/>
                <w:bCs/>
                <w:lang w:val="en-US" w:eastAsia="ko-KR"/>
              </w:rPr>
              <w:t xml:space="preserve"> </w:t>
            </w:r>
            <w:r w:rsidR="00773908" w:rsidRPr="00005479">
              <w:rPr>
                <w:rFonts w:eastAsia="Batang"/>
                <w:bCs/>
                <w:highlight w:val="yellow"/>
                <w:lang w:val="en-US" w:eastAsia="ko-KR"/>
              </w:rPr>
              <w:t>[Ed. (YK): Further study whether "i = 0" here should be replaced with " i = vps_base_layer_internal_flag ? 0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9F44A7">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 xml:space="preserve">for( i = </w:t>
            </w:r>
            <w:r w:rsidR="00922F83" w:rsidRPr="00922F83">
              <w:rPr>
                <w:rFonts w:eastAsia="Batang"/>
                <w:bCs/>
                <w:lang w:val="en-US" w:eastAsia="ko-KR"/>
              </w:rPr>
              <w:t>vps_base_layer_</w:t>
            </w:r>
            <w:r w:rsidR="009F44A7">
              <w:rPr>
                <w:rFonts w:eastAsia="Batang"/>
                <w:bCs/>
                <w:lang w:val="en-US" w:eastAsia="ko-KR"/>
              </w:rPr>
              <w:t>in</w:t>
            </w:r>
            <w:r w:rsidR="00922F83" w:rsidRPr="00922F83">
              <w:rPr>
                <w:rFonts w:eastAsia="Batang"/>
                <w:bCs/>
                <w:lang w:val="en-US" w:eastAsia="ko-KR"/>
              </w:rPr>
              <w:t>ternal_flag</w:t>
            </w:r>
            <w:r w:rsidR="00922F83">
              <w:rPr>
                <w:rFonts w:eastAsia="Batang"/>
                <w:bCs/>
                <w:lang w:val="en-US" w:eastAsia="ko-KR"/>
              </w:rPr>
              <w:t xml:space="preserve"> ? </w:t>
            </w:r>
            <w:r w:rsidRPr="00564A49">
              <w:rPr>
                <w:rFonts w:eastAsia="MS Mincho"/>
                <w:lang w:val="en-US"/>
              </w:rPr>
              <w:t>1</w:t>
            </w:r>
            <w:r w:rsidR="009F44A7">
              <w:rPr>
                <w:rFonts w:eastAsia="MS Mincho"/>
                <w:lang w:val="en-US"/>
              </w:rPr>
              <w:t xml:space="preserve"> : 0</w:t>
            </w:r>
            <w:r w:rsidRPr="00564A49">
              <w:rPr>
                <w:rFonts w:eastAsia="MS Mincho"/>
                <w:lang w:val="en-US"/>
              </w:rPr>
              <w:t>;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9F44A7">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 xml:space="preserve">for( i = </w:t>
            </w:r>
            <w:r w:rsidR="00922F83" w:rsidRPr="00922F83">
              <w:rPr>
                <w:rFonts w:eastAsia="Batang"/>
                <w:bCs/>
                <w:lang w:val="en-US" w:eastAsia="ko-KR"/>
              </w:rPr>
              <w:t>vps_base_layer_</w:t>
            </w:r>
            <w:r w:rsidR="009F44A7">
              <w:rPr>
                <w:rFonts w:eastAsia="Batang"/>
                <w:bCs/>
                <w:lang w:val="en-US" w:eastAsia="ko-KR"/>
              </w:rPr>
              <w:t>in</w:t>
            </w:r>
            <w:r w:rsidR="00922F83" w:rsidRPr="00922F83">
              <w:rPr>
                <w:rFonts w:eastAsia="Batang"/>
                <w:bCs/>
                <w:lang w:val="en-US" w:eastAsia="ko-KR"/>
              </w:rPr>
              <w:t>ternal_flag</w:t>
            </w:r>
            <w:r w:rsidR="00922F83">
              <w:rPr>
                <w:rFonts w:eastAsia="Batang"/>
                <w:bCs/>
                <w:lang w:val="en-US" w:eastAsia="ko-KR"/>
              </w:rPr>
              <w:t xml:space="preserve"> ? </w:t>
            </w:r>
            <w:r w:rsidRPr="00564A49">
              <w:rPr>
                <w:rFonts w:eastAsia="Batang"/>
                <w:bCs/>
                <w:lang w:val="en-US" w:eastAsia="ko-KR"/>
              </w:rPr>
              <w:t>1</w:t>
            </w:r>
            <w:r w:rsidR="009F44A7">
              <w:rPr>
                <w:rFonts w:eastAsia="Batang"/>
                <w:bCs/>
                <w:lang w:val="en-US" w:eastAsia="ko-KR"/>
              </w:rPr>
              <w:t xml:space="preserve"> : 2</w:t>
            </w:r>
            <w:r w:rsidRPr="00564A49">
              <w:rPr>
                <w:rFonts w:eastAsia="Batang"/>
                <w:bCs/>
                <w:lang w:val="en-US" w:eastAsia="ko-KR"/>
              </w:rPr>
              <w:t>;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9F44A7">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w:t>
            </w:r>
            <w:r w:rsidR="00922F83" w:rsidRPr="00922F83">
              <w:rPr>
                <w:rFonts w:eastAsia="Batang"/>
                <w:bCs/>
                <w:lang w:val="en-US" w:eastAsia="ko-KR"/>
              </w:rPr>
              <w:t>vps_base_layer_</w:t>
            </w:r>
            <w:r w:rsidR="009F44A7">
              <w:rPr>
                <w:rFonts w:eastAsia="Batang"/>
                <w:bCs/>
                <w:lang w:val="en-US" w:eastAsia="ko-KR"/>
              </w:rPr>
              <w:t>in</w:t>
            </w:r>
            <w:r w:rsidR="00922F83" w:rsidRPr="00922F83">
              <w:rPr>
                <w:rFonts w:eastAsia="Batang"/>
                <w:bCs/>
                <w:lang w:val="en-US" w:eastAsia="ko-KR"/>
              </w:rPr>
              <w:t>ternal_flag</w:t>
            </w:r>
            <w:r w:rsidR="00922F83">
              <w:rPr>
                <w:rFonts w:eastAsia="Batang"/>
                <w:bCs/>
                <w:lang w:val="en-US" w:eastAsia="ko-KR"/>
              </w:rPr>
              <w:t xml:space="preserve"> ? </w:t>
            </w:r>
            <w:r w:rsidRPr="00564A49">
              <w:rPr>
                <w:rFonts w:eastAsia="Batang"/>
                <w:bCs/>
                <w:lang w:val="en-US" w:eastAsia="ko-KR"/>
              </w:rPr>
              <w:t>0</w:t>
            </w:r>
            <w:r w:rsidR="009F44A7">
              <w:rPr>
                <w:rFonts w:eastAsia="Batang"/>
                <w:bCs/>
                <w:lang w:val="en-US" w:eastAsia="ko-KR"/>
              </w:rPr>
              <w:t xml:space="preserve"> : 1</w:t>
            </w:r>
            <w:r w:rsidRPr="00564A49">
              <w:rPr>
                <w:rFonts w:eastAsia="Batang"/>
                <w:bCs/>
                <w:lang w:val="en-US" w:eastAsia="ko-KR"/>
              </w:rPr>
              <w:t xml:space="preserve">; j &lt; i;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521"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22" w:name="_Ref360884668"/>
      <w:r w:rsidRPr="00564A49">
        <w:rPr>
          <w:lang w:val="en-US"/>
        </w:rPr>
        <w:lastRenderedPageBreak/>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523"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07458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 xml:space="preserve">for( i = </w:t>
            </w:r>
            <w:r w:rsidR="00074588" w:rsidRPr="00922F83">
              <w:rPr>
                <w:rFonts w:eastAsia="Batang"/>
                <w:bCs/>
                <w:lang w:val="en-US" w:eastAsia="ko-KR"/>
              </w:rPr>
              <w:t>vps_base_layer_</w:t>
            </w:r>
            <w:r w:rsidR="00074588">
              <w:rPr>
                <w:rFonts w:eastAsia="Batang"/>
                <w:bCs/>
                <w:lang w:val="en-US" w:eastAsia="ko-KR"/>
              </w:rPr>
              <w:t>in</w:t>
            </w:r>
            <w:r w:rsidR="00074588" w:rsidRPr="00922F83">
              <w:rPr>
                <w:rFonts w:eastAsia="Batang"/>
                <w:bCs/>
                <w:lang w:val="en-US" w:eastAsia="ko-KR"/>
              </w:rPr>
              <w:t>ternal_flag</w:t>
            </w:r>
            <w:r w:rsidR="00074588">
              <w:rPr>
                <w:rFonts w:eastAsia="Batang"/>
                <w:bCs/>
                <w:lang w:val="en-US" w:eastAsia="ko-KR"/>
              </w:rPr>
              <w:t xml:space="preserve"> ? </w:t>
            </w:r>
            <w:r w:rsidRPr="00564A49">
              <w:rPr>
                <w:rFonts w:eastAsia="Batang"/>
                <w:bCs/>
                <w:lang w:val="en-US" w:eastAsia="ko-KR"/>
              </w:rPr>
              <w:t>0</w:t>
            </w:r>
            <w:r w:rsidR="00074588">
              <w:rPr>
                <w:rFonts w:eastAsia="Batang"/>
                <w:bCs/>
                <w:lang w:val="en-US" w:eastAsia="ko-KR"/>
              </w:rPr>
              <w:t xml:space="preserve"> : 1</w:t>
            </w:r>
            <w:r w:rsidRPr="00564A49">
              <w:rPr>
                <w:rFonts w:eastAsia="Batang"/>
                <w:bCs/>
                <w:lang w:val="en-US" w:eastAsia="ko-KR"/>
              </w:rPr>
              <w:t>;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9F44A7">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for( j = 0; 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 xml:space="preserve">for( i = 0; i </w:t>
            </w:r>
            <w:r w:rsidR="00922F83">
              <w:rPr>
                <w:rFonts w:ascii="Times New Roman" w:hAnsi="Times New Roman"/>
                <w:bCs/>
                <w:lang w:val="en-US"/>
              </w:rPr>
              <w:t xml:space="preserve"> </w:t>
            </w:r>
            <w:r w:rsidRPr="00564A49">
              <w:rPr>
                <w:rFonts w:ascii="Times New Roman" w:hAnsi="Times New Roman"/>
                <w:bCs/>
                <w:lang w:val="en-US"/>
              </w:rPr>
              <w:t xml:space="preserve">&lt;= </w:t>
            </w:r>
            <w:r w:rsidR="00922F83">
              <w:rPr>
                <w:rFonts w:ascii="Times New Roman" w:hAnsi="Times New Roman"/>
                <w:bCs/>
                <w:lang w:val="en-US"/>
              </w:rPr>
              <w:t xml:space="preserve"> </w:t>
            </w:r>
            <w:r w:rsidRPr="00564A49">
              <w:rPr>
                <w:rFonts w:ascii="Times New Roman" w:hAnsi="Times New Roman"/>
                <w:bCs/>
                <w:lang w:val="en-US"/>
              </w:rPr>
              <w:t>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 xml:space="preserve">for( i = 1; i </w:t>
            </w:r>
            <w:r w:rsidR="00922F83">
              <w:rPr>
                <w:rFonts w:ascii="Times New Roman" w:hAnsi="Times New Roman"/>
                <w:bCs/>
                <w:lang w:val="en-US"/>
              </w:rPr>
              <w:t xml:space="preserve"> </w:t>
            </w:r>
            <w:r w:rsidRPr="00564A49">
              <w:rPr>
                <w:rFonts w:ascii="Times New Roman" w:hAnsi="Times New Roman"/>
                <w:bCs/>
                <w:lang w:val="en-US"/>
              </w:rPr>
              <w:t>&lt;=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3D7CD2">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w:t>
            </w:r>
            <w:r w:rsidR="00922F83" w:rsidRPr="00922F83">
              <w:rPr>
                <w:rFonts w:eastAsia="Batang"/>
                <w:bCs/>
                <w:lang w:val="en-US" w:eastAsia="ko-KR"/>
              </w:rPr>
              <w:t>vps_base_layer_</w:t>
            </w:r>
            <w:r w:rsidR="003D7CD2">
              <w:rPr>
                <w:rFonts w:eastAsia="Batang"/>
                <w:bCs/>
                <w:lang w:val="en-US" w:eastAsia="ko-KR"/>
              </w:rPr>
              <w:t>in</w:t>
            </w:r>
            <w:r w:rsidR="00922F83" w:rsidRPr="00922F83">
              <w:rPr>
                <w:rFonts w:eastAsia="Batang"/>
                <w:bCs/>
                <w:lang w:val="en-US" w:eastAsia="ko-KR"/>
              </w:rPr>
              <w:t>ternal_flag</w:t>
            </w:r>
            <w:r w:rsidR="00922F83">
              <w:rPr>
                <w:rFonts w:eastAsia="Batang"/>
                <w:bCs/>
                <w:lang w:val="en-US" w:eastAsia="ko-KR"/>
              </w:rPr>
              <w:t xml:space="preserve"> ? </w:t>
            </w:r>
            <w:r w:rsidRPr="00564A49">
              <w:rPr>
                <w:rFonts w:eastAsia="Batang"/>
                <w:bCs/>
                <w:lang w:val="en-US" w:eastAsia="ko-KR"/>
              </w:rPr>
              <w:t>0</w:t>
            </w:r>
            <w:r w:rsidR="003D7CD2">
              <w:rPr>
                <w:rFonts w:eastAsia="Batang"/>
                <w:bCs/>
                <w:lang w:val="en-US" w:eastAsia="ko-KR"/>
              </w:rPr>
              <w:t xml:space="preserve"> : 1</w:t>
            </w:r>
            <w:r w:rsidRPr="00564A49">
              <w:rPr>
                <w:rFonts w:eastAsia="Batang"/>
                <w:bCs/>
                <w:lang w:val="en-US" w:eastAsia="ko-KR"/>
              </w:rPr>
              <w:t>;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3D7CD2">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i = </w:t>
            </w:r>
            <w:r w:rsidR="005C21C7" w:rsidRPr="00922F83">
              <w:rPr>
                <w:rFonts w:eastAsia="Batang"/>
                <w:bCs/>
                <w:lang w:val="en-US" w:eastAsia="ko-KR"/>
              </w:rPr>
              <w:t>vps_base_layer_</w:t>
            </w:r>
            <w:r w:rsidR="003D7CD2">
              <w:rPr>
                <w:rFonts w:eastAsia="Batang"/>
                <w:bCs/>
                <w:lang w:val="en-US" w:eastAsia="ko-KR"/>
              </w:rPr>
              <w:t>in</w:t>
            </w:r>
            <w:r w:rsidR="005C21C7" w:rsidRPr="00922F83">
              <w:rPr>
                <w:rFonts w:eastAsia="Batang"/>
                <w:bCs/>
                <w:lang w:val="en-US" w:eastAsia="ko-KR"/>
              </w:rPr>
              <w:t>ternal_flag</w:t>
            </w:r>
            <w:r w:rsidR="005C21C7">
              <w:rPr>
                <w:rFonts w:eastAsia="Batang"/>
                <w:bCs/>
                <w:lang w:val="en-US" w:eastAsia="ko-KR"/>
              </w:rPr>
              <w:t xml:space="preserve"> ? </w:t>
            </w:r>
            <w:r w:rsidRPr="00564A49">
              <w:rPr>
                <w:rFonts w:ascii="Times New Roman" w:hAnsi="Times New Roman"/>
                <w:bCs/>
                <w:lang w:val="en-US"/>
              </w:rPr>
              <w:t>1</w:t>
            </w:r>
            <w:r w:rsidR="003D7CD2">
              <w:rPr>
                <w:rFonts w:ascii="Times New Roman" w:hAnsi="Times New Roman"/>
                <w:bCs/>
                <w:lang w:val="en-US"/>
              </w:rPr>
              <w:t xml:space="preserve"> : 2</w:t>
            </w:r>
            <w:r w:rsidRPr="00564A49">
              <w:rPr>
                <w:rFonts w:ascii="Times New Roman" w:hAnsi="Times New Roman"/>
                <w:bCs/>
                <w:lang w:val="en-US"/>
              </w:rPr>
              <w:t>;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3D7CD2">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 xml:space="preserve">for( i = </w:t>
            </w:r>
            <w:r w:rsidR="00922F83" w:rsidRPr="00922F83">
              <w:rPr>
                <w:rFonts w:eastAsia="Batang"/>
                <w:bCs/>
                <w:lang w:val="en-US" w:eastAsia="ko-KR"/>
              </w:rPr>
              <w:t>vps_base_layer_</w:t>
            </w:r>
            <w:r w:rsidR="003D7CD2">
              <w:rPr>
                <w:rFonts w:eastAsia="Batang"/>
                <w:bCs/>
                <w:lang w:val="en-US" w:eastAsia="ko-KR"/>
              </w:rPr>
              <w:t>in</w:t>
            </w:r>
            <w:r w:rsidR="00922F83" w:rsidRPr="00922F83">
              <w:rPr>
                <w:rFonts w:eastAsia="Batang"/>
                <w:bCs/>
                <w:lang w:val="en-US" w:eastAsia="ko-KR"/>
              </w:rPr>
              <w:t>ternal_flag</w:t>
            </w:r>
            <w:r w:rsidR="00922F83">
              <w:rPr>
                <w:rFonts w:eastAsia="Batang"/>
                <w:bCs/>
                <w:lang w:val="en-US" w:eastAsia="ko-KR"/>
              </w:rPr>
              <w:t xml:space="preserve"> ? </w:t>
            </w:r>
            <w:r w:rsidRPr="00564A49">
              <w:rPr>
                <w:rFonts w:ascii="Times New Roman" w:hAnsi="Times New Roman"/>
                <w:bCs/>
                <w:lang w:val="en-US"/>
              </w:rPr>
              <w:t>0</w:t>
            </w:r>
            <w:r w:rsidR="003D7CD2">
              <w:rPr>
                <w:rFonts w:ascii="Times New Roman" w:hAnsi="Times New Roman"/>
                <w:bCs/>
                <w:lang w:val="en-US"/>
              </w:rPr>
              <w:t xml:space="preserve"> : 1</w:t>
            </w:r>
            <w:r w:rsidRPr="00564A49">
              <w:rPr>
                <w:rFonts w:ascii="Times New Roman" w:hAnsi="Times New Roman"/>
                <w:bCs/>
                <w:lang w:val="en-US"/>
              </w:rPr>
              <w:t>;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074588" w:rsidRPr="00564A49" w:rsidTr="00802F9B">
        <w:trPr>
          <w:cantSplit/>
          <w:trHeight w:val="289"/>
          <w:jc w:val="center"/>
        </w:trPr>
        <w:tc>
          <w:tcPr>
            <w:tcW w:w="7920" w:type="dxa"/>
          </w:tcPr>
          <w:p w:rsidR="00074588" w:rsidRPr="00074588" w:rsidRDefault="00074588" w:rsidP="00074588">
            <w:pPr>
              <w:pStyle w:val="tablesyntax"/>
              <w:rPr>
                <w:rFonts w:ascii="Times New Roman" w:hAnsi="Times New Roman"/>
                <w:bCs/>
                <w:lang w:val="en-US"/>
              </w:rPr>
            </w:pPr>
            <w:r w:rsidRPr="00074588">
              <w:rPr>
                <w:rFonts w:ascii="Times New Roman" w:hAnsi="Times New Roman"/>
                <w:bCs/>
                <w:lang w:val="en-US"/>
              </w:rPr>
              <w:tab/>
            </w:r>
            <w:r w:rsidRPr="00074588">
              <w:rPr>
                <w:rFonts w:ascii="Times New Roman" w:hAnsi="Times New Roman"/>
                <w:bCs/>
                <w:lang w:val="en-US"/>
              </w:rPr>
              <w:tab/>
            </w:r>
            <w:r w:rsidRPr="00074588">
              <w:rPr>
                <w:rFonts w:ascii="Times New Roman" w:hAnsi="Times New Roman"/>
                <w:bCs/>
                <w:lang w:val="en-US"/>
              </w:rPr>
              <w:tab/>
            </w:r>
            <w:r w:rsidRPr="00074588">
              <w:rPr>
                <w:rFonts w:ascii="Times New Roman" w:hAnsi="Times New Roman"/>
                <w:bCs/>
                <w:lang w:val="en-US"/>
              </w:rPr>
              <w:tab/>
              <w:t>tmpVal</w:t>
            </w:r>
            <w:r>
              <w:rPr>
                <w:rFonts w:ascii="Times New Roman" w:hAnsi="Times New Roman"/>
                <w:bCs/>
                <w:lang w:val="en-US"/>
              </w:rPr>
              <w:t xml:space="preserve"> = </w:t>
            </w:r>
            <w:r w:rsidRPr="00D3020A">
              <w:rPr>
                <w:bCs/>
                <w:lang w:val="en-US"/>
              </w:rPr>
              <w:t>LayerIdxInVps[ RefLayerId[ layer_id_in_nuh[ i ][ j ]</w:t>
            </w:r>
            <w:r>
              <w:rPr>
                <w:bCs/>
                <w:lang w:val="en-US"/>
              </w:rPr>
              <w:t> </w:t>
            </w:r>
            <w:r w:rsidRPr="00D3020A">
              <w:rPr>
                <w:bCs/>
                <w:lang w:val="en-US"/>
              </w:rPr>
              <w:t>]</w:t>
            </w:r>
            <w:r>
              <w:rPr>
                <w:bCs/>
                <w:lang w:val="en-US"/>
              </w:rPr>
              <w:t> </w:t>
            </w:r>
            <w:r w:rsidRPr="00D3020A">
              <w:rPr>
                <w:bCs/>
                <w:lang w:val="en-US"/>
              </w:rPr>
              <w:t>]</w:t>
            </w:r>
          </w:p>
        </w:tc>
        <w:tc>
          <w:tcPr>
            <w:tcW w:w="1153" w:type="dxa"/>
          </w:tcPr>
          <w:p w:rsidR="00074588" w:rsidRPr="00564A49" w:rsidRDefault="00074588" w:rsidP="00802F9B">
            <w:pPr>
              <w:pStyle w:val="tablecell"/>
              <w:rPr>
                <w:lang w:val="en-US"/>
              </w:rPr>
            </w:pPr>
          </w:p>
        </w:tc>
      </w:tr>
      <w:tr w:rsidR="00074588" w:rsidRPr="00564A49" w:rsidTr="00802F9B">
        <w:trPr>
          <w:cantSplit/>
          <w:trHeight w:val="289"/>
          <w:jc w:val="center"/>
        </w:trPr>
        <w:tc>
          <w:tcPr>
            <w:tcW w:w="7920" w:type="dxa"/>
          </w:tcPr>
          <w:p w:rsidR="00074588" w:rsidRPr="00564A49" w:rsidRDefault="00074588" w:rsidP="00074588">
            <w:pPr>
              <w:pStyle w:val="tablesyntax"/>
              <w:rPr>
                <w:rFonts w:ascii="Times New Roman" w:hAnsi="Times New Roman"/>
                <w:b/>
                <w:bCs/>
                <w:lang w:val="en-US"/>
              </w:rPr>
            </w:pPr>
            <w:r>
              <w:rPr>
                <w:rFonts w:ascii="Times New Roman" w:hAnsi="Times New Roman"/>
                <w:b/>
                <w:bCs/>
                <w:lang w:val="en-US"/>
              </w:rPr>
              <w:tab/>
            </w:r>
            <w:r>
              <w:rPr>
                <w:rFonts w:ascii="Times New Roman" w:hAnsi="Times New Roman"/>
                <w:b/>
                <w:bCs/>
                <w:lang w:val="en-US"/>
              </w:rPr>
              <w:tab/>
            </w:r>
            <w:r>
              <w:rPr>
                <w:rFonts w:ascii="Times New Roman" w:hAnsi="Times New Roman"/>
                <w:b/>
                <w:bCs/>
                <w:lang w:val="en-US"/>
              </w:rPr>
              <w:tab/>
            </w:r>
            <w:r>
              <w:rPr>
                <w:rFonts w:ascii="Times New Roman" w:hAnsi="Times New Roman"/>
                <w:b/>
                <w:bCs/>
                <w:lang w:val="en-US"/>
              </w:rPr>
              <w:tab/>
            </w:r>
            <w:r w:rsidRPr="004F734D">
              <w:rPr>
                <w:bCs/>
                <w:lang w:val="en-US"/>
              </w:rPr>
              <w:t>if(</w:t>
            </w:r>
            <w:r>
              <w:rPr>
                <w:bCs/>
                <w:lang w:val="en-US"/>
              </w:rPr>
              <w:t xml:space="preserve"> </w:t>
            </w:r>
            <w:r w:rsidRPr="00922F83">
              <w:rPr>
                <w:rFonts w:eastAsia="Batang"/>
                <w:bCs/>
                <w:lang w:val="en-US" w:eastAsia="ko-KR"/>
              </w:rPr>
              <w:t>vps_base_layer_</w:t>
            </w:r>
            <w:r>
              <w:rPr>
                <w:rFonts w:eastAsia="Batang"/>
                <w:bCs/>
                <w:lang w:val="en-US" w:eastAsia="ko-KR"/>
              </w:rPr>
              <w:t>in</w:t>
            </w:r>
            <w:r w:rsidRPr="00922F83">
              <w:rPr>
                <w:rFonts w:eastAsia="Batang"/>
                <w:bCs/>
                <w:lang w:val="en-US" w:eastAsia="ko-KR"/>
              </w:rPr>
              <w:t>ternal_flag</w:t>
            </w:r>
            <w:r>
              <w:rPr>
                <w:rFonts w:eastAsia="Batang"/>
                <w:bCs/>
                <w:lang w:val="en-US" w:eastAsia="ko-KR"/>
              </w:rPr>
              <w:t xml:space="preserve">  | |</w:t>
            </w:r>
            <w:r>
              <w:rPr>
                <w:rFonts w:eastAsia="Batang"/>
                <w:bCs/>
                <w:lang w:val="en-US" w:eastAsia="ko-KR"/>
              </w:rPr>
              <w:br/>
            </w: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t xml:space="preserve"> ( </w:t>
            </w:r>
            <w:r>
              <w:rPr>
                <w:bCs/>
                <w:lang w:val="en-US"/>
              </w:rPr>
              <w:t>!</w:t>
            </w:r>
            <w:r w:rsidRPr="00922F83">
              <w:rPr>
                <w:rFonts w:eastAsia="Batang"/>
                <w:bCs/>
                <w:lang w:val="en-US" w:eastAsia="ko-KR"/>
              </w:rPr>
              <w:t>vps_base_layer_</w:t>
            </w:r>
            <w:r>
              <w:rPr>
                <w:rFonts w:eastAsia="Batang"/>
                <w:bCs/>
                <w:lang w:val="en-US" w:eastAsia="ko-KR"/>
              </w:rPr>
              <w:t>in</w:t>
            </w:r>
            <w:r w:rsidRPr="00922F83">
              <w:rPr>
                <w:rFonts w:eastAsia="Batang"/>
                <w:bCs/>
                <w:lang w:val="en-US" w:eastAsia="ko-KR"/>
              </w:rPr>
              <w:t>ternal_flag</w:t>
            </w:r>
            <w:r>
              <w:rPr>
                <w:rFonts w:eastAsia="Batang"/>
                <w:bCs/>
                <w:lang w:val="en-US" w:eastAsia="ko-KR"/>
              </w:rPr>
              <w:t xml:space="preserve">  &amp;&amp;  </w:t>
            </w:r>
            <w:r w:rsidRPr="004F734D">
              <w:rPr>
                <w:bCs/>
                <w:lang w:val="en-US"/>
              </w:rPr>
              <w:t>layer_id_in_nuh</w:t>
            </w:r>
            <w:r w:rsidRPr="00D3020A">
              <w:rPr>
                <w:bCs/>
                <w:lang w:val="en-US"/>
              </w:rPr>
              <w:t>[</w:t>
            </w:r>
            <w:r>
              <w:rPr>
                <w:bCs/>
                <w:lang w:val="en-US"/>
              </w:rPr>
              <w:t> tmpVal ] &gt; 0 ) ) {</w:t>
            </w:r>
          </w:p>
        </w:tc>
        <w:tc>
          <w:tcPr>
            <w:tcW w:w="1153" w:type="dxa"/>
          </w:tcPr>
          <w:p w:rsidR="00074588" w:rsidRPr="00564A49" w:rsidRDefault="00074588" w:rsidP="00802F9B">
            <w:pPr>
              <w:pStyle w:val="tablecell"/>
              <w:rPr>
                <w:lang w:val="en-US"/>
              </w:rPr>
            </w:pPr>
          </w:p>
        </w:tc>
      </w:tr>
      <w:tr w:rsidR="007E173E" w:rsidRPr="00564A49" w:rsidTr="00802F9B">
        <w:trPr>
          <w:cantSplit/>
          <w:trHeight w:val="289"/>
          <w:jc w:val="center"/>
        </w:trPr>
        <w:tc>
          <w:tcPr>
            <w:tcW w:w="7920" w:type="dxa"/>
          </w:tcPr>
          <w:p w:rsidR="007E173E" w:rsidRPr="00564A49" w:rsidRDefault="00074588" w:rsidP="00802F9B">
            <w:pPr>
              <w:pStyle w:val="tablesyntax"/>
              <w:rPr>
                <w:lang w:val="en-US"/>
              </w:rPr>
            </w:pPr>
            <w:r>
              <w:rPr>
                <w:rFonts w:ascii="Times New Roman" w:hAnsi="Times New Roman"/>
                <w:bC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
                <w:bCs/>
                <w:lang w:val="en-US"/>
              </w:rPr>
              <w:t>min_spatial_segment_offset_plus1</w:t>
            </w:r>
            <w:r w:rsidR="007E173E"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074588" w:rsidP="00802F9B">
            <w:pPr>
              <w:pStyle w:val="tablesyntax"/>
              <w:rPr>
                <w:lang w:val="en-US"/>
              </w:rPr>
            </w:pPr>
            <w:r>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074588" w:rsidP="00802F9B">
            <w:pPr>
              <w:pStyle w:val="tablesyntax"/>
              <w:rPr>
                <w:lang w:val="en-US"/>
              </w:rPr>
            </w:pPr>
            <w:r>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
                <w:bCs/>
                <w:lang w:val="en-US"/>
              </w:rPr>
              <w:t>ctu_based_offset_enabled_flag</w:t>
            </w:r>
            <w:r w:rsidR="007E173E"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074588" w:rsidP="00802F9B">
            <w:pPr>
              <w:pStyle w:val="tablesyntax"/>
              <w:rPr>
                <w:lang w:val="en-US"/>
              </w:rPr>
            </w:pPr>
            <w:r>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074588" w:rsidP="00802F9B">
            <w:pPr>
              <w:pStyle w:val="tablesyntax"/>
              <w:rPr>
                <w:lang w:val="en-US"/>
              </w:rPr>
            </w:pPr>
            <w:r>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
                <w:bCs/>
                <w:lang w:val="en-US"/>
              </w:rPr>
              <w:t>min_horizontal_ctu_offset_plus1</w:t>
            </w:r>
            <w:r w:rsidR="007E173E"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074588" w:rsidP="00802F9B">
            <w:pPr>
              <w:pStyle w:val="tablesyntax"/>
              <w:rPr>
                <w:lang w:val="en-US"/>
              </w:rPr>
            </w:pPr>
            <w:r>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r>
            <w:r w:rsidR="007E173E"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074588" w:rsidRPr="00564A49" w:rsidTr="00802F9B">
        <w:trPr>
          <w:cantSplit/>
          <w:trHeight w:val="289"/>
          <w:jc w:val="center"/>
        </w:trPr>
        <w:tc>
          <w:tcPr>
            <w:tcW w:w="7920" w:type="dxa"/>
          </w:tcPr>
          <w:p w:rsidR="00074588" w:rsidRDefault="00074588" w:rsidP="00802F9B">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t>}</w:t>
            </w:r>
          </w:p>
        </w:tc>
        <w:tc>
          <w:tcPr>
            <w:tcW w:w="1153" w:type="dxa"/>
          </w:tcPr>
          <w:p w:rsidR="00074588" w:rsidRPr="00564A49" w:rsidRDefault="00074588"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w:t>
            </w:r>
            <w:r w:rsidR="0003593D">
              <w:rPr>
                <w:rFonts w:ascii="Times New Roman" w:hAnsi="Times New Roman"/>
                <w:lang w:val="en-US"/>
              </w:rPr>
              <w:t xml:space="preserve"> </w:t>
            </w:r>
            <w:r w:rsidRPr="00564A49">
              <w:rPr>
                <w:rFonts w:ascii="Times New Roman" w:hAnsi="Times New Roman"/>
                <w:lang w:val="en-US"/>
              </w:rPr>
              <w:t>=</w:t>
            </w:r>
            <w:r w:rsidR="0003593D">
              <w:rPr>
                <w:rFonts w:ascii="Times New Roman" w:hAnsi="Times New Roman"/>
                <w:lang w:val="en-US"/>
              </w:rPr>
              <w:t xml:space="preserve"> </w:t>
            </w:r>
            <w:r w:rsidRPr="00564A49">
              <w:rPr>
                <w:rFonts w:ascii="Times New Roman" w:hAnsi="Times New Roman"/>
                <w:lang w:val="en-US"/>
              </w:rPr>
              <w:t>1; h</w:t>
            </w:r>
            <w:r w:rsidR="0003593D">
              <w:rPr>
                <w:rFonts w:ascii="Times New Roman" w:hAnsi="Times New Roman"/>
                <w:lang w:val="en-US"/>
              </w:rPr>
              <w:t xml:space="preserve"> </w:t>
            </w:r>
            <w:r w:rsidRPr="00564A49">
              <w:rPr>
                <w:rFonts w:ascii="Times New Roman" w:hAnsi="Times New Roman"/>
                <w:lang w:val="en-US"/>
              </w:rPr>
              <w:t xml:space="preserve"> &lt;= </w:t>
            </w:r>
            <w:r w:rsidR="0003593D">
              <w:rPr>
                <w:rFonts w:ascii="Times New Roman" w:hAnsi="Times New Roman"/>
                <w:lang w:val="en-US"/>
              </w:rPr>
              <w:t xml:space="preserve"> </w:t>
            </w:r>
            <w:r w:rsidRPr="00564A49">
              <w:rPr>
                <w:rFonts w:ascii="Times New Roman" w:hAnsi="Times New Roman"/>
                <w:lang w:val="en-US"/>
              </w:rPr>
              <w:t>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A94DA5" w:rsidTr="00802F9B">
        <w:trPr>
          <w:cantSplit/>
          <w:trHeight w:val="289"/>
          <w:jc w:val="center"/>
        </w:trPr>
        <w:tc>
          <w:tcPr>
            <w:tcW w:w="7920" w:type="dxa"/>
          </w:tcPr>
          <w:p w:rsidR="007E173E" w:rsidRPr="00A94DA5" w:rsidRDefault="007E173E" w:rsidP="00A94DA5">
            <w:pPr>
              <w:pStyle w:val="tablesyntax"/>
              <w:rPr>
                <w:rFonts w:ascii="Times New Roman" w:hAnsi="Times New Roman"/>
                <w:b/>
                <w:lang w:val="en-US"/>
              </w:rPr>
            </w:pPr>
            <w:r w:rsidRPr="00A94DA5">
              <w:rPr>
                <w:rFonts w:ascii="Times New Roman" w:hAnsi="Times New Roman"/>
                <w:b/>
                <w:lang w:val="en-US"/>
              </w:rPr>
              <w:tab/>
            </w:r>
            <w:r w:rsidRPr="00A94DA5">
              <w:rPr>
                <w:rFonts w:ascii="Times New Roman" w:hAnsi="Times New Roman"/>
                <w:b/>
                <w:lang w:val="en-US"/>
              </w:rPr>
              <w:tab/>
            </w:r>
            <w:r w:rsidRPr="00A94DA5">
              <w:rPr>
                <w:rFonts w:ascii="Times New Roman" w:hAnsi="Times New Roman"/>
                <w:b/>
                <w:lang w:val="en-US"/>
              </w:rPr>
              <w:tab/>
            </w:r>
            <w:r w:rsidRPr="00A94DA5">
              <w:rPr>
                <w:rFonts w:ascii="Times New Roman" w:hAnsi="Times New Roman"/>
                <w:lang w:val="en-US"/>
              </w:rPr>
              <w:t>for( j = 0; j &lt;</w:t>
            </w:r>
            <w:r w:rsidR="0003593D" w:rsidRPr="00A94DA5">
              <w:rPr>
                <w:rFonts w:ascii="Times New Roman" w:hAnsi="Times New Roman"/>
                <w:lang w:val="en-US"/>
              </w:rPr>
              <w:t xml:space="preserve"> </w:t>
            </w:r>
            <w:proofErr w:type="spellStart"/>
            <w:r w:rsidR="00A94DA5" w:rsidRPr="00A94DA5">
              <w:rPr>
                <w:rFonts w:ascii="Times New Roman" w:hAnsi="Times New Roman"/>
                <w:lang w:val="en-US"/>
              </w:rPr>
              <w:t>NumLayersInIdList</w:t>
            </w:r>
            <w:proofErr w:type="spellEnd"/>
            <w:r w:rsidR="00A94DA5" w:rsidRPr="00A94DA5">
              <w:rPr>
                <w:rFonts w:ascii="Times New Roman" w:hAnsi="Times New Roman"/>
                <w:lang w:val="en-US"/>
              </w:rPr>
              <w:t>[ </w:t>
            </w:r>
            <w:r w:rsidR="00A94DA5">
              <w:rPr>
                <w:rFonts w:ascii="Times New Roman" w:hAnsi="Times New Roman"/>
                <w:lang w:val="en-US"/>
              </w:rPr>
              <w:t>h</w:t>
            </w:r>
            <w:r w:rsidR="00A94DA5" w:rsidRPr="00A94DA5">
              <w:rPr>
                <w:rFonts w:ascii="Times New Roman" w:hAnsi="Times New Roman"/>
                <w:lang w:val="en-US"/>
              </w:rPr>
              <w:t> ]</w:t>
            </w:r>
            <w:r w:rsidRPr="00A94DA5">
              <w:rPr>
                <w:rFonts w:ascii="Times New Roman" w:hAnsi="Times New Roman"/>
                <w:lang w:val="en-US"/>
              </w:rPr>
              <w:t>; j++ )</w:t>
            </w:r>
          </w:p>
        </w:tc>
        <w:tc>
          <w:tcPr>
            <w:tcW w:w="1153" w:type="dxa"/>
          </w:tcPr>
          <w:p w:rsidR="007E173E" w:rsidRPr="00A94DA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385CD9">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 xml:space="preserve">if( num_bitstream_partitions[ h ] </w:t>
            </w:r>
            <w:r w:rsidR="0003593D">
              <w:rPr>
                <w:rFonts w:ascii="Times New Roman" w:hAnsi="Times New Roman"/>
                <w:lang w:val="en-US"/>
              </w:rPr>
              <w:t xml:space="preserve">&gt; 0 </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ins w:id="1524" w:author="Miska Hannuksela" w:date="2014-03-20T15:15:00Z">
              <w:r w:rsidR="00C3221B">
                <w:rPr>
                  <w:rFonts w:ascii="Times New Roman" w:hAnsi="Times New Roman"/>
                  <w:b/>
                  <w:lang w:val="en-US"/>
                </w:rPr>
                <w:t>_minus1</w:t>
              </w:r>
            </w:ins>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w:t>
            </w:r>
            <w:proofErr w:type="spellStart"/>
            <w:r w:rsidRPr="00564A49">
              <w:rPr>
                <w:rFonts w:ascii="Times New Roman" w:hAnsi="Times New Roman"/>
                <w:lang w:val="en-US"/>
              </w:rPr>
              <w:t>i</w:t>
            </w:r>
            <w:proofErr w:type="spellEnd"/>
            <w:r w:rsidRPr="00564A49">
              <w:rPr>
                <w:rFonts w:ascii="Times New Roman" w:hAnsi="Times New Roman"/>
                <w:lang w:val="en-US"/>
              </w:rPr>
              <w:t xml:space="preserve"> &lt;</w:t>
            </w:r>
            <w:ins w:id="1525" w:author="Miska Hannuksela" w:date="2014-03-20T15:15:00Z">
              <w:r w:rsidR="00C3221B">
                <w:rPr>
                  <w:rFonts w:ascii="Times New Roman" w:hAnsi="Times New Roman"/>
                  <w:lang w:val="en-US"/>
                </w:rPr>
                <w:t>=</w:t>
              </w:r>
            </w:ins>
            <w:r w:rsidRPr="00564A49">
              <w:rPr>
                <w:rFonts w:ascii="Times New Roman" w:hAnsi="Times New Roman"/>
                <w:lang w:val="en-US"/>
              </w:rPr>
              <w:t xml:space="preserve"> num_bsp_sched_combinations</w:t>
            </w:r>
            <w:ins w:id="1526" w:author="Miska Hannuksela" w:date="2014-03-20T15:15:00Z">
              <w:r w:rsidR="00C3221B">
                <w:rPr>
                  <w:rFonts w:ascii="Times New Roman" w:hAnsi="Times New Roman"/>
                  <w:lang w:val="en-US"/>
                </w:rPr>
                <w:t>_minus1</w:t>
              </w:r>
            </w:ins>
            <w:r w:rsidRPr="00564A49">
              <w:rPr>
                <w:rFonts w:ascii="Times New Roman" w:hAnsi="Times New Roman"/>
                <w:lang w:val="en-US"/>
              </w:rPr>
              <w:t xml:space="preserve">[ h ]; </w:t>
            </w:r>
            <w:proofErr w:type="spellStart"/>
            <w:r w:rsidRPr="00564A49">
              <w:rPr>
                <w:rFonts w:ascii="Times New Roman" w:hAnsi="Times New Roman"/>
                <w:lang w:val="en-US"/>
              </w:rPr>
              <w:t>i</w:t>
            </w:r>
            <w:proofErr w:type="spellEnd"/>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DC7361" w:rsidRPr="00564A49" w:rsidTr="00802F9B">
        <w:trPr>
          <w:cantSplit/>
          <w:trHeight w:val="289"/>
          <w:jc w:val="center"/>
          <w:ins w:id="1527" w:author="Miska Hannuksela" w:date="2014-03-20T14:56:00Z"/>
        </w:trPr>
        <w:tc>
          <w:tcPr>
            <w:tcW w:w="7920" w:type="dxa"/>
          </w:tcPr>
          <w:p w:rsidR="00DC7361" w:rsidRPr="00564A49" w:rsidRDefault="00DC7361" w:rsidP="00802F9B">
            <w:pPr>
              <w:pStyle w:val="tablesyntax"/>
              <w:rPr>
                <w:ins w:id="1528" w:author="Miska Hannuksela" w:date="2014-03-20T14:56:00Z"/>
                <w:rFonts w:ascii="Times New Roman" w:hAnsi="Times New Roman"/>
                <w:lang w:val="en-US"/>
              </w:rPr>
            </w:pPr>
            <w:ins w:id="1529" w:author="Miska Hannuksela" w:date="2014-03-20T14:56:00Z">
              <w:r>
                <w:rPr>
                  <w:rFonts w:ascii="Times New Roman" w:hAnsi="Times New Roman"/>
                  <w:lang w:val="en-US"/>
                </w:rPr>
                <w:tab/>
              </w:r>
            </w:ins>
            <w:ins w:id="1530" w:author="Miska Hannuksela" w:date="2014-03-20T14:57:00Z">
              <w:r w:rsidRPr="00DC7361">
                <w:rPr>
                  <w:rFonts w:ascii="Times New Roman" w:hAnsi="Times New Roman"/>
                  <w:b/>
                  <w:lang w:val="en-US"/>
                </w:rPr>
                <w:t>initial_bpb_arrival_delay_length_minus1</w:t>
              </w:r>
            </w:ins>
          </w:p>
        </w:tc>
        <w:tc>
          <w:tcPr>
            <w:tcW w:w="1153" w:type="dxa"/>
          </w:tcPr>
          <w:p w:rsidR="00DC7361" w:rsidRPr="00564A49" w:rsidRDefault="00DC7361" w:rsidP="00802F9B">
            <w:pPr>
              <w:pStyle w:val="tablecell"/>
              <w:rPr>
                <w:ins w:id="1531" w:author="Miska Hannuksela" w:date="2014-03-20T14:56:00Z"/>
                <w:lang w:val="en-US"/>
              </w:rPr>
            </w:pPr>
            <w:ins w:id="1532" w:author="Miska Hannuksela" w:date="2014-03-20T14:57:00Z">
              <w:r>
                <w:rPr>
                  <w:lang w:val="en-US"/>
                </w:rPr>
                <w:t>u(5)</w:t>
              </w:r>
            </w:ins>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235581" w:rsidRPr="00564A49" w:rsidRDefault="00235581"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21"/>
      <w:bookmarkEnd w:id="1522"/>
      <w:bookmarkEnd w:id="1523"/>
    </w:p>
    <w:p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33"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534" w:name="GoHere2"/>
            <w:bookmarkEnd w:id="1534"/>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535"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535"/>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36" w:name="_Ref351058034"/>
      <w:bookmarkStart w:id="1537" w:name="_Ref363160723"/>
      <w:r w:rsidRPr="00564A49">
        <w:rPr>
          <w:lang w:val="en-US"/>
        </w:rPr>
        <w:lastRenderedPageBreak/>
        <w:t>Picture parameter set RBSP syntax</w:t>
      </w:r>
      <w:bookmarkEnd w:id="1533"/>
      <w:bookmarkEnd w:id="1536"/>
      <w:bookmarkEnd w:id="153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38"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1539"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538"/>
      <w:bookmarkEnd w:id="1539"/>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0" w:name="_Ref348090122"/>
      <w:r w:rsidRPr="00564A49">
        <w:rPr>
          <w:lang w:val="en-US"/>
        </w:rPr>
        <w:t>Access unit delimiter RBSP syntax</w:t>
      </w:r>
      <w:bookmarkEnd w:id="1540"/>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1" w:name="_Ref348090133"/>
      <w:r w:rsidRPr="00564A49">
        <w:rPr>
          <w:lang w:val="en-US"/>
        </w:rPr>
        <w:t>End of sequence RBSP syntax</w:t>
      </w:r>
      <w:bookmarkEnd w:id="1541"/>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2" w:name="_Ref348090150"/>
      <w:r w:rsidRPr="00564A49">
        <w:rPr>
          <w:lang w:val="en-US"/>
        </w:rPr>
        <w:t>End of bitstream RBSP syntax</w:t>
      </w:r>
      <w:bookmarkEnd w:id="1542"/>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3" w:name="_Ref348090167"/>
      <w:r w:rsidRPr="00564A49">
        <w:rPr>
          <w:lang w:val="en-US"/>
        </w:rPr>
        <w:t>Filler data RBSP syntax</w:t>
      </w:r>
      <w:bookmarkEnd w:id="1543"/>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4" w:name="_Ref348090173"/>
      <w:r w:rsidRPr="00564A49">
        <w:rPr>
          <w:lang w:val="en-US"/>
        </w:rPr>
        <w:t>Slice segment layer RBSP syntax</w:t>
      </w:r>
      <w:bookmarkEnd w:id="1544"/>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5" w:name="_Ref331449326"/>
      <w:r w:rsidRPr="00564A49">
        <w:rPr>
          <w:lang w:val="en-US"/>
        </w:rPr>
        <w:t>RBSP slice segment trailing bits syntax</w:t>
      </w:r>
      <w:bookmarkEnd w:id="1545"/>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6" w:name="_Ref348090194"/>
      <w:r w:rsidRPr="00564A49">
        <w:rPr>
          <w:lang w:val="en-US"/>
        </w:rPr>
        <w:t>RBSP trailing bits syntax</w:t>
      </w:r>
      <w:bookmarkEnd w:id="1546"/>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7" w:name="_Ref348090200"/>
      <w:r w:rsidRPr="00564A49">
        <w:rPr>
          <w:lang w:val="en-US"/>
        </w:rPr>
        <w:t>Byte alignment syntax</w:t>
      </w:r>
      <w:bookmarkEnd w:id="1547"/>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48" w:name="_Ref348090209"/>
      <w:bookmarkStart w:id="1549" w:name="_Toc377921532"/>
      <w:bookmarkStart w:id="1550" w:name="_Toc378026170"/>
      <w:r w:rsidRPr="00564A49">
        <w:rPr>
          <w:lang w:val="en-US"/>
        </w:rPr>
        <w:lastRenderedPageBreak/>
        <w:t>Profile, tier and level syntax</w:t>
      </w:r>
      <w:bookmarkEnd w:id="1548"/>
      <w:bookmarkEnd w:id="1549"/>
      <w:bookmarkEnd w:id="1550"/>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551"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52" w:name="_Toc377921533"/>
      <w:bookmarkStart w:id="1553" w:name="_Toc378026171"/>
      <w:r w:rsidRPr="00564A49">
        <w:rPr>
          <w:lang w:val="en-US"/>
        </w:rPr>
        <w:t>Scaling list data syntax</w:t>
      </w:r>
      <w:bookmarkEnd w:id="1551"/>
      <w:bookmarkEnd w:id="1552"/>
      <w:bookmarkEnd w:id="1553"/>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54" w:name="_Ref348090212"/>
      <w:bookmarkStart w:id="1555" w:name="_Toc377921534"/>
      <w:bookmarkStart w:id="1556" w:name="_Toc378026172"/>
      <w:r w:rsidRPr="00564A49">
        <w:rPr>
          <w:lang w:val="en-US"/>
        </w:rPr>
        <w:t>Supplemental enhancement information message syntax</w:t>
      </w:r>
      <w:bookmarkEnd w:id="1554"/>
      <w:bookmarkEnd w:id="1555"/>
      <w:bookmarkEnd w:id="1556"/>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57" w:name="_Ref348090214"/>
      <w:bookmarkStart w:id="1558" w:name="_Toc377921535"/>
      <w:bookmarkStart w:id="1559" w:name="_Toc378026173"/>
      <w:r w:rsidRPr="00564A49">
        <w:rPr>
          <w:lang w:val="en-US"/>
        </w:rPr>
        <w:lastRenderedPageBreak/>
        <w:t>Slice segment header syntax</w:t>
      </w:r>
      <w:bookmarkEnd w:id="1557"/>
      <w:bookmarkEnd w:id="1558"/>
      <w:bookmarkEnd w:id="1559"/>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0" w:name="_Ref360884196"/>
      <w:r w:rsidRPr="00564A49">
        <w:rPr>
          <w:lang w:val="en-US"/>
        </w:rPr>
        <w:t>General slice segment header syntax</w:t>
      </w:r>
      <w:bookmarkEnd w:id="1560"/>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61" w:name="_Ref351058069"/>
      <w:bookmarkStart w:id="1562" w:name="_Toc377921536"/>
      <w:bookmarkStart w:id="1563" w:name="_Toc378026174"/>
      <w:bookmarkStart w:id="1564" w:name="_Ref348090232"/>
      <w:r w:rsidRPr="00564A49">
        <w:rPr>
          <w:lang w:val="en-US"/>
        </w:rPr>
        <w:t>Short-term reference picture set syntax</w:t>
      </w:r>
      <w:bookmarkEnd w:id="1561"/>
      <w:bookmarkEnd w:id="1562"/>
      <w:bookmarkEnd w:id="1563"/>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65" w:name="_Ref351058099"/>
      <w:bookmarkStart w:id="1566" w:name="_Toc377921537"/>
      <w:bookmarkStart w:id="1567" w:name="_Toc378026175"/>
      <w:r w:rsidRPr="00564A49">
        <w:rPr>
          <w:lang w:val="en-US"/>
        </w:rPr>
        <w:t>Slice segment data syntax</w:t>
      </w:r>
      <w:bookmarkEnd w:id="1564"/>
      <w:bookmarkEnd w:id="1565"/>
      <w:bookmarkEnd w:id="1566"/>
      <w:bookmarkEnd w:id="1567"/>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68" w:name="_Toc377921538"/>
      <w:bookmarkStart w:id="1569" w:name="_Toc378026176"/>
      <w:r w:rsidRPr="00564A49">
        <w:rPr>
          <w:lang w:val="en-US"/>
        </w:rPr>
        <w:t>Semantics</w:t>
      </w:r>
      <w:bookmarkEnd w:id="1568"/>
      <w:bookmarkEnd w:id="1569"/>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70" w:name="_Ref351058589"/>
      <w:bookmarkStart w:id="1571" w:name="_Toc377921539"/>
      <w:bookmarkStart w:id="1572" w:name="_Toc378026177"/>
      <w:bookmarkStart w:id="1573" w:name="_Ref348090008"/>
      <w:bookmarkStart w:id="1574" w:name="_Ref348090335"/>
      <w:r w:rsidRPr="00564A49">
        <w:rPr>
          <w:lang w:val="en-US"/>
        </w:rPr>
        <w:t>General</w:t>
      </w:r>
      <w:bookmarkEnd w:id="1570"/>
      <w:bookmarkEnd w:id="1571"/>
      <w:bookmarkEnd w:id="1572"/>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75" w:name="_Ref351058186"/>
      <w:bookmarkStart w:id="1576" w:name="_Toc377921540"/>
      <w:bookmarkStart w:id="1577" w:name="_Toc378026178"/>
      <w:r w:rsidRPr="00564A49">
        <w:rPr>
          <w:lang w:val="en-US"/>
        </w:rPr>
        <w:t>NAL unit semantics</w:t>
      </w:r>
      <w:bookmarkEnd w:id="1573"/>
      <w:bookmarkEnd w:id="1574"/>
      <w:bookmarkEnd w:id="1575"/>
      <w:bookmarkEnd w:id="1576"/>
      <w:bookmarkEnd w:id="1577"/>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r w:rsidRPr="00564A49">
        <w:rPr>
          <w:b/>
          <w:bCs/>
          <w:lang w:val="en-US"/>
        </w:rPr>
        <w:t>nal_unit_type</w:t>
      </w:r>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 xml:space="preserve">When one </w:t>
      </w:r>
      <w:r w:rsidR="004D7A14">
        <w:rPr>
          <w:bCs/>
          <w:lang w:val="en-US"/>
        </w:rPr>
        <w:t xml:space="preserve">coded </w:t>
      </w:r>
      <w:r w:rsidRPr="00564A49">
        <w:rPr>
          <w:bCs/>
          <w:lang w:val="en-US"/>
        </w:rPr>
        <w:t xml:space="preserve">picture picA of a layer layerA has nal_unit_type equal to TSA_N or TSA_R, each </w:t>
      </w:r>
      <w:r w:rsidR="004D7A14">
        <w:rPr>
          <w:bCs/>
          <w:lang w:val="en-US"/>
        </w:rPr>
        <w:t xml:space="preserve">coded </w:t>
      </w:r>
      <w:r w:rsidRPr="00564A49">
        <w:rPr>
          <w:bCs/>
          <w:lang w:val="en-US"/>
        </w:rPr>
        <w:t xml:space="preserve">picture </w:t>
      </w:r>
      <w:r w:rsidR="004D7A14">
        <w:rPr>
          <w:bCs/>
          <w:lang w:val="en-US"/>
        </w:rPr>
        <w:t xml:space="preserve">that is present in the bitstream, </w:t>
      </w:r>
      <w:r w:rsidRPr="00564A49">
        <w:rPr>
          <w:bCs/>
          <w:lang w:val="en-US"/>
        </w:rPr>
        <w:t>in the same access unit as picA</w:t>
      </w:r>
      <w:r w:rsidR="004D7A14">
        <w:rPr>
          <w:bCs/>
          <w:lang w:val="en-US"/>
        </w:rPr>
        <w:t>,</w:t>
      </w:r>
      <w:r w:rsidRPr="00564A49">
        <w:rPr>
          <w:bCs/>
          <w:lang w:val="en-US"/>
        </w:rPr>
        <w:t xml:space="preserve"> </w:t>
      </w:r>
      <w:r w:rsidR="004D7A14">
        <w:rPr>
          <w:bCs/>
          <w:lang w:val="en-US"/>
        </w:rPr>
        <w:t xml:space="preserve">and </w:t>
      </w:r>
      <w:r w:rsidRPr="00564A49">
        <w:rPr>
          <w:bCs/>
          <w:lang w:val="en-US"/>
        </w:rPr>
        <w:t>in a direct or indirect reference layer of layerA shall have nal_unit_type equal to TSA_N or TSA_R.</w:t>
      </w:r>
    </w:p>
    <w:p w:rsidR="007E173E" w:rsidRDefault="007E173E" w:rsidP="007E173E">
      <w:pPr>
        <w:pStyle w:val="3N"/>
        <w:rPr>
          <w:bCs/>
          <w:lang w:val="en-US"/>
        </w:rPr>
      </w:pPr>
      <w:r w:rsidRPr="00564A49">
        <w:rPr>
          <w:bCs/>
          <w:lang w:val="en-US"/>
        </w:rPr>
        <w:t>When one</w:t>
      </w:r>
      <w:r w:rsidR="004D7A14">
        <w:rPr>
          <w:bCs/>
          <w:lang w:val="en-US"/>
        </w:rPr>
        <w:t xml:space="preserve"> coded</w:t>
      </w:r>
      <w:r w:rsidRPr="00564A49">
        <w:rPr>
          <w:bCs/>
          <w:lang w:val="en-US"/>
        </w:rPr>
        <w:t xml:space="preserve"> picture picA of a layer layerA has nal_unit_type equal to STSA_N or STSA_R, each </w:t>
      </w:r>
      <w:r w:rsidR="004D7A14">
        <w:rPr>
          <w:bCs/>
          <w:lang w:val="en-US"/>
        </w:rPr>
        <w:t xml:space="preserve">coded </w:t>
      </w:r>
      <w:r w:rsidRPr="00564A49">
        <w:rPr>
          <w:bCs/>
          <w:lang w:val="en-US"/>
        </w:rPr>
        <w:t xml:space="preserve">picture </w:t>
      </w:r>
      <w:r w:rsidR="004D7A14">
        <w:rPr>
          <w:bCs/>
          <w:lang w:val="en-US"/>
        </w:rPr>
        <w:t xml:space="preserve">that is in the bitstream, </w:t>
      </w:r>
      <w:r w:rsidRPr="00564A49">
        <w:rPr>
          <w:bCs/>
          <w:lang w:val="en-US"/>
        </w:rPr>
        <w:t>in the same access unit as picA</w:t>
      </w:r>
      <w:r w:rsidR="004D7A14">
        <w:rPr>
          <w:bCs/>
          <w:lang w:val="en-US"/>
        </w:rPr>
        <w:t>, and</w:t>
      </w:r>
      <w:r w:rsidRPr="00564A49">
        <w:rPr>
          <w:bCs/>
          <w:lang w:val="en-US"/>
        </w:rPr>
        <w:t xml:space="preserve"> in a direct or indirect reference layer of layerA shall have nal_unit_type equal to STSA_N or STSA_R.</w:t>
      </w:r>
    </w:p>
    <w:p w:rsidR="00240046" w:rsidRPr="00564A49" w:rsidRDefault="00240046" w:rsidP="007E173E">
      <w:pPr>
        <w:pStyle w:val="3N"/>
        <w:rPr>
          <w:bCs/>
          <w:lang w:val="en-US"/>
        </w:rPr>
      </w:pPr>
      <w:r w:rsidRPr="00295CF8">
        <w:rPr>
          <w:highlight w:val="yellow"/>
          <w:lang w:val="en-CA"/>
        </w:rPr>
        <w:t>[Ed. (YK): Check for similar dependencies on pictures being present in the bitstream or provided externallly in other places.]</w:t>
      </w:r>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r w:rsidRPr="00564A49">
        <w:rPr>
          <w:b/>
          <w:bCs/>
          <w:lang w:val="en-US"/>
        </w:rPr>
        <w:t>nuh_layer_id</w:t>
      </w:r>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lastRenderedPageBreak/>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78" w:name="_Ref363159861"/>
      <w:bookmarkStart w:id="1579" w:name="_Toc377921541"/>
      <w:bookmarkStart w:id="1580" w:name="_Toc378026179"/>
      <w:r w:rsidRPr="00564A49">
        <w:rPr>
          <w:lang w:val="en-US"/>
        </w:rPr>
        <w:t>Raw byte sequence payloads, trailing bits, and byte alignment semantics</w:t>
      </w:r>
      <w:bookmarkEnd w:id="1578"/>
      <w:bookmarkEnd w:id="1579"/>
      <w:bookmarkEnd w:id="1580"/>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1" w:name="_Ref348090354"/>
      <w:r w:rsidRPr="00564A49">
        <w:rPr>
          <w:lang w:val="en-US"/>
        </w:rPr>
        <w:t>Video parameter set RBSP semantics</w:t>
      </w:r>
      <w:bookmarkEnd w:id="1581"/>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r w:rsidRPr="00564A49">
        <w:rPr>
          <w:lang w:val="en-US"/>
        </w:rPr>
        <w:t xml:space="preserve">layerSetLayerIdList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r w:rsidRPr="00564A49">
        <w:rPr>
          <w:lang w:val="en-US"/>
        </w:rPr>
        <w:t xml:space="preserve">numLayersInIdList </w:t>
      </w:r>
      <w:r w:rsidRPr="00564A49">
        <w:rPr>
          <w:i/>
          <w:lang w:val="en-US"/>
        </w:rPr>
        <w:t>is replaced by</w:t>
      </w:r>
      <w:r w:rsidRPr="00564A49">
        <w:rPr>
          <w:lang w:val="en-US"/>
        </w:rPr>
        <w:t xml:space="preserve"> NumLayersInIdList.</w:t>
      </w:r>
    </w:p>
    <w:p w:rsidR="00583FBF" w:rsidRPr="00564A49" w:rsidRDefault="00583FBF" w:rsidP="00583FBF">
      <w:pPr>
        <w:numPr>
          <w:ilvl w:val="0"/>
          <w:numId w:val="7"/>
        </w:numPr>
        <w:tabs>
          <w:tab w:val="left" w:pos="360"/>
        </w:tabs>
        <w:textAlignment w:val="auto"/>
        <w:rPr>
          <w:lang w:val="en-US"/>
        </w:rPr>
      </w:pPr>
      <w:r w:rsidRPr="00583FBF">
        <w:rPr>
          <w:i/>
          <w:lang w:val="en-US"/>
        </w:rPr>
        <w:t xml:space="preserve">Remove the semantics of </w:t>
      </w:r>
      <w:r>
        <w:rPr>
          <w:lang w:val="en-US"/>
        </w:rPr>
        <w:t>vps_reserved_three_2bits</w:t>
      </w:r>
      <w:r w:rsidRPr="00564A49">
        <w:rPr>
          <w:lang w:val="en-US"/>
        </w:rPr>
        <w:t>.</w:t>
      </w:r>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
    <w:p w:rsidR="00E6132B" w:rsidRDefault="00583FBF" w:rsidP="00583FBF">
      <w:pPr>
        <w:rPr>
          <w:noProof/>
          <w:lang w:eastAsia="ko-KR"/>
        </w:rPr>
      </w:pPr>
      <w:r w:rsidRPr="0070390B">
        <w:rPr>
          <w:b/>
          <w:lang w:val="en-US"/>
        </w:rPr>
        <w:t>vps_base_layer_</w:t>
      </w:r>
      <w:r w:rsidR="003D7CD2">
        <w:rPr>
          <w:b/>
          <w:lang w:val="en-US"/>
        </w:rPr>
        <w:t>in</w:t>
      </w:r>
      <w:r w:rsidRPr="0070390B">
        <w:rPr>
          <w:b/>
          <w:lang w:val="en-US"/>
        </w:rPr>
        <w:t>ternal_flag</w:t>
      </w:r>
      <w:r w:rsidRPr="00583FBF">
        <w:rPr>
          <w:noProof/>
          <w:lang w:eastAsia="ko-KR"/>
        </w:rPr>
        <w:t xml:space="preserve"> </w:t>
      </w:r>
      <w:r>
        <w:rPr>
          <w:noProof/>
          <w:lang w:eastAsia="ko-KR"/>
        </w:rPr>
        <w:t xml:space="preserve">equal to </w:t>
      </w:r>
      <w:r w:rsidR="003D7CD2">
        <w:rPr>
          <w:noProof/>
          <w:lang w:eastAsia="ko-KR"/>
        </w:rPr>
        <w:t>0</w:t>
      </w:r>
      <w:r>
        <w:rPr>
          <w:noProof/>
          <w:lang w:eastAsia="ko-KR"/>
        </w:rPr>
        <w:t xml:space="preserve"> specifies that the base layer </w:t>
      </w:r>
      <w:r w:rsidR="00E6132B">
        <w:rPr>
          <w:noProof/>
          <w:lang w:eastAsia="ko-KR"/>
        </w:rPr>
        <w:t>is provided by an external means not specified</w:t>
      </w:r>
      <w:r w:rsidR="00E6132B" w:rsidRPr="00E6132B">
        <w:rPr>
          <w:lang w:val="en-CA"/>
        </w:rPr>
        <w:t xml:space="preserve"> </w:t>
      </w:r>
      <w:r w:rsidR="00E6132B" w:rsidRPr="00564A49">
        <w:rPr>
          <w:lang w:val="en-CA"/>
        </w:rPr>
        <w:t>in this Specification</w:t>
      </w:r>
      <w:r w:rsidR="00E6132B">
        <w:rPr>
          <w:noProof/>
          <w:lang w:eastAsia="ko-KR"/>
        </w:rPr>
        <w:t xml:space="preserve">. </w:t>
      </w:r>
      <w:r w:rsidR="00E6132B" w:rsidRPr="00E6132B">
        <w:rPr>
          <w:noProof/>
          <w:lang w:eastAsia="ko-KR"/>
        </w:rPr>
        <w:t>vps_base_layer_</w:t>
      </w:r>
      <w:r w:rsidR="003D7CD2">
        <w:rPr>
          <w:noProof/>
          <w:lang w:eastAsia="ko-KR"/>
        </w:rPr>
        <w:t>in</w:t>
      </w:r>
      <w:r w:rsidR="00E6132B" w:rsidRPr="00E6132B">
        <w:rPr>
          <w:noProof/>
          <w:lang w:eastAsia="ko-KR"/>
        </w:rPr>
        <w:t xml:space="preserve">ternal_flag equal to </w:t>
      </w:r>
      <w:r w:rsidR="003D7CD2">
        <w:rPr>
          <w:noProof/>
          <w:lang w:eastAsia="ko-KR"/>
        </w:rPr>
        <w:t>1</w:t>
      </w:r>
      <w:r w:rsidR="00E6132B" w:rsidRPr="00E6132B">
        <w:rPr>
          <w:noProof/>
          <w:lang w:eastAsia="ko-KR"/>
        </w:rPr>
        <w:t xml:space="preserve"> specifies that the base layer is provided </w:t>
      </w:r>
      <w:r w:rsidR="00E6132B">
        <w:rPr>
          <w:noProof/>
          <w:lang w:eastAsia="ko-KR"/>
        </w:rPr>
        <w:t>in the bitstream.</w:t>
      </w:r>
    </w:p>
    <w:p w:rsidR="00E6132B" w:rsidRDefault="00E6132B" w:rsidP="00583FBF">
      <w:pPr>
        <w:rPr>
          <w:noProof/>
          <w:lang w:eastAsia="ko-KR"/>
        </w:rPr>
      </w:pPr>
      <w:r w:rsidRPr="00E6132B">
        <w:rPr>
          <w:noProof/>
          <w:highlight w:val="yellow"/>
          <w:lang w:eastAsia="ko-KR"/>
        </w:rPr>
        <w:t>[Ed. (YK): Add a note to provide a summary o</w:t>
      </w:r>
      <w:r w:rsidR="00355511">
        <w:rPr>
          <w:noProof/>
          <w:highlight w:val="yellow"/>
          <w:lang w:eastAsia="ko-KR"/>
        </w:rPr>
        <w:t>n</w:t>
      </w:r>
      <w:r w:rsidRPr="00E6132B">
        <w:rPr>
          <w:noProof/>
          <w:highlight w:val="yellow"/>
          <w:lang w:eastAsia="ko-KR"/>
        </w:rPr>
        <w:t xml:space="preserve"> how </w:t>
      </w:r>
      <w:r w:rsidR="005D1B63">
        <w:rPr>
          <w:noProof/>
          <w:highlight w:val="yellow"/>
          <w:lang w:eastAsia="ko-KR"/>
        </w:rPr>
        <w:t>the codec works when the flag is equal to 1</w:t>
      </w:r>
      <w:r w:rsidRPr="00E6132B">
        <w:rPr>
          <w:noProof/>
          <w:highlight w:val="yellow"/>
          <w:lang w:eastAsia="ko-KR"/>
        </w:rPr>
        <w:t>.]</w:t>
      </w:r>
    </w:p>
    <w:p w:rsidR="00583FBF" w:rsidRDefault="00583FBF" w:rsidP="00583FBF">
      <w:pPr>
        <w:rPr>
          <w:lang w:val="en-US"/>
        </w:rPr>
      </w:pPr>
      <w:r>
        <w:rPr>
          <w:lang w:val="en-US"/>
        </w:rPr>
        <w:t xml:space="preserve">When </w:t>
      </w:r>
      <w:r w:rsidRPr="00922F83">
        <w:rPr>
          <w:rFonts w:eastAsia="Batang"/>
          <w:bCs/>
          <w:lang w:val="en-US" w:eastAsia="ko-KR"/>
        </w:rPr>
        <w:t>vps_base_layer_</w:t>
      </w:r>
      <w:r w:rsidR="003D7CD2">
        <w:rPr>
          <w:rFonts w:eastAsia="Batang"/>
          <w:bCs/>
          <w:lang w:val="en-US" w:eastAsia="ko-KR"/>
        </w:rPr>
        <w:t>in</w:t>
      </w:r>
      <w:r w:rsidRPr="00922F83">
        <w:rPr>
          <w:rFonts w:eastAsia="Batang"/>
          <w:bCs/>
          <w:lang w:val="en-US" w:eastAsia="ko-KR"/>
        </w:rPr>
        <w:t>ternal_flag</w:t>
      </w:r>
      <w:r>
        <w:rPr>
          <w:lang w:val="en-US"/>
        </w:rPr>
        <w:t xml:space="preserve"> is equal to </w:t>
      </w:r>
      <w:r w:rsidR="003D7CD2">
        <w:rPr>
          <w:lang w:val="en-US"/>
        </w:rPr>
        <w:t>0</w:t>
      </w:r>
      <w:r>
        <w:rPr>
          <w:lang w:val="en-US"/>
        </w:rPr>
        <w:t>, the following applies:</w:t>
      </w:r>
    </w:p>
    <w:p w:rsidR="00583FBF" w:rsidRDefault="00583FBF" w:rsidP="00583FBF">
      <w:pPr>
        <w:numPr>
          <w:ilvl w:val="0"/>
          <w:numId w:val="7"/>
        </w:numPr>
        <w:tabs>
          <w:tab w:val="left" w:pos="360"/>
        </w:tabs>
        <w:textAlignment w:val="auto"/>
        <w:rPr>
          <w:lang w:eastAsia="ko-KR"/>
        </w:rPr>
      </w:pPr>
      <w:r>
        <w:rPr>
          <w:lang w:val="en-US"/>
        </w:rPr>
        <w:t>T</w:t>
      </w:r>
      <w:r w:rsidRPr="00BA2FC4">
        <w:rPr>
          <w:lang w:val="en-US"/>
        </w:rPr>
        <w:t xml:space="preserve">he value of vps_sub_layer_ordering_info_present_flag </w:t>
      </w:r>
      <w:r w:rsidRPr="00BA2FC4">
        <w:rPr>
          <w:lang w:eastAsia="ko-KR"/>
        </w:rPr>
        <w:t>shall be equal to 0</w:t>
      </w:r>
      <w:r>
        <w:rPr>
          <w:lang w:eastAsia="ko-KR"/>
        </w:rPr>
        <w:t>.</w:t>
      </w:r>
    </w:p>
    <w:p w:rsidR="00583FBF" w:rsidRPr="0021476C" w:rsidRDefault="00583FBF" w:rsidP="00583FBF">
      <w:pPr>
        <w:numPr>
          <w:ilvl w:val="0"/>
          <w:numId w:val="7"/>
        </w:numPr>
        <w:tabs>
          <w:tab w:val="left" w:pos="360"/>
        </w:tabs>
        <w:textAlignment w:val="auto"/>
        <w:rPr>
          <w:lang w:eastAsia="ko-KR"/>
        </w:rPr>
      </w:pPr>
      <w:r>
        <w:rPr>
          <w:lang w:eastAsia="ko-KR"/>
        </w:rPr>
        <w:t>T</w:t>
      </w:r>
      <w:r w:rsidRPr="00BA2FC4">
        <w:rPr>
          <w:lang w:eastAsia="ko-KR"/>
        </w:rPr>
        <w:t xml:space="preserve">he values of </w:t>
      </w:r>
      <w:r w:rsidRPr="00BA2FC4">
        <w:rPr>
          <w:lang w:val="en-US"/>
        </w:rPr>
        <w:t>vps_max_dec_pic_buffering_minus1[ i ], vps_max_num_reorder_pics[ i ], and vps_max_latency_increase_plus1[ i ] shall all be equal to 0 for all possible values of i</w:t>
      </w:r>
      <w:r>
        <w:rPr>
          <w:lang w:val="en-US"/>
        </w:rPr>
        <w:t>.</w:t>
      </w:r>
    </w:p>
    <w:p w:rsidR="00583FBF" w:rsidRPr="00017B15" w:rsidRDefault="00583FBF" w:rsidP="00583FBF">
      <w:pPr>
        <w:numPr>
          <w:ilvl w:val="0"/>
          <w:numId w:val="7"/>
        </w:numPr>
        <w:tabs>
          <w:tab w:val="left" w:pos="360"/>
        </w:tabs>
        <w:textAlignment w:val="auto"/>
        <w:rPr>
          <w:lang w:eastAsia="ko-KR"/>
        </w:rPr>
      </w:pPr>
      <w:r>
        <w:rPr>
          <w:lang w:val="en-US"/>
        </w:rPr>
        <w:lastRenderedPageBreak/>
        <w:t xml:space="preserve">Decoders shall ignore the values of </w:t>
      </w:r>
      <w:r w:rsidRPr="00BA2FC4">
        <w:rPr>
          <w:lang w:val="en-US"/>
        </w:rPr>
        <w:t>vps_sub_layer_ordering_info_present_flag</w:t>
      </w:r>
      <w:r>
        <w:rPr>
          <w:lang w:val="en-US"/>
        </w:rPr>
        <w:t xml:space="preserve">, </w:t>
      </w:r>
      <w:r w:rsidRPr="00BA2FC4">
        <w:rPr>
          <w:lang w:val="en-US"/>
        </w:rPr>
        <w:t>vps_max_dec_pic_buffering_minus1[ i ], vps_max_num_reorder_pics[ i ], and vps_max_latency_increase_plus1[ i ].</w:t>
      </w:r>
    </w:p>
    <w:p w:rsidR="00583FBF" w:rsidRPr="00017B15" w:rsidRDefault="00583FBF" w:rsidP="00583FBF">
      <w:pPr>
        <w:numPr>
          <w:ilvl w:val="0"/>
          <w:numId w:val="7"/>
        </w:numPr>
        <w:tabs>
          <w:tab w:val="left" w:pos="360"/>
        </w:tabs>
        <w:textAlignment w:val="auto"/>
        <w:rPr>
          <w:lang w:eastAsia="ko-KR"/>
        </w:rPr>
      </w:pPr>
      <w:r>
        <w:rPr>
          <w:noProof/>
          <w:lang w:eastAsia="ko-KR"/>
        </w:rPr>
        <w:t xml:space="preserve">The value of </w:t>
      </w:r>
      <w:r w:rsidRPr="00017B15">
        <w:rPr>
          <w:noProof/>
          <w:lang w:eastAsia="ko-KR"/>
        </w:rPr>
        <w:t>hrd_layer_set_idx</w:t>
      </w:r>
      <w:r w:rsidRPr="00017B15">
        <w:rPr>
          <w:rFonts w:eastAsia="MS Mincho"/>
        </w:rPr>
        <w:t>[ i ]</w:t>
      </w:r>
      <w:r>
        <w:rPr>
          <w:rFonts w:eastAsia="MS Mincho"/>
        </w:rPr>
        <w:t xml:space="preserve"> shall be greater than 0.</w:t>
      </w:r>
    </w:p>
    <w:p w:rsidR="00583FBF" w:rsidRPr="00943A5F" w:rsidRDefault="00583FBF" w:rsidP="00583FBF">
      <w:pPr>
        <w:rPr>
          <w:noProof/>
          <w:lang w:eastAsia="ko-KR"/>
        </w:rPr>
      </w:pPr>
      <w:r w:rsidRPr="00943A5F">
        <w:rPr>
          <w:b/>
          <w:noProof/>
          <w:lang w:eastAsia="ko-KR"/>
        </w:rPr>
        <w:t>vps_reserved_</w:t>
      </w:r>
      <w:r>
        <w:rPr>
          <w:b/>
          <w:noProof/>
          <w:lang w:eastAsia="ko-KR"/>
        </w:rPr>
        <w:t>one</w:t>
      </w:r>
      <w:r w:rsidRPr="00943A5F">
        <w:rPr>
          <w:b/>
          <w:noProof/>
          <w:lang w:eastAsia="ko-KR"/>
        </w:rPr>
        <w:t>_bit</w:t>
      </w:r>
      <w:r w:rsidRPr="00943A5F">
        <w:rPr>
          <w:noProof/>
          <w:lang w:eastAsia="ko-KR"/>
        </w:rPr>
        <w:t xml:space="preserve"> shall be equal to </w:t>
      </w:r>
      <w:r>
        <w:rPr>
          <w:noProof/>
          <w:lang w:eastAsia="ko-KR"/>
        </w:rPr>
        <w:t>1</w:t>
      </w:r>
      <w:r w:rsidRPr="00943A5F">
        <w:rPr>
          <w:noProof/>
          <w:lang w:eastAsia="ko-KR"/>
        </w:rPr>
        <w:t xml:space="preserve"> in bitstreams conforming to this </w:t>
      </w:r>
      <w:r w:rsidRPr="00EB2A56">
        <w:rPr>
          <w:noProof/>
          <w:lang w:eastAsia="ko-KR"/>
        </w:rPr>
        <w:t xml:space="preserve">version of this </w:t>
      </w:r>
      <w:r>
        <w:rPr>
          <w:noProof/>
          <w:lang w:eastAsia="ko-KR"/>
        </w:rPr>
        <w:t>Specification</w:t>
      </w:r>
      <w:r w:rsidRPr="00943A5F">
        <w:rPr>
          <w:noProof/>
          <w:lang w:eastAsia="ko-KR"/>
        </w:rPr>
        <w:t xml:space="preserve">. </w:t>
      </w:r>
      <w:r>
        <w:rPr>
          <w:noProof/>
          <w:lang w:eastAsia="ko-KR"/>
        </w:rPr>
        <w:t xml:space="preserve">The value 0 </w:t>
      </w:r>
      <w:r w:rsidRPr="00943A5F">
        <w:rPr>
          <w:noProof/>
          <w:lang w:eastAsia="ko-KR"/>
        </w:rPr>
        <w:t>for vps_reserved_</w:t>
      </w:r>
      <w:r>
        <w:rPr>
          <w:noProof/>
          <w:lang w:eastAsia="ko-KR"/>
        </w:rPr>
        <w:t>one</w:t>
      </w:r>
      <w:r w:rsidRPr="00943A5F">
        <w:rPr>
          <w:noProof/>
          <w:lang w:eastAsia="ko-KR"/>
        </w:rPr>
        <w:t xml:space="preserve">_bit </w:t>
      </w:r>
      <w:r>
        <w:rPr>
          <w:noProof/>
          <w:lang w:eastAsia="ko-KR"/>
        </w:rPr>
        <w:t>is</w:t>
      </w:r>
      <w:r w:rsidRPr="00943A5F">
        <w:rPr>
          <w:noProof/>
          <w:lang w:eastAsia="ko-KR"/>
        </w:rPr>
        <w:t xml:space="preserve"> reserved for future use by ITU-T | ISO/IEC. Decoders shall ignore </w:t>
      </w:r>
      <w:r>
        <w:rPr>
          <w:noProof/>
          <w:lang w:eastAsia="ko-KR"/>
        </w:rPr>
        <w:t xml:space="preserve">the </w:t>
      </w:r>
      <w:r w:rsidRPr="00943A5F">
        <w:rPr>
          <w:noProof/>
          <w:lang w:eastAsia="ko-KR"/>
        </w:rPr>
        <w:t>value of vps_reserved_</w:t>
      </w:r>
      <w:r>
        <w:rPr>
          <w:noProof/>
          <w:lang w:eastAsia="ko-KR"/>
        </w:rPr>
        <w:t>one</w:t>
      </w:r>
      <w:r w:rsidRPr="00943A5F">
        <w:rPr>
          <w:noProof/>
          <w:lang w:eastAsia="ko-KR"/>
        </w:rPr>
        <w:t>_bit.</w:t>
      </w:r>
    </w:p>
    <w:p w:rsidR="007E173E" w:rsidRPr="00564A49" w:rsidRDefault="007E173E" w:rsidP="007E173E">
      <w:pPr>
        <w:rPr>
          <w:lang w:eastAsia="ko-KR"/>
        </w:rPr>
      </w:pPr>
      <w:r w:rsidRPr="00564A49">
        <w:rPr>
          <w:b/>
          <w:lang w:eastAsia="ko-KR"/>
        </w:rPr>
        <w:t>vps_max_layers_minus1</w:t>
      </w:r>
      <w:r w:rsidRPr="00564A49">
        <w:rPr>
          <w:lang w:eastAsia="ko-KR"/>
        </w:rPr>
        <w:t xml:space="preserve"> plus 1 specifies the maximum allowed number of layers in the CVS. vps_max_layers_minus1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t xml:space="preserve">The variable </w:t>
      </w:r>
      <w:r w:rsidRPr="00564A49">
        <w:t>MaxLayersMinus1 is set equal to Min( 62,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r w:rsidRPr="00564A49">
        <w:rPr>
          <w:lang w:eastAsia="ko-KR"/>
        </w:rPr>
        <w:t>vps_max_layer_id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8A4BEE" w:rsidRPr="000D5DC3" w:rsidRDefault="008A4BEE" w:rsidP="008A4BEE">
      <w:pPr>
        <w:rPr>
          <w:bCs/>
          <w:noProof/>
          <w:szCs w:val="22"/>
        </w:rPr>
      </w:pPr>
      <w:r w:rsidRPr="00AC5E6C">
        <w:rPr>
          <w:b/>
          <w:noProof/>
          <w:lang w:eastAsia="ko-KR"/>
        </w:rPr>
        <w:t>vps_num_layer_sets_minus1</w:t>
      </w:r>
      <w:r w:rsidRPr="00AC5E6C">
        <w:rPr>
          <w:noProof/>
          <w:lang w:eastAsia="ko-KR"/>
        </w:rPr>
        <w:t xml:space="preserve"> plus 1 specifies the number of layer sets that are specified by the VPS. </w:t>
      </w:r>
      <w:r>
        <w:rPr>
          <w:noProof/>
        </w:rPr>
        <w:t>T</w:t>
      </w:r>
      <w:r w:rsidRPr="00AC5E6C">
        <w:rPr>
          <w:noProof/>
        </w:rPr>
        <w:t xml:space="preserve">he value of vps_num_layer_sets_minus1 shall be </w:t>
      </w:r>
      <w:r w:rsidRPr="00AC5E6C">
        <w:rPr>
          <w:bCs/>
          <w:noProof/>
          <w:szCs w:val="22"/>
        </w:rPr>
        <w:t>in the range of 0 to 1023, inclusive.</w:t>
      </w:r>
    </w:p>
    <w:p w:rsidR="008A4BEE" w:rsidRPr="008A4BEE" w:rsidRDefault="008A4BEE" w:rsidP="008A4BEE">
      <w:pPr>
        <w:numPr>
          <w:ilvl w:val="12"/>
          <w:numId w:val="0"/>
        </w:numPr>
        <w:rPr>
          <w:strike/>
          <w:noProof/>
          <w:szCs w:val="22"/>
        </w:rPr>
      </w:pPr>
      <w:r w:rsidRPr="00AC5E6C">
        <w:rPr>
          <w:b/>
          <w:noProof/>
        </w:rPr>
        <w:t>vps_num_hrd_parameters</w:t>
      </w:r>
      <w:r w:rsidRPr="00AC5E6C">
        <w:rPr>
          <w:noProof/>
        </w:rPr>
        <w:t xml:space="preserve"> specifies the number of hrd_parameters( ) syntax structures present in the VPS RBSP. </w:t>
      </w:r>
      <w:r>
        <w:rPr>
          <w:noProof/>
        </w:rPr>
        <w:t>T</w:t>
      </w:r>
      <w:r w:rsidRPr="00AC5E6C">
        <w:rPr>
          <w:noProof/>
        </w:rPr>
        <w:t xml:space="preserve">he </w:t>
      </w:r>
      <w:r w:rsidRPr="008A4BEE">
        <w:rPr>
          <w:noProof/>
        </w:rPr>
        <w:t xml:space="preserve">value of vps_num_hrd_parameters shall be </w:t>
      </w:r>
      <w:r>
        <w:rPr>
          <w:noProof/>
        </w:rPr>
        <w:t xml:space="preserve">in the range of 0 to </w:t>
      </w:r>
      <w:r w:rsidRPr="008A4BEE">
        <w:rPr>
          <w:noProof/>
          <w:szCs w:val="22"/>
        </w:rPr>
        <w:t>vps_num_layer_sets_minus1 + 1</w:t>
      </w:r>
      <w:r>
        <w:rPr>
          <w:noProof/>
          <w:szCs w:val="22"/>
        </w:rPr>
        <w:t>, inclusive</w:t>
      </w:r>
      <w:r w:rsidRPr="008A4BEE">
        <w:rPr>
          <w:noProof/>
          <w:szCs w:val="22"/>
        </w:rPr>
        <w:t>.</w:t>
      </w:r>
    </w:p>
    <w:p w:rsidR="008A4BEE" w:rsidRPr="008A4BEE" w:rsidRDefault="008A4BEE" w:rsidP="008A4BEE">
      <w:pPr>
        <w:rPr>
          <w:noProof/>
          <w:lang w:eastAsia="ko-KR"/>
        </w:rPr>
      </w:pPr>
      <w:r w:rsidRPr="007B5D07">
        <w:rPr>
          <w:b/>
          <w:noProof/>
          <w:lang w:eastAsia="ko-KR"/>
        </w:rPr>
        <w:t>hrd_</w:t>
      </w:r>
      <w:r>
        <w:rPr>
          <w:b/>
          <w:noProof/>
          <w:lang w:eastAsia="ko-KR"/>
        </w:rPr>
        <w:t>layer_set</w:t>
      </w:r>
      <w:r w:rsidRPr="007B5D07">
        <w:rPr>
          <w:b/>
          <w:noProof/>
          <w:lang w:eastAsia="ko-KR"/>
        </w:rPr>
        <w:t>_idx</w:t>
      </w:r>
      <w:r w:rsidRPr="007B5D07">
        <w:rPr>
          <w:rFonts w:eastAsia="MS Mincho"/>
        </w:rPr>
        <w:t>[ i ]</w:t>
      </w:r>
      <w:r w:rsidRPr="007B5D07">
        <w:rPr>
          <w:noProof/>
          <w:lang w:eastAsia="ko-KR"/>
        </w:rPr>
        <w:t xml:space="preserve"> specifies </w:t>
      </w:r>
      <w:r>
        <w:rPr>
          <w:noProof/>
          <w:lang w:eastAsia="ko-KR"/>
        </w:rPr>
        <w:t>the index, into the list of layer sets specified by the VPS, of the layer set to which th</w:t>
      </w:r>
      <w:r w:rsidRPr="007B5D07">
        <w:rPr>
          <w:noProof/>
          <w:lang w:eastAsia="ko-KR"/>
        </w:rPr>
        <w:t>e i</w:t>
      </w:r>
      <w:r>
        <w:rPr>
          <w:noProof/>
          <w:lang w:eastAsia="ko-KR"/>
        </w:rPr>
        <w:noBreakHyphen/>
      </w:r>
      <w:r w:rsidRPr="007B5D07">
        <w:rPr>
          <w:noProof/>
          <w:lang w:eastAsia="ko-KR"/>
        </w:rPr>
        <w:t>th hrd_parameters(</w:t>
      </w:r>
      <w:r>
        <w:rPr>
          <w:noProof/>
          <w:lang w:eastAsia="ko-KR"/>
        </w:rPr>
        <w:t> </w:t>
      </w:r>
      <w:r w:rsidRPr="007B5D07">
        <w:rPr>
          <w:noProof/>
          <w:lang w:eastAsia="ko-KR"/>
        </w:rPr>
        <w:t xml:space="preserve">) syntax structure in the </w:t>
      </w:r>
      <w:r>
        <w:rPr>
          <w:noProof/>
          <w:lang w:eastAsia="ko-KR"/>
        </w:rPr>
        <w:t>VPS</w:t>
      </w:r>
      <w:r w:rsidRPr="007B5D07">
        <w:rPr>
          <w:noProof/>
          <w:lang w:eastAsia="ko-KR"/>
        </w:rPr>
        <w:t xml:space="preserve"> applies.</w:t>
      </w:r>
      <w:r>
        <w:rPr>
          <w:noProof/>
          <w:lang w:eastAsia="ko-KR"/>
        </w:rPr>
        <w:t xml:space="preserve"> T</w:t>
      </w:r>
      <w:r w:rsidRPr="00943A5F">
        <w:rPr>
          <w:noProof/>
        </w:rPr>
        <w:t xml:space="preserve">he value of </w:t>
      </w:r>
      <w:r>
        <w:rPr>
          <w:noProof/>
        </w:rPr>
        <w:t>hrd_layer_</w:t>
      </w:r>
      <w:r>
        <w:rPr>
          <w:noProof/>
          <w:lang w:eastAsia="ko-KR"/>
        </w:rPr>
        <w:t xml:space="preserve">set_idx[ i ] shall </w:t>
      </w:r>
      <w:r w:rsidRPr="00943A5F">
        <w:rPr>
          <w:noProof/>
          <w:lang w:eastAsia="ko-KR"/>
        </w:rPr>
        <w:t xml:space="preserve">be </w:t>
      </w:r>
      <w:r w:rsidRPr="008A4BEE">
        <w:rPr>
          <w:noProof/>
          <w:lang w:eastAsia="ko-KR"/>
        </w:rPr>
        <w:t>in the range of ( vps_base_layer_internal_flag ? 0 : 1 ) to vps_num_layer_sets_minus1, inclusive.</w:t>
      </w:r>
    </w:p>
    <w:p w:rsidR="008A4BEE" w:rsidRPr="00D2655D" w:rsidRDefault="008A4BEE" w:rsidP="008A4BEE">
      <w:pPr>
        <w:rPr>
          <w:noProof/>
        </w:rPr>
      </w:pPr>
      <w:r w:rsidRPr="008A4BEE">
        <w:rPr>
          <w:noProof/>
        </w:rPr>
        <w:t>It is a requirement of bitstream conformance that the value of hrd_layer_set_idx[ i ] shall not be equal to the value of hrd_layer_set_idx[ j ] for any value of j not equal to i.</w:t>
      </w:r>
    </w:p>
    <w:p w:rsidR="007E173E" w:rsidRPr="00564A49" w:rsidRDefault="007E173E" w:rsidP="007E173E">
      <w:pPr>
        <w:rPr>
          <w:szCs w:val="22"/>
          <w:lang w:val="en-US"/>
        </w:rPr>
      </w:pPr>
      <w:r w:rsidRPr="00564A49">
        <w:rPr>
          <w:b/>
          <w:szCs w:val="22"/>
          <w:lang w:val="en-US"/>
        </w:rPr>
        <w:t>vps_extension_flag</w:t>
      </w:r>
      <w:r w:rsidRPr="00564A49">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r w:rsidRPr="00564A49">
        <w:rPr>
          <w:b/>
          <w:bCs/>
          <w:lang w:val="en-US"/>
        </w:rPr>
        <w:t>vps_extension_alignment_bit_equal_to_one</w:t>
      </w:r>
      <w:r w:rsidRPr="00564A49">
        <w:rPr>
          <w:bCs/>
          <w:lang w:val="en-US"/>
        </w:rPr>
        <w:t xml:space="preserve"> shall be equal to 1.</w:t>
      </w:r>
    </w:p>
    <w:p w:rsidR="007E173E" w:rsidRPr="00564A49" w:rsidRDefault="007E173E" w:rsidP="007E173E">
      <w:pPr>
        <w:pStyle w:val="3N"/>
        <w:rPr>
          <w:lang w:val="en-US"/>
        </w:rPr>
      </w:pPr>
      <w:r w:rsidRPr="00564A49">
        <w:rPr>
          <w:b/>
          <w:lang w:val="en-US"/>
        </w:rPr>
        <w:t>vps_extension2_flag</w:t>
      </w:r>
      <w:r w:rsidRPr="00564A49">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RDefault="007E173E" w:rsidP="007E173E">
      <w:pPr>
        <w:rPr>
          <w:rFonts w:eastAsia="Batang"/>
          <w:bCs/>
          <w:lang w:val="en-US" w:eastAsia="ko-KR"/>
        </w:rPr>
      </w:pPr>
      <w:proofErr w:type="spellStart"/>
      <w:proofErr w:type="gramStart"/>
      <w:r w:rsidRPr="00564A49">
        <w:rPr>
          <w:b/>
          <w:lang w:val="en-US"/>
        </w:rPr>
        <w:t>vps_vui_present_flag</w:t>
      </w:r>
      <w:proofErr w:type="spellEnd"/>
      <w:proofErr w:type="gramEnd"/>
      <w:r w:rsidRPr="00564A49">
        <w:rPr>
          <w:lang w:val="en-US" w:eastAsia="de-DE"/>
        </w:rPr>
        <w:t xml:space="preserve"> equal to 1 specifies that the vps_vui( ) syntax structure is present in the VPS</w:t>
      </w:r>
      <w:r w:rsidRPr="00564A49">
        <w:rPr>
          <w:rFonts w:eastAsia="Batang"/>
          <w:bCs/>
          <w:lang w:val="en-US" w:eastAsia="ko-KR"/>
        </w:rPr>
        <w:t xml:space="preserve">. </w:t>
      </w:r>
      <w:r w:rsidRPr="00564A49">
        <w:rPr>
          <w:lang w:val="en-US"/>
        </w:rPr>
        <w:t>vps_vui_present_flag</w:t>
      </w:r>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r w:rsidRPr="00564A49">
        <w:rPr>
          <w:b/>
          <w:bCs/>
          <w:lang w:val="en-US"/>
        </w:rPr>
        <w:t>vps_vui_offset</w:t>
      </w:r>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splitting_flag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proofErr w:type="spellStart"/>
      <w:r w:rsidRPr="00564A49">
        <w:rPr>
          <w:rFonts w:eastAsia="Times New Roman"/>
          <w:b/>
          <w:lang w:val="en-US"/>
        </w:rPr>
        <w:lastRenderedPageBreak/>
        <w:t>scalability_mask_flag</w:t>
      </w:r>
      <w:proofErr w:type="spellEnd"/>
      <w:proofErr w:type="gramStart"/>
      <w:r w:rsidRPr="00564A49">
        <w:rPr>
          <w:rFonts w:eastAsia="Times New Roman"/>
          <w:lang w:val="en-US"/>
        </w:rPr>
        <w:t>[ </w:t>
      </w:r>
      <w:proofErr w:type="spellStart"/>
      <w:r w:rsidRPr="00564A49">
        <w:rPr>
          <w:rFonts w:eastAsia="Times New Roman"/>
          <w:lang w:val="en-US"/>
        </w:rPr>
        <w:t>i</w:t>
      </w:r>
      <w:proofErr w:type="spellEnd"/>
      <w:proofErr w:type="gramEnd"/>
      <w:r w:rsidRPr="00564A49">
        <w:rPr>
          <w:rFonts w:eastAsia="Times New Roman"/>
          <w:lang w:val="en-US"/>
        </w:rPr>
        <w:t xml:space="preserve"> ] equal to 1 indicates that </w:t>
      </w:r>
      <w:proofErr w:type="spellStart"/>
      <w:r w:rsidRPr="00564A49">
        <w:rPr>
          <w:rFonts w:eastAsia="Times New Roman"/>
          <w:lang w:val="en-US"/>
        </w:rPr>
        <w:t>dimension_id</w:t>
      </w:r>
      <w:proofErr w:type="spellEnd"/>
      <w:r w:rsidRPr="00564A49">
        <w:rPr>
          <w:rFonts w:eastAsia="Times New Roman"/>
          <w:lang w:val="en-US"/>
        </w:rPr>
        <w:t xml:space="preserve"> syntax elements corresponding to the </w:t>
      </w:r>
      <w:proofErr w:type="spellStart"/>
      <w:r w:rsidRPr="00564A49">
        <w:rPr>
          <w:rFonts w:eastAsia="Times New Roman"/>
          <w:lang w:val="en-US"/>
        </w:rPr>
        <w:t>i-th</w:t>
      </w:r>
      <w:proofErr w:type="spellEnd"/>
      <w:r w:rsidRPr="00564A49">
        <w:rPr>
          <w:rFonts w:eastAsia="Times New Roman"/>
          <w:lang w:val="en-US"/>
        </w:rPr>
        <w:t xml:space="preserve">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 i ] equal to 0 indicates that dimension_id syntax elements corresponding to the i-th scalability dimension are not present.</w:t>
      </w:r>
    </w:p>
    <w:p w:rsidR="007E173E" w:rsidRPr="00564A49" w:rsidRDefault="007E173E" w:rsidP="007E173E">
      <w:pPr>
        <w:pStyle w:val="Caption"/>
      </w:pPr>
      <w:bookmarkStart w:id="1582" w:name="_Ref34285926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582"/>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dimension_id_len_minus1</w:t>
      </w:r>
      <w:r w:rsidRPr="00564A49">
        <w:rPr>
          <w:rFonts w:eastAsia="Batang"/>
          <w:bCs/>
          <w:lang w:val="en-US" w:eastAsia="ko-KR"/>
        </w:rPr>
        <w:t>[ j ] plus 1 specifies the length, in bits, of the dimension_id[ i ][ j ] syntax element. The value of dimension_id_len_minus1[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The variable dimBitOffset[ 0 ]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5.45pt;height:29.3pt" o:ole="">
            <v:imagedata r:id="rId29" o:title=""/>
          </v:shape>
          <o:OLEObject Type="Embed" ProgID="Equation.3" ShapeID="_x0000_i1029" DrawAspect="Content" ObjectID="_1456834207" r:id="rId30"/>
        </w:object>
      </w:r>
      <w:r w:rsidRPr="00564A49">
        <w:rPr>
          <w:rFonts w:eastAsia="Batang"/>
          <w:bCs/>
          <w:sz w:val="20"/>
          <w:szCs w:val="20"/>
          <w:lang w:val="en-US" w:eastAsia="ko-KR"/>
        </w:rPr>
        <w:tab/>
        <w:t>(</w:t>
      </w:r>
      <w:bookmarkStart w:id="1583" w:name="F"/>
      <w:r w:rsidRPr="00564A49">
        <w:rPr>
          <w:rFonts w:eastAsia="Batang"/>
          <w:bCs/>
          <w:sz w:val="20"/>
          <w:szCs w:val="20"/>
          <w:lang w:val="en-US" w:eastAsia="ko-KR"/>
        </w:rPr>
        <w:t>F</w:t>
      </w:r>
      <w:bookmarkEnd w:id="1583"/>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_id_len_minus1[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The value of dimBitOffset[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It is a requirement of bitstream conformance that when NumScalabilityTypes is greater than 0, dimBitOffset[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 xml:space="preserve">vps_nuh_layer_id_present_flag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specifies that layer_id_in_nuh[ i ] for i from 0 to MaxLayersMinus1, inclusive, are present. vps_nuh_layer_id_present_flag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r w:rsidRPr="00564A49">
        <w:rPr>
          <w:rFonts w:eastAsia="Batang"/>
          <w:bCs/>
          <w:lang w:val="en-US" w:eastAsia="ko-KR"/>
        </w:rPr>
        <w:t xml:space="preserve">[ i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r w:rsidRPr="00564A49">
        <w:rPr>
          <w:rFonts w:eastAsia="Times New Roman"/>
          <w:lang w:val="en-US"/>
        </w:rPr>
        <w:t xml:space="preserve">[ i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LayerIdxInVps[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r w:rsidRPr="00564A49">
        <w:rPr>
          <w:rFonts w:eastAsia="Batang"/>
          <w:bCs/>
          <w:lang w:val="en-US" w:eastAsia="ko-KR"/>
        </w:rPr>
        <w:t xml:space="preserve">[ i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 i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lastRenderedPageBreak/>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for(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lId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for(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t>if(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 i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ViewOrderIdx[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t>DependencyId</w:t>
      </w:r>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ViewScalExtLayerFlag[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AuxId[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r w:rsidRPr="00564A49">
        <w:rPr>
          <w:rFonts w:eastAsia="Batang"/>
          <w:bCs/>
          <w:lang w:eastAsia="ko-KR"/>
        </w:rPr>
        <w:t>AuxId</w:t>
      </w:r>
      <w:r w:rsidRPr="00564A49">
        <w:rPr>
          <w:lang w:val="en-CA"/>
        </w:rPr>
        <w:t xml:space="preserve">[ lId ] equal to 0 specifies the layer with nuh_layer_id equal to lId does not contain auxiliary pictures. </w:t>
      </w:r>
      <w:proofErr w:type="spellStart"/>
      <w:r w:rsidRPr="00564A49">
        <w:rPr>
          <w:rFonts w:eastAsia="Batang"/>
          <w:bCs/>
          <w:lang w:eastAsia="ko-KR"/>
        </w:rPr>
        <w:t>AuxId</w:t>
      </w:r>
      <w:proofErr w:type="spellEnd"/>
      <w:r w:rsidRPr="00564A49">
        <w:rPr>
          <w:lang w:val="en-CA"/>
        </w:rPr>
        <w:t>[ </w:t>
      </w:r>
      <w:proofErr w:type="spellStart"/>
      <w:r w:rsidRPr="00564A49">
        <w:rPr>
          <w:lang w:val="en-CA"/>
        </w:rPr>
        <w:t>lId</w:t>
      </w:r>
      <w:proofErr w:type="spellEnd"/>
      <w:r w:rsidRPr="00564A49">
        <w:rPr>
          <w:lang w:val="en-CA"/>
        </w:rPr>
        <w:t xml:space="preserve"> ] greater than 0 specifies the type of auxiliary pictures in layer with </w:t>
      </w:r>
      <w:proofErr w:type="spellStart"/>
      <w:r w:rsidRPr="00564A49">
        <w:rPr>
          <w:lang w:val="en-CA"/>
        </w:rPr>
        <w:t>nuh_layer_id</w:t>
      </w:r>
      <w:proofErr w:type="spellEnd"/>
      <w:r w:rsidRPr="00564A49">
        <w:rPr>
          <w:lang w:val="en-CA"/>
        </w:rPr>
        <w:t xml:space="preserve"> equal to </w:t>
      </w:r>
      <w:proofErr w:type="spellStart"/>
      <w:r w:rsidRPr="00564A49">
        <w:rPr>
          <w:lang w:val="en-CA"/>
        </w:rPr>
        <w:t>lId</w:t>
      </w:r>
      <w:proofErr w:type="spellEnd"/>
      <w:r w:rsidRPr="00564A49">
        <w:rPr>
          <w:lang w:val="en-CA"/>
        </w:rPr>
        <w:t xml:space="preserve">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1584" w:name="_Ref366745143"/>
      <w:bookmarkStart w:id="1585" w:name="_Ref37334029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584"/>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585"/>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r w:rsidRPr="00564A49">
        <w:rPr>
          <w:rFonts w:eastAsia="Batang"/>
          <w:bCs/>
          <w:lang w:eastAsia="ko-KR"/>
        </w:rPr>
        <w:t>AuxId</w:t>
      </w:r>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It is a requirement of bitstream conformance that there shall be an associated primary picture for each auxiliary picture with AuxId[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 It is not required that each auxiliary picture of each auxiliary picture type has an associated primary picture. For example, a layer with AuxId[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r w:rsidRPr="00564A49">
        <w:rPr>
          <w:rFonts w:eastAsia="Batang"/>
          <w:b/>
          <w:bCs/>
          <w:lang w:val="en-US" w:eastAsia="ko-KR"/>
        </w:rPr>
        <w:t>view_id_len</w:t>
      </w:r>
      <w:r w:rsidRPr="00564A49">
        <w:rPr>
          <w:rFonts w:eastAsia="Batang"/>
          <w:bCs/>
          <w:lang w:val="en-US" w:eastAsia="ko-KR"/>
        </w:rPr>
        <w:t xml:space="preserve"> specifies the length, in bits, of the view_id_val[ i ] syntax element. The value of view_id_len shall be greater than or equal to Ceil( Log2 ( NumViews ) ).</w:t>
      </w:r>
    </w:p>
    <w:p w:rsidR="007E173E" w:rsidRPr="00564A49" w:rsidRDefault="007E173E" w:rsidP="007E173E">
      <w:pPr>
        <w:rPr>
          <w:bCs/>
          <w:lang w:val="en-US"/>
        </w:rPr>
      </w:pPr>
      <w:r w:rsidRPr="00564A49">
        <w:rPr>
          <w:rFonts w:eastAsia="Batang"/>
          <w:b/>
          <w:bCs/>
          <w:lang w:val="en-US" w:eastAsia="ko-KR"/>
        </w:rPr>
        <w:t>view_id_val</w:t>
      </w:r>
      <w:r w:rsidRPr="00564A49">
        <w:rPr>
          <w:rFonts w:eastAsia="Batang"/>
          <w:bCs/>
          <w:lang w:val="en-US" w:eastAsia="ko-KR"/>
        </w:rPr>
        <w:t xml:space="preserve">[ i ] specifies the view identifier of the i-th view specified by the VPS. </w:t>
      </w:r>
      <w:r w:rsidRPr="00564A49">
        <w:rPr>
          <w:lang w:val="en-US"/>
        </w:rPr>
        <w:t xml:space="preserve">The length of the </w:t>
      </w:r>
      <w:r w:rsidRPr="00564A49">
        <w:rPr>
          <w:rFonts w:eastAsia="Batang"/>
          <w:bCs/>
          <w:lang w:val="en-US" w:eastAsia="ko-KR"/>
        </w:rPr>
        <w:t xml:space="preserve">view_id_val[ i ] </w:t>
      </w:r>
      <w:r w:rsidRPr="00564A49">
        <w:rPr>
          <w:lang w:val="en-US"/>
        </w:rPr>
        <w:t xml:space="preserve">syntax element is view_id_len bits. </w:t>
      </w:r>
      <w:r w:rsidRPr="00564A49">
        <w:rPr>
          <w:bCs/>
          <w:lang w:val="en-US"/>
        </w:rPr>
        <w:t>When not present, the value of view_id_val[ i ] is inferred to be equal to 0.</w:t>
      </w:r>
    </w:p>
    <w:p w:rsidR="007E173E" w:rsidRPr="00564A49" w:rsidRDefault="007E173E" w:rsidP="007E173E">
      <w:pPr>
        <w:rPr>
          <w:bCs/>
          <w:lang w:val="en-US"/>
        </w:rPr>
      </w:pPr>
      <w:r w:rsidRPr="00564A49">
        <w:rPr>
          <w:bCs/>
          <w:lang w:val="en-US"/>
        </w:rPr>
        <w:t>For each layer with nuh_layer_id equal to nuhLayerId, the value ViewId[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 i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lastRenderedPageBreak/>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 i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r w:rsidRPr="00564A49">
        <w:rPr>
          <w:rFonts w:eastAsia="Batang"/>
          <w:bCs/>
          <w:lang w:val="en-US" w:eastAsia="ko-KR"/>
        </w:rPr>
        <w:t>[ i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r w:rsidRPr="00564A49">
        <w:t xml:space="preserve">recursiveRefLayerFlag[ currLayerId ][ j ] </w:t>
      </w:r>
      <w:r w:rsidRPr="00564A49">
        <w:rPr>
          <w:lang w:val="en-US"/>
        </w:rPr>
        <w:t xml:space="preserve">is first initialized to 0. The variable </w:t>
      </w:r>
      <w:r w:rsidRPr="00564A49">
        <w:t xml:space="preserve">recursiveRefLayerFlag[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 i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 i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r w:rsidRPr="00564A49">
        <w:rPr>
          <w:rFonts w:eastAsia="Batang"/>
          <w:b/>
          <w:bCs/>
          <w:lang w:val="en-US" w:eastAsia="ko-KR"/>
        </w:rPr>
        <w:t>vps_sub_layers_max_minus1_present_flag</w:t>
      </w:r>
      <w:r w:rsidRPr="00564A49">
        <w:rPr>
          <w:rFonts w:eastAsia="Batang"/>
          <w:bCs/>
          <w:lang w:val="en-US" w:eastAsia="ko-KR"/>
        </w:rPr>
        <w:t xml:space="preserve"> equal to 1 specifies that the syntax elements sub_layers_vps_max_minus1[ i ] are present. vps_sub_layers_max_minus1_present_flag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sub_layers_vps_max_minus1</w:t>
      </w:r>
      <w:r w:rsidRPr="00564A49">
        <w:rPr>
          <w:rFonts w:eastAsia="Batang"/>
          <w:bCs/>
          <w:lang w:val="en-US" w:eastAsia="ko-KR"/>
        </w:rPr>
        <w:t>[ i ] plus 1 specifies the maximum number of temporal sub-layers that may be present in the CVS for the layer with nuh_layer_id equal to layer_id_in_nuh[ i ]. The value of sub_layers_vps_max_minus1[ i ] shall be in the range of 0 to vps_max_sub_layers_minus1, inclusive. When not present, sub_layers_vps_max_minus1[ i ] is inferred to be equal to vps_max_sub_layers_minus1.</w:t>
      </w:r>
    </w:p>
    <w:p w:rsidR="007E173E" w:rsidRPr="00564A49" w:rsidRDefault="007E173E" w:rsidP="007E173E">
      <w:pPr>
        <w:pStyle w:val="3N"/>
        <w:rPr>
          <w:lang w:val="en-US" w:eastAsia="ko-KR"/>
        </w:rPr>
      </w:pPr>
      <w:r w:rsidRPr="00564A49">
        <w:rPr>
          <w:rFonts w:eastAsia="Batang"/>
          <w:b/>
          <w:bCs/>
          <w:lang w:val="en-US" w:eastAsia="ko-KR"/>
        </w:rPr>
        <w:t>max_tid_ref_present_flag</w:t>
      </w:r>
      <w:r w:rsidRPr="00564A49">
        <w:rPr>
          <w:lang w:val="en-US" w:eastAsia="ko-KR"/>
        </w:rPr>
        <w:t xml:space="preserve"> equal to 1 specifies that the syntax element max_tid_il_ref_pics_plus1[ i ][ j ] is present. </w:t>
      </w:r>
      <w:r w:rsidRPr="00564A49">
        <w:rPr>
          <w:rFonts w:eastAsia="Batang"/>
          <w:bCs/>
          <w:lang w:val="en-US" w:eastAsia="ko-KR"/>
        </w:rPr>
        <w:t>max_tid_ref_present_flag</w:t>
      </w:r>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max_tid_il_ref_pics_plus1[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all_ref_layers_active_flag equal to 0 specifies that the above restriction may or may not apply. [ Ed. (GT): Consider renaming the syntax element, since not all reference layers are active anymore. ]</w:t>
      </w:r>
    </w:p>
    <w:p w:rsidR="007E173E" w:rsidRPr="00564A49" w:rsidRDefault="007E173E" w:rsidP="007E173E">
      <w:pPr>
        <w:rPr>
          <w:rFonts w:eastAsia="Batang"/>
          <w:bCs/>
          <w:lang w:val="en-US" w:eastAsia="ko-KR"/>
        </w:rPr>
      </w:pPr>
      <w:r w:rsidRPr="00564A49">
        <w:rPr>
          <w:rFonts w:eastAsia="Batang"/>
          <w:b/>
          <w:bCs/>
          <w:lang w:val="en-US" w:eastAsia="ko-KR"/>
        </w:rPr>
        <w:lastRenderedPageBreak/>
        <w:t>vps_num_profile_tier_level_minus1</w:t>
      </w:r>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t>vps_profile_present_flag</w:t>
      </w:r>
      <w:r w:rsidRPr="00564A49">
        <w:rPr>
          <w:bCs/>
          <w:lang w:val="en-US"/>
        </w:rPr>
        <w:t xml:space="preserve">[ i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 xml:space="preserve">vps_profile_present_flag[ i ] </w:t>
      </w:r>
      <w:r w:rsidRPr="00564A49">
        <w:rPr>
          <w:bCs/>
          <w:szCs w:val="22"/>
          <w:lang w:val="en-US"/>
        </w:rPr>
        <w:t>equal to 0 specifies that profile and tier information is not present in the i-th profile_tier_level( ) syntax structure and is inferred.</w:t>
      </w:r>
    </w:p>
    <w:p w:rsidR="007E173E" w:rsidRPr="00564A49" w:rsidRDefault="007E173E" w:rsidP="007E173E">
      <w:pPr>
        <w:rPr>
          <w:rFonts w:eastAsia="Batang"/>
          <w:b/>
          <w:bCs/>
          <w:lang w:val="en-US" w:eastAsia="ko-KR"/>
        </w:rPr>
      </w:pPr>
      <w:r w:rsidRPr="00564A49">
        <w:rPr>
          <w:b/>
          <w:bCs/>
          <w:lang w:val="en-US"/>
        </w:rPr>
        <w:t>num_add_output_layer_sets</w:t>
      </w:r>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r w:rsidRPr="00564A49">
        <w:rPr>
          <w:rFonts w:eastAsia="Batang"/>
          <w:b/>
          <w:bCs/>
          <w:lang w:val="en-US" w:eastAsia="ko-KR"/>
        </w:rPr>
        <w:t>default_target_output_layer_idc</w:t>
      </w:r>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r w:rsidR="009F1BC0" w:rsidRPr="00564A49">
        <w:rPr>
          <w:rFonts w:eastAsia="Batang"/>
          <w:lang w:val="en-US" w:eastAsia="ko-KR"/>
        </w:rPr>
        <w:t xml:space="preserve">default_target_output_layer_idc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the highest value of nuh_layer_id such that nuh_layer_id equal to nuhLayerIdA and AuxId[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default_target_output_layer_idc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The variable defaultTargetOutputLayerIdc is set equal to Min( default_target_output_layer_idc, 2 ).</w:t>
      </w:r>
    </w:p>
    <w:p w:rsidR="007E173E" w:rsidRPr="00564A49" w:rsidRDefault="007E173E" w:rsidP="007E173E">
      <w:pPr>
        <w:rPr>
          <w:lang w:val="en-US"/>
        </w:rPr>
      </w:pPr>
      <w:r w:rsidRPr="00564A49">
        <w:rPr>
          <w:b/>
          <w:lang w:val="en-US"/>
        </w:rPr>
        <w:t>output_layer_set_idx_minus1</w:t>
      </w:r>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xml:space="preserve">, inclusive, the variable LayerSetIdxForOutputLayerSet[ i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 xml:space="preserve">LayerSetIdxForOutputLayerSet[ i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t>i :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r w:rsidRPr="00564A49">
        <w:rPr>
          <w:lang w:val="en-US"/>
        </w:rPr>
        <w:t>[ i ]</w:t>
      </w:r>
      <w:r w:rsidRPr="00564A49">
        <w:rPr>
          <w:bCs/>
          <w:lang w:val="en-US"/>
        </w:rPr>
        <w:t>[ j ] equal to 1 specifies that the j-th layer in the i-th output layer set is an output layer. output_layer_flag</w:t>
      </w:r>
      <w:r w:rsidRPr="00564A49">
        <w:rPr>
          <w:lang w:val="en-US"/>
        </w:rPr>
        <w:t>[ i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 i ][ j ] is set equal to 0.</w:t>
      </w:r>
    </w:p>
    <w:p w:rsidR="007E173E" w:rsidRPr="00564A49" w:rsidRDefault="007E173E" w:rsidP="007E173E">
      <w:pPr>
        <w:rPr>
          <w:lang w:val="en-US"/>
        </w:rPr>
      </w:pPr>
      <w:r w:rsidRPr="00564A49">
        <w:rPr>
          <w:lang w:val="en-US"/>
        </w:rPr>
        <w:t>For i in the range of ( </w:t>
      </w:r>
      <w:r w:rsidRPr="00564A49">
        <w:rPr>
          <w:rFonts w:eastAsia="Batang"/>
          <w:bCs/>
          <w:lang w:val="en-US" w:eastAsia="ko-KR"/>
        </w:rPr>
        <w:t>defaultTargetOutputLayerIdc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r w:rsidRPr="00564A49">
        <w:rPr>
          <w:lang w:val="en-US"/>
        </w:rPr>
        <w:t>[ i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r w:rsidRPr="00564A49">
        <w:rPr>
          <w:lang w:val="en-US"/>
        </w:rPr>
        <w:t>[ i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profile_level_tier_idx</w:t>
      </w:r>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proofErr w:type="gramStart"/>
      <w:r w:rsidRPr="00564A49">
        <w:rPr>
          <w:lang w:val="en-US"/>
        </w:rPr>
        <w:t>[ i</w:t>
      </w:r>
      <w:proofErr w:type="gramEnd"/>
      <w:r w:rsidRPr="00564A49">
        <w:rPr>
          <w:lang w:val="en-US"/>
        </w:rPr>
        <w:t> ]</w:t>
      </w:r>
      <w:r w:rsidRPr="00564A49">
        <w:rPr>
          <w:rFonts w:eastAsia="Batang"/>
          <w:bCs/>
          <w:lang w:val="en-US" w:eastAsia="ko-KR"/>
        </w:rPr>
        <w:t xml:space="preserve"> </w:t>
      </w:r>
      <w:r w:rsidR="00A816FE" w:rsidRPr="003D3C44">
        <w:rPr>
          <w:rFonts w:eastAsia="Batang"/>
          <w:bCs/>
          <w:lang w:eastAsia="ko-KR"/>
        </w:rPr>
        <w:t>for i in the range of 1 to NumOutputLayerSet</w:t>
      </w:r>
      <w:r w:rsidR="00A816FE">
        <w:rPr>
          <w:rFonts w:eastAsia="Batang"/>
          <w:bCs/>
          <w:lang w:eastAsia="ko-KR"/>
        </w:rPr>
        <w:t> − </w:t>
      </w:r>
      <w:r w:rsidR="00A816FE" w:rsidRPr="003D3C44">
        <w:rPr>
          <w:rFonts w:eastAsia="Batang"/>
          <w:bCs/>
          <w:lang w:eastAsia="ko-KR"/>
        </w:rPr>
        <w:t xml:space="preserve">1, </w:t>
      </w:r>
      <w:r w:rsidR="00A816FE" w:rsidRPr="003D3C44">
        <w:rPr>
          <w:rFonts w:eastAsia="Batang"/>
          <w:bCs/>
          <w:lang w:eastAsia="ko-KR"/>
        </w:rPr>
        <w:lastRenderedPageBreak/>
        <w:t>inclusive</w:t>
      </w:r>
      <w:r w:rsidR="00A816FE">
        <w:rPr>
          <w:rFonts w:eastAsia="Batang"/>
          <w:bCs/>
          <w:lang w:eastAsia="ko-KR"/>
        </w:rPr>
        <w:t>,</w:t>
      </w:r>
      <w:r w:rsidR="00A816FE" w:rsidRPr="00564A49">
        <w:rPr>
          <w:rFonts w:eastAsia="Batang"/>
          <w:bCs/>
          <w:lang w:val="en-US" w:eastAsia="ko-KR"/>
        </w:rPr>
        <w:t xml:space="preserve"> </w:t>
      </w:r>
      <w:r w:rsidRPr="00564A49">
        <w:rPr>
          <w:rFonts w:eastAsia="Batang"/>
          <w:bCs/>
          <w:lang w:val="en-US" w:eastAsia="ko-KR"/>
        </w:rPr>
        <w:t xml:space="preserve">shall be in the range of </w:t>
      </w:r>
      <w:r w:rsidR="00A816FE" w:rsidRPr="00DA5B38">
        <w:rPr>
          <w:rFonts w:eastAsia="Batang"/>
          <w:bCs/>
          <w:lang w:val="en-US" w:eastAsia="ko-KR"/>
        </w:rPr>
        <w:t>(</w:t>
      </w:r>
      <w:r w:rsidR="00A816FE">
        <w:rPr>
          <w:rFonts w:eastAsia="Batang"/>
          <w:bCs/>
          <w:lang w:val="en-US" w:eastAsia="ko-KR"/>
        </w:rPr>
        <w:t xml:space="preserve"> </w:t>
      </w:r>
      <w:r w:rsidR="00A816FE" w:rsidRPr="00DA5B38">
        <w:rPr>
          <w:rFonts w:eastAsia="Batang"/>
          <w:bCs/>
          <w:lang w:eastAsia="ko-KR"/>
        </w:rPr>
        <w:t>vps_base_layer_</w:t>
      </w:r>
      <w:r w:rsidR="00A816FE">
        <w:rPr>
          <w:rFonts w:eastAsia="Batang"/>
          <w:bCs/>
          <w:lang w:eastAsia="ko-KR"/>
        </w:rPr>
        <w:t>in</w:t>
      </w:r>
      <w:r w:rsidR="00A816FE" w:rsidRPr="00DA5B38">
        <w:rPr>
          <w:rFonts w:eastAsia="Batang"/>
          <w:bCs/>
          <w:lang w:eastAsia="ko-KR"/>
        </w:rPr>
        <w:t xml:space="preserve">ternal_flag ? </w:t>
      </w:r>
      <w:r w:rsidR="00A816FE">
        <w:rPr>
          <w:rFonts w:eastAsia="Batang"/>
          <w:bCs/>
          <w:lang w:eastAsia="ko-KR"/>
        </w:rPr>
        <w:t>0</w:t>
      </w:r>
      <w:r w:rsidR="00A816FE" w:rsidRPr="00DA5B38">
        <w:rPr>
          <w:rFonts w:eastAsia="Batang"/>
          <w:bCs/>
          <w:lang w:eastAsia="ko-KR"/>
        </w:rPr>
        <w:t xml:space="preserve"> : </w:t>
      </w:r>
      <w:r w:rsidR="00A816FE">
        <w:rPr>
          <w:rFonts w:eastAsia="Batang"/>
          <w:bCs/>
          <w:lang w:eastAsia="ko-KR"/>
        </w:rPr>
        <w:t>1</w:t>
      </w:r>
      <w:r w:rsidR="00A816FE" w:rsidRPr="00DA5B38">
        <w:rPr>
          <w:rFonts w:eastAsia="Batang"/>
          <w:bCs/>
          <w:lang w:val="en-US" w:eastAsia="ko-KR"/>
        </w:rPr>
        <w:t>)</w:t>
      </w:r>
      <w:r w:rsidR="00A816FE">
        <w:rPr>
          <w:rFonts w:eastAsia="Batang"/>
          <w:bCs/>
          <w:lang w:val="en-US" w:eastAsia="ko-KR"/>
        </w:rPr>
        <w:t xml:space="preserve"> </w:t>
      </w:r>
      <w:r w:rsidRPr="00564A49">
        <w:rPr>
          <w:rFonts w:eastAsia="Batang"/>
          <w:bCs/>
          <w:lang w:val="en-US" w:eastAsia="ko-KR"/>
        </w:rPr>
        <w:t>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1586" w:name="_Ref348090365"/>
      <w:r w:rsidRPr="00564A49">
        <w:rPr>
          <w:rFonts w:eastAsia="Batang"/>
          <w:b/>
          <w:bCs/>
          <w:lang w:val="en-US" w:eastAsia="ko-KR"/>
        </w:rPr>
        <w:t>alt_output_layer_flag</w:t>
      </w:r>
      <w:r w:rsidRPr="00564A49">
        <w:rPr>
          <w:rFonts w:eastAsia="Batang"/>
          <w:bCs/>
          <w:lang w:val="en-US" w:eastAsia="ko-KR"/>
        </w:rPr>
        <w:t>[ i ] equal to 0 specifies that an alternative output layer is not used for any output layer in the i-th output layer set. alt_output_layer_flag[ i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 i ] is set equal to 0.</w:t>
      </w:r>
    </w:p>
    <w:p w:rsidR="007E173E" w:rsidRPr="00564A49" w:rsidRDefault="007E173E" w:rsidP="007E173E">
      <w:pPr>
        <w:pStyle w:val="enumlev1"/>
        <w:ind w:left="397"/>
        <w:rPr>
          <w:rFonts w:eastAsia="Batang"/>
          <w:bCs/>
          <w:lang w:val="en-US" w:eastAsia="ko-KR"/>
        </w:rPr>
      </w:pPr>
      <w:r w:rsidRPr="00564A49">
        <w:rPr>
          <w:bCs/>
          <w:lang w:val="en-US"/>
        </w:rPr>
        <w:t>AltOptLayerFlag[ 0 ]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 When AltOptLayerFlag[ olsIdx ] is equal to 0, pictures that are not at the target output layers of the output layer set with index olsIdx are not output. When AltOptLayerFlag[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AltOptLayerFlag[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Let olsBitstream be the output of the sub-bitstream extraction process with inputs of the current bitstream, TemporalId equal to 7 and layerIdListTarget equal to LayerSetLayerIdList[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AltOptLayerFlag[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r w:rsidRPr="00564A49">
        <w:rPr>
          <w:rFonts w:eastAsia="Batang"/>
          <w:b/>
          <w:bCs/>
          <w:lang w:val="en-US" w:eastAsia="ko-KR"/>
        </w:rPr>
        <w:t>rep_format_idx_present_flag</w:t>
      </w:r>
      <w:r w:rsidRPr="00564A49">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7E173E" w:rsidRPr="00564A49" w:rsidRDefault="007E173E" w:rsidP="007E173E">
      <w:pPr>
        <w:rPr>
          <w:rFonts w:eastAsia="Batang"/>
          <w:bCs/>
          <w:lang w:val="en-US" w:eastAsia="ko-KR"/>
        </w:rPr>
      </w:pPr>
      <w:r w:rsidRPr="00564A49">
        <w:rPr>
          <w:rFonts w:eastAsia="Batang"/>
          <w:b/>
          <w:bCs/>
          <w:lang w:val="en-US" w:eastAsia="ko-KR"/>
        </w:rPr>
        <w:t>vps_num_rep_formats_minus1</w:t>
      </w:r>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r w:rsidRPr="00564A49">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 rep_format_idx_present_flag ? 0 : i ). The value of vps_rep_format_idx[ i ] shall be in the range of 0 to vps_num_rep_formats_minus1, inclusive. The number of bits used for the representation of vps_rep_format_idx[ i ] is Ceil( Log2( vps_num_rep_formats_minus1 + 1 ) ).</w:t>
      </w:r>
    </w:p>
    <w:p w:rsidR="007E173E" w:rsidRPr="00564A49" w:rsidRDefault="007E173E" w:rsidP="007E173E">
      <w:pPr>
        <w:rPr>
          <w:lang w:val="en-US" w:eastAsia="ko-KR"/>
        </w:rPr>
      </w:pPr>
      <w:r w:rsidRPr="00564A49">
        <w:rPr>
          <w:rFonts w:eastAsia="Batang"/>
          <w:b/>
          <w:bCs/>
          <w:lang w:val="en-US" w:eastAsia="ko-KR"/>
        </w:rPr>
        <w:t xml:space="preserve">max_one_active_ref_layer_flag </w:t>
      </w:r>
      <w:r w:rsidRPr="00564A49">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7E173E" w:rsidRPr="00564A49" w:rsidRDefault="007E173E" w:rsidP="007E173E">
      <w:pPr>
        <w:rPr>
          <w:rFonts w:eastAsia="Batang"/>
          <w:bCs/>
          <w:lang w:val="en-US" w:eastAsia="ko-KR"/>
        </w:rPr>
      </w:pPr>
      <w:r w:rsidRPr="00564A49">
        <w:rPr>
          <w:rFonts w:eastAsia="Batang"/>
          <w:b/>
          <w:bCs/>
          <w:lang w:val="en-US" w:eastAsia="ko-KR"/>
        </w:rPr>
        <w:lastRenderedPageBreak/>
        <w:t>vps_poc_lsb_aligned_flag</w:t>
      </w:r>
      <w:r w:rsidRPr="00564A49">
        <w:rPr>
          <w:rFonts w:eastAsia="Batang"/>
          <w:bCs/>
          <w:lang w:val="en-US"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r w:rsidRPr="00564A49">
        <w:rPr>
          <w:rFonts w:eastAsia="Batang"/>
          <w:bCs/>
          <w:lang w:val="en-US"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7E173E" w:rsidRPr="00564A49" w:rsidRDefault="00F34FF6" w:rsidP="00F34FF6">
      <w:pPr>
        <w:rPr>
          <w:rFonts w:eastAsia="Batang"/>
          <w:bCs/>
          <w:lang w:val="en-US" w:eastAsia="ko-KR"/>
        </w:rPr>
      </w:pPr>
      <w:r w:rsidRPr="00564A49">
        <w:rPr>
          <w:rFonts w:eastAsia="Batang"/>
          <w:b/>
          <w:bCs/>
          <w:lang w:val="en-US" w:eastAsia="ko-KR"/>
        </w:rPr>
        <w:t>cross_layer_phase_alignment_flag</w:t>
      </w:r>
      <w:r w:rsidRPr="00564A49">
        <w:rPr>
          <w:rFonts w:eastAsia="Batang"/>
          <w:bCs/>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w:t>
      </w:r>
    </w:p>
    <w:p w:rsidR="007E173E" w:rsidRPr="00564A49" w:rsidRDefault="007E173E" w:rsidP="007E173E">
      <w:pPr>
        <w:rPr>
          <w:szCs w:val="22"/>
          <w:lang w:val="en-US"/>
        </w:rPr>
      </w:pPr>
      <w:r w:rsidRPr="00564A49">
        <w:rPr>
          <w:b/>
          <w:szCs w:val="22"/>
          <w:lang w:val="en-US"/>
        </w:rPr>
        <w:t>direct_dep_type_len_minus2</w:t>
      </w:r>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r w:rsidRPr="00564A49">
        <w:rPr>
          <w:b/>
          <w:szCs w:val="22"/>
          <w:lang w:val="en-US"/>
        </w:rPr>
        <w:t>default_direct_dependency_flag</w:t>
      </w:r>
      <w:r w:rsidRPr="00564A49">
        <w:rPr>
          <w:szCs w:val="22"/>
          <w:lang w:val="en-US"/>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 xml:space="preserve">direct_dependency_type[ i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6B75DB" w:rsidRDefault="007E173E" w:rsidP="007E173E">
      <w:pPr>
        <w:rPr>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The length of the direct_dependency_type[ i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− 2, inclusive, to appear in the syntax.</w:t>
      </w:r>
    </w:p>
    <w:p w:rsidR="007E173E" w:rsidRPr="00564A49" w:rsidRDefault="007E173E" w:rsidP="007E173E">
      <w:pPr>
        <w:rPr>
          <w:szCs w:val="22"/>
          <w:lang w:val="en-US"/>
        </w:rPr>
      </w:pPr>
      <w:r w:rsidRPr="00564A49">
        <w:rPr>
          <w:szCs w:val="22"/>
          <w:lang w:val="en-US"/>
        </w:rPr>
        <w:t xml:space="preserve">When </w:t>
      </w:r>
      <w:proofErr w:type="spellStart"/>
      <w:r w:rsidR="000903B7" w:rsidRPr="000903B7">
        <w:rPr>
          <w:szCs w:val="22"/>
          <w:lang w:val="en-US"/>
        </w:rPr>
        <w:t>vps_base_layer_</w:t>
      </w:r>
      <w:r w:rsidR="003D7CD2">
        <w:rPr>
          <w:szCs w:val="22"/>
          <w:lang w:val="en-US"/>
        </w:rPr>
        <w:t>in</w:t>
      </w:r>
      <w:r w:rsidR="000903B7" w:rsidRPr="000903B7">
        <w:rPr>
          <w:szCs w:val="22"/>
          <w:lang w:val="en-US"/>
        </w:rPr>
        <w:t>ternal_flag</w:t>
      </w:r>
      <w:proofErr w:type="spellEnd"/>
      <w:r w:rsidR="000903B7" w:rsidRPr="000903B7">
        <w:rPr>
          <w:szCs w:val="22"/>
          <w:lang w:val="en-US"/>
        </w:rPr>
        <w:t xml:space="preserve"> </w:t>
      </w:r>
      <w:r w:rsidR="000903B7">
        <w:rPr>
          <w:szCs w:val="22"/>
          <w:lang w:val="en-US"/>
        </w:rPr>
        <w:t xml:space="preserve">is equal to </w:t>
      </w:r>
      <w:r w:rsidR="003D7CD2">
        <w:rPr>
          <w:szCs w:val="22"/>
          <w:lang w:val="en-US"/>
        </w:rPr>
        <w:t>1</w:t>
      </w:r>
      <w:r w:rsidR="000903B7">
        <w:rPr>
          <w:szCs w:val="22"/>
          <w:lang w:val="en-US"/>
        </w:rPr>
        <w:t xml:space="preserve"> and direct_dependency_type</w:t>
      </w:r>
      <w:r w:rsidR="000903B7" w:rsidRPr="00983CFA">
        <w:rPr>
          <w:szCs w:val="22"/>
          <w:lang w:val="en-US"/>
        </w:rPr>
        <w:t>[ i ][ j ]</w:t>
      </w:r>
      <w:r w:rsidR="000903B7">
        <w:rPr>
          <w:szCs w:val="22"/>
          <w:lang w:val="en-US"/>
        </w:rPr>
        <w:t xml:space="preserve"> is </w:t>
      </w:r>
      <w:r w:rsidRPr="00564A49">
        <w:rPr>
          <w:szCs w:val="22"/>
          <w:lang w:val="en-US"/>
        </w:rPr>
        <w:t xml:space="preserve">not present, the value of direct_dependency_type[ i ][ j ] is inferred to be equal to </w:t>
      </w:r>
      <w:proofErr w:type="spellStart"/>
      <w:r w:rsidRPr="00564A49">
        <w:rPr>
          <w:szCs w:val="22"/>
          <w:lang w:val="en-US"/>
        </w:rPr>
        <w:t>default_direct_dependency_type</w:t>
      </w:r>
      <w:proofErr w:type="spellEnd"/>
      <w:r w:rsidRPr="00564A49">
        <w:rPr>
          <w:szCs w:val="22"/>
          <w:lang w:val="en-US"/>
        </w:rPr>
        <w:t>.</w:t>
      </w:r>
    </w:p>
    <w:p w:rsidR="000903B7" w:rsidRPr="00564A49" w:rsidRDefault="000903B7" w:rsidP="000903B7">
      <w:pPr>
        <w:rPr>
          <w:szCs w:val="22"/>
          <w:lang w:val="en-US"/>
        </w:rPr>
      </w:pPr>
      <w:r w:rsidRPr="00564A49">
        <w:rPr>
          <w:szCs w:val="22"/>
          <w:lang w:val="en-US"/>
        </w:rPr>
        <w:t xml:space="preserve">When </w:t>
      </w:r>
      <w:r w:rsidRPr="000903B7">
        <w:rPr>
          <w:szCs w:val="22"/>
          <w:lang w:val="en-US"/>
        </w:rPr>
        <w:t>vps_base_layer_</w:t>
      </w:r>
      <w:r w:rsidR="003D7CD2">
        <w:rPr>
          <w:szCs w:val="22"/>
          <w:lang w:val="en-US"/>
        </w:rPr>
        <w:t>in</w:t>
      </w:r>
      <w:r w:rsidRPr="000903B7">
        <w:rPr>
          <w:szCs w:val="22"/>
          <w:lang w:val="en-US"/>
        </w:rPr>
        <w:t xml:space="preserve">ternal_flag </w:t>
      </w:r>
      <w:r>
        <w:rPr>
          <w:szCs w:val="22"/>
          <w:lang w:val="en-US"/>
        </w:rPr>
        <w:t xml:space="preserve">is equal to </w:t>
      </w:r>
      <w:r w:rsidR="003D7CD2">
        <w:rPr>
          <w:szCs w:val="22"/>
          <w:lang w:val="en-US"/>
        </w:rPr>
        <w:t>0</w:t>
      </w:r>
      <w:r w:rsidRPr="00564A49">
        <w:rPr>
          <w:szCs w:val="22"/>
          <w:lang w:val="en-US"/>
        </w:rPr>
        <w:t xml:space="preserve">, </w:t>
      </w:r>
      <w:r>
        <w:rPr>
          <w:szCs w:val="22"/>
          <w:lang w:val="en-US"/>
        </w:rPr>
        <w:t xml:space="preserve">the value of </w:t>
      </w:r>
      <w:r w:rsidRPr="00D560F3">
        <w:rPr>
          <w:szCs w:val="22"/>
          <w:lang w:val="en-US"/>
        </w:rPr>
        <w:t>direct_dependency_type[ i ][ </w:t>
      </w:r>
      <w:r>
        <w:rPr>
          <w:szCs w:val="22"/>
          <w:lang w:val="en-US"/>
        </w:rPr>
        <w:t>0</w:t>
      </w:r>
      <w:r w:rsidRPr="00D560F3">
        <w:rPr>
          <w:szCs w:val="22"/>
          <w:lang w:val="en-US"/>
        </w:rPr>
        <w:t> ]</w:t>
      </w:r>
      <w:r w:rsidRPr="00983CFA">
        <w:rPr>
          <w:szCs w:val="22"/>
          <w:lang w:val="en-US"/>
        </w:rPr>
        <w:t xml:space="preserve"> </w:t>
      </w:r>
      <w:r>
        <w:rPr>
          <w:szCs w:val="22"/>
          <w:lang w:val="en-US"/>
        </w:rPr>
        <w:t xml:space="preserve">for i in the range of 1 to </w:t>
      </w:r>
      <w:r>
        <w:rPr>
          <w:rFonts w:eastAsia="Batang"/>
          <w:bCs/>
          <w:lang w:val="en-US" w:eastAsia="ko-KR"/>
        </w:rPr>
        <w:t xml:space="preserve">MaxLayersMinus1, inclusive, is inferred to be equal to </w:t>
      </w:r>
      <w:r w:rsidR="00005479">
        <w:rPr>
          <w:rFonts w:eastAsia="Batang"/>
          <w:bCs/>
          <w:lang w:val="en-US" w:eastAsia="ko-KR"/>
        </w:rPr>
        <w:t>0</w:t>
      </w:r>
      <w:r w:rsidRPr="00564A49">
        <w:rPr>
          <w:szCs w:val="22"/>
          <w:lang w:val="en-US"/>
        </w:rPr>
        <w:t>.</w:t>
      </w:r>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587" w:name="_Ref357439354"/>
      <w:r w:rsidRPr="00564A49">
        <w:rPr>
          <w:b/>
          <w:lang w:val="en-US"/>
        </w:rPr>
        <w:t>vps_non_vui_extension_length</w:t>
      </w:r>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r w:rsidRPr="00564A49">
        <w:rPr>
          <w:b/>
          <w:lang w:val="en-US"/>
        </w:rPr>
        <w:t>vps_non_vui_extension_data_bit</w:t>
      </w:r>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r w:rsidRPr="00564A49">
        <w:rPr>
          <w:b/>
          <w:lang w:val="en-US"/>
        </w:rPr>
        <w:t>vps_vui_present_flag</w:t>
      </w:r>
      <w:r w:rsidRPr="00564A49">
        <w:rPr>
          <w:lang w:val="en-US"/>
        </w:rPr>
        <w:t xml:space="preserve"> equal to 1 specifies that the vps_vui( ) syntax structure is present in the VPS. vps_vui_present_flag equal to 0 specifies that the vps_vui( ) syntax structure is not present in the VPS.</w:t>
      </w:r>
    </w:p>
    <w:p w:rsidR="007E173E" w:rsidRPr="00564A49" w:rsidRDefault="007E173E" w:rsidP="007E173E">
      <w:pPr>
        <w:pStyle w:val="3N"/>
        <w:rPr>
          <w:lang w:val="en-US"/>
        </w:rPr>
      </w:pPr>
      <w:r w:rsidRPr="00564A49">
        <w:rPr>
          <w:rFonts w:eastAsia="Batang"/>
          <w:b/>
          <w:bCs/>
          <w:lang w:val="en-US" w:eastAsia="ko-KR"/>
        </w:rPr>
        <w:lastRenderedPageBreak/>
        <w:t>vps_vui_alignment_bit_equal_to_one</w:t>
      </w:r>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Representation format semantics</w:t>
      </w:r>
    </w:p>
    <w:p w:rsidR="007E173E" w:rsidRPr="00564A49" w:rsidRDefault="007E173E" w:rsidP="007E173E">
      <w:pPr>
        <w:tabs>
          <w:tab w:val="right" w:pos="9639"/>
        </w:tabs>
      </w:pPr>
      <w:r w:rsidRPr="00564A49">
        <w:rPr>
          <w:b/>
        </w:rPr>
        <w:t xml:space="preserve">chroma_and_bit_depth_vps_present_flag </w:t>
      </w:r>
      <w:r w:rsidRPr="00564A49">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rep_format(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rep_format( ) syntax structure in the VPS, the value of each of these syntax elements is inferred to be equal to the value of the corresponding syntax element in the (i </w:t>
      </w:r>
      <w:r w:rsidRPr="00564A49">
        <w:rPr>
          <w:bCs/>
          <w:lang w:val="en-US"/>
        </w:rPr>
        <w:t xml:space="preserve">− 1)-th rep_format( ) syntax structure in the VPS. </w:t>
      </w:r>
      <w:r w:rsidRPr="00564A49">
        <w:rPr>
          <w:lang w:val="en-US"/>
        </w:rPr>
        <w:t>For each of these syntax elements, all constraints, if any, that apply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r w:rsidRPr="00564A49">
        <w:rPr>
          <w:lang w:val="en-US"/>
        </w:rPr>
        <w:t>MaxSubLayersInLayerSetMinus1</w:t>
      </w:r>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EC4077"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r>
        <w:rPr>
          <w:rFonts w:eastAsia="Times New Roman"/>
          <w:lang w:val="en-CA"/>
        </w:rPr>
        <w:t xml:space="preserve">if( </w:t>
      </w:r>
      <w:r w:rsidR="003D7CD2">
        <w:rPr>
          <w:rFonts w:eastAsia="Times New Roman"/>
          <w:lang w:val="en-CA"/>
        </w:rPr>
        <w:t>!</w:t>
      </w:r>
      <w:r w:rsidRPr="000903B7">
        <w:rPr>
          <w:szCs w:val="22"/>
          <w:lang w:val="en-US"/>
        </w:rPr>
        <w:t>vps_base_layer_</w:t>
      </w:r>
      <w:r w:rsidR="003D7CD2">
        <w:rPr>
          <w:szCs w:val="22"/>
          <w:lang w:val="en-US"/>
        </w:rPr>
        <w:t>in</w:t>
      </w:r>
      <w:r w:rsidRPr="000903B7">
        <w:rPr>
          <w:szCs w:val="22"/>
          <w:lang w:val="en-US"/>
        </w:rPr>
        <w:t>ternal_flag</w:t>
      </w:r>
      <w:r>
        <w:rPr>
          <w:rFonts w:eastAsia="Times New Roman"/>
          <w:lang w:val="en-CA"/>
        </w:rPr>
        <w:t xml:space="preserve">  &amp;&amp;  </w:t>
      </w:r>
      <w:r w:rsidRPr="00564A49">
        <w:rPr>
          <w:noProof/>
          <w:lang w:val="en-US"/>
        </w:rPr>
        <w:t>NumLayersInIdList[ lsIdx ]</w:t>
      </w:r>
      <w:r>
        <w:rPr>
          <w:noProof/>
          <w:lang w:val="en-US"/>
        </w:rPr>
        <w:t xml:space="preserve"> &gt; 1 </w:t>
      </w:r>
      <w:r>
        <w:rPr>
          <w:rFonts w:eastAsia="Times New Roman"/>
          <w:lang w:val="en-CA"/>
        </w:rPr>
        <w:t>)</w:t>
      </w:r>
      <w:r>
        <w:rPr>
          <w:rFonts w:eastAsia="Times New Roman"/>
          <w:lang w:val="en-CA"/>
        </w:rPr>
        <w:br/>
      </w:r>
      <w:r>
        <w:rPr>
          <w:rFonts w:eastAsia="Times New Roman"/>
          <w:lang w:val="en-US"/>
        </w:rPr>
        <w:tab/>
      </w:r>
      <w:r w:rsidRPr="00564A49">
        <w:rPr>
          <w:rFonts w:eastAsia="Times New Roman"/>
          <w:lang w:val="en-US"/>
        </w:rPr>
        <w:t xml:space="preserve">subDpbCtr = </w:t>
      </w:r>
      <w:r>
        <w:rPr>
          <w:rFonts w:eastAsia="Times New Roman"/>
          <w:lang w:val="en-US"/>
        </w:rPr>
        <w:t>2</w:t>
      </w:r>
      <w:r>
        <w:rPr>
          <w:rFonts w:eastAsia="Times New Roman"/>
          <w:lang w:val="en-US"/>
        </w:rPr>
        <w:br/>
        <w:t>else</w:t>
      </w:r>
      <w:r>
        <w:rPr>
          <w:rFonts w:eastAsia="Times New Roman"/>
          <w:lang w:val="en-US"/>
        </w:rPr>
        <w:br/>
      </w:r>
      <w:r>
        <w:rPr>
          <w:rFonts w:eastAsia="Times New Roman"/>
          <w:lang w:val="en-US"/>
        </w:rPr>
        <w:tab/>
      </w:r>
      <w:r w:rsidR="007E173E" w:rsidRPr="00564A49">
        <w:rPr>
          <w:rFonts w:eastAsia="Times New Roman"/>
          <w:lang w:val="en-US"/>
        </w:rPr>
        <w:t>subDpbCtr = 1</w:t>
      </w:r>
      <w:r w:rsidR="007E173E" w:rsidRPr="00564A49">
        <w:rPr>
          <w:rFonts w:eastAsia="Times New Roman"/>
          <w:lang w:val="en-US"/>
        </w:rPr>
        <w:br/>
      </w:r>
      <w:r>
        <w:rPr>
          <w:rFonts w:eastAsia="Times New Roman"/>
          <w:noProof/>
          <w:lang w:val="en-CA"/>
        </w:rPr>
        <w:t xml:space="preserve">for( i = 0; i &lt; </w:t>
      </w:r>
      <w:r w:rsidRPr="00564A49">
        <w:rPr>
          <w:rFonts w:eastAsia="Times New Roman"/>
          <w:lang w:val="en-US"/>
        </w:rPr>
        <w:t>subDpbCtr</w:t>
      </w:r>
      <w:r>
        <w:rPr>
          <w:rFonts w:eastAsia="Times New Roman"/>
          <w:lang w:val="en-US"/>
        </w:rPr>
        <w:t xml:space="preserve">; i++ </w:t>
      </w:r>
      <w:r>
        <w:rPr>
          <w:rFonts w:eastAsia="Times New Roman"/>
          <w:noProof/>
          <w:lang w:val="en-CA"/>
        </w:rPr>
        <w:t>) {</w:t>
      </w:r>
      <w:r>
        <w:rPr>
          <w:rFonts w:eastAsia="Times New Roman"/>
          <w:noProof/>
          <w:lang w:val="en-CA"/>
        </w:rPr>
        <w:br/>
      </w:r>
      <w:r>
        <w:rPr>
          <w:rFonts w:eastAsia="Times New Roman"/>
          <w:noProof/>
          <w:lang w:val="en-CA"/>
        </w:rPr>
        <w:tab/>
      </w:r>
      <w:r w:rsidR="007E173E" w:rsidRPr="00564A49">
        <w:rPr>
          <w:rFonts w:eastAsia="Times New Roman"/>
          <w:noProof/>
          <w:lang w:val="en-CA"/>
        </w:rPr>
        <w:t>SubDpbAssigned[ lsIdx ][ </w:t>
      </w:r>
      <w:r>
        <w:rPr>
          <w:rFonts w:eastAsia="Times New Roman"/>
          <w:noProof/>
          <w:lang w:val="en-CA"/>
        </w:rPr>
        <w:t>i</w:t>
      </w:r>
      <w:r w:rsidR="007E173E" w:rsidRPr="00564A49">
        <w:rPr>
          <w:rFonts w:eastAsia="Times New Roman"/>
          <w:lang w:val="en-US"/>
        </w:rPr>
        <w:t xml:space="preserve"> ] = </w:t>
      </w:r>
      <w:proofErr w:type="spellStart"/>
      <w:r>
        <w:rPr>
          <w:rFonts w:eastAsia="Times New Roman"/>
          <w:lang w:val="en-US"/>
        </w:rPr>
        <w:t>i</w:t>
      </w:r>
      <w:proofErr w:type="spellEnd"/>
      <w:r w:rsidR="007E173E" w:rsidRPr="00564A49">
        <w:rPr>
          <w:rFonts w:eastAsia="Times New Roman"/>
          <w:lang w:val="en-US"/>
        </w:rPr>
        <w:br/>
      </w:r>
      <w:r>
        <w:rPr>
          <w:rFonts w:eastAsia="Times New Roman"/>
          <w:noProof/>
          <w:lang w:val="en-CA"/>
        </w:rPr>
        <w:tab/>
      </w:r>
      <w:r w:rsidR="007E173E" w:rsidRPr="00564A49">
        <w:rPr>
          <w:rFonts w:eastAsia="Times New Roman"/>
          <w:noProof/>
          <w:lang w:val="en-CA"/>
        </w:rPr>
        <w:t>subDpbSpatRes[ </w:t>
      </w:r>
      <w:r>
        <w:rPr>
          <w:rFonts w:eastAsia="Times New Roman"/>
          <w:noProof/>
          <w:lang w:val="en-CA"/>
        </w:rPr>
        <w:t>i</w:t>
      </w:r>
      <w:r w:rsidR="007E173E" w:rsidRPr="00564A49">
        <w:rPr>
          <w:rFonts w:eastAsia="Times New Roman"/>
          <w:noProof/>
          <w:lang w:val="en-CA"/>
        </w:rPr>
        <w:t> ][ 0 ] = layerSpatRes[ </w:t>
      </w:r>
      <w:r>
        <w:rPr>
          <w:rFonts w:eastAsia="Times New Roman"/>
          <w:noProof/>
          <w:lang w:val="en-CA"/>
        </w:rPr>
        <w:t>i</w:t>
      </w:r>
      <w:r w:rsidR="007E173E" w:rsidRPr="00564A49">
        <w:rPr>
          <w:rFonts w:eastAsia="Times New Roman"/>
          <w:noProof/>
          <w:lang w:val="en-CA"/>
        </w:rPr>
        <w:t> ][ 0 ]</w:t>
      </w:r>
      <w:r w:rsidR="007E173E" w:rsidRPr="00564A49">
        <w:rPr>
          <w:rFonts w:eastAsia="Times New Roman"/>
          <w:noProof/>
          <w:lang w:val="en-CA"/>
        </w:rPr>
        <w:br/>
      </w:r>
      <w:r>
        <w:rPr>
          <w:rFonts w:eastAsia="Times New Roman"/>
          <w:noProof/>
          <w:lang w:val="en-CA"/>
        </w:rPr>
        <w:tab/>
      </w:r>
      <w:r w:rsidR="007E173E" w:rsidRPr="00564A49">
        <w:rPr>
          <w:rFonts w:eastAsia="Times New Roman"/>
          <w:noProof/>
          <w:lang w:val="en-CA"/>
        </w:rPr>
        <w:t>subDpbSpatRes[ </w:t>
      </w:r>
      <w:r>
        <w:rPr>
          <w:rFonts w:eastAsia="Times New Roman"/>
          <w:noProof/>
          <w:lang w:val="en-CA"/>
        </w:rPr>
        <w:t>i</w:t>
      </w:r>
      <w:r w:rsidR="007E173E" w:rsidRPr="00564A49">
        <w:rPr>
          <w:rFonts w:eastAsia="Times New Roman"/>
          <w:noProof/>
          <w:lang w:val="en-CA"/>
        </w:rPr>
        <w:t> ][ 1 ] = layerSpatRes[ </w:t>
      </w:r>
      <w:r>
        <w:rPr>
          <w:rFonts w:eastAsia="Times New Roman"/>
          <w:noProof/>
          <w:lang w:val="en-CA"/>
        </w:rPr>
        <w:t>i</w:t>
      </w:r>
      <w:r w:rsidR="007E173E" w:rsidRPr="00564A49">
        <w:rPr>
          <w:rFonts w:eastAsia="Times New Roman"/>
          <w:noProof/>
          <w:lang w:val="en-CA"/>
        </w:rPr>
        <w:t> ][ 1 ]</w:t>
      </w:r>
      <w:r w:rsidR="007E173E" w:rsidRPr="00564A49">
        <w:rPr>
          <w:rFonts w:eastAsia="Times New Roman"/>
          <w:noProof/>
          <w:lang w:val="en-CA"/>
        </w:rPr>
        <w:br/>
      </w:r>
      <w:r>
        <w:rPr>
          <w:rFonts w:eastAsia="Times New Roman"/>
          <w:noProof/>
          <w:lang w:val="en-CA"/>
        </w:rPr>
        <w:tab/>
      </w:r>
      <w:r w:rsidR="007E173E" w:rsidRPr="00564A49">
        <w:rPr>
          <w:rFonts w:eastAsia="Times New Roman"/>
          <w:noProof/>
          <w:lang w:val="en-CA"/>
        </w:rPr>
        <w:t>subDpbColourFormat[ </w:t>
      </w:r>
      <w:r>
        <w:rPr>
          <w:rFonts w:eastAsia="Times New Roman"/>
          <w:noProof/>
          <w:lang w:val="en-CA"/>
        </w:rPr>
        <w:t>i</w:t>
      </w:r>
      <w:r w:rsidR="007E173E" w:rsidRPr="00564A49">
        <w:rPr>
          <w:rFonts w:eastAsia="Times New Roman"/>
          <w:noProof/>
          <w:lang w:val="en-CA"/>
        </w:rPr>
        <w:t> ] = layerColourFormat[ </w:t>
      </w:r>
      <w:r>
        <w:rPr>
          <w:rFonts w:eastAsia="Times New Roman"/>
          <w:noProof/>
          <w:lang w:val="en-CA"/>
        </w:rPr>
        <w:t>i</w:t>
      </w:r>
      <w:r w:rsidR="007E173E" w:rsidRPr="00564A49">
        <w:rPr>
          <w:rFonts w:eastAsia="Times New Roman"/>
          <w:noProof/>
          <w:lang w:val="en-CA"/>
        </w:rPr>
        <w:t> ]</w:t>
      </w:r>
      <w:r w:rsidR="007E173E" w:rsidRPr="00564A49">
        <w:rPr>
          <w:rFonts w:eastAsia="Times New Roman"/>
          <w:noProof/>
          <w:lang w:val="en-CA"/>
        </w:rPr>
        <w:br/>
      </w:r>
      <w:r>
        <w:rPr>
          <w:rFonts w:eastAsia="Times New Roman"/>
          <w:noProof/>
          <w:lang w:val="en-CA"/>
        </w:rPr>
        <w:tab/>
      </w:r>
      <w:r w:rsidR="007E173E" w:rsidRPr="00564A49">
        <w:rPr>
          <w:rFonts w:eastAsia="Times New Roman"/>
          <w:noProof/>
          <w:lang w:val="en-CA"/>
        </w:rPr>
        <w:t>subDpbB</w:t>
      </w:r>
      <w:r w:rsidR="007E173E" w:rsidRPr="00564A49">
        <w:rPr>
          <w:rFonts w:eastAsia="Times New Roman"/>
          <w:lang w:val="en-US"/>
        </w:rPr>
        <w:t>itDepth</w:t>
      </w:r>
      <w:r w:rsidR="007E173E" w:rsidRPr="00564A49">
        <w:rPr>
          <w:rFonts w:eastAsia="Times New Roman"/>
          <w:noProof/>
          <w:lang w:val="en-CA"/>
        </w:rPr>
        <w:t>[ </w:t>
      </w:r>
      <w:r>
        <w:rPr>
          <w:rFonts w:eastAsia="Times New Roman"/>
          <w:noProof/>
          <w:lang w:val="en-CA"/>
        </w:rPr>
        <w:t>i</w:t>
      </w:r>
      <w:r w:rsidR="007E173E" w:rsidRPr="00564A49">
        <w:rPr>
          <w:rFonts w:eastAsia="Times New Roman"/>
          <w:noProof/>
          <w:lang w:val="en-CA"/>
        </w:rPr>
        <w:t> ][ 0 ] = layerB</w:t>
      </w:r>
      <w:r w:rsidR="007E173E" w:rsidRPr="00564A49">
        <w:rPr>
          <w:rFonts w:eastAsia="Times New Roman"/>
          <w:lang w:val="en-US"/>
        </w:rPr>
        <w:t>itDepth</w:t>
      </w:r>
      <w:r w:rsidR="007E173E" w:rsidRPr="00564A49">
        <w:rPr>
          <w:rFonts w:eastAsia="Times New Roman"/>
          <w:noProof/>
          <w:lang w:val="en-CA"/>
        </w:rPr>
        <w:t>[ </w:t>
      </w:r>
      <w:r w:rsidR="00276BB0">
        <w:rPr>
          <w:rFonts w:eastAsia="Times New Roman"/>
          <w:noProof/>
          <w:lang w:val="en-CA"/>
        </w:rPr>
        <w:t>i</w:t>
      </w:r>
      <w:r w:rsidR="007E173E" w:rsidRPr="00564A49">
        <w:rPr>
          <w:rFonts w:eastAsia="Times New Roman"/>
          <w:noProof/>
          <w:lang w:val="en-CA"/>
        </w:rPr>
        <w:t> ][ 0 ]</w:t>
      </w:r>
      <w:r w:rsidR="007E173E" w:rsidRPr="00564A49">
        <w:rPr>
          <w:rFonts w:eastAsia="Times New Roman"/>
          <w:noProof/>
          <w:lang w:val="en-CA"/>
        </w:rPr>
        <w:br/>
      </w:r>
      <w:r>
        <w:rPr>
          <w:rFonts w:eastAsia="Times New Roman"/>
          <w:noProof/>
          <w:lang w:val="en-CA"/>
        </w:rPr>
        <w:lastRenderedPageBreak/>
        <w:tab/>
      </w:r>
      <w:r w:rsidR="007E173E" w:rsidRPr="00564A49">
        <w:rPr>
          <w:rFonts w:eastAsia="Times New Roman"/>
          <w:noProof/>
          <w:lang w:val="en-CA"/>
        </w:rPr>
        <w:t>subDpbBit</w:t>
      </w:r>
      <w:r w:rsidR="007E173E" w:rsidRPr="00564A49">
        <w:rPr>
          <w:rFonts w:eastAsia="Times New Roman"/>
          <w:lang w:val="en-US"/>
        </w:rPr>
        <w:t>Depth</w:t>
      </w:r>
      <w:r w:rsidR="007E173E" w:rsidRPr="00564A49">
        <w:rPr>
          <w:rFonts w:eastAsia="Times New Roman"/>
          <w:noProof/>
          <w:lang w:val="en-CA"/>
        </w:rPr>
        <w:t>[ </w:t>
      </w:r>
      <w:r>
        <w:rPr>
          <w:rFonts w:eastAsia="Times New Roman"/>
          <w:noProof/>
          <w:lang w:val="en-CA"/>
        </w:rPr>
        <w:t>i</w:t>
      </w:r>
      <w:r w:rsidR="007E173E" w:rsidRPr="00564A49">
        <w:rPr>
          <w:rFonts w:eastAsia="Times New Roman"/>
          <w:noProof/>
          <w:lang w:val="en-CA"/>
        </w:rPr>
        <w:t> ][ 1 ] = layerB</w:t>
      </w:r>
      <w:r w:rsidR="007E173E" w:rsidRPr="00564A49">
        <w:rPr>
          <w:rFonts w:eastAsia="Times New Roman"/>
          <w:lang w:val="en-US"/>
        </w:rPr>
        <w:t>itDepth</w:t>
      </w:r>
      <w:r w:rsidR="007E173E" w:rsidRPr="00564A49">
        <w:rPr>
          <w:rFonts w:eastAsia="Times New Roman"/>
          <w:noProof/>
          <w:lang w:val="en-CA"/>
        </w:rPr>
        <w:t>[ </w:t>
      </w:r>
      <w:r w:rsidR="00276BB0">
        <w:rPr>
          <w:rFonts w:eastAsia="Times New Roman"/>
          <w:noProof/>
          <w:lang w:val="en-CA"/>
        </w:rPr>
        <w:t>i</w:t>
      </w:r>
      <w:r w:rsidR="007E173E" w:rsidRPr="00564A49">
        <w:rPr>
          <w:rFonts w:eastAsia="Times New Roman"/>
          <w:noProof/>
          <w:lang w:val="en-CA"/>
        </w:rPr>
        <w:t> ][ 1 ]</w:t>
      </w:r>
      <w:r>
        <w:rPr>
          <w:rFonts w:eastAsia="Times New Roman"/>
          <w:noProof/>
          <w:lang w:val="en-CA"/>
        </w:rPr>
        <w:br/>
        <w:t>}</w:t>
      </w:r>
      <w:r w:rsidR="007E173E" w:rsidRPr="00564A49">
        <w:rPr>
          <w:rFonts w:eastAsia="Times New Roman"/>
          <w:noProof/>
          <w:lang w:val="en-CA"/>
        </w:rPr>
        <w:br/>
      </w:r>
      <w:r w:rsidR="007E173E" w:rsidRPr="00564A49">
        <w:rPr>
          <w:rFonts w:eastAsia="Times New Roman"/>
          <w:lang w:val="en-CA"/>
        </w:rPr>
        <w:br/>
      </w:r>
      <w:r w:rsidR="007E173E" w:rsidRPr="00564A49">
        <w:rPr>
          <w:rFonts w:eastAsia="Times New Roman"/>
          <w:noProof/>
          <w:lang w:val="en-CA"/>
        </w:rPr>
        <w:t xml:space="preserve">for( i = </w:t>
      </w:r>
      <w:r w:rsidRPr="000903B7">
        <w:rPr>
          <w:szCs w:val="22"/>
          <w:lang w:val="en-US"/>
        </w:rPr>
        <w:t>vps_base_layer_</w:t>
      </w:r>
      <w:r w:rsidR="003D7CD2">
        <w:rPr>
          <w:szCs w:val="22"/>
          <w:lang w:val="en-US"/>
        </w:rPr>
        <w:t>in</w:t>
      </w:r>
      <w:r w:rsidRPr="000903B7">
        <w:rPr>
          <w:szCs w:val="22"/>
          <w:lang w:val="en-US"/>
        </w:rPr>
        <w:t>ternal_flag</w:t>
      </w:r>
      <w:r w:rsidRPr="00564A49">
        <w:rPr>
          <w:rFonts w:eastAsia="Times New Roman"/>
          <w:noProof/>
          <w:lang w:val="en-CA"/>
        </w:rPr>
        <w:t xml:space="preserve"> </w:t>
      </w:r>
      <w:r>
        <w:rPr>
          <w:rFonts w:eastAsia="Times New Roman"/>
          <w:noProof/>
          <w:lang w:val="en-CA"/>
        </w:rPr>
        <w:t xml:space="preserve">? </w:t>
      </w:r>
      <w:r w:rsidR="007E173E" w:rsidRPr="00564A49">
        <w:rPr>
          <w:rFonts w:eastAsia="Times New Roman"/>
          <w:noProof/>
          <w:lang w:val="en-CA"/>
        </w:rPr>
        <w:t>1</w:t>
      </w:r>
      <w:r w:rsidR="003D7CD2">
        <w:rPr>
          <w:rFonts w:eastAsia="Times New Roman"/>
          <w:noProof/>
          <w:lang w:val="en-CA"/>
        </w:rPr>
        <w:t xml:space="preserve"> : 2</w:t>
      </w:r>
      <w:r w:rsidR="007E173E" w:rsidRPr="00564A49">
        <w:rPr>
          <w:rFonts w:eastAsia="Times New Roman"/>
          <w:noProof/>
          <w:lang w:val="en-CA"/>
        </w:rPr>
        <w:t>; i</w:t>
      </w:r>
      <w:r w:rsidR="007E173E" w:rsidRPr="00564A49">
        <w:rPr>
          <w:rFonts w:eastAsia="Times New Roman"/>
          <w:lang w:val="en-US"/>
        </w:rPr>
        <w:t xml:space="preserve"> &lt; </w:t>
      </w:r>
      <w:r w:rsidR="007E173E" w:rsidRPr="00564A49">
        <w:rPr>
          <w:noProof/>
          <w:lang w:val="en-US"/>
        </w:rPr>
        <w:t>NumLayersInIdList[ lsIdx ]</w:t>
      </w:r>
      <w:r w:rsidR="007E173E" w:rsidRPr="00564A49">
        <w:rPr>
          <w:rFonts w:eastAsia="Times New Roman"/>
          <w:noProof/>
          <w:lang w:val="en-CA"/>
        </w:rPr>
        <w:t>; i++ ) {</w:t>
      </w:r>
      <w:r w:rsidR="007E173E" w:rsidRPr="00564A49">
        <w:rPr>
          <w:rFonts w:eastAsia="Times New Roman"/>
          <w:noProof/>
          <w:lang w:val="en-CA"/>
        </w:rPr>
        <w:br/>
      </w:r>
      <w:r w:rsidR="007E173E" w:rsidRPr="00564A49">
        <w:rPr>
          <w:rFonts w:eastAsia="Times New Roman"/>
          <w:noProof/>
          <w:lang w:val="en-CA"/>
        </w:rPr>
        <w:tab/>
        <w:t>newSubDpbFlag = 1</w:t>
      </w:r>
      <w:r w:rsidR="007E173E" w:rsidRPr="00564A49">
        <w:rPr>
          <w:rFonts w:eastAsia="Times New Roman"/>
          <w:noProof/>
          <w:lang w:val="en-CA"/>
        </w:rPr>
        <w:br/>
      </w:r>
      <w:r w:rsidR="007E173E" w:rsidRPr="00564A49">
        <w:rPr>
          <w:rFonts w:eastAsia="Times New Roman"/>
          <w:noProof/>
          <w:lang w:val="en-CA"/>
        </w:rPr>
        <w:tab/>
        <w:t xml:space="preserve">for( j = </w:t>
      </w:r>
      <w:r w:rsidRPr="000903B7">
        <w:rPr>
          <w:szCs w:val="22"/>
          <w:lang w:val="en-US"/>
        </w:rPr>
        <w:t>vps_base_layer_</w:t>
      </w:r>
      <w:r w:rsidR="003D7CD2">
        <w:rPr>
          <w:szCs w:val="22"/>
          <w:lang w:val="en-US"/>
        </w:rPr>
        <w:t>in</w:t>
      </w:r>
      <w:r w:rsidRPr="000903B7">
        <w:rPr>
          <w:szCs w:val="22"/>
          <w:lang w:val="en-US"/>
        </w:rPr>
        <w:t>ternal_flag</w:t>
      </w:r>
      <w:r w:rsidRPr="00564A49">
        <w:rPr>
          <w:rFonts w:eastAsia="Times New Roman"/>
          <w:noProof/>
          <w:lang w:val="en-CA"/>
        </w:rPr>
        <w:t xml:space="preserve"> </w:t>
      </w:r>
      <w:r>
        <w:rPr>
          <w:rFonts w:eastAsia="Times New Roman"/>
          <w:noProof/>
          <w:lang w:val="en-CA"/>
        </w:rPr>
        <w:t xml:space="preserve">? </w:t>
      </w:r>
      <w:r w:rsidR="007E173E" w:rsidRPr="00564A49">
        <w:rPr>
          <w:rFonts w:eastAsia="Times New Roman"/>
          <w:noProof/>
          <w:lang w:val="en-CA"/>
        </w:rPr>
        <w:t>0</w:t>
      </w:r>
      <w:r w:rsidR="003D7CD2">
        <w:rPr>
          <w:rFonts w:eastAsia="Times New Roman"/>
          <w:noProof/>
          <w:lang w:val="en-CA"/>
        </w:rPr>
        <w:t xml:space="preserve"> : 1</w:t>
      </w:r>
      <w:r w:rsidR="007E173E" w:rsidRPr="00564A49">
        <w:rPr>
          <w:rFonts w:eastAsia="Times New Roman"/>
          <w:noProof/>
          <w:lang w:val="en-CA"/>
        </w:rPr>
        <w:t xml:space="preserve">; j &lt; </w:t>
      </w:r>
      <w:r w:rsidR="007E173E" w:rsidRPr="00564A49">
        <w:rPr>
          <w:rFonts w:eastAsia="Times New Roman"/>
          <w:lang w:val="en-US"/>
        </w:rPr>
        <w:t>subDpbCtr  &amp;&amp;  bNewSubDpb; j++</w:t>
      </w:r>
      <w:r w:rsidR="007E173E" w:rsidRPr="00564A49">
        <w:rPr>
          <w:rFonts w:eastAsia="Times New Roman"/>
          <w:noProof/>
          <w:lang w:val="en-CA"/>
        </w:rPr>
        <w:t xml:space="preserve">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if( layerSpatRes[ i ][ 0 ]  = =  subDpbSpatRes[ j ][ 0 ]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layerSpatRes[ i ][ 1 ]  = =  subDpbSpatRes[ j ][ 1 ]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layerColourFormat[ i ]  = =  subDpbColourFormat[ j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layerB</w:t>
      </w:r>
      <w:r w:rsidR="007E173E" w:rsidRPr="00564A49">
        <w:rPr>
          <w:rFonts w:eastAsia="Times New Roman"/>
          <w:lang w:val="en-US"/>
        </w:rPr>
        <w:t>itDepth</w:t>
      </w:r>
      <w:r w:rsidR="007E173E" w:rsidRPr="00564A49">
        <w:rPr>
          <w:rFonts w:eastAsia="Times New Roman"/>
          <w:noProof/>
          <w:lang w:val="en-CA"/>
        </w:rPr>
        <w:t>[ i ][ 0 ]  = =  subDpbB</w:t>
      </w:r>
      <w:r w:rsidR="007E173E" w:rsidRPr="00564A49">
        <w:rPr>
          <w:rFonts w:eastAsia="Times New Roman"/>
          <w:lang w:val="en-US"/>
        </w:rPr>
        <w:t>itDepth</w:t>
      </w:r>
      <w:r w:rsidR="007E173E" w:rsidRPr="00564A49">
        <w:rPr>
          <w:rFonts w:eastAsia="Times New Roman"/>
          <w:noProof/>
          <w:lang w:val="en-CA"/>
        </w:rPr>
        <w:t>[ j ][ 0 ]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layerBit</w:t>
      </w:r>
      <w:r w:rsidR="007E173E" w:rsidRPr="00564A49">
        <w:rPr>
          <w:rFonts w:eastAsia="Times New Roman"/>
          <w:lang w:val="en-US"/>
        </w:rPr>
        <w:t>Depth</w:t>
      </w:r>
      <w:r w:rsidR="007E173E" w:rsidRPr="00564A49">
        <w:rPr>
          <w:rFonts w:eastAsia="Times New Roman"/>
          <w:noProof/>
          <w:lang w:val="en-CA"/>
        </w:rPr>
        <w:t>[ i ][ 1 ]  = =  subDpbB</w:t>
      </w:r>
      <w:r w:rsidR="007E173E" w:rsidRPr="00564A49">
        <w:rPr>
          <w:rFonts w:eastAsia="Times New Roman"/>
          <w:lang w:val="en-US"/>
        </w:rPr>
        <w:t>itDepth</w:t>
      </w:r>
      <w:r w:rsidR="007E173E" w:rsidRPr="00564A49">
        <w:rPr>
          <w:rFonts w:eastAsia="Times New Roman"/>
          <w:noProof/>
          <w:lang w:val="en-CA"/>
        </w:rPr>
        <w:t>[ j ][ 1 ] )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 xml:space="preserve">SubDpbAssigned[ lsIdx ][ i ] = </w:t>
      </w:r>
      <w:r w:rsidR="007E173E" w:rsidRPr="00564A49">
        <w:rPr>
          <w:rFonts w:eastAsia="Times New Roman"/>
          <w:lang w:val="en-US"/>
        </w:rPr>
        <w:t>j</w:t>
      </w:r>
      <w:r w:rsidR="007E173E" w:rsidRPr="00564A49">
        <w:rPr>
          <w:rFonts w:eastAsia="Times New Roman"/>
          <w:lang w:val="en-US"/>
        </w:rPr>
        <w:br/>
      </w:r>
      <w:r w:rsidR="007E173E" w:rsidRPr="00564A49">
        <w:rPr>
          <w:rFonts w:eastAsia="Times New Roman"/>
          <w:lang w:val="en-US"/>
        </w:rPr>
        <w:tab/>
      </w:r>
      <w:r w:rsidR="007E173E" w:rsidRPr="00564A49">
        <w:rPr>
          <w:rFonts w:eastAsia="Times New Roman"/>
          <w:lang w:val="en-US"/>
        </w:rPr>
        <w:tab/>
      </w:r>
      <w:r w:rsidR="007E173E" w:rsidRPr="00564A49">
        <w:rPr>
          <w:rFonts w:eastAsia="Times New Roman"/>
          <w:lang w:val="en-US"/>
        </w:rPr>
        <w:tab/>
        <w:t>newSubDpbFlag = 0</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j = subDpbCtr</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w:t>
      </w:r>
      <w:r w:rsidR="007E173E" w:rsidRPr="00564A49">
        <w:rPr>
          <w:rFonts w:eastAsia="Times New Roman"/>
          <w:noProof/>
          <w:lang w:val="en-CA"/>
        </w:rPr>
        <w:br/>
      </w:r>
      <w:r w:rsidR="007E173E" w:rsidRPr="00564A49">
        <w:rPr>
          <w:rFonts w:eastAsia="Times New Roman"/>
          <w:noProof/>
          <w:lang w:val="en-CA"/>
        </w:rPr>
        <w:tab/>
        <w:t>if( newSubDpbFlag )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subDpbSpatRes[ subDpbCtr ][ 0 ] = layerSpatRes[ i ][ 0 ]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subDpbSpatRes[ subDpbCtr ][ 1 ] = layerSpatRes[ i ][ 1 ]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subDpbColourFormat[ subDpbCtr ] = layerColourFormat[ i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subDpbB</w:t>
      </w:r>
      <w:r w:rsidR="007E173E" w:rsidRPr="00564A49">
        <w:rPr>
          <w:rFonts w:eastAsia="Times New Roman"/>
          <w:lang w:val="en-US"/>
        </w:rPr>
        <w:t>itDepth</w:t>
      </w:r>
      <w:r w:rsidR="007E173E" w:rsidRPr="00564A49">
        <w:rPr>
          <w:rFonts w:eastAsia="Times New Roman"/>
          <w:noProof/>
          <w:lang w:val="en-CA"/>
        </w:rPr>
        <w:t>[ subDpbCtr ][ 0 ] = layerB</w:t>
      </w:r>
      <w:r w:rsidR="007E173E" w:rsidRPr="00564A49">
        <w:rPr>
          <w:rFonts w:eastAsia="Times New Roman"/>
          <w:lang w:val="en-US"/>
        </w:rPr>
        <w:t>itDepth</w:t>
      </w:r>
      <w:r w:rsidR="007E173E" w:rsidRPr="00564A49">
        <w:rPr>
          <w:rFonts w:eastAsia="Times New Roman"/>
          <w:noProof/>
          <w:lang w:val="en-CA"/>
        </w:rPr>
        <w:t>[ i ][ 0 ]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subDpbBit</w:t>
      </w:r>
      <w:r w:rsidR="007E173E" w:rsidRPr="00564A49">
        <w:rPr>
          <w:rFonts w:eastAsia="Times New Roman"/>
          <w:lang w:val="en-US"/>
        </w:rPr>
        <w:t>Depth</w:t>
      </w:r>
      <w:r w:rsidR="007E173E" w:rsidRPr="00564A49">
        <w:rPr>
          <w:rFonts w:eastAsia="Times New Roman"/>
          <w:noProof/>
          <w:lang w:val="en-CA"/>
        </w:rPr>
        <w:t>[ subDpbCtr ][ 1 ] = layerB</w:t>
      </w:r>
      <w:r w:rsidR="007E173E" w:rsidRPr="00564A49">
        <w:rPr>
          <w:rFonts w:eastAsia="Times New Roman"/>
          <w:lang w:val="en-US"/>
        </w:rPr>
        <w:t>itDepth</w:t>
      </w:r>
      <w:r w:rsidR="007E173E" w:rsidRPr="00564A49">
        <w:rPr>
          <w:rFonts w:eastAsia="Times New Roman"/>
          <w:noProof/>
          <w:lang w:val="en-CA"/>
        </w:rPr>
        <w:t>[ i ][ 1 ]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 xml:space="preserve">SubDpbAssigned[ lsIdx ][ i ] = </w:t>
      </w:r>
      <w:r w:rsidR="007E173E" w:rsidRPr="00564A49">
        <w:rPr>
          <w:rFonts w:eastAsia="Times New Roman"/>
          <w:lang w:val="en-US"/>
        </w:rPr>
        <w:t>subDpbCtr</w:t>
      </w:r>
      <w:r w:rsidR="007E173E" w:rsidRPr="00564A49">
        <w:rPr>
          <w:rFonts w:eastAsia="Times New Roman"/>
          <w:noProof/>
          <w:lang w:val="en-CA"/>
        </w:rPr>
        <w:t>++</w:t>
      </w:r>
      <w:r w:rsidR="007E173E" w:rsidRPr="00564A49">
        <w:rPr>
          <w:rFonts w:eastAsia="Times New Roman"/>
          <w:noProof/>
          <w:lang w:val="en-CA"/>
        </w:rPr>
        <w:br/>
      </w:r>
      <w:r w:rsidR="007E173E" w:rsidRPr="00564A49">
        <w:rPr>
          <w:rFonts w:eastAsia="Times New Roman"/>
          <w:noProof/>
          <w:lang w:val="en-CA"/>
        </w:rPr>
        <w:tab/>
        <w:t>}</w:t>
      </w:r>
      <w:r w:rsidR="007E173E" w:rsidRPr="00564A49">
        <w:rPr>
          <w:rFonts w:eastAsia="Times New Roman"/>
          <w:noProof/>
          <w:lang w:val="en-CA"/>
        </w:rPr>
        <w:br/>
        <w:t>}</w:t>
      </w:r>
      <w:r w:rsidR="007E173E"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 i ][ 0 ] for any possible value of i is inferred to be equal to 1. When not present, the value of sub_layer_dpb_info_present_flag[ i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r w:rsidRPr="00564A49">
        <w:rPr>
          <w:rFonts w:eastAsia="Batang"/>
          <w:lang w:val="en-CA" w:eastAsia="ko-KR"/>
        </w:rPr>
        <w:t xml:space="preserve">[ i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w:t>
      </w:r>
      <w:r w:rsidRPr="00564A49">
        <w:rPr>
          <w:rFonts w:eastAsia="Times New Roman"/>
          <w:lang w:val="en-US"/>
        </w:rPr>
        <w:lastRenderedPageBreak/>
        <w:t xml:space="preserve">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max_vps_latency_increase_plus1[ i ][ j ] is equal to 0, no corresponding limit is expressed. The value of max_vps_latency_increase_plus1[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88" w:name="_Ref363161318"/>
      <w:r w:rsidRPr="00564A49">
        <w:rPr>
          <w:lang w:val="en-US"/>
        </w:rPr>
        <w:t>VPS VUI semantics</w:t>
      </w:r>
    </w:p>
    <w:p w:rsidR="007E173E" w:rsidRPr="00564A49" w:rsidRDefault="007E173E" w:rsidP="007E173E">
      <w:pPr>
        <w:rPr>
          <w:rFonts w:eastAsia="Batang"/>
          <w:bCs/>
          <w:lang w:val="en-US" w:eastAsia="ko-KR"/>
        </w:rPr>
      </w:pPr>
      <w:r w:rsidRPr="00564A49">
        <w:rPr>
          <w:rFonts w:eastAsia="Batang"/>
          <w:b/>
          <w:bCs/>
          <w:lang w:val="en-US" w:eastAsia="ko-KR"/>
        </w:rPr>
        <w:t>cross_layer_pic_type_aligned_flag</w:t>
      </w:r>
      <w:r w:rsidRPr="00564A49">
        <w:rPr>
          <w:rFonts w:eastAsia="Batang"/>
          <w:bCs/>
          <w:lang w:val="en-US"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cross_layer_irap_aligned_flag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r w:rsidRPr="00564A49">
        <w:rPr>
          <w:b/>
          <w:lang w:val="en-US" w:eastAsia="ko-KR"/>
        </w:rPr>
        <w:t>all_layers_idr_aligned_flag</w:t>
      </w:r>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all_layers_idr_aligned_flag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r w:rsidRPr="00564A49">
        <w:rPr>
          <w:b/>
          <w:lang w:val="en-US"/>
        </w:rPr>
        <w:t>bit_rate_present_vps_flag</w:t>
      </w:r>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r w:rsidRPr="00564A49">
        <w:rPr>
          <w:lang w:val="en-US"/>
        </w:rPr>
        <w:t>bit_rate_present_vps_flag</w:t>
      </w:r>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r w:rsidRPr="00564A49">
        <w:rPr>
          <w:b/>
          <w:lang w:val="en-US"/>
        </w:rPr>
        <w:t>pic_rate_present_vps_flag</w:t>
      </w:r>
      <w:r w:rsidRPr="00564A49">
        <w:rPr>
          <w:rFonts w:eastAsia="Batang"/>
          <w:b/>
          <w:bCs/>
          <w:lang w:val="en-US" w:eastAsia="ko-KR"/>
        </w:rPr>
        <w:t xml:space="preserve"> </w:t>
      </w:r>
      <w:r w:rsidRPr="00564A49">
        <w:rPr>
          <w:rFonts w:eastAsia="Batang"/>
          <w:bCs/>
          <w:lang w:val="en-US" w:eastAsia="ko-KR"/>
        </w:rPr>
        <w:t>equal to 1 specifies that the syntax element pic_rate_present_flag[ i ][ j ] is present. pic</w:t>
      </w:r>
      <w:r w:rsidRPr="00564A49">
        <w:rPr>
          <w:lang w:val="en-US"/>
        </w:rPr>
        <w:t>_rate_present_vps_flag</w:t>
      </w:r>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 i ][ j ] is inferred to be equal to 0.</w:t>
      </w:r>
    </w:p>
    <w:p w:rsidR="007E173E" w:rsidRPr="00564A49" w:rsidRDefault="007E173E" w:rsidP="007E173E">
      <w:pPr>
        <w:rPr>
          <w:bCs/>
          <w:lang w:val="en-US"/>
        </w:rPr>
      </w:pPr>
      <w:r w:rsidRPr="00564A49">
        <w:rPr>
          <w:b/>
          <w:bCs/>
          <w:lang w:val="en-US"/>
        </w:rPr>
        <w:t>pic_rate_present_flag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 i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 i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r w:rsidRPr="00564A49">
        <w:rPr>
          <w:bCs/>
          <w:lang w:val="en-US"/>
        </w:rPr>
        <w:t>[ i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BitRateBPS(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 i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lastRenderedPageBreak/>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The upper bound for the bit rate in bits per second is given by BitRateBPS(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 i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r w:rsidRPr="00564A49">
        <w:rPr>
          <w:bCs/>
          <w:lang w:val="en-US"/>
        </w:rPr>
        <w:t>[ i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t>If the j-th subset of the i-th layer set only contains one or two access units or the value of avgPicRate(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 i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 i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 i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 i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r w:rsidRPr="00564A49">
        <w:rPr>
          <w:bCs/>
          <w:lang w:val="en-US"/>
        </w:rPr>
        <w:t>[ i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r w:rsidRPr="00564A49">
        <w:rPr>
          <w:b/>
        </w:rPr>
        <w:t>tiles_not_in_use_flag</w:t>
      </w:r>
      <w:r w:rsidRPr="00564A49">
        <w:t xml:space="preserve"> equal to 1 indicates that the value of tiles_enabled_flag is equal to 0 for each PPS that is referred to by at least one picture referring to the VPS. tiles_not_in_use_flag equal to 0 indicates that such a restriction may or may not apply.</w:t>
      </w:r>
      <w:r w:rsidR="006C79C7">
        <w:t xml:space="preserve"> When not present, the value of </w:t>
      </w:r>
      <w:r w:rsidR="006C79C7" w:rsidRPr="00564A49">
        <w:t>tiles_not_in_use_flag</w:t>
      </w:r>
      <w:r w:rsidR="006C79C7">
        <w:t xml:space="preserve"> is inferred to be equal to 0.</w:t>
      </w:r>
    </w:p>
    <w:p w:rsidR="007E173E" w:rsidRPr="00564A49" w:rsidRDefault="007E173E" w:rsidP="007E173E">
      <w:r w:rsidRPr="00564A49">
        <w:rPr>
          <w:b/>
        </w:rPr>
        <w:t>tiles_in_use_flag</w:t>
      </w:r>
      <w:r w:rsidRPr="00564A49">
        <w:t>[ i ] equal to 1 indicates that the value of tiles_enabled_flag is equal to 1 for each PPS that is referred to by at least one picture of the i-th layer specified by the VPS. tiles_in_use_flag[ i ] equal to 0 indicates that such a restriction may or may not apply.</w:t>
      </w:r>
      <w:r w:rsidR="007202C9">
        <w:t xml:space="preserve"> When not present, the value of tiles_in_use_flag[</w:t>
      </w:r>
      <w:r w:rsidR="007202C9" w:rsidRPr="00564A49">
        <w:t> i ]</w:t>
      </w:r>
      <w:r w:rsidR="007202C9">
        <w:t xml:space="preserve"> is inferred to be </w:t>
      </w:r>
      <w:r w:rsidR="006C79C7">
        <w:t xml:space="preserve">equal to </w:t>
      </w:r>
      <w:r w:rsidR="007202C9">
        <w:t>0.</w:t>
      </w:r>
    </w:p>
    <w:p w:rsidR="007E173E" w:rsidRPr="00564A49" w:rsidRDefault="007E173E" w:rsidP="007E173E">
      <w:r w:rsidRPr="00564A49">
        <w:rPr>
          <w:b/>
        </w:rPr>
        <w:t>loop_filter_not_across_tiles_flag</w:t>
      </w:r>
      <w:r w:rsidRPr="00564A49">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w:t>
      </w:r>
      <w:r w:rsidR="006C79C7">
        <w:t xml:space="preserve"> When not present, the value of </w:t>
      </w:r>
      <w:r w:rsidR="006C79C7" w:rsidRPr="00564A49">
        <w:t>loop_filter_not_across_tiles_flag[ i ]</w:t>
      </w:r>
      <w:r w:rsidR="006C79C7">
        <w:t xml:space="preserve"> is inferred to be equal to 0.</w:t>
      </w:r>
    </w:p>
    <w:p w:rsidR="007E173E" w:rsidRPr="00564A49" w:rsidRDefault="007E173E" w:rsidP="007E173E">
      <w:pPr>
        <w:rPr>
          <w:lang w:val="en-US"/>
        </w:rPr>
      </w:pPr>
      <w:r w:rsidRPr="00564A49">
        <w:rPr>
          <w:b/>
          <w:lang w:val="en-US"/>
        </w:rPr>
        <w:t>tile_boundaries_aligned_flag</w:t>
      </w:r>
      <w:r w:rsidRPr="00564A49">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7E173E" w:rsidRPr="00564A49" w:rsidRDefault="007E173E" w:rsidP="007E173E">
      <w:pPr>
        <w:rPr>
          <w:lang w:val="en-US"/>
        </w:rPr>
      </w:pPr>
      <w:r w:rsidRPr="00564A49">
        <w:rPr>
          <w:b/>
          <w:lang w:val="en-US"/>
        </w:rPr>
        <w:t>wpp_not_in_use_flag</w:t>
      </w:r>
      <w:r w:rsidRPr="00564A49">
        <w:rPr>
          <w:lang w:val="en-US"/>
        </w:rPr>
        <w:t xml:space="preserve"> equal to 1 indicates that the value of entropy_coding_sync_enabled_flag is equal to 0 for each PPS that is referred to by at least one picture referring to the VPS. wpp_not_in_use_flag equal to 0 indicates that such a restriction may or may not apply.</w:t>
      </w:r>
      <w:r w:rsidR="006C79C7">
        <w:rPr>
          <w:lang w:val="en-US"/>
        </w:rPr>
        <w:t xml:space="preserve"> </w:t>
      </w:r>
      <w:r w:rsidR="006C79C7">
        <w:t xml:space="preserve">When not present, the value of </w:t>
      </w:r>
      <w:r w:rsidR="006C79C7" w:rsidRPr="00564A49">
        <w:rPr>
          <w:lang w:val="en-US"/>
        </w:rPr>
        <w:t>wpp_not_in_use_flag</w:t>
      </w:r>
      <w:r w:rsidR="006C79C7">
        <w:t xml:space="preserve"> is inferred to be equal to 0.</w:t>
      </w:r>
    </w:p>
    <w:p w:rsidR="007E173E" w:rsidRPr="00564A49" w:rsidRDefault="007E173E" w:rsidP="007E173E">
      <w:r w:rsidRPr="00564A49">
        <w:rPr>
          <w:b/>
          <w:lang w:val="en-US"/>
        </w:rPr>
        <w:lastRenderedPageBreak/>
        <w:t>wpp_in_use_flag</w:t>
      </w:r>
      <w:r w:rsidRPr="00564A49">
        <w:rPr>
          <w:lang w:val="en-US"/>
        </w:rPr>
        <w:t>[ i ] equal to 1 indicates that the value of entropy_coding_sync_enabled_flag is equal to 1 for each PPS that is referred to by at least one picture of the i-th layer specified by the VPS. wpp_in_use_flag[ i ] equal to 0 indicates that such a restriction may or may not apply.</w:t>
      </w:r>
      <w:r w:rsidR="006C79C7">
        <w:rPr>
          <w:lang w:val="en-US"/>
        </w:rPr>
        <w:t xml:space="preserve"> </w:t>
      </w:r>
      <w:r w:rsidR="006C79C7">
        <w:t xml:space="preserve">When not present, the value of </w:t>
      </w:r>
      <w:r w:rsidR="006C79C7" w:rsidRPr="00564A49">
        <w:rPr>
          <w:lang w:val="en-US"/>
        </w:rPr>
        <w:t>wpp_in_use_flag[ i ]</w:t>
      </w:r>
      <w:r w:rsidR="006C79C7">
        <w:t xml:space="preserve"> is inferred to be equal to 0.</w:t>
      </w:r>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564A49">
        <w:rPr>
          <w:noProof/>
        </w:rPr>
        <w:t>Recommendation | International Standard</w:t>
      </w:r>
      <w:r w:rsidRPr="00564A49">
        <w:rPr>
          <w:lang w:val="en-CA"/>
        </w:rPr>
        <w:t xml:space="preserve">. When </w:t>
      </w:r>
      <w:r w:rsidR="006C79C7">
        <w:rPr>
          <w:lang w:val="en-CA"/>
        </w:rPr>
        <w:t xml:space="preserve">not present, the value of </w:t>
      </w:r>
      <w:proofErr w:type="spellStart"/>
      <w:r w:rsidRPr="00564A49">
        <w:rPr>
          <w:lang w:val="en-CA"/>
        </w:rPr>
        <w:t>single_layer_for_non_irap_flag</w:t>
      </w:r>
      <w:proofErr w:type="spellEnd"/>
      <w:r w:rsidRPr="00564A49">
        <w:rPr>
          <w:lang w:val="en-CA"/>
        </w:rPr>
        <w:t xml:space="preserve"> is inferred to be equal to 0.</w:t>
      </w:r>
    </w:p>
    <w:p w:rsidR="00F34FF6" w:rsidRPr="00564A49" w:rsidRDefault="00F34FF6" w:rsidP="00F34FF6">
      <w:pPr>
        <w:rPr>
          <w:lang w:val="en-CA"/>
        </w:rPr>
      </w:pPr>
      <w:r w:rsidRPr="00564A49">
        <w:rPr>
          <w:b/>
        </w:rPr>
        <w:t>higher_layer_irap_skip_flag</w:t>
      </w:r>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r w:rsidRPr="00564A49">
        <w:t>higher_layer_irap_skip_flag</w:t>
      </w:r>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w:t>
      </w:r>
      <w:proofErr w:type="spellStart"/>
      <w:r w:rsidRPr="00564A49">
        <w:t>subclause</w:t>
      </w:r>
      <w:proofErr w:type="spellEnd"/>
      <w:r w:rsidRPr="00564A49">
        <w:t xml:space="preserv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r w:rsidRPr="00564A49">
        <w:rPr>
          <w:b/>
          <w:bCs/>
          <w:lang w:val="en-US"/>
        </w:rPr>
        <w:t xml:space="preserve">vert_phase_position_in_use_flag </w:t>
      </w:r>
      <w:r w:rsidRPr="00564A49">
        <w:rPr>
          <w:bCs/>
          <w:lang w:val="en-US"/>
        </w:rPr>
        <w:t>equal to 0 indicates that the value of vert_phase_position_enable_flag is equal to 0 for each SPS referring to the VPS. vert_phase_position_in_use_flag equal to 1 indicates that such a restriction may or may not apply.</w:t>
      </w:r>
    </w:p>
    <w:p w:rsidR="007E173E" w:rsidRPr="00564A49" w:rsidRDefault="007E173E" w:rsidP="007E173E">
      <w:pPr>
        <w:rPr>
          <w:lang w:val="en-US"/>
        </w:rPr>
      </w:pPr>
      <w:r w:rsidRPr="00564A49">
        <w:rPr>
          <w:b/>
          <w:bCs/>
          <w:lang w:val="en-US"/>
        </w:rPr>
        <w:t>ilp_restricted_ref_layers_flag</w:t>
      </w:r>
      <w:r w:rsidRPr="00564A49">
        <w:rPr>
          <w:lang w:val="en-US"/>
        </w:rPr>
        <w:t xml:space="preserve"> equal to 1 indicates that additional restrictions on inter-layer prediction as specified below apply for each direct reference layer of each layer specified by the VPS. </w:t>
      </w:r>
      <w:r w:rsidRPr="00564A49">
        <w:rPr>
          <w:bCs/>
          <w:lang w:val="en-US"/>
        </w:rPr>
        <w:t>ilp_restricted_ref_layers_flag</w:t>
      </w:r>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min_spatial_segment_offset_plus1</w:t>
      </w:r>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 i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lastRenderedPageBreak/>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w:t>
      </w:r>
      <w:proofErr w:type="spellStart"/>
      <w:r w:rsidRPr="00564A49">
        <w:rPr>
          <w:sz w:val="20"/>
          <w:szCs w:val="20"/>
          <w:lang w:val="en-US"/>
        </w:rPr>
        <w:t>i</w:t>
      </w:r>
      <w:proofErr w:type="spellEnd"/>
      <w:r w:rsidRPr="00564A49">
        <w:rPr>
          <w:sz w:val="20"/>
          <w:szCs w:val="20"/>
          <w:lang w:val="en-US"/>
        </w:rPr>
        <w:t> ]</w:t>
      </w:r>
      <w:r w:rsidRPr="00564A49">
        <w:rPr>
          <w:bCs/>
          <w:sz w:val="20"/>
          <w:szCs w:val="20"/>
          <w:lang w:val="en-US"/>
        </w:rPr>
        <w:t>[ j ]</w:t>
      </w:r>
      <w:r w:rsidRPr="00564A49">
        <w:rPr>
          <w:sz w:val="20"/>
          <w:szCs w:val="20"/>
          <w:lang w:val="en-US"/>
        </w:rPr>
        <w:t> − 1 ) : ( </w:t>
      </w:r>
      <w:proofErr w:type="spellStart"/>
      <w:r w:rsidRPr="00564A49">
        <w:rPr>
          <w:sz w:val="20"/>
          <w:szCs w:val="20"/>
          <w:lang w:val="en-US"/>
        </w:rPr>
        <w:t>refPicWidthInCtbsY</w:t>
      </w:r>
      <w:proofErr w:type="spellEnd"/>
      <w:r w:rsidRPr="00564A49">
        <w:rPr>
          <w:sz w:val="20"/>
          <w:szCs w:val="20"/>
          <w:lang w:val="en-US"/>
        </w:rPr>
        <w:t>[ </w:t>
      </w:r>
      <w:proofErr w:type="spellStart"/>
      <w:r w:rsidRPr="00564A49">
        <w:rPr>
          <w:sz w:val="20"/>
          <w:szCs w:val="20"/>
          <w:lang w:val="en-US"/>
        </w:rPr>
        <w:t>i</w:t>
      </w:r>
      <w:proofErr w:type="spellEnd"/>
      <w:r w:rsidRPr="00564A49">
        <w:rPr>
          <w:sz w:val="20"/>
          <w:szCs w:val="20"/>
          <w:lang w:val="en-US"/>
        </w:rPr>
        <w:t>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xP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yP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proofErr w:type="spellStart"/>
      <w:r w:rsidRPr="00564A49">
        <w:rPr>
          <w:sz w:val="20"/>
          <w:szCs w:val="20"/>
          <w:lang w:val="en-US"/>
        </w:rPr>
        <w:t>curScaledRefLayerPicWidthInSamples</w:t>
      </w:r>
      <w:proofErr w:type="spellEnd"/>
      <w:r w:rsidRPr="00564A49">
        <w:rPr>
          <w:sz w:val="20"/>
          <w:szCs w:val="20"/>
          <w:vertAlign w:val="subscript"/>
        </w:rPr>
        <w:t>L</w:t>
      </w:r>
      <w:r w:rsidRPr="00564A49">
        <w:rPr>
          <w:bCs/>
          <w:sz w:val="20"/>
          <w:szCs w:val="20"/>
          <w:lang w:val="en-US"/>
        </w:rPr>
        <w:t>[ </w:t>
      </w:r>
      <w:proofErr w:type="spellStart"/>
      <w:r w:rsidRPr="00564A49">
        <w:rPr>
          <w:bCs/>
          <w:sz w:val="20"/>
          <w:szCs w:val="20"/>
          <w:lang w:val="en-US"/>
        </w:rPr>
        <w:t>i</w:t>
      </w:r>
      <w:proofErr w:type="spellEnd"/>
      <w:r w:rsidRPr="00564A49">
        <w:rPr>
          <w:bCs/>
          <w:sz w:val="20"/>
          <w:szCs w:val="20"/>
          <w:lang w:val="en-US"/>
        </w:rPr>
        <w:t xml:space="preserve"> ][ j ] = </w:t>
      </w:r>
      <w:proofErr w:type="spellStart"/>
      <w:r w:rsidRPr="00564A49">
        <w:rPr>
          <w:bCs/>
          <w:sz w:val="20"/>
          <w:szCs w:val="20"/>
          <w:lang w:val="en-US"/>
        </w:rPr>
        <w:t>curPicWidthInSamples</w:t>
      </w:r>
      <w:proofErr w:type="spellEnd"/>
      <w:r w:rsidRPr="00564A49">
        <w:rPr>
          <w:sz w:val="20"/>
          <w:szCs w:val="20"/>
          <w:vertAlign w:val="subscript"/>
        </w:rPr>
        <w:t>L</w:t>
      </w:r>
      <w:r w:rsidRPr="00564A49">
        <w:rPr>
          <w:bCs/>
          <w:sz w:val="20"/>
          <w:szCs w:val="20"/>
          <w:lang w:val="en-US"/>
        </w:rPr>
        <w:t>[ </w:t>
      </w:r>
      <w:proofErr w:type="spellStart"/>
      <w:r w:rsidRPr="00564A49">
        <w:rPr>
          <w:bCs/>
          <w:sz w:val="20"/>
          <w:szCs w:val="20"/>
          <w:lang w:val="en-US"/>
        </w:rPr>
        <w:t>i</w:t>
      </w:r>
      <w:proofErr w:type="spellEnd"/>
      <w:r w:rsidRPr="00564A49">
        <w:rPr>
          <w:bCs/>
          <w:sz w:val="20"/>
          <w:szCs w:val="20"/>
          <w:lang w:val="en-US"/>
        </w:rPr>
        <w:t>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w:t>
      </w:r>
      <w:proofErr w:type="spellStart"/>
      <w:r w:rsidRPr="00564A49">
        <w:rPr>
          <w:bCs/>
          <w:sz w:val="20"/>
          <w:szCs w:val="20"/>
          <w:lang w:val="en-US"/>
        </w:rPr>
        <w:t>i</w:t>
      </w:r>
      <w:proofErr w:type="spellEnd"/>
      <w:r w:rsidRPr="00564A49">
        <w:rPr>
          <w:bCs/>
          <w:sz w:val="20"/>
          <w:szCs w:val="20"/>
          <w:lang w:val="en-US"/>
        </w:rPr>
        <w:t xml:space="preserve">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w:t>
      </w:r>
      <w:proofErr w:type="spellStart"/>
      <w:r w:rsidRPr="00564A49">
        <w:rPr>
          <w:bCs/>
          <w:sz w:val="20"/>
          <w:szCs w:val="20"/>
          <w:lang w:val="en-US"/>
        </w:rPr>
        <w:t>i</w:t>
      </w:r>
      <w:proofErr w:type="spellEnd"/>
      <w:r w:rsidRPr="00564A49">
        <w:rPr>
          <w:bCs/>
          <w:sz w:val="20"/>
          <w:szCs w:val="20"/>
          <w:lang w:val="en-US"/>
        </w:rPr>
        <w:t>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proofErr w:type="spellStart"/>
      <w:r w:rsidRPr="00564A49">
        <w:rPr>
          <w:sz w:val="20"/>
          <w:szCs w:val="20"/>
          <w:lang w:val="en-US"/>
        </w:rPr>
        <w:t>scaleFactorX</w:t>
      </w:r>
      <w:proofErr w:type="spellEnd"/>
      <w:r w:rsidRPr="00564A49">
        <w:rPr>
          <w:bCs/>
          <w:sz w:val="20"/>
          <w:szCs w:val="20"/>
          <w:lang w:val="en-US"/>
        </w:rPr>
        <w:t>[ </w:t>
      </w:r>
      <w:proofErr w:type="spellStart"/>
      <w:r w:rsidRPr="00564A49">
        <w:rPr>
          <w:bCs/>
          <w:sz w:val="20"/>
          <w:szCs w:val="20"/>
          <w:lang w:val="en-US"/>
        </w:rPr>
        <w:t>i</w:t>
      </w:r>
      <w:proofErr w:type="spellEnd"/>
      <w:r w:rsidRPr="00564A49">
        <w:rPr>
          <w:bCs/>
          <w:sz w:val="20"/>
          <w:szCs w:val="20"/>
          <w:lang w:val="en-US"/>
        </w:rPr>
        <w:t> ][ j ] = ( ( </w:t>
      </w:r>
      <w:proofErr w:type="spellStart"/>
      <w:r w:rsidRPr="00564A49">
        <w:rPr>
          <w:bCs/>
          <w:sz w:val="20"/>
          <w:szCs w:val="20"/>
          <w:lang w:val="en-US"/>
        </w:rPr>
        <w:t>refPicWidthInSamples</w:t>
      </w:r>
      <w:proofErr w:type="spellEnd"/>
      <w:r w:rsidRPr="00564A49">
        <w:rPr>
          <w:sz w:val="20"/>
          <w:szCs w:val="20"/>
          <w:vertAlign w:val="subscript"/>
        </w:rPr>
        <w:t>L</w:t>
      </w:r>
      <w:r w:rsidRPr="00564A49">
        <w:rPr>
          <w:bCs/>
          <w:sz w:val="20"/>
          <w:szCs w:val="20"/>
          <w:lang w:val="en-US"/>
        </w:rPr>
        <w:t>[ </w:t>
      </w:r>
      <w:proofErr w:type="spellStart"/>
      <w:r w:rsidRPr="00564A49">
        <w:rPr>
          <w:bCs/>
          <w:sz w:val="20"/>
          <w:szCs w:val="20"/>
          <w:lang w:val="en-US"/>
        </w:rPr>
        <w:t>i</w:t>
      </w:r>
      <w:proofErr w:type="spellEnd"/>
      <w:r w:rsidRPr="00564A49">
        <w:rPr>
          <w:bCs/>
          <w:sz w:val="20"/>
          <w:szCs w:val="20"/>
          <w:lang w:val="en-US"/>
        </w:rPr>
        <w:t> ][ j ]  &lt;&lt; 16 ) + </w:t>
      </w:r>
      <w:r w:rsidRPr="00564A49">
        <w:rPr>
          <w:bCs/>
          <w:sz w:val="20"/>
          <w:szCs w:val="20"/>
          <w:lang w:val="en-US"/>
        </w:rPr>
        <w:br/>
        <w:t>( </w:t>
      </w:r>
      <w:proofErr w:type="spellStart"/>
      <w:r w:rsidRPr="00564A49">
        <w:rPr>
          <w:bCs/>
          <w:sz w:val="20"/>
          <w:szCs w:val="20"/>
          <w:lang w:val="en-US"/>
        </w:rPr>
        <w:t>curScaledRefLayerPicWidthInSamples</w:t>
      </w:r>
      <w:proofErr w:type="spellEnd"/>
      <w:r w:rsidRPr="00564A49">
        <w:rPr>
          <w:sz w:val="20"/>
          <w:szCs w:val="20"/>
          <w:vertAlign w:val="subscript"/>
        </w:rPr>
        <w:t>L</w:t>
      </w:r>
      <w:r w:rsidRPr="00564A49">
        <w:rPr>
          <w:bCs/>
          <w:sz w:val="20"/>
          <w:szCs w:val="20"/>
          <w:lang w:val="en-US"/>
        </w:rPr>
        <w:t>[ </w:t>
      </w:r>
      <w:proofErr w:type="spellStart"/>
      <w:r w:rsidRPr="00564A49">
        <w:rPr>
          <w:bCs/>
          <w:sz w:val="20"/>
          <w:szCs w:val="20"/>
          <w:lang w:val="en-US"/>
        </w:rPr>
        <w:t>i</w:t>
      </w:r>
      <w:proofErr w:type="spellEnd"/>
      <w:r w:rsidRPr="00564A49">
        <w:rPr>
          <w:bCs/>
          <w:sz w:val="20"/>
          <w:szCs w:val="20"/>
          <w:lang w:val="en-US"/>
        </w:rPr>
        <w:t xml:space="preserve"> ][ j ]&gt;&gt; 1 ) ) / </w:t>
      </w:r>
      <w:proofErr w:type="spellStart"/>
      <w:r w:rsidRPr="00564A49">
        <w:rPr>
          <w:bCs/>
          <w:sz w:val="20"/>
          <w:szCs w:val="20"/>
          <w:lang w:val="en-US"/>
        </w:rPr>
        <w:t>curScaledRefLayerPicWidthInSamples</w:t>
      </w:r>
      <w:proofErr w:type="spellEnd"/>
      <w:r w:rsidRPr="00564A49">
        <w:rPr>
          <w:sz w:val="20"/>
          <w:szCs w:val="20"/>
          <w:vertAlign w:val="subscript"/>
        </w:rPr>
        <w:t>L</w:t>
      </w:r>
      <w:r w:rsidRPr="00564A49">
        <w:rPr>
          <w:bCs/>
          <w:sz w:val="20"/>
          <w:szCs w:val="20"/>
          <w:lang w:val="en-US"/>
        </w:rPr>
        <w:t>[ </w:t>
      </w:r>
      <w:proofErr w:type="spellStart"/>
      <w:r w:rsidRPr="00564A49">
        <w:rPr>
          <w:bCs/>
          <w:sz w:val="20"/>
          <w:szCs w:val="20"/>
          <w:lang w:val="en-US"/>
        </w:rPr>
        <w:t>i</w:t>
      </w:r>
      <w:proofErr w:type="spellEnd"/>
      <w:r w:rsidRPr="00564A49">
        <w:rPr>
          <w:bCs/>
          <w:sz w:val="20"/>
          <w:szCs w:val="20"/>
          <w:lang w:val="en-US"/>
        </w:rPr>
        <w:t>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proofErr w:type="spellStart"/>
      <w:r w:rsidRPr="00564A49">
        <w:rPr>
          <w:sz w:val="20"/>
          <w:szCs w:val="20"/>
        </w:rPr>
        <w:t>scaleFactorY</w:t>
      </w:r>
      <w:proofErr w:type="spellEnd"/>
      <w:r w:rsidRPr="00564A49">
        <w:rPr>
          <w:bCs/>
          <w:sz w:val="20"/>
          <w:szCs w:val="20"/>
          <w:lang w:val="en-US"/>
        </w:rPr>
        <w:t>[ </w:t>
      </w:r>
      <w:proofErr w:type="spellStart"/>
      <w:r w:rsidRPr="00564A49">
        <w:rPr>
          <w:bCs/>
          <w:sz w:val="20"/>
          <w:szCs w:val="20"/>
          <w:lang w:val="en-US"/>
        </w:rPr>
        <w:t>i</w:t>
      </w:r>
      <w:proofErr w:type="spellEnd"/>
      <w:r w:rsidRPr="00564A49">
        <w:rPr>
          <w:bCs/>
          <w:sz w:val="20"/>
          <w:szCs w:val="20"/>
          <w:lang w:val="en-US"/>
        </w:rPr>
        <w:t> ][ j ]</w:t>
      </w:r>
      <w:r w:rsidRPr="00564A49">
        <w:rPr>
          <w:sz w:val="20"/>
          <w:szCs w:val="20"/>
        </w:rPr>
        <w:t xml:space="preserve"> = ( ( </w:t>
      </w:r>
      <w:proofErr w:type="spellStart"/>
      <w:r w:rsidRPr="00564A49">
        <w:rPr>
          <w:bCs/>
          <w:sz w:val="20"/>
          <w:szCs w:val="20"/>
          <w:lang w:val="en-US"/>
        </w:rPr>
        <w:t>refPicHeightInSamples</w:t>
      </w:r>
      <w:proofErr w:type="spellEnd"/>
      <w:r w:rsidRPr="00564A49">
        <w:rPr>
          <w:sz w:val="20"/>
          <w:szCs w:val="20"/>
          <w:vertAlign w:val="subscript"/>
        </w:rPr>
        <w:t>L</w:t>
      </w:r>
      <w:r w:rsidRPr="00564A49">
        <w:rPr>
          <w:bCs/>
          <w:sz w:val="20"/>
          <w:szCs w:val="20"/>
          <w:lang w:val="en-US"/>
        </w:rPr>
        <w:t>[ </w:t>
      </w:r>
      <w:proofErr w:type="spellStart"/>
      <w:r w:rsidRPr="00564A49">
        <w:rPr>
          <w:bCs/>
          <w:sz w:val="20"/>
          <w:szCs w:val="20"/>
          <w:lang w:val="en-US"/>
        </w:rPr>
        <w:t>i</w:t>
      </w:r>
      <w:proofErr w:type="spellEnd"/>
      <w:r w:rsidRPr="00564A49">
        <w:rPr>
          <w:bCs/>
          <w:sz w:val="20"/>
          <w:szCs w:val="20"/>
          <w:lang w:val="en-US"/>
        </w:rPr>
        <w:t> ][ j ]</w:t>
      </w:r>
      <w:r w:rsidRPr="00564A49">
        <w:rPr>
          <w:sz w:val="20"/>
          <w:szCs w:val="20"/>
        </w:rPr>
        <w:t xml:space="preserve"> &lt;&lt; 16 ) + </w:t>
      </w:r>
      <w:r w:rsidRPr="00564A49">
        <w:rPr>
          <w:sz w:val="20"/>
          <w:szCs w:val="20"/>
        </w:rPr>
        <w:br/>
        <w:t>( </w:t>
      </w:r>
      <w:proofErr w:type="spellStart"/>
      <w:r w:rsidRPr="00564A49">
        <w:rPr>
          <w:sz w:val="20"/>
          <w:szCs w:val="20"/>
        </w:rPr>
        <w:t>curS</w:t>
      </w:r>
      <w:r w:rsidRPr="00564A49">
        <w:rPr>
          <w:bCs/>
          <w:sz w:val="20"/>
          <w:szCs w:val="20"/>
          <w:lang w:val="en-US"/>
        </w:rPr>
        <w:t>caledRefLayerPicHeightInSamples</w:t>
      </w:r>
      <w:proofErr w:type="spellEnd"/>
      <w:r w:rsidRPr="00564A49">
        <w:rPr>
          <w:sz w:val="20"/>
          <w:szCs w:val="20"/>
          <w:vertAlign w:val="subscript"/>
        </w:rPr>
        <w:t>L</w:t>
      </w:r>
      <w:r w:rsidRPr="00564A49">
        <w:rPr>
          <w:sz w:val="20"/>
          <w:szCs w:val="20"/>
        </w:rPr>
        <w:t xml:space="preserve"> &gt;&gt; 1 ) ) /</w:t>
      </w:r>
      <w:r w:rsidRPr="00564A49">
        <w:rPr>
          <w:sz w:val="20"/>
          <w:szCs w:val="20"/>
          <w:lang w:eastAsia="zh-TW"/>
        </w:rPr>
        <w:t xml:space="preserve"> </w:t>
      </w:r>
      <w:proofErr w:type="spellStart"/>
      <w:r w:rsidRPr="00564A49">
        <w:rPr>
          <w:sz w:val="20"/>
          <w:szCs w:val="20"/>
          <w:lang w:eastAsia="zh-TW"/>
        </w:rPr>
        <w:t>curS</w:t>
      </w:r>
      <w:r w:rsidRPr="00564A49">
        <w:rPr>
          <w:noProof/>
          <w:sz w:val="20"/>
          <w:szCs w:val="20"/>
          <w:lang w:eastAsia="ko-KR"/>
        </w:rPr>
        <w:t>caledRefLayerPicHeightInSamples</w:t>
      </w:r>
      <w:r w:rsidRPr="00564A49">
        <w:rPr>
          <w:sz w:val="20"/>
          <w:szCs w:val="20"/>
          <w:vertAlign w:val="subscript"/>
        </w:rPr>
        <w:t>L</w:t>
      </w:r>
      <w:proofErr w:type="spellEnd"/>
      <w:r w:rsidRPr="00564A49">
        <w:rPr>
          <w:bCs/>
          <w:sz w:val="20"/>
          <w:szCs w:val="20"/>
          <w:lang w:val="en-US"/>
        </w:rPr>
        <w:t>[ </w:t>
      </w:r>
      <w:proofErr w:type="spellStart"/>
      <w:r w:rsidRPr="00564A49">
        <w:rPr>
          <w:bCs/>
          <w:sz w:val="20"/>
          <w:szCs w:val="20"/>
          <w:lang w:val="en-US"/>
        </w:rPr>
        <w:t>i</w:t>
      </w:r>
      <w:proofErr w:type="spellEnd"/>
      <w:r w:rsidRPr="00564A49">
        <w:rPr>
          <w:bCs/>
          <w:sz w:val="20"/>
          <w:szCs w:val="20"/>
          <w:lang w:val="en-US"/>
        </w:rPr>
        <w:t>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w:t>
      </w:r>
      <w:proofErr w:type="spellStart"/>
      <w:r w:rsidRPr="00564A49">
        <w:rPr>
          <w:sz w:val="20"/>
          <w:szCs w:val="20"/>
          <w:lang w:val="en-US"/>
        </w:rPr>
        <w:t>i</w:t>
      </w:r>
      <w:proofErr w:type="spellEnd"/>
      <w:r w:rsidRPr="00564A49">
        <w:rPr>
          <w:sz w:val="20"/>
          <w:szCs w:val="20"/>
          <w:lang w:val="en-US"/>
        </w:rPr>
        <w:t> ][ j ] = Clip3( 0, ( </w:t>
      </w:r>
      <w:proofErr w:type="spellStart"/>
      <w:r w:rsidRPr="00564A49">
        <w:rPr>
          <w:bCs/>
          <w:sz w:val="20"/>
          <w:szCs w:val="20"/>
          <w:lang w:val="en-US"/>
        </w:rPr>
        <w:t>refPicWidthInSamples</w:t>
      </w:r>
      <w:proofErr w:type="spellEnd"/>
      <w:r w:rsidRPr="00564A49">
        <w:rPr>
          <w:sz w:val="20"/>
          <w:szCs w:val="20"/>
          <w:vertAlign w:val="subscript"/>
        </w:rPr>
        <w:t>L</w:t>
      </w:r>
      <w:r w:rsidRPr="00564A49">
        <w:rPr>
          <w:bCs/>
          <w:sz w:val="20"/>
          <w:szCs w:val="20"/>
          <w:lang w:val="en-US"/>
        </w:rPr>
        <w:t>[ </w:t>
      </w:r>
      <w:proofErr w:type="spellStart"/>
      <w:r w:rsidRPr="00564A49">
        <w:rPr>
          <w:bCs/>
          <w:sz w:val="20"/>
          <w:szCs w:val="20"/>
          <w:lang w:val="en-US"/>
        </w:rPr>
        <w:t>i</w:t>
      </w:r>
      <w:proofErr w:type="spellEnd"/>
      <w:r w:rsidRPr="00564A49">
        <w:rPr>
          <w:bCs/>
          <w:sz w:val="20"/>
          <w:szCs w:val="20"/>
          <w:lang w:val="en-US"/>
        </w:rPr>
        <w:t> ][ j ] </w:t>
      </w:r>
      <w:r w:rsidRPr="00564A49">
        <w:rPr>
          <w:bCs/>
          <w:sz w:val="20"/>
          <w:szCs w:val="20"/>
        </w:rPr>
        <w:t>−</w:t>
      </w:r>
      <w:r w:rsidRPr="00564A49">
        <w:rPr>
          <w:sz w:val="20"/>
          <w:szCs w:val="20"/>
          <w:lang w:val="en-US"/>
        </w:rPr>
        <w:t xml:space="preserve"> 1 ), </w:t>
      </w:r>
      <w:r w:rsidRPr="00564A49">
        <w:rPr>
          <w:bCs/>
          <w:sz w:val="20"/>
          <w:szCs w:val="20"/>
          <w:lang w:val="en-US"/>
        </w:rPr>
        <w:t>( ( </w:t>
      </w:r>
      <w:proofErr w:type="spellStart"/>
      <w:r w:rsidRPr="00564A49">
        <w:rPr>
          <w:bCs/>
          <w:sz w:val="20"/>
          <w:szCs w:val="20"/>
          <w:lang w:val="en-US"/>
        </w:rPr>
        <w:t>xP</w:t>
      </w:r>
      <w:proofErr w:type="spellEnd"/>
      <w:r w:rsidRPr="00564A49">
        <w:rPr>
          <w:bCs/>
          <w:sz w:val="20"/>
          <w:szCs w:val="20"/>
          <w:lang w:val="en-US"/>
        </w:rPr>
        <w:t>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w:t>
      </w:r>
      <w:proofErr w:type="spellStart"/>
      <w:r w:rsidRPr="00564A49">
        <w:rPr>
          <w:sz w:val="20"/>
          <w:szCs w:val="20"/>
          <w:lang w:val="en-US"/>
        </w:rPr>
        <w:t>i</w:t>
      </w:r>
      <w:proofErr w:type="spellEnd"/>
      <w:r w:rsidRPr="00564A49">
        <w:rPr>
          <w:sz w:val="20"/>
          <w:szCs w:val="20"/>
          <w:lang w:val="en-US"/>
        </w:rPr>
        <w:t> ][ j ] = Clip3( 0 , ( </w:t>
      </w:r>
      <w:proofErr w:type="spellStart"/>
      <w:r w:rsidRPr="00564A49">
        <w:rPr>
          <w:bCs/>
          <w:sz w:val="20"/>
          <w:szCs w:val="20"/>
          <w:lang w:val="en-US"/>
        </w:rPr>
        <w:t>refPicHeightInSamples</w:t>
      </w:r>
      <w:proofErr w:type="spellEnd"/>
      <w:r w:rsidRPr="00564A49">
        <w:rPr>
          <w:sz w:val="20"/>
          <w:szCs w:val="20"/>
          <w:vertAlign w:val="subscript"/>
        </w:rPr>
        <w:t>L</w:t>
      </w:r>
      <w:r w:rsidRPr="00564A49">
        <w:rPr>
          <w:bCs/>
          <w:sz w:val="20"/>
          <w:szCs w:val="20"/>
          <w:lang w:val="en-US"/>
        </w:rPr>
        <w:t>[ </w:t>
      </w:r>
      <w:proofErr w:type="spellStart"/>
      <w:r w:rsidRPr="00564A49">
        <w:rPr>
          <w:bCs/>
          <w:sz w:val="20"/>
          <w:szCs w:val="20"/>
          <w:lang w:val="en-US"/>
        </w:rPr>
        <w:t>i</w:t>
      </w:r>
      <w:proofErr w:type="spellEnd"/>
      <w:r w:rsidRPr="00564A49">
        <w:rPr>
          <w:bCs/>
          <w:sz w:val="20"/>
          <w:szCs w:val="20"/>
          <w:lang w:val="en-US"/>
        </w:rPr>
        <w:t> ][ j ]</w:t>
      </w:r>
      <w:r w:rsidRPr="00564A49">
        <w:rPr>
          <w:sz w:val="20"/>
          <w:szCs w:val="20"/>
          <w:lang w:val="en-US"/>
        </w:rPr>
        <w:t> </w:t>
      </w:r>
      <w:r w:rsidRPr="00564A49">
        <w:rPr>
          <w:sz w:val="20"/>
          <w:szCs w:val="20"/>
        </w:rPr>
        <w:t>−</w:t>
      </w:r>
      <w:r w:rsidRPr="00564A49">
        <w:rPr>
          <w:sz w:val="20"/>
          <w:szCs w:val="20"/>
          <w:lang w:val="en-US"/>
        </w:rPr>
        <w:t> 1 ), ( ( </w:t>
      </w:r>
      <w:proofErr w:type="spellStart"/>
      <w:r w:rsidRPr="00564A49">
        <w:rPr>
          <w:sz w:val="20"/>
          <w:szCs w:val="20"/>
          <w:lang w:val="en-US"/>
        </w:rPr>
        <w:t>yP</w:t>
      </w:r>
      <w:proofErr w:type="spellEnd"/>
      <w:r w:rsidRPr="00564A49">
        <w:rPr>
          <w:sz w:val="20"/>
          <w:szCs w:val="20"/>
          <w:lang w:val="en-US"/>
        </w:rPr>
        <w:t>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 i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min_spatial_segment_offset_plus1[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lastRenderedPageBreak/>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r w:rsidRPr="00564A49">
        <w:rPr>
          <w:b/>
          <w:lang w:val="en-CA"/>
        </w:rPr>
        <w:t>video_signal_info_idx_present_flag</w:t>
      </w:r>
      <w:r w:rsidRPr="00564A49">
        <w:rPr>
          <w:lang w:val="en-CA"/>
        </w:rPr>
        <w:t xml:space="preserve"> equal to 1 specifies that the syntax elements vps_num_video_signal_info_minus1, and vps_video_signal_info_idx[ i ] are present. video_signal_info_idx_present_flag equal to 0 specifies that the syntax elements vps_num_video_signal_info_minus1, and vps_video_signal_info_idx[ i ] are not present. </w:t>
      </w:r>
    </w:p>
    <w:p w:rsidR="007E173E" w:rsidRPr="00564A49" w:rsidRDefault="007E173E" w:rsidP="007E173E">
      <w:pPr>
        <w:pStyle w:val="3N"/>
        <w:rPr>
          <w:lang w:val="en-CA"/>
        </w:rPr>
      </w:pPr>
      <w:r w:rsidRPr="00564A49">
        <w:rPr>
          <w:b/>
          <w:lang w:val="en-CA"/>
        </w:rPr>
        <w:t>vps_num_video_signal_info_minus1</w:t>
      </w:r>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r w:rsidRPr="00564A49">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 xml:space="preserve">i ). The value of vps_video_signal_info_idx[ i ] shall be in the range of 0 to </w:t>
      </w:r>
      <w:r w:rsidRPr="00564A49">
        <w:rPr>
          <w:lang w:val="en-CA"/>
        </w:rPr>
        <w:lastRenderedPageBreak/>
        <w:t>vps_num_video_signal_info_minus1, inclusive.</w:t>
      </w:r>
    </w:p>
    <w:p w:rsidR="007E173E" w:rsidRPr="00564A49" w:rsidRDefault="007E173E" w:rsidP="007E173E">
      <w:pPr>
        <w:pStyle w:val="3N"/>
        <w:rPr>
          <w:szCs w:val="22"/>
        </w:rPr>
      </w:pPr>
      <w:r w:rsidRPr="00564A49">
        <w:rPr>
          <w:b/>
          <w:szCs w:val="22"/>
        </w:rPr>
        <w:t>vps_vui_bsp_hrd_present_flag</w:t>
      </w:r>
      <w:r w:rsidRPr="00564A49">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For each of these syntax elements, all constraints, if any, that apply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r w:rsidRPr="00564A49">
        <w:rPr>
          <w:b/>
        </w:rPr>
        <w:t>vps_num_bsp_hrd_parameters_minus1</w:t>
      </w:r>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r w:rsidRPr="00564A49">
        <w:t>[ i ] equal to 1 specifies that the HRD parameters that are common for all sub-layers are present in the i-th hrd_parameters( ) syntax structure in the vps_vui_bsp_hrd_parameters( ) syntax structure. bsp_</w:t>
      </w:r>
      <w:r w:rsidRPr="00564A49">
        <w:rPr>
          <w:lang w:val="en-US"/>
        </w:rPr>
        <w:t>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7E173E" w:rsidRPr="00564A49" w:rsidRDefault="007E173E" w:rsidP="007E173E">
      <w:pPr>
        <w:pStyle w:val="3N"/>
      </w:pPr>
      <w:r w:rsidRPr="00564A49">
        <w:rPr>
          <w:b/>
        </w:rPr>
        <w:t>num_bitstream_partitions</w:t>
      </w:r>
      <w:r w:rsidRPr="00564A49">
        <w:t>[ h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r w:rsidRPr="00564A49">
        <w:t xml:space="preserve">[ h ][ i ][ j ] </w:t>
      </w:r>
      <w:r w:rsidRPr="00564A49">
        <w:rPr>
          <w:lang w:val="en-US"/>
        </w:rPr>
        <w:t>specifies that the layer with index j is a part of bitstream partition with index i within the layer set with index h.</w:t>
      </w:r>
    </w:p>
    <w:p w:rsidR="007E173E" w:rsidRDefault="007E173E" w:rsidP="007E173E">
      <w:pPr>
        <w:pStyle w:val="3N"/>
        <w:rPr>
          <w:lang w:val="en-US"/>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235581" w:rsidRPr="00235581" w:rsidRDefault="00235581" w:rsidP="007E173E">
      <w:pPr>
        <w:pStyle w:val="3N"/>
      </w:pPr>
      <w:r>
        <w:rPr>
          <w:lang w:val="en-US"/>
        </w:rPr>
        <w:t>I</w:t>
      </w:r>
      <w:r w:rsidRPr="00564A49">
        <w:rPr>
          <w:lang w:val="en-US"/>
        </w:rPr>
        <w:t>t is a requirement of bitstream conformance that</w:t>
      </w:r>
      <w:r>
        <w:rPr>
          <w:lang w:val="en-US"/>
        </w:rPr>
        <w:t xml:space="preserve">, when </w:t>
      </w:r>
      <w:r w:rsidRPr="00235581">
        <w:rPr>
          <w:lang w:val="en-US"/>
        </w:rPr>
        <w:t>vps_base_layer_</w:t>
      </w:r>
      <w:r w:rsidR="003D7CD2">
        <w:rPr>
          <w:lang w:val="en-US"/>
        </w:rPr>
        <w:t>in</w:t>
      </w:r>
      <w:r w:rsidRPr="00235581">
        <w:rPr>
          <w:lang w:val="en-US"/>
        </w:rPr>
        <w:t>ternal_flag</w:t>
      </w:r>
      <w:r>
        <w:rPr>
          <w:lang w:val="en-US"/>
        </w:rPr>
        <w:t xml:space="preserve"> is equal to </w:t>
      </w:r>
      <w:r w:rsidR="003D7CD2">
        <w:rPr>
          <w:lang w:val="en-US"/>
        </w:rPr>
        <w:t>0</w:t>
      </w:r>
      <w:r w:rsidR="00A94DA5">
        <w:rPr>
          <w:lang w:val="en-US"/>
        </w:rPr>
        <w:t xml:space="preserve"> and </w:t>
      </w:r>
      <w:r w:rsidR="00A94DA5" w:rsidRPr="00A94DA5">
        <w:t>layer_in_bsp_flag[ h ][ i ][ </w:t>
      </w:r>
      <w:r w:rsidR="00A94DA5">
        <w:t>0</w:t>
      </w:r>
      <w:r w:rsidR="00A94DA5" w:rsidRPr="00A94DA5">
        <w:t> ]</w:t>
      </w:r>
      <w:r w:rsidR="00A94DA5">
        <w:t xml:space="preserve"> is equal to 1 for any value of h in the range of 1 to </w:t>
      </w:r>
      <w:r w:rsidR="00A94DA5" w:rsidRPr="00564A49">
        <w:rPr>
          <w:lang w:val="en-US"/>
        </w:rPr>
        <w:t>vps_num_layer_sets_minus1</w:t>
      </w:r>
      <w:r w:rsidR="007977B8">
        <w:rPr>
          <w:lang w:val="en-US"/>
        </w:rPr>
        <w:t xml:space="preserve">, </w:t>
      </w:r>
      <w:r w:rsidR="00A94DA5">
        <w:t xml:space="preserve">inclusive, and any value of i in the range of 0 to </w:t>
      </w:r>
      <w:r w:rsidR="00A94DA5" w:rsidRPr="00564A49">
        <w:rPr>
          <w:lang w:val="en-US"/>
        </w:rPr>
        <w:t>num_bitstream_partitions[ h ]</w:t>
      </w:r>
      <w:r w:rsidR="00A94DA5">
        <w:rPr>
          <w:lang w:val="en-US"/>
        </w:rPr>
        <w:t> – 1, inclusive</w:t>
      </w:r>
      <w:r>
        <w:rPr>
          <w:lang w:val="en-US"/>
        </w:rPr>
        <w:t xml:space="preserve">, </w:t>
      </w:r>
      <w:r w:rsidR="00A94DA5">
        <w:rPr>
          <w:lang w:val="en-US"/>
        </w:rPr>
        <w:t xml:space="preserve">the value of </w:t>
      </w:r>
      <w:r w:rsidR="00A94DA5" w:rsidRPr="00A94DA5">
        <w:t>layer_in_bsp_flag[ h ][ i ][ </w:t>
      </w:r>
      <w:r w:rsidR="00A94DA5">
        <w:t>j</w:t>
      </w:r>
      <w:r w:rsidR="00A94DA5" w:rsidRPr="00A94DA5">
        <w:t> ]</w:t>
      </w:r>
      <w:r w:rsidR="00A94DA5">
        <w:t xml:space="preserve"> for at least one value of j in the range of 1 to </w:t>
      </w:r>
      <w:r w:rsidR="00A94DA5" w:rsidRPr="00A94DA5">
        <w:rPr>
          <w:lang w:val="en-US"/>
        </w:rPr>
        <w:t>NumLayersInIdList[ </w:t>
      </w:r>
      <w:r w:rsidR="00A94DA5">
        <w:rPr>
          <w:lang w:val="en-US"/>
        </w:rPr>
        <w:t>h</w:t>
      </w:r>
      <w:r w:rsidR="00A94DA5" w:rsidRPr="00A94DA5">
        <w:rPr>
          <w:lang w:val="en-US"/>
        </w:rPr>
        <w:t> ]</w:t>
      </w:r>
      <w:r w:rsidR="00A94DA5">
        <w:rPr>
          <w:lang w:val="en-US"/>
        </w:rPr>
        <w:t xml:space="preserve"> – 1, inclusive, </w:t>
      </w:r>
      <w:r>
        <w:rPr>
          <w:lang w:val="en-CA"/>
        </w:rPr>
        <w:t xml:space="preserve">shall be </w:t>
      </w:r>
      <w:r w:rsidR="00A94DA5">
        <w:rPr>
          <w:lang w:val="en-CA"/>
        </w:rPr>
        <w:t>equal to 1</w:t>
      </w:r>
      <w:r>
        <w:rPr>
          <w:lang w:val="en-US"/>
        </w:rPr>
        <w:t>.</w:t>
      </w:r>
    </w:p>
    <w:p w:rsidR="007E173E" w:rsidRPr="00564A49" w:rsidRDefault="007E173E" w:rsidP="007E173E">
      <w:pPr>
        <w:pStyle w:val="3N"/>
      </w:pPr>
      <w:r w:rsidRPr="00564A49">
        <w:rPr>
          <w:b/>
        </w:rPr>
        <w:t>num_bsp_sched_combinations</w:t>
      </w:r>
      <w:ins w:id="1589" w:author="Miska Hannuksela" w:date="2014-03-20T15:15:00Z">
        <w:r w:rsidR="00C3221B">
          <w:rPr>
            <w:b/>
          </w:rPr>
          <w:t>_</w:t>
        </w:r>
        <w:proofErr w:type="gramStart"/>
        <w:r w:rsidR="00C3221B">
          <w:rPr>
            <w:b/>
          </w:rPr>
          <w:t>minus1</w:t>
        </w:r>
      </w:ins>
      <w:r w:rsidRPr="00564A49">
        <w:rPr>
          <w:lang w:val="en-US"/>
        </w:rPr>
        <w:t>[</w:t>
      </w:r>
      <w:proofErr w:type="gramEnd"/>
      <w:r w:rsidRPr="00564A49">
        <w:rPr>
          <w:lang w:val="en-US"/>
        </w:rPr>
        <w:t> h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w:t>
      </w:r>
      <w:proofErr w:type="gramStart"/>
      <w:r w:rsidRPr="00564A49">
        <w:t>[ h</w:t>
      </w:r>
      <w:proofErr w:type="gramEnd"/>
      <w:r w:rsidRPr="00564A49">
        <w:t> ] is set equal to num_bsp_sched_combinations</w:t>
      </w:r>
      <w:ins w:id="1590" w:author="Miska Hannuksela" w:date="2014-03-20T15:15:00Z">
        <w:r w:rsidR="00C3221B">
          <w:t>_minus1</w:t>
        </w:r>
      </w:ins>
      <w:r w:rsidRPr="00564A49">
        <w:rPr>
          <w:lang w:val="en-US"/>
        </w:rPr>
        <w:t>[ h ]</w:t>
      </w:r>
      <w:ins w:id="1591" w:author="Miska Hannuksela" w:date="2014-03-20T15:15:00Z">
        <w:r w:rsidR="00C3221B">
          <w:rPr>
            <w:lang w:val="en-US"/>
          </w:rPr>
          <w:t xml:space="preserve"> + 1</w:t>
        </w:r>
      </w:ins>
      <w:r w:rsidRPr="00564A49">
        <w:rPr>
          <w:lang w:val="en-US"/>
        </w:rPr>
        <w:t>.</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Default="007E173E" w:rsidP="007E173E">
      <w:pPr>
        <w:pStyle w:val="3N"/>
        <w:rPr>
          <w:ins w:id="1592" w:author="Miska Hannuksela" w:date="2014-03-20T14:53:00Z"/>
          <w:lang w:val="en-US"/>
        </w:rPr>
      </w:pPr>
      <w:r w:rsidRPr="00564A49">
        <w:rPr>
          <w:b/>
        </w:rPr>
        <w:t>bsp_comb_sched_idx</w:t>
      </w:r>
      <w:r w:rsidRPr="00564A49">
        <w:rPr>
          <w:lang w:val="en-US"/>
        </w:rPr>
        <w:t>[ h ]</w:t>
      </w:r>
      <w:r w:rsidRPr="00564A49">
        <w:t xml:space="preserve">[ i ][ j ] specifies the index of a delivery schedule within the hrd_parameters( ) syntax structure </w:t>
      </w:r>
      <w:r w:rsidRPr="00564A49">
        <w:lastRenderedPageBreak/>
        <w:t xml:space="preserve">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DC7361" w:rsidRPr="00564A49" w:rsidRDefault="00DC7361" w:rsidP="00DC7361">
      <w:pPr>
        <w:rPr>
          <w:lang w:val="en-US"/>
        </w:rPr>
      </w:pPr>
      <w:proofErr w:type="gramStart"/>
      <w:ins w:id="1593" w:author="Miska Hannuksela" w:date="2014-03-20T14:54:00Z">
        <w:r w:rsidRPr="00DC7361">
          <w:rPr>
            <w:b/>
            <w:lang w:val="en-US"/>
          </w:rPr>
          <w:t>initial_bpb_arrival_delay_length_minus1</w:t>
        </w:r>
        <w:proofErr w:type="gramEnd"/>
        <w:r>
          <w:rPr>
            <w:lang w:val="en-US"/>
          </w:rPr>
          <w:t xml:space="preserve"> </w:t>
        </w:r>
      </w:ins>
      <w:ins w:id="1594" w:author="Miska Hannuksela" w:date="2014-03-20T14:53:00Z">
        <w:r w:rsidRPr="00564A49">
          <w:rPr>
            <w:noProof/>
          </w:rPr>
          <w:t>plus 1 specifies the length, in bits, of the the nal_initial_arrival_delay[ i ] and vcl_initial_arrival_delay[ i ] syntax elements of the b</w:t>
        </w:r>
        <w:proofErr w:type="spellStart"/>
        <w:r w:rsidRPr="00564A49">
          <w:rPr>
            <w:lang w:val="en-US"/>
          </w:rPr>
          <w:t>itstream</w:t>
        </w:r>
        <w:proofErr w:type="spellEnd"/>
        <w:r w:rsidRPr="00564A49">
          <w:rPr>
            <w:lang w:val="en-US"/>
          </w:rPr>
          <w:t xml:space="preserve"> partition initial arrival time SEI message. </w:t>
        </w:r>
        <w:r w:rsidRPr="00564A49">
          <w:rPr>
            <w:noProof/>
          </w:rPr>
          <w:t xml:space="preserve">When the </w:t>
        </w:r>
      </w:ins>
      <w:ins w:id="1595" w:author="Miska Hannuksela" w:date="2014-03-20T14:55:00Z">
        <w:r>
          <w:rPr>
            <w:lang w:val="en-US"/>
          </w:rPr>
          <w:t>initial_bpb_arrival_delay_length_minus1</w:t>
        </w:r>
        <w:r>
          <w:rPr>
            <w:lang w:val="en-US"/>
          </w:rPr>
          <w:t xml:space="preserve"> </w:t>
        </w:r>
      </w:ins>
      <w:ins w:id="1596" w:author="Miska Hannuksela" w:date="2014-03-20T14:53:00Z">
        <w:r w:rsidRPr="00564A49">
          <w:rPr>
            <w:noProof/>
          </w:rPr>
          <w:t>syntax element is not present, it is inferred to be equal to 23.</w:t>
        </w:r>
      </w:ins>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586"/>
      <w:bookmarkEnd w:id="1587"/>
      <w:bookmarkEnd w:id="1588"/>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r w:rsidRPr="00564A49">
        <w:rPr>
          <w:b/>
          <w:lang w:val="en-US" w:eastAsia="ko-KR"/>
        </w:rPr>
        <w:t>sps_max_sub_layers_minus1</w:t>
      </w:r>
      <w:r w:rsidRPr="00564A49">
        <w:rPr>
          <w:lang w:val="en-US"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7E173E" w:rsidRPr="00564A49" w:rsidRDefault="007E173E" w:rsidP="007E173E">
      <w:pPr>
        <w:rPr>
          <w:lang w:val="en-US" w:eastAsia="ko-KR"/>
        </w:rPr>
      </w:pPr>
      <w:r w:rsidRPr="00564A49">
        <w:rPr>
          <w:b/>
          <w:lang w:val="en-US" w:eastAsia="ko-KR"/>
        </w:rPr>
        <w:t>update_rep_format_flag</w:t>
      </w:r>
      <w:r w:rsidRPr="00564A49">
        <w:rPr>
          <w:lang w:val="en-US"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not present, the value of update_rep_format_flag is inferred to be equal to 0. </w:t>
      </w:r>
    </w:p>
    <w:p w:rsidR="007E173E" w:rsidRPr="00564A49" w:rsidRDefault="007E173E" w:rsidP="007E173E">
      <w:pPr>
        <w:rPr>
          <w:lang w:val="en-US" w:eastAsia="ko-KR"/>
        </w:rPr>
      </w:pPr>
      <w:r w:rsidRPr="00564A49">
        <w:rPr>
          <w:b/>
          <w:lang w:val="en-US" w:eastAsia="ko-KR"/>
        </w:rPr>
        <w:t>sps_rep_format_idx</w:t>
      </w:r>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vps_rep_format_idx[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 xml:space="preserve">When update_rep_format_flag is equal to 1, it is a requirement of bitstream conformance that the value of chroma_format_idc, separate_colour_plane_flag, pic_width_in_luma_samples, pic_height_in_luma_samples, </w:t>
      </w:r>
      <w:r w:rsidRPr="00564A49">
        <w:rPr>
          <w:lang w:val="en-US" w:eastAsia="ko-KR"/>
        </w:rPr>
        <w:lastRenderedPageBreak/>
        <w:t>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r w:rsidRPr="00564A49">
        <w:rPr>
          <w:b/>
          <w:lang w:val="en-US"/>
        </w:rPr>
        <w:t>chroma_format_idc</w:t>
      </w:r>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It is a requirement of bitstream conformance that when AuxId[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r w:rsidRPr="00564A49">
        <w:rPr>
          <w:rFonts w:eastAsia="Times New Roman"/>
          <w:b/>
          <w:lang w:val="en-US" w:eastAsia="ja-JP"/>
        </w:rPr>
        <w:t>separate_colour_plane_flag</w:t>
      </w:r>
      <w:r w:rsidRPr="00564A49">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r w:rsidRPr="00564A49">
        <w:rPr>
          <w:b/>
          <w:bCs/>
          <w:lang w:val="en-US"/>
        </w:rPr>
        <w:t>pic_width_in_luma_samples</w:t>
      </w:r>
      <w:r w:rsidRPr="00564A49">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r w:rsidRPr="00564A49">
        <w:rPr>
          <w:b/>
          <w:lang w:val="en-US"/>
        </w:rPr>
        <w:t>pic_height_in_luma_samples</w:t>
      </w:r>
      <w:r w:rsidRPr="00564A49">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r w:rsidRPr="00564A49">
        <w:rPr>
          <w:b/>
          <w:lang w:val="en-US"/>
        </w:rPr>
        <w:t>bit_depth_luma_minus8</w:t>
      </w:r>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bit_depth_luma_minus8 shall be in the range of 0 to 6, inclusive. bit_depth_luma_minus8 shall be less than or equal to bit_depth_vps_luma_minus8.</w:t>
      </w:r>
    </w:p>
    <w:p w:rsidR="007E173E" w:rsidRPr="00564A49" w:rsidRDefault="007E173E" w:rsidP="007E173E">
      <w:pPr>
        <w:rPr>
          <w:lang w:val="en-US"/>
        </w:rPr>
      </w:pPr>
      <w:r w:rsidRPr="00564A49">
        <w:rPr>
          <w:b/>
          <w:lang w:val="en-US"/>
        </w:rPr>
        <w:t>bit_depth_chroma_minus8</w:t>
      </w:r>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1597"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597"/>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r w:rsidRPr="00564A49">
        <w:rPr>
          <w:lang w:val="en-US"/>
        </w:rPr>
        <w:t>bit_depth_chroma_minus8 shall be in the range of 0 to 6, inclusive. bit_depth_chroma_minus8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xml:space="preserve">[ i ] shall be greater than or equal to </w:t>
      </w:r>
      <w:r w:rsidRPr="00564A49">
        <w:lastRenderedPageBreak/>
        <w:t>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sps_max_dec_pic_buffering_minus1[ i ] is not present for i in the range of 0 to sps_max_sub_layers_minus1 − 1, inclusive, due to sps_sub_layer_ordering_info_present_flag being equal to 0, it is inferred to be equal to 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 i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 i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r w:rsidRPr="00564A49">
        <w:rPr>
          <w:b/>
          <w:lang w:val="en-US" w:eastAsia="ko-KR"/>
        </w:rPr>
        <w:t>sps_infer_scaling_list_flag</w:t>
      </w:r>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r w:rsidRPr="00564A49">
        <w:rPr>
          <w:b/>
          <w:lang w:val="en-US" w:eastAsia="ko-KR"/>
        </w:rPr>
        <w:t>sps_scaling_list_ref_layer_id</w:t>
      </w:r>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 xml:space="preserve">When </w:t>
      </w:r>
      <w:proofErr w:type="spellStart"/>
      <w:r w:rsidR="000903B7" w:rsidRPr="000903B7">
        <w:rPr>
          <w:szCs w:val="22"/>
          <w:lang w:val="en-US"/>
        </w:rPr>
        <w:t>vps_base_layer_</w:t>
      </w:r>
      <w:r w:rsidR="003D7CD2">
        <w:rPr>
          <w:szCs w:val="22"/>
          <w:lang w:val="en-US"/>
        </w:rPr>
        <w:t>in</w:t>
      </w:r>
      <w:r w:rsidR="000903B7" w:rsidRPr="000903B7">
        <w:rPr>
          <w:szCs w:val="22"/>
          <w:lang w:val="en-US"/>
        </w:rPr>
        <w:t>ternal_flag</w:t>
      </w:r>
      <w:proofErr w:type="spellEnd"/>
      <w:r w:rsidR="000903B7" w:rsidRPr="000903B7">
        <w:rPr>
          <w:szCs w:val="22"/>
          <w:lang w:val="en-US"/>
        </w:rPr>
        <w:t xml:space="preserve"> </w:t>
      </w:r>
      <w:r w:rsidRPr="00564A49">
        <w:rPr>
          <w:lang w:val="en-US" w:eastAsia="ko-KR"/>
        </w:rPr>
        <w:t xml:space="preserve">is equal to </w:t>
      </w:r>
      <w:r w:rsidR="003D7CD2">
        <w:rPr>
          <w:lang w:val="en-US" w:eastAsia="ko-KR"/>
        </w:rPr>
        <w:t>0</w:t>
      </w:r>
      <w:r w:rsidRPr="00564A49">
        <w:rPr>
          <w:lang w:val="en-US" w:eastAsia="ko-KR"/>
        </w:rPr>
        <w:t>,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sps_scaling_list_data_present_flag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r w:rsidRPr="00564A49">
        <w:rPr>
          <w:b/>
          <w:szCs w:val="22"/>
          <w:lang w:val="en-US"/>
        </w:rPr>
        <w:t>sps_extension_flag</w:t>
      </w:r>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sps_extension_flag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r w:rsidRPr="00564A49">
        <w:t xml:space="preserve">[ i ] shall be equal to 0, for i equal to 0 and in the range of 2 to 6, inclusive, in bitstreams conforming to this version of this Specification. The value of 1 for sps_extension_type_flag[ i ], for i equal to 0 and in </w:t>
      </w:r>
      <w:r w:rsidRPr="00564A49">
        <w:lastRenderedPageBreak/>
        <w:t xml:space="preserve">the range of 2 to 6, inclusive, is reserved for future use by ITU-T | ISO/IEC. </w:t>
      </w:r>
      <w:r w:rsidRPr="00564A49">
        <w:rPr>
          <w:szCs w:val="22"/>
          <w:lang w:val="en-CA"/>
        </w:rPr>
        <w:t xml:space="preserve">sps_extension_type_flag[ 1 ] equal to 1 specifies that the sps_multilayer_extension syntax structure is present. sps_extension_type_flag[ 1 ] equal to 0 specifies that the sps_multilayer_extension syntax structure is not present. </w:t>
      </w:r>
      <w:r w:rsidRPr="00564A49">
        <w:t>sps_extension_</w:t>
      </w:r>
      <w:r w:rsidRPr="00564A49">
        <w:rPr>
          <w:szCs w:val="22"/>
          <w:lang w:val="en-CA"/>
        </w:rPr>
        <w:t>type_</w:t>
      </w:r>
      <w:r w:rsidRPr="00564A49">
        <w:t>flag[ 7 ] equal to 0 specifies that no sps_extension_data_flag syntax elements are present in the SPS RBSP syntax structure. sps_extension_</w:t>
      </w:r>
      <w:r w:rsidRPr="00564A49">
        <w:rPr>
          <w:szCs w:val="22"/>
          <w:lang w:val="en-CA"/>
        </w:rPr>
        <w:t>type_</w:t>
      </w:r>
      <w:r w:rsidRPr="00564A49">
        <w:t>flag[ 7 ] shall be equal to 0 in bitstreams conforming to this version of this Specification. The value of 1 for sps_extension_</w:t>
      </w:r>
      <w:r w:rsidRPr="00564A49">
        <w:rPr>
          <w:szCs w:val="22"/>
          <w:lang w:val="en-CA"/>
        </w:rPr>
        <w:t>type_</w:t>
      </w:r>
      <w:r w:rsidRPr="00564A49">
        <w:t>flag[ 7 ] is reserved for future use by ITU-T | ISO/IEC. Decoders shall ignore all sps_extension_data_flag syntax elements that follow the value 1 for sps_extension_</w:t>
      </w:r>
      <w:r w:rsidRPr="00564A49">
        <w:rPr>
          <w:szCs w:val="22"/>
          <w:lang w:val="en-CA"/>
        </w:rPr>
        <w:t>type_</w:t>
      </w:r>
      <w:r w:rsidRPr="00564A49">
        <w:t>flag[ 7 ]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98" w:name="_Ref363161717"/>
      <w:bookmarkStart w:id="1599" w:name="_Ref348090366"/>
      <w:r w:rsidRPr="00564A49">
        <w:rPr>
          <w:lang w:val="en-US"/>
        </w:rPr>
        <w:t>Sequence parameter set multilayer extension semantics</w:t>
      </w:r>
      <w:bookmarkEnd w:id="1598"/>
    </w:p>
    <w:p w:rsidR="007E173E" w:rsidRPr="00564A49" w:rsidRDefault="007E173E" w:rsidP="007E173E">
      <w:pPr>
        <w:pStyle w:val="3N"/>
        <w:rPr>
          <w:bCs/>
          <w:lang w:val="en-US"/>
        </w:rPr>
      </w:pPr>
      <w:r w:rsidRPr="00564A49">
        <w:rPr>
          <w:rFonts w:eastAsia="Batang"/>
          <w:b/>
          <w:bCs/>
          <w:lang w:val="en-US" w:eastAsia="ko-KR"/>
        </w:rPr>
        <w:t>inter_view_</w:t>
      </w:r>
      <w:r w:rsidRPr="00564A49">
        <w:rPr>
          <w:b/>
          <w:bCs/>
          <w:lang w:val="en-US" w:eastAsia="ja-JP"/>
        </w:rPr>
        <w:t xml:space="preserve">mv_vert_constraint_flag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r w:rsidRPr="00564A49">
        <w:rPr>
          <w:b/>
          <w:bCs/>
        </w:rPr>
        <w:t>num_scaled_ref_layer_offsets</w:t>
      </w:r>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 i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t>scaled_ref_layer_id</w:t>
      </w:r>
      <w:r w:rsidRPr="00564A49">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scaled_ref_layer_right_offset</w:t>
      </w:r>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scaled_ref_layer_bottom_offset</w:t>
      </w:r>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1600" w:name="_Ref363161326"/>
      <w:r w:rsidRPr="00564A49">
        <w:rPr>
          <w:rFonts w:hint="eastAsia"/>
          <w:b/>
          <w:bCs/>
          <w:lang w:eastAsia="ko-KR"/>
        </w:rPr>
        <w:t>vert_</w:t>
      </w:r>
      <w:r w:rsidRPr="00564A49">
        <w:rPr>
          <w:b/>
          <w:szCs w:val="22"/>
        </w:rPr>
        <w:t>phase_position_enable_flag</w:t>
      </w:r>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phase_position_enable_flag</w:t>
      </w:r>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phase_position_enable_flag</w:t>
      </w:r>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599"/>
      <w:bookmarkEnd w:id="1600"/>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r w:rsidRPr="00564A49">
        <w:rPr>
          <w:b/>
          <w:lang w:val="en-US"/>
        </w:rPr>
        <w:t>num_extra_slice_header_bits</w:t>
      </w:r>
      <w:r w:rsidRPr="00564A49">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w:t>
      </w:r>
      <w:r w:rsidRPr="00564A49">
        <w:rPr>
          <w:lang w:val="en-US"/>
        </w:rPr>
        <w:lastRenderedPageBreak/>
        <w:t>for future use by ITU-T | ISO/IEC. However, decoders shall allow num_extra_slice_header_bits to have any value.</w:t>
      </w:r>
    </w:p>
    <w:p w:rsidR="007E173E" w:rsidRPr="00564A49" w:rsidRDefault="007E173E" w:rsidP="007E173E">
      <w:pPr>
        <w:pStyle w:val="3N"/>
        <w:rPr>
          <w:lang w:val="en-US"/>
        </w:rPr>
      </w:pPr>
      <w:bookmarkStart w:id="1601" w:name="_Ref348090370"/>
      <w:r w:rsidRPr="00564A49">
        <w:rPr>
          <w:b/>
          <w:lang w:val="en-US"/>
        </w:rPr>
        <w:t>pps_infer_scaling_list_flag</w:t>
      </w:r>
      <w:r w:rsidRPr="00564A49">
        <w:rPr>
          <w:lang w:val="en-US"/>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r w:rsidRPr="00564A49">
        <w:rPr>
          <w:b/>
          <w:lang w:val="en-US"/>
        </w:rPr>
        <w:t>pps_scaling_list_ref_layer_id</w:t>
      </w:r>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t xml:space="preserve">When </w:t>
      </w:r>
      <w:proofErr w:type="spellStart"/>
      <w:r w:rsidR="00502BBB" w:rsidRPr="000903B7">
        <w:rPr>
          <w:szCs w:val="22"/>
          <w:lang w:val="en-US"/>
        </w:rPr>
        <w:t>vps_base_layer_</w:t>
      </w:r>
      <w:r w:rsidR="003D7CD2">
        <w:rPr>
          <w:szCs w:val="22"/>
          <w:lang w:val="en-US"/>
        </w:rPr>
        <w:t>in</w:t>
      </w:r>
      <w:r w:rsidR="00502BBB" w:rsidRPr="000903B7">
        <w:rPr>
          <w:szCs w:val="22"/>
          <w:lang w:val="en-US"/>
        </w:rPr>
        <w:t>ternal_flag</w:t>
      </w:r>
      <w:proofErr w:type="spellEnd"/>
      <w:r w:rsidRPr="00564A49">
        <w:rPr>
          <w:lang w:val="en-US"/>
        </w:rPr>
        <w:t xml:space="preserve"> is equal to </w:t>
      </w:r>
      <w:r w:rsidR="003D7CD2">
        <w:rPr>
          <w:lang w:val="en-US"/>
        </w:rPr>
        <w:t>0</w:t>
      </w:r>
      <w:r w:rsidRPr="00564A49">
        <w:rPr>
          <w:lang w:val="en-US"/>
        </w:rPr>
        <w:t>,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7E173E" w:rsidRPr="00564A49" w:rsidRDefault="007E173E" w:rsidP="007E173E">
      <w:pPr>
        <w:rPr>
          <w:lang w:val="en-US"/>
        </w:rPr>
      </w:pPr>
      <w:r w:rsidRPr="00564A49">
        <w:rPr>
          <w:rFonts w:eastAsia="MS Mincho"/>
          <w:b/>
          <w:bCs/>
          <w:lang w:val="en-US" w:eastAsia="ja-JP"/>
        </w:rPr>
        <w:t>pps_scaling_list_data_present_flag</w:t>
      </w:r>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t>pps_scaling_list_data_present_flag is equal to 0, the default scaling list data are used to derive</w:t>
      </w:r>
      <w:r w:rsidRPr="00564A49">
        <w:rPr>
          <w:lang w:val="en-US" w:eastAsia="ko-KR"/>
        </w:rPr>
        <w:t xml:space="preserve"> the array ScalingFactor as specified in </w:t>
      </w:r>
      <w:proofErr w:type="spellStart"/>
      <w:r w:rsidR="00502BBB">
        <w:rPr>
          <w:lang w:val="en-US" w:eastAsia="ko-KR"/>
        </w:rPr>
        <w:t>subclause</w:t>
      </w:r>
      <w:proofErr w:type="spellEnd"/>
      <w:r w:rsidRPr="00564A49">
        <w:rPr>
          <w:lang w:val="en-US" w:eastAsia="ko-KR"/>
        </w:rPr>
        <w:t xml:space="preserve"> 7.4.5.</w:t>
      </w:r>
    </w:p>
    <w:p w:rsidR="007E173E" w:rsidRPr="00564A49" w:rsidRDefault="007E173E" w:rsidP="007E173E">
      <w:pPr>
        <w:rPr>
          <w:szCs w:val="22"/>
          <w:lang w:val="en-US"/>
        </w:rPr>
      </w:pPr>
      <w:bookmarkStart w:id="1602" w:name="_Ref363161328"/>
      <w:r w:rsidRPr="00564A49">
        <w:rPr>
          <w:b/>
          <w:szCs w:val="22"/>
          <w:lang w:val="en-US"/>
        </w:rPr>
        <w:t>pps_extension_flag</w:t>
      </w:r>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pps_extension_flag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r w:rsidRPr="00564A49">
        <w:t>[ i ] shall be equal to 0, for i in the range of 1 to 6, inclusive, in bitstreams conforming to this version of this Specification. pps_extension_type_flag</w:t>
      </w:r>
      <w:r w:rsidRPr="00564A49">
        <w:rPr>
          <w:bCs/>
        </w:rPr>
        <w:t xml:space="preserve">[ 0 ] equal to 1 specifies that poc_reset_info_present_flag is present in the PPS RBSP syntax structure. pps_extension_type_flag[ 0 ] equal to 0 specifies that poc_reset_info_present_flag is not present in the PPS RBSP syntax structure. </w:t>
      </w:r>
      <w:r w:rsidRPr="00564A49">
        <w:t>The value of 1 for pps_extension_type_flag[ i ], for i in the range of 1 to 7, inclusive, is reserved for future use by ITU-T | ISO/IEC. pps_extension_</w:t>
      </w:r>
      <w:r w:rsidRPr="00564A49">
        <w:rPr>
          <w:szCs w:val="22"/>
          <w:lang w:val="en-CA"/>
        </w:rPr>
        <w:t>type_</w:t>
      </w:r>
      <w:r w:rsidRPr="00564A49">
        <w:t>flag[ 7 ]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r w:rsidRPr="00564A49">
        <w:t>flag[ 7 ] in an PPS NAL unit.</w:t>
      </w:r>
    </w:p>
    <w:p w:rsidR="007E173E" w:rsidRPr="00564A49" w:rsidRDefault="007E173E" w:rsidP="007E173E">
      <w:r w:rsidRPr="00564A49">
        <w:rPr>
          <w:b/>
          <w:lang w:val="en-US"/>
        </w:rPr>
        <w:t>poc_reset_info_present_flag</w:t>
      </w:r>
      <w:r w:rsidRPr="00564A49">
        <w:rPr>
          <w:lang w:val="en-US"/>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601"/>
      <w:bookmarkEnd w:id="1602"/>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3" w:name="_Ref348090372"/>
      <w:r w:rsidRPr="00564A49">
        <w:rPr>
          <w:lang w:val="en-US"/>
        </w:rPr>
        <w:t>Access unit delimiter RBSP semantics</w:t>
      </w:r>
      <w:bookmarkEnd w:id="1603"/>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4" w:name="_Ref348090373"/>
      <w:r w:rsidRPr="00564A49">
        <w:rPr>
          <w:lang w:val="en-US"/>
        </w:rPr>
        <w:t>End of sequence RBSP semantics</w:t>
      </w:r>
      <w:bookmarkEnd w:id="1604"/>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5" w:name="_Ref348090375"/>
      <w:r w:rsidRPr="00564A49">
        <w:rPr>
          <w:lang w:val="en-US"/>
        </w:rPr>
        <w:t>End of bitstream RBSP semantics</w:t>
      </w:r>
      <w:bookmarkEnd w:id="1605"/>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6" w:name="_Ref348090378"/>
      <w:r w:rsidRPr="00564A49">
        <w:rPr>
          <w:lang w:val="en-US"/>
        </w:rPr>
        <w:t>Filler data RBSP semantics</w:t>
      </w:r>
      <w:bookmarkEnd w:id="1606"/>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7" w:name="_Ref348090379"/>
      <w:r w:rsidRPr="00564A49">
        <w:rPr>
          <w:lang w:val="en-US"/>
        </w:rPr>
        <w:lastRenderedPageBreak/>
        <w:t>Slice segment layer RBSP semantics</w:t>
      </w:r>
      <w:bookmarkEnd w:id="1607"/>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8" w:name="_Ref348090382"/>
      <w:r w:rsidRPr="00564A49">
        <w:rPr>
          <w:lang w:val="en-US"/>
        </w:rPr>
        <w:t>RBSP slice segment trailing bits semantics</w:t>
      </w:r>
      <w:bookmarkEnd w:id="1608"/>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9" w:name="_Ref348090386"/>
      <w:r w:rsidRPr="00564A49">
        <w:rPr>
          <w:lang w:val="en-US"/>
        </w:rPr>
        <w:t>RBSP trailing bits semantics</w:t>
      </w:r>
      <w:bookmarkEnd w:id="1609"/>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10" w:name="_Ref348090388"/>
      <w:r w:rsidRPr="00564A49">
        <w:rPr>
          <w:lang w:val="en-US"/>
        </w:rPr>
        <w:t>Byte alignment semantics</w:t>
      </w:r>
      <w:bookmarkEnd w:id="1610"/>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1" w:name="_Ref348090389"/>
      <w:bookmarkStart w:id="1612" w:name="_Toc377921542"/>
      <w:bookmarkStart w:id="1613" w:name="_Toc378026180"/>
      <w:r w:rsidRPr="00564A49">
        <w:rPr>
          <w:lang w:val="en-US"/>
        </w:rPr>
        <w:t>Profile, tier and level semantics</w:t>
      </w:r>
      <w:bookmarkEnd w:id="1611"/>
      <w:bookmarkEnd w:id="1612"/>
      <w:bookmarkEnd w:id="1613"/>
    </w:p>
    <w:p w:rsidR="00B06AAB" w:rsidRPr="00B06AAB" w:rsidRDefault="00B06AAB" w:rsidP="007E173E">
      <w:r>
        <w:rPr>
          <w:lang w:val="en-US"/>
        </w:rPr>
        <w:t xml:space="preserve">If </w:t>
      </w:r>
      <w:r w:rsidRPr="00922F83">
        <w:rPr>
          <w:rFonts w:eastAsia="Batang"/>
          <w:bCs/>
          <w:lang w:val="en-US" w:eastAsia="ko-KR"/>
        </w:rPr>
        <w:t>vps_base_layer_</w:t>
      </w:r>
      <w:r w:rsidR="003D7CD2">
        <w:rPr>
          <w:rFonts w:eastAsia="Batang"/>
          <w:bCs/>
          <w:lang w:val="en-US" w:eastAsia="ko-KR"/>
        </w:rPr>
        <w:t>in</w:t>
      </w:r>
      <w:r w:rsidRPr="00922F83">
        <w:rPr>
          <w:rFonts w:eastAsia="Batang"/>
          <w:bCs/>
          <w:lang w:val="en-US" w:eastAsia="ko-KR"/>
        </w:rPr>
        <w:t>ternal_flag</w:t>
      </w:r>
      <w:r>
        <w:rPr>
          <w:rFonts w:eastAsia="Batang"/>
          <w:bCs/>
          <w:lang w:val="en-US" w:eastAsia="ko-KR"/>
        </w:rPr>
        <w:t xml:space="preserve"> is equal to </w:t>
      </w:r>
      <w:r w:rsidR="003D7CD2">
        <w:rPr>
          <w:rFonts w:eastAsia="Batang"/>
          <w:bCs/>
          <w:lang w:val="en-US" w:eastAsia="ko-KR"/>
        </w:rPr>
        <w:t>0</w:t>
      </w:r>
      <w:r>
        <w:rPr>
          <w:rFonts w:eastAsia="Batang"/>
          <w:bCs/>
          <w:lang w:val="en-US" w:eastAsia="ko-KR"/>
        </w:rPr>
        <w:t xml:space="preserve"> and the </w:t>
      </w:r>
      <w:r w:rsidRPr="00564A49">
        <w:rPr>
          <w:lang w:val="en-US"/>
        </w:rPr>
        <w:t>profile_tier_level( ) syntax structure</w:t>
      </w:r>
      <w:r>
        <w:rPr>
          <w:lang w:val="en-US"/>
        </w:rPr>
        <w:t xml:space="preserve"> is the first </w:t>
      </w:r>
      <w:r w:rsidRPr="00564A49">
        <w:rPr>
          <w:lang w:val="en-US"/>
        </w:rPr>
        <w:t>profile_tier_level( ) syntax structure</w:t>
      </w:r>
      <w:r>
        <w:rPr>
          <w:lang w:val="en-US"/>
        </w:rPr>
        <w:t xml:space="preserve"> in the VPS, all bits in the syntax structure shall be equal to 0 and decoders shall ignore the syntax structure. Otherwise, the semantics of </w:t>
      </w:r>
      <w:r>
        <w:rPr>
          <w:rFonts w:eastAsia="Batang"/>
          <w:bCs/>
          <w:lang w:val="en-US" w:eastAsia="ko-KR"/>
        </w:rPr>
        <w:t xml:space="preserve">the </w:t>
      </w:r>
      <w:r w:rsidRPr="00564A49">
        <w:rPr>
          <w:lang w:val="en-US"/>
        </w:rPr>
        <w:t>profile_tier_level( ) syntax structure</w:t>
      </w:r>
      <w:r>
        <w:rPr>
          <w:lang w:val="en-US"/>
        </w:rPr>
        <w:t xml:space="preserve"> are specified by the remain</w:t>
      </w:r>
      <w:r w:rsidR="009F4F93">
        <w:rPr>
          <w:lang w:val="en-US"/>
        </w:rPr>
        <w:t>ing part of the current subclause.</w:t>
      </w:r>
    </w:p>
    <w:p w:rsidR="007E173E" w:rsidRPr="00564A49" w:rsidRDefault="007E173E" w:rsidP="007E173E">
      <w:pPr>
        <w:rPr>
          <w:bCs/>
          <w:szCs w:val="22"/>
          <w:lang w:val="en-US"/>
        </w:rPr>
      </w:pPr>
      <w:r w:rsidRPr="00564A49">
        <w:rPr>
          <w:lang w:val="en-US"/>
        </w:rPr>
        <w:t xml:space="preserve">The profile_tier_level( ) syntax structure provides profile, tier and level information used for a layer set. When the profile_tier_level(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 xml:space="preserve">syntax structure. When the profile_tier_level(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 xml:space="preserve">profile_tier_level(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profile_tier_level( ) syntax structure applies.</w:t>
      </w:r>
    </w:p>
    <w:p w:rsidR="007E173E" w:rsidRPr="00564A49" w:rsidRDefault="007E173E" w:rsidP="007E173E">
      <w:pPr>
        <w:pStyle w:val="3N"/>
        <w:rPr>
          <w:lang w:val="en-US"/>
        </w:rPr>
      </w:pPr>
      <w:r w:rsidRPr="00564A49">
        <w:rPr>
          <w:bCs/>
          <w:szCs w:val="22"/>
          <w:lang w:val="en-US"/>
        </w:rPr>
        <w:t xml:space="preserve">When the syntax elements general_profile_space, general_tier_flag, general_profile_idc, general_profile_compatibility_flag[ j ], general_progressive_source_flag, general_interlaced_source_flag, </w:t>
      </w:r>
      <w:r w:rsidRPr="00564A49">
        <w:rPr>
          <w:bCs/>
          <w:lang w:val="en-US"/>
        </w:rPr>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proofErr w:type="gramStart"/>
      <w:r w:rsidRPr="00564A49">
        <w:rPr>
          <w:b/>
          <w:bCs/>
          <w:szCs w:val="22"/>
          <w:lang w:val="en-US"/>
        </w:rPr>
        <w:t>general_tier_flag</w:t>
      </w:r>
      <w:proofErr w:type="gramEnd"/>
      <w:r w:rsidRPr="00564A49">
        <w:rPr>
          <w:bCs/>
          <w:szCs w:val="22"/>
          <w:lang w:val="en-US"/>
        </w:rPr>
        <w:t xml:space="preserve"> specifies the tier context for the interpretation of general_level_idc as specified in Annex A or </w:t>
      </w:r>
      <w:proofErr w:type="spellStart"/>
      <w:r w:rsidRPr="00564A49">
        <w:rPr>
          <w:bCs/>
          <w:szCs w:val="22"/>
          <w:lang w:val="en-US"/>
        </w:rPr>
        <w:t>subclause</w:t>
      </w:r>
      <w:proofErr w:type="spellEnd"/>
      <w:r w:rsidRPr="00564A49">
        <w:rPr>
          <w:bCs/>
          <w:szCs w:val="22"/>
          <w:lang w:val="en-US"/>
        </w:rPr>
        <w:t xml:space="preserv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w:t>
      </w:r>
      <w:proofErr w:type="spellStart"/>
      <w:r w:rsidR="003D68A4" w:rsidRPr="00564A49">
        <w:rPr>
          <w:bCs/>
          <w:szCs w:val="22"/>
          <w:lang w:val="en-US"/>
        </w:rPr>
        <w:t>subclause</w:t>
      </w:r>
      <w:proofErr w:type="spellEnd"/>
      <w:r w:rsidR="003D68A4" w:rsidRPr="00564A49">
        <w:rPr>
          <w:bCs/>
          <w:szCs w:val="22"/>
          <w:lang w:val="en-US"/>
        </w:rPr>
        <w:t xml:space="preserv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w:t>
      </w:r>
      <w:proofErr w:type="spellStart"/>
      <w:r w:rsidRPr="00564A49">
        <w:rPr>
          <w:bCs/>
          <w:szCs w:val="22"/>
          <w:lang w:val="en-US"/>
        </w:rPr>
        <w:t>subclause</w:t>
      </w:r>
      <w:proofErr w:type="spellEnd"/>
      <w:r w:rsidRPr="00564A49">
        <w:rPr>
          <w:bCs/>
          <w:szCs w:val="22"/>
          <w:lang w:val="en-US"/>
        </w:rPr>
        <w:t xml:space="preserv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w:t>
      </w:r>
      <w:proofErr w:type="spellStart"/>
      <w:r w:rsidR="00AF0F34" w:rsidRPr="00564A49">
        <w:rPr>
          <w:bCs/>
          <w:szCs w:val="22"/>
          <w:lang w:val="en-US"/>
        </w:rPr>
        <w:t>subclause</w:t>
      </w:r>
      <w:proofErr w:type="spellEnd"/>
      <w:r w:rsidR="00AF0F34" w:rsidRPr="00564A49">
        <w:rPr>
          <w:bCs/>
          <w:szCs w:val="22"/>
          <w:lang w:val="en-US"/>
        </w:rPr>
        <w:t xml:space="preserv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w:t>
      </w:r>
      <w:proofErr w:type="spellStart"/>
      <w:r w:rsidRPr="00564A49">
        <w:rPr>
          <w:bCs/>
          <w:szCs w:val="22"/>
          <w:lang w:val="en-US"/>
        </w:rPr>
        <w:t>subclause</w:t>
      </w:r>
      <w:proofErr w:type="spellEnd"/>
      <w:r w:rsidRPr="00564A49">
        <w:rPr>
          <w:bCs/>
          <w:szCs w:val="22"/>
          <w:lang w:val="en-US"/>
        </w:rPr>
        <w:t xml:space="preserv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w:t>
      </w:r>
      <w:proofErr w:type="spellStart"/>
      <w:r w:rsidR="00AF0F34" w:rsidRPr="00564A49">
        <w:rPr>
          <w:bCs/>
          <w:szCs w:val="22"/>
          <w:lang w:val="en-US"/>
        </w:rPr>
        <w:t>subclause</w:t>
      </w:r>
      <w:proofErr w:type="spellEnd"/>
      <w:r w:rsidR="00AF0F34" w:rsidRPr="00564A49">
        <w:rPr>
          <w:bCs/>
          <w:szCs w:val="22"/>
          <w:lang w:val="en-US"/>
        </w:rPr>
        <w:t xml:space="preserv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xml:space="preserve">[ j ] equal to 1, when general_profile_space is equal to 0, indicates that the CVS conforms to the profile indicated by general_profile_idc equal to i as specified in Annex A or </w:t>
      </w:r>
      <w:proofErr w:type="spellStart"/>
      <w:r w:rsidRPr="00564A49">
        <w:rPr>
          <w:bCs/>
          <w:szCs w:val="22"/>
          <w:lang w:val="en-US"/>
        </w:rPr>
        <w:t>subclause</w:t>
      </w:r>
      <w:proofErr w:type="spellEnd"/>
      <w:r w:rsidRPr="00564A49">
        <w:rPr>
          <w:bCs/>
          <w:szCs w:val="22"/>
          <w:lang w:val="en-US"/>
        </w:rPr>
        <w:t>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w:t>
      </w:r>
      <w:proofErr w:type="spellStart"/>
      <w:r w:rsidR="00AF0F34" w:rsidRPr="00564A49">
        <w:rPr>
          <w:bCs/>
          <w:szCs w:val="22"/>
          <w:lang w:val="en-US"/>
        </w:rPr>
        <w:t>subclause</w:t>
      </w:r>
      <w:proofErr w:type="spellEnd"/>
      <w:r w:rsidR="00AF0F34" w:rsidRPr="00564A49">
        <w:rPr>
          <w:bCs/>
          <w:szCs w:val="22"/>
          <w:lang w:val="en-US"/>
        </w:rPr>
        <w:t xml:space="preserv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general_profile_compatibility_flag[ general_profile_idc ] shall be equal to 1. The value of general_profile_compatibility_flag</w:t>
      </w:r>
      <w:proofErr w:type="gramStart"/>
      <w:r w:rsidRPr="00564A49">
        <w:rPr>
          <w:bCs/>
          <w:szCs w:val="22"/>
          <w:lang w:val="en-US"/>
        </w:rPr>
        <w:t>[ j</w:t>
      </w:r>
      <w:proofErr w:type="gramEnd"/>
      <w:r w:rsidRPr="00564A49">
        <w:rPr>
          <w:bCs/>
          <w:szCs w:val="22"/>
          <w:lang w:val="en-US"/>
        </w:rPr>
        <w:t xml:space="preserve"> ] shall be equal to 0 for any value of j that is not specified as an allowed value of general_profile_idc in Annex A or </w:t>
      </w:r>
      <w:proofErr w:type="spellStart"/>
      <w:r w:rsidRPr="00564A49">
        <w:rPr>
          <w:bCs/>
          <w:szCs w:val="22"/>
          <w:lang w:val="en-US"/>
        </w:rPr>
        <w:t>subclause</w:t>
      </w:r>
      <w:proofErr w:type="spellEnd"/>
      <w:r w:rsidRPr="00564A49">
        <w:rPr>
          <w:bCs/>
          <w:szCs w:val="22"/>
          <w:lang w:val="en-US"/>
        </w:rPr>
        <w:t>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w:t>
      </w:r>
      <w:proofErr w:type="spellStart"/>
      <w:r w:rsidR="00AF0F34" w:rsidRPr="00564A49">
        <w:rPr>
          <w:bCs/>
          <w:szCs w:val="22"/>
          <w:lang w:val="en-US"/>
        </w:rPr>
        <w:t>subclause</w:t>
      </w:r>
      <w:proofErr w:type="spellEnd"/>
      <w:r w:rsidR="00AF0F34" w:rsidRPr="00564A49">
        <w:rPr>
          <w:bCs/>
          <w:szCs w:val="22"/>
          <w:lang w:val="en-US"/>
        </w:rPr>
        <w:t xml:space="preserv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proofErr w:type="gramStart"/>
      <w:r w:rsidRPr="00564A49">
        <w:rPr>
          <w:b/>
          <w:bCs/>
          <w:szCs w:val="22"/>
          <w:lang w:val="en-US"/>
        </w:rPr>
        <w:t>general_level_idc</w:t>
      </w:r>
      <w:proofErr w:type="gramEnd"/>
      <w:r w:rsidRPr="00564A49">
        <w:rPr>
          <w:b/>
          <w:bCs/>
          <w:szCs w:val="22"/>
          <w:lang w:val="en-US"/>
        </w:rPr>
        <w:t xml:space="preserve"> </w:t>
      </w:r>
      <w:r w:rsidRPr="00564A49">
        <w:rPr>
          <w:bCs/>
          <w:szCs w:val="22"/>
          <w:lang w:val="en-US"/>
        </w:rPr>
        <w:t xml:space="preserve">indicates a level to which the CVS conforms as specified in Annex A or </w:t>
      </w:r>
      <w:proofErr w:type="spellStart"/>
      <w:r w:rsidRPr="00564A49">
        <w:rPr>
          <w:bCs/>
          <w:szCs w:val="22"/>
          <w:lang w:val="en-US"/>
        </w:rPr>
        <w:t>subclause</w:t>
      </w:r>
      <w:proofErr w:type="spellEnd"/>
      <w:r w:rsidRPr="00564A49">
        <w:rPr>
          <w:bCs/>
          <w:szCs w:val="22"/>
          <w:lang w:val="en-US"/>
        </w:rPr>
        <w:t xml:space="preserv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w:t>
      </w:r>
      <w:proofErr w:type="spellStart"/>
      <w:r w:rsidR="00675DE8" w:rsidRPr="00564A49">
        <w:rPr>
          <w:bCs/>
          <w:szCs w:val="22"/>
          <w:lang w:val="en-US"/>
        </w:rPr>
        <w:t>subclause</w:t>
      </w:r>
      <w:proofErr w:type="spellEnd"/>
      <w:r w:rsidR="00675DE8" w:rsidRPr="00564A49">
        <w:rPr>
          <w:bCs/>
          <w:szCs w:val="22"/>
          <w:lang w:val="en-US"/>
        </w:rPr>
        <w:t xml:space="preserv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w:t>
      </w:r>
      <w:proofErr w:type="spellStart"/>
      <w:r w:rsidRPr="00564A49">
        <w:rPr>
          <w:bCs/>
          <w:szCs w:val="22"/>
          <w:lang w:val="en-US"/>
        </w:rPr>
        <w:t>subclause</w:t>
      </w:r>
      <w:proofErr w:type="spellEnd"/>
      <w:r w:rsidRPr="00564A49">
        <w:rPr>
          <w:bCs/>
          <w:szCs w:val="22"/>
          <w:lang w:val="en-US"/>
        </w:rPr>
        <w:t xml:space="preserv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w:t>
      </w:r>
      <w:proofErr w:type="spellStart"/>
      <w:r w:rsidR="00675DE8" w:rsidRPr="00564A49">
        <w:rPr>
          <w:bCs/>
          <w:szCs w:val="22"/>
          <w:lang w:val="en-US"/>
        </w:rPr>
        <w:t>subclause</w:t>
      </w:r>
      <w:proofErr w:type="spellEnd"/>
      <w:r w:rsidR="00675DE8" w:rsidRPr="00564A49">
        <w:rPr>
          <w:bCs/>
          <w:szCs w:val="22"/>
          <w:lang w:val="en-US"/>
        </w:rPr>
        <w:t xml:space="preserv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r w:rsidRPr="00564A49">
        <w:rPr>
          <w:bCs/>
          <w:szCs w:val="22"/>
          <w:lang w:val="en-US"/>
        </w:rPr>
        <w:t xml:space="preserve">[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w:t>
      </w:r>
      <w:r w:rsidRPr="00564A49">
        <w:rPr>
          <w:bCs/>
          <w:szCs w:val="22"/>
          <w:lang w:val="en-US"/>
        </w:rPr>
        <w:lastRenderedPageBreak/>
        <w:t>representation of the sub-layer with TemporalId equal to i. When profilePresentFlag is equal to 0, sub_layer_profile_present_flag[ i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4" w:name="_Ref348090392"/>
      <w:bookmarkStart w:id="1615" w:name="_Toc377921543"/>
      <w:bookmarkStart w:id="1616" w:name="_Toc378026181"/>
      <w:r w:rsidRPr="00564A49">
        <w:rPr>
          <w:lang w:val="en-US"/>
        </w:rPr>
        <w:t>Scaling list data semantics</w:t>
      </w:r>
      <w:bookmarkEnd w:id="1614"/>
      <w:bookmarkEnd w:id="1615"/>
      <w:bookmarkEnd w:id="1616"/>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7" w:name="_Ref348090398"/>
      <w:bookmarkStart w:id="1618" w:name="_Toc377921544"/>
      <w:bookmarkStart w:id="1619" w:name="_Toc378026182"/>
      <w:r w:rsidRPr="00564A49">
        <w:rPr>
          <w:lang w:val="en-US"/>
        </w:rPr>
        <w:t>Supplemental enhancement information message semantics</w:t>
      </w:r>
      <w:bookmarkEnd w:id="1617"/>
      <w:bookmarkEnd w:id="1618"/>
      <w:bookmarkEnd w:id="1619"/>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0" w:name="_Ref348090400"/>
      <w:bookmarkStart w:id="1621" w:name="_Toc377921545"/>
      <w:bookmarkStart w:id="1622" w:name="_Toc378026183"/>
      <w:r w:rsidRPr="00564A49">
        <w:rPr>
          <w:lang w:val="en-US"/>
        </w:rPr>
        <w:t>Slice segment header semantics</w:t>
      </w:r>
      <w:bookmarkEnd w:id="1620"/>
      <w:bookmarkEnd w:id="1621"/>
      <w:bookmarkEnd w:id="1622"/>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23" w:name="_Ref348090412"/>
      <w:r w:rsidRPr="00564A49">
        <w:rPr>
          <w:lang w:val="en-US"/>
        </w:rPr>
        <w:t>General slice segment header semantics</w:t>
      </w:r>
      <w:bookmarkEnd w:id="1623"/>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r w:rsidRPr="00564A49">
        <w:rPr>
          <w:b/>
          <w:lang w:val="en-US"/>
        </w:rPr>
        <w:t>discardable_flag</w:t>
      </w:r>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proofErr w:type="gramStart"/>
      <w:r w:rsidRPr="00564A49">
        <w:rPr>
          <w:b/>
          <w:lang w:val="en-US"/>
        </w:rPr>
        <w:t>cross_layer_bla_flag</w:t>
      </w:r>
      <w:proofErr w:type="gramEnd"/>
      <w:r w:rsidRPr="00564A49">
        <w:rPr>
          <w:lang w:val="en-US"/>
        </w:rPr>
        <w:t xml:space="preserve"> equal to 1 affects the derivation of NoClrasOutputFlag as specified in </w:t>
      </w:r>
      <w:proofErr w:type="spellStart"/>
      <w:r w:rsidRPr="00564A49">
        <w:rPr>
          <w:lang w:val="en-US"/>
        </w:rPr>
        <w:t>subclause</w:t>
      </w:r>
      <w:proofErr w:type="spellEnd"/>
      <w:r w:rsidRPr="00564A49">
        <w:rPr>
          <w:lang w:val="en-US"/>
        </w:rPr>
        <w:t>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cross_layer_bla_flag shall be equal to 0 for pictures with nal_unit_type not equal to IDR_W_RADL or IDR_N_LP or with nuh_layer_id not equal to 0.</w:t>
      </w:r>
    </w:p>
    <w:p w:rsidR="007E173E" w:rsidRPr="00564A49" w:rsidRDefault="007E173E" w:rsidP="007E173E">
      <w:pPr>
        <w:rPr>
          <w:lang w:val="en-US" w:eastAsia="ko-KR"/>
        </w:rPr>
      </w:pPr>
      <w:r w:rsidRPr="00564A49">
        <w:rPr>
          <w:b/>
          <w:lang w:val="en-US" w:eastAsia="ko-KR"/>
        </w:rPr>
        <w:t>inter_layer_pred_enabled_flag</w:t>
      </w:r>
      <w:r w:rsidRPr="00564A49">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7E173E" w:rsidRPr="00564A49" w:rsidRDefault="007E173E" w:rsidP="007E173E">
      <w:pPr>
        <w:rPr>
          <w:lang w:val="en-US" w:eastAsia="ko-KR"/>
        </w:rPr>
      </w:pPr>
      <w:r w:rsidRPr="00564A49">
        <w:rPr>
          <w:b/>
          <w:bCs/>
          <w:lang w:val="en-US"/>
        </w:rPr>
        <w:t>num_inter_layer_ref_pics_minus1</w:t>
      </w:r>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Ceil(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r w:rsidRPr="00564A49">
        <w:rPr>
          <w:rFonts w:eastAsia="Batang"/>
          <w:bCs/>
          <w:lang w:val="en-US" w:eastAsia="ko-KR"/>
        </w:rPr>
        <w:t>NumDirectRefLayers[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 xml:space="preserve">The variables numRefLayerPics and refLayerPicFlag[ i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r w:rsidRPr="00564A49">
        <w:rPr>
          <w:lang w:val="en-US" w:eastAsia="ko-KR"/>
        </w:rPr>
        <w:t>numRefLayerPics = j</w:t>
      </w:r>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r>
      <w:r w:rsidRPr="00564A49">
        <w:rPr>
          <w:rFonts w:eastAsia="Batang"/>
          <w:bCs/>
          <w:lang w:val="en-US" w:eastAsia="ko-KR"/>
        </w:rPr>
        <w:lastRenderedPageBreak/>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 </w:t>
      </w:r>
      <w:r w:rsidRPr="00564A49">
        <w:rPr>
          <w:bCs/>
          <w:lang w:val="en-US"/>
        </w:rPr>
        <w:t>i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 xml:space="preserve">inter_layer_pred_layer_idc[ i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 i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 i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7E173E" w:rsidRPr="00564A49" w:rsidRDefault="007E173E" w:rsidP="007E173E">
      <w:pPr>
        <w:rPr>
          <w:lang w:val="en-US"/>
        </w:rPr>
      </w:pPr>
      <w:r w:rsidRPr="00564A49">
        <w:rPr>
          <w:b/>
          <w:lang w:val="en-US"/>
        </w:rPr>
        <w:t>poc_reset_idc</w:t>
      </w:r>
      <w:r w:rsidRPr="00564A49">
        <w:rPr>
          <w:lang w:val="en-US"/>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r w:rsidRPr="00564A49">
        <w:rPr>
          <w:b/>
          <w:lang w:val="en-US"/>
        </w:rPr>
        <w:lastRenderedPageBreak/>
        <w:t>poc_reset_period_id</w:t>
      </w:r>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r w:rsidRPr="00564A49">
        <w:rPr>
          <w:b/>
          <w:lang w:val="en-US"/>
        </w:rPr>
        <w:t>poc_lsb_val</w:t>
      </w:r>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w:t>
      </w:r>
      <w:proofErr w:type="spellStart"/>
      <w:r w:rsidRPr="00564A49">
        <w:rPr>
          <w:sz w:val="20"/>
          <w:szCs w:val="20"/>
        </w:rPr>
        <w:t>vps_poc_lsb_aligned_flag</w:t>
      </w:r>
      <w:proofErr w:type="spellEnd"/>
      <w:r w:rsidRPr="00564A49">
        <w:rPr>
          <w:sz w:val="20"/>
          <w:szCs w:val="20"/>
        </w:rPr>
        <w:t xml:space="preserve">  &amp;&amp;  </w:t>
      </w:r>
      <w:proofErr w:type="spellStart"/>
      <w:r w:rsidRPr="00564A49">
        <w:rPr>
          <w:sz w:val="20"/>
          <w:szCs w:val="20"/>
        </w:rPr>
        <w:t>NumDirectRefLayers</w:t>
      </w:r>
      <w:proofErr w:type="spellEnd"/>
      <w:r w:rsidRPr="00564A49">
        <w:rPr>
          <w:sz w:val="20"/>
          <w:szCs w:val="20"/>
        </w:rPr>
        <w:t>[ </w:t>
      </w:r>
      <w:proofErr w:type="spellStart"/>
      <w:r w:rsidRPr="00564A49">
        <w:rPr>
          <w:sz w:val="20"/>
          <w:szCs w:val="20"/>
        </w:rPr>
        <w:t>nuh_layer_id</w:t>
      </w:r>
      <w:proofErr w:type="spellEnd"/>
      <w:r w:rsidRPr="00564A49">
        <w:rPr>
          <w:sz w:val="20"/>
          <w:szCs w:val="20"/>
        </w:rPr>
        <w:t> ]  = =  0 ) )</w:t>
      </w:r>
    </w:p>
    <w:p w:rsidR="007E173E" w:rsidRPr="00564A49" w:rsidRDefault="007E173E" w:rsidP="007E173E">
      <w:pPr>
        <w:rPr>
          <w:lang w:val="en-US"/>
        </w:rPr>
      </w:pPr>
      <w:r w:rsidRPr="00564A49">
        <w:rPr>
          <w:b/>
          <w:lang w:val="en-US"/>
        </w:rPr>
        <w:t>poc_msb_val_present_flag</w:t>
      </w:r>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r w:rsidRPr="00564A49">
        <w:rPr>
          <w:b/>
          <w:bCs/>
        </w:rPr>
        <w:t>poc_msb_val</w:t>
      </w:r>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RDefault="00EB5791" w:rsidP="007E173E">
      <w:pPr>
        <w:rPr>
          <w:lang w:val="en-US" w:eastAsia="ko-KR"/>
        </w:rPr>
      </w:pPr>
      <w:r w:rsidRPr="00564A49">
        <w:rPr>
          <w:b/>
          <w:szCs w:val="22"/>
        </w:rPr>
        <w:t>vert_phase_position_flag</w:t>
      </w:r>
      <w:r w:rsidRPr="00564A49">
        <w:rPr>
          <w:b/>
          <w:lang w:eastAsia="ko-KR"/>
        </w:rPr>
        <w:t>[</w:t>
      </w:r>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phase_position_flag</w:t>
      </w:r>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24" w:name="_Ref348090415"/>
      <w:r w:rsidRPr="00564A49">
        <w:rPr>
          <w:lang w:val="en-US"/>
        </w:rPr>
        <w:t>Reference picture list modification semantics</w:t>
      </w:r>
      <w:bookmarkEnd w:id="1624"/>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lastRenderedPageBreak/>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w:t>
      </w:r>
      <w:proofErr w:type="spellStart"/>
      <w:r w:rsidRPr="00564A49">
        <w:rPr>
          <w:sz w:val="20"/>
          <w:szCs w:val="20"/>
          <w:lang w:val="en-US"/>
        </w:rPr>
        <w:t>CurrRpsIdx</w:t>
      </w:r>
      <w:proofErr w:type="spellEnd"/>
      <w:r w:rsidRPr="00564A49">
        <w:rPr>
          <w:sz w:val="20"/>
          <w:szCs w:val="20"/>
          <w:lang w:val="en-US"/>
        </w:rPr>
        <w:t> ][ </w:t>
      </w:r>
      <w:proofErr w:type="spellStart"/>
      <w:r w:rsidRPr="00564A49">
        <w:rPr>
          <w:sz w:val="20"/>
          <w:szCs w:val="20"/>
          <w:lang w:val="en-US"/>
        </w:rPr>
        <w:t>i</w:t>
      </w:r>
      <w:proofErr w:type="spellEnd"/>
      <w:r w:rsidRPr="00564A49">
        <w:rPr>
          <w:sz w:val="20"/>
          <w:szCs w:val="20"/>
          <w:lang w:val="en-US"/>
        </w:rPr>
        <w:t> ] )</w:t>
      </w:r>
      <w:r w:rsidRPr="00564A49">
        <w:rPr>
          <w:sz w:val="20"/>
          <w:szCs w:val="20"/>
          <w:lang w:val="en-US"/>
        </w:rPr>
        <w:br/>
      </w:r>
      <w:r w:rsidRPr="00564A49">
        <w:rPr>
          <w:sz w:val="20"/>
          <w:szCs w:val="20"/>
          <w:lang w:val="en-US"/>
        </w:rPr>
        <w:tab/>
      </w:r>
      <w:r w:rsidRPr="00564A49">
        <w:rPr>
          <w:sz w:val="20"/>
          <w:szCs w:val="20"/>
          <w:lang w:val="en-US"/>
        </w:rPr>
        <w:tab/>
      </w:r>
      <w:proofErr w:type="spellStart"/>
      <w:r w:rsidRPr="00564A49">
        <w:rPr>
          <w:sz w:val="20"/>
          <w:szCs w:val="20"/>
          <w:lang w:val="en-US"/>
        </w:rPr>
        <w:t>NumPicTotalCurr</w:t>
      </w:r>
      <w:proofErr w:type="spellEnd"/>
      <w:r w:rsidRPr="00564A49">
        <w:rPr>
          <w:sz w:val="20"/>
          <w:szCs w:val="20"/>
          <w:lang w:val="en-US"/>
        </w:rPr>
        <w:t>++</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25" w:name="_Ref348090417"/>
      <w:r w:rsidRPr="00564A49">
        <w:rPr>
          <w:lang w:val="en-US"/>
        </w:rPr>
        <w:t>Weighted prediction parameters semantics</w:t>
      </w:r>
      <w:bookmarkEnd w:id="1625"/>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6" w:name="_Toc350926526"/>
      <w:bookmarkStart w:id="1627" w:name="_Toc347485186"/>
      <w:bookmarkStart w:id="1628" w:name="_Ref351058442"/>
      <w:bookmarkStart w:id="1629" w:name="_Ref363159871"/>
      <w:bookmarkStart w:id="1630" w:name="_Toc377921546"/>
      <w:bookmarkStart w:id="1631" w:name="_Toc378026184"/>
      <w:bookmarkStart w:id="1632" w:name="_Ref348090407"/>
      <w:r w:rsidRPr="00564A49">
        <w:rPr>
          <w:lang w:val="en-US"/>
        </w:rPr>
        <w:t>Short-term reference picture set semantics</w:t>
      </w:r>
      <w:bookmarkEnd w:id="1626"/>
      <w:bookmarkEnd w:id="1627"/>
      <w:bookmarkEnd w:id="1628"/>
      <w:bookmarkEnd w:id="1629"/>
      <w:bookmarkEnd w:id="1630"/>
      <w:bookmarkEnd w:id="1631"/>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33" w:name="_Ref351058473"/>
      <w:bookmarkStart w:id="1634" w:name="_Toc377921547"/>
      <w:bookmarkStart w:id="1635" w:name="_Toc378026185"/>
      <w:r w:rsidRPr="00564A49">
        <w:rPr>
          <w:lang w:val="en-US"/>
        </w:rPr>
        <w:t>Slice segment data semantics</w:t>
      </w:r>
      <w:bookmarkEnd w:id="1632"/>
      <w:bookmarkEnd w:id="1633"/>
      <w:bookmarkEnd w:id="1634"/>
      <w:bookmarkEnd w:id="1635"/>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36" w:name="_Toc377921548"/>
      <w:bookmarkStart w:id="1637" w:name="_Toc378026186"/>
      <w:r w:rsidRPr="00564A49">
        <w:rPr>
          <w:lang w:val="en-US"/>
        </w:rPr>
        <w:lastRenderedPageBreak/>
        <w:t>Decoding process</w:t>
      </w:r>
      <w:bookmarkEnd w:id="1636"/>
      <w:bookmarkEnd w:id="1637"/>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38" w:name="_Ref331522910"/>
      <w:bookmarkStart w:id="1639" w:name="_Ref360894978"/>
      <w:bookmarkStart w:id="1640" w:name="_Toc377921549"/>
      <w:bookmarkStart w:id="1641" w:name="_Toc378026187"/>
      <w:r w:rsidRPr="00564A49">
        <w:rPr>
          <w:lang w:val="en-US"/>
        </w:rPr>
        <w:t>General</w:t>
      </w:r>
      <w:bookmarkEnd w:id="1638"/>
      <w:r w:rsidRPr="00564A49">
        <w:rPr>
          <w:lang w:val="en-US"/>
        </w:rPr>
        <w:t xml:space="preserve"> decoding process</w:t>
      </w:r>
      <w:bookmarkEnd w:id="1639"/>
      <w:bookmarkEnd w:id="1640"/>
      <w:bookmarkEnd w:id="1641"/>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At the end of the subclause, add the following sentence:</w:t>
      </w:r>
    </w:p>
    <w:p w:rsidR="007E173E" w:rsidRDefault="007E173E" w:rsidP="007E173E">
      <w:pPr>
        <w:tabs>
          <w:tab w:val="clear" w:pos="794"/>
          <w:tab w:val="left" w:pos="400"/>
        </w:tabs>
        <w:ind w:left="440" w:hanging="40"/>
        <w:rPr>
          <w:lang w:val="en-US"/>
        </w:rPr>
      </w:pPr>
      <w:r w:rsidRPr="00564A49">
        <w:rPr>
          <w:lang w:val="en-US"/>
        </w:rPr>
        <w:t xml:space="preserve">When the current picture has nuh_layer_id greater than 0, the decoding process for a coded picture with nuh_layer_id greater than 0 as specified in </w:t>
      </w:r>
      <w:proofErr w:type="spellStart"/>
      <w:r w:rsidRPr="00564A49">
        <w:rPr>
          <w:lang w:val="en-US"/>
        </w:rPr>
        <w:t>subclause</w:t>
      </w:r>
      <w:proofErr w:type="spellEnd"/>
      <w:r w:rsidRPr="00564A49">
        <w:rPr>
          <w:lang w:val="en-US"/>
        </w:rPr>
        <w:t xml:space="preserve"> </w:t>
      </w:r>
      <w:r w:rsidR="00AD2983">
        <w:rPr>
          <w:lang w:val="en-US"/>
        </w:rPr>
        <w:fldChar w:fldCharType="begin"/>
      </w:r>
      <w:r w:rsidR="00AD2983">
        <w:rPr>
          <w:lang w:val="en-US"/>
        </w:rPr>
        <w:instrText xml:space="preserve"> REF _Ref379900942 \r \h </w:instrText>
      </w:r>
      <w:r w:rsidR="00AD2983">
        <w:rPr>
          <w:lang w:val="en-US"/>
        </w:rPr>
      </w:r>
      <w:r w:rsidR="00AD2983">
        <w:rPr>
          <w:lang w:val="en-US"/>
        </w:rPr>
        <w:fldChar w:fldCharType="separate"/>
      </w:r>
      <w:r w:rsidR="00AD2983">
        <w:rPr>
          <w:lang w:val="en-US"/>
        </w:rPr>
        <w:t>F.8.1.2</w:t>
      </w:r>
      <w:r w:rsidR="00AD2983">
        <w:rPr>
          <w:lang w:val="en-US"/>
        </w:rPr>
        <w:fldChar w:fldCharType="end"/>
      </w:r>
      <w:r w:rsidRPr="00564A49">
        <w:rPr>
          <w:lang w:val="en-US"/>
        </w:rPr>
        <w:t xml:space="preserve"> is invoked.</w:t>
      </w:r>
    </w:p>
    <w:p w:rsidR="00502BBB" w:rsidRDefault="00502BBB" w:rsidP="00502BBB">
      <w:pPr>
        <w:tabs>
          <w:tab w:val="clear" w:pos="794"/>
          <w:tab w:val="left" w:pos="400"/>
        </w:tabs>
        <w:ind w:left="400" w:hanging="400"/>
        <w:rPr>
          <w:lang w:val="en-US"/>
        </w:rPr>
      </w:pPr>
      <w:r w:rsidRPr="00AA6E0C">
        <w:rPr>
          <w:lang w:val="en-US"/>
        </w:rPr>
        <w:t>–</w:t>
      </w:r>
      <w:r w:rsidRPr="00AA6E0C">
        <w:rPr>
          <w:lang w:val="en-US"/>
        </w:rPr>
        <w:tab/>
      </w:r>
      <w:r>
        <w:rPr>
          <w:lang w:val="en-US"/>
        </w:rPr>
        <w:t xml:space="preserve">When </w:t>
      </w:r>
      <w:r w:rsidRPr="00922F83">
        <w:rPr>
          <w:rFonts w:eastAsia="Batang"/>
          <w:bCs/>
          <w:lang w:val="en-US" w:eastAsia="ko-KR"/>
        </w:rPr>
        <w:t>vps_base_layer_</w:t>
      </w:r>
      <w:r w:rsidR="003D7CD2">
        <w:rPr>
          <w:rFonts w:eastAsia="Batang"/>
          <w:bCs/>
          <w:lang w:val="en-US" w:eastAsia="ko-KR"/>
        </w:rPr>
        <w:t>in</w:t>
      </w:r>
      <w:r w:rsidRPr="00922F83">
        <w:rPr>
          <w:rFonts w:eastAsia="Batang"/>
          <w:bCs/>
          <w:lang w:val="en-US" w:eastAsia="ko-KR"/>
        </w:rPr>
        <w:t>ternal_flag</w:t>
      </w:r>
      <w:r>
        <w:rPr>
          <w:lang w:val="en-US"/>
        </w:rPr>
        <w:t xml:space="preserve"> is equal to </w:t>
      </w:r>
      <w:r w:rsidR="003D7CD2">
        <w:rPr>
          <w:lang w:val="en-US"/>
        </w:rPr>
        <w:t>0</w:t>
      </w:r>
      <w:r>
        <w:rPr>
          <w:lang w:val="en-US"/>
        </w:rPr>
        <w:t>, t</w:t>
      </w:r>
      <w:r w:rsidRPr="00983CFA">
        <w:rPr>
          <w:lang w:val="en-US"/>
        </w:rPr>
        <w:t xml:space="preserve">he </w:t>
      </w:r>
      <w:r>
        <w:rPr>
          <w:lang w:val="en-US"/>
        </w:rPr>
        <w:t>following applies:</w:t>
      </w:r>
      <w:r w:rsidR="00355511">
        <w:rPr>
          <w:lang w:val="en-US"/>
        </w:rPr>
        <w:t xml:space="preserve"> </w:t>
      </w:r>
      <w:r w:rsidR="00355511" w:rsidRPr="00355511">
        <w:rPr>
          <w:highlight w:val="yellow"/>
          <w:lang w:val="en-US"/>
        </w:rPr>
        <w:t xml:space="preserve">[Ed. (YK): Check other places to </w:t>
      </w:r>
      <w:r w:rsidR="00355511">
        <w:rPr>
          <w:highlight w:val="yellow"/>
          <w:lang w:val="en-US"/>
        </w:rPr>
        <w:t>en</w:t>
      </w:r>
      <w:r w:rsidR="00355511" w:rsidRPr="00355511">
        <w:rPr>
          <w:highlight w:val="yellow"/>
          <w:lang w:val="en-US"/>
        </w:rPr>
        <w:t xml:space="preserve">sure correct handling of the base layer when this flag is equal to </w:t>
      </w:r>
      <w:r w:rsidR="003D7CD2">
        <w:rPr>
          <w:highlight w:val="yellow"/>
          <w:lang w:val="en-US"/>
        </w:rPr>
        <w:t>0</w:t>
      </w:r>
      <w:r w:rsidR="00355511" w:rsidRPr="00355511">
        <w:rPr>
          <w:highlight w:val="yellow"/>
          <w:lang w:val="en-US"/>
        </w:rPr>
        <w:t>.]</w:t>
      </w:r>
      <w:r w:rsidR="00005479">
        <w:rPr>
          <w:lang w:val="en-US"/>
        </w:rPr>
        <w:t xml:space="preserve"> </w:t>
      </w:r>
      <w:r w:rsidR="00005479" w:rsidRPr="00005479">
        <w:rPr>
          <w:highlight w:val="yellow"/>
          <w:lang w:val="en-US"/>
        </w:rPr>
        <w:t xml:space="preserve">[Ed. (MH): </w:t>
      </w:r>
      <w:r w:rsidR="00005479" w:rsidRPr="00005479">
        <w:rPr>
          <w:highlight w:val="yellow"/>
        </w:rPr>
        <w:t>It might be better to move this to subclause 8.1 to specify clearly that it applies before processing the first (internal) picture of an access unit.]</w:t>
      </w:r>
    </w:p>
    <w:p w:rsidR="00502BBB" w:rsidRDefault="00502BBB" w:rsidP="00502BBB">
      <w:pPr>
        <w:tabs>
          <w:tab w:val="clear" w:pos="794"/>
          <w:tab w:val="left" w:pos="400"/>
        </w:tabs>
        <w:ind w:left="800" w:hanging="400"/>
        <w:rPr>
          <w:lang w:val="en-US"/>
        </w:rPr>
      </w:pPr>
      <w:r w:rsidRPr="00912A79">
        <w:rPr>
          <w:lang w:val="en-US"/>
        </w:rPr>
        <w:t>–</w:t>
      </w:r>
      <w:r w:rsidRPr="00912A79">
        <w:rPr>
          <w:lang w:val="en-US"/>
        </w:rPr>
        <w:tab/>
      </w:r>
      <w:r>
        <w:rPr>
          <w:lang w:val="en-US"/>
        </w:rPr>
        <w:t>There is no coded picture with nuh_layer_id equal to 0 in the bitstream.</w:t>
      </w:r>
    </w:p>
    <w:p w:rsidR="00502BBB" w:rsidRDefault="00502BBB" w:rsidP="00502BBB">
      <w:pPr>
        <w:tabs>
          <w:tab w:val="clear" w:pos="794"/>
          <w:tab w:val="left" w:pos="400"/>
        </w:tabs>
        <w:ind w:left="800" w:hanging="400"/>
        <w:rPr>
          <w:lang w:val="en-US"/>
        </w:rPr>
      </w:pPr>
      <w:r w:rsidRPr="00912A79">
        <w:rPr>
          <w:lang w:val="en-US"/>
        </w:rPr>
        <w:t>–</w:t>
      </w:r>
      <w:r w:rsidRPr="00912A79">
        <w:rPr>
          <w:lang w:val="en-US"/>
        </w:rPr>
        <w:tab/>
      </w:r>
      <w:r>
        <w:rPr>
          <w:lang w:val="en-US"/>
        </w:rPr>
        <w:t>The size of the sub-DPB for the layer with nuh_layer_id equal to 0 is set equal to 1.</w:t>
      </w:r>
    </w:p>
    <w:p w:rsidR="00502BBB" w:rsidRDefault="00502BBB" w:rsidP="00502BBB">
      <w:pPr>
        <w:tabs>
          <w:tab w:val="clear" w:pos="794"/>
          <w:tab w:val="left" w:pos="400"/>
        </w:tabs>
        <w:ind w:left="800" w:hanging="400"/>
        <w:rPr>
          <w:lang w:val="en-US"/>
        </w:rPr>
      </w:pPr>
      <w:r w:rsidRPr="00912A79">
        <w:rPr>
          <w:lang w:val="en-US"/>
        </w:rPr>
        <w:t>–</w:t>
      </w:r>
      <w:r w:rsidRPr="00912A79">
        <w:rPr>
          <w:lang w:val="en-US"/>
        </w:rPr>
        <w:tab/>
      </w:r>
      <w:r>
        <w:rPr>
          <w:lang w:val="en-US"/>
        </w:rPr>
        <w:t xml:space="preserve">The values of </w:t>
      </w:r>
      <w:r w:rsidRPr="00983CFA">
        <w:rPr>
          <w:lang w:val="en-US"/>
        </w:rPr>
        <w:t xml:space="preserve">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w:t>
      </w:r>
      <w:r>
        <w:rPr>
          <w:lang w:val="en-US"/>
        </w:rPr>
        <w:t xml:space="preserve"> for decoded pictures with nuh_layer_id equal to 0 are set equal to the values of </w:t>
      </w:r>
      <w:r w:rsidRPr="00983CFA">
        <w:rPr>
          <w:lang w:val="en-US"/>
        </w:rPr>
        <w:t>pic_width</w:t>
      </w:r>
      <w:r>
        <w:rPr>
          <w:lang w:val="en-US"/>
        </w:rPr>
        <w:t>_vps</w:t>
      </w:r>
      <w:r w:rsidRPr="00983CFA">
        <w:rPr>
          <w:lang w:val="en-US"/>
        </w:rPr>
        <w:t>_in_luma_samples, pic_height</w:t>
      </w:r>
      <w:r>
        <w:rPr>
          <w:lang w:val="en-US"/>
        </w:rPr>
        <w:t>_vps</w:t>
      </w:r>
      <w:r w:rsidRPr="00983CFA">
        <w:rPr>
          <w:lang w:val="en-US"/>
        </w:rPr>
        <w:t xml:space="preserve">_in_luma_samples, </w:t>
      </w:r>
      <w:r w:rsidRPr="00983CFA">
        <w:rPr>
          <w:lang w:val="en-US" w:eastAsia="ko-KR"/>
        </w:rPr>
        <w:t>chroma_format</w:t>
      </w:r>
      <w:r>
        <w:rPr>
          <w:lang w:val="en-US" w:eastAsia="ko-KR"/>
        </w:rPr>
        <w:t>_vps</w:t>
      </w:r>
      <w:r w:rsidRPr="00983CFA">
        <w:rPr>
          <w:lang w:val="en-US" w:eastAsia="ko-KR"/>
        </w:rPr>
        <w:t>_idc, separate_colour_plane</w:t>
      </w:r>
      <w:r>
        <w:rPr>
          <w:lang w:val="en-US" w:eastAsia="ko-KR"/>
        </w:rPr>
        <w:t>_vps</w:t>
      </w:r>
      <w:r w:rsidRPr="00983CFA">
        <w:rPr>
          <w:lang w:val="en-US" w:eastAsia="ko-KR"/>
        </w:rPr>
        <w:t xml:space="preserve">_flag, </w:t>
      </w:r>
      <w:r w:rsidRPr="00983CFA">
        <w:rPr>
          <w:lang w:val="en-US"/>
        </w:rPr>
        <w:t>bit_depth</w:t>
      </w:r>
      <w:r>
        <w:rPr>
          <w:lang w:val="en-US"/>
        </w:rPr>
        <w:t>_vps</w:t>
      </w:r>
      <w:r w:rsidRPr="00983CFA">
        <w:rPr>
          <w:lang w:val="en-US"/>
        </w:rPr>
        <w:t>_luma_minus8, and bit_depth</w:t>
      </w:r>
      <w:r>
        <w:rPr>
          <w:lang w:val="en-US"/>
        </w:rPr>
        <w:t>_vps</w:t>
      </w:r>
      <w:r w:rsidRPr="00983CFA">
        <w:rPr>
          <w:lang w:val="en-US"/>
        </w:rPr>
        <w:t>_chroma_minus8</w:t>
      </w:r>
      <w:r>
        <w:rPr>
          <w:lang w:val="en-US"/>
        </w:rPr>
        <w:t xml:space="preserve">, respectively, of </w:t>
      </w:r>
      <w:r w:rsidRPr="00564A49">
        <w:rPr>
          <w:lang w:eastAsia="ko-KR"/>
        </w:rPr>
        <w:t>the vps_rep_format_idx[ </w:t>
      </w:r>
      <w:r>
        <w:rPr>
          <w:lang w:eastAsia="ko-KR"/>
        </w:rPr>
        <w:t>0</w:t>
      </w:r>
      <w:r w:rsidRPr="00564A49">
        <w:rPr>
          <w:lang w:eastAsia="ko-KR"/>
        </w:rPr>
        <w:t> ]-th rep_format( ) syntax structure in the active VPS</w:t>
      </w:r>
      <w:r>
        <w:rPr>
          <w:lang w:val="en-US"/>
        </w:rPr>
        <w:t>.</w:t>
      </w:r>
    </w:p>
    <w:p w:rsidR="00C107A8" w:rsidRDefault="00CA6A98" w:rsidP="00CA6A98">
      <w:pPr>
        <w:tabs>
          <w:tab w:val="clear" w:pos="794"/>
          <w:tab w:val="left" w:pos="400"/>
        </w:tabs>
        <w:ind w:left="800" w:hanging="400"/>
        <w:rPr>
          <w:lang w:val="en-US"/>
        </w:rPr>
      </w:pPr>
      <w:r w:rsidRPr="00912A79">
        <w:rPr>
          <w:lang w:val="en-US"/>
        </w:rPr>
        <w:t>–</w:t>
      </w:r>
      <w:r w:rsidRPr="00912A79">
        <w:rPr>
          <w:lang w:val="en-US"/>
        </w:rPr>
        <w:tab/>
      </w:r>
      <w:r>
        <w:rPr>
          <w:lang w:val="en-US"/>
        </w:rPr>
        <w:t xml:space="preserve">In addition to a list of decoded pictures, this process also outputs a flag BaseLayerOutputFlag, and, when BaseLayerOutputFlag is equal to 0 and </w:t>
      </w:r>
      <w:r w:rsidRPr="00564A49">
        <w:rPr>
          <w:lang w:val="en-US"/>
        </w:rPr>
        <w:t>AltOptLayerFlag[ </w:t>
      </w:r>
      <w:r w:rsidRPr="00564A49">
        <w:rPr>
          <w:lang w:val="en-CA"/>
        </w:rPr>
        <w:t>TargetOptLayerSetIdx </w:t>
      </w:r>
      <w:r w:rsidRPr="00564A49">
        <w:rPr>
          <w:lang w:val="en-US"/>
        </w:rPr>
        <w:t>]</w:t>
      </w:r>
      <w:r>
        <w:rPr>
          <w:lang w:val="en-US"/>
        </w:rPr>
        <w:t xml:space="preserve"> is equal to 1, a flag BaseLayerPicOutputFlag for each access unit.</w:t>
      </w:r>
    </w:p>
    <w:p w:rsidR="00C107A8" w:rsidRPr="00564A49" w:rsidRDefault="00C107A8" w:rsidP="00C107A8">
      <w:pPr>
        <w:pStyle w:val="Note1CharCharCharCharCharChar"/>
        <w:ind w:left="1191"/>
        <w:rPr>
          <w:lang w:val="en-US"/>
        </w:rPr>
      </w:pPr>
      <w:r w:rsidRPr="00564A49">
        <w:rPr>
          <w:lang w:val="en-US"/>
        </w:rPr>
        <w:t>NOTE – Th</w:t>
      </w:r>
      <w:r>
        <w:rPr>
          <w:lang w:val="en-US"/>
        </w:rPr>
        <w:t>e BaseLayerOutputFlag and, when present, BaseLayerPicOutputFlag for each access unit, are to be sent by an external means to the base layer decoder for controlling the output of base layer decoded pictures.</w:t>
      </w:r>
    </w:p>
    <w:p w:rsidR="00CA6A98" w:rsidRDefault="00CA6A98" w:rsidP="00C107A8">
      <w:pPr>
        <w:tabs>
          <w:tab w:val="clear" w:pos="794"/>
          <w:tab w:val="left" w:pos="400"/>
        </w:tabs>
        <w:ind w:left="1200" w:hanging="400"/>
        <w:rPr>
          <w:lang w:val="en-US"/>
        </w:rPr>
      </w:pPr>
      <w:r>
        <w:rPr>
          <w:lang w:val="en-US"/>
        </w:rPr>
        <w:t>The following applies:</w:t>
      </w:r>
    </w:p>
    <w:p w:rsidR="00CA6A98" w:rsidRDefault="00CA6A98" w:rsidP="00CA6A98">
      <w:pPr>
        <w:tabs>
          <w:tab w:val="clear" w:pos="794"/>
          <w:tab w:val="left" w:pos="400"/>
        </w:tabs>
        <w:ind w:left="1200" w:hanging="400"/>
        <w:rPr>
          <w:lang w:val="en-US"/>
        </w:rPr>
      </w:pPr>
      <w:r w:rsidRPr="00912A79">
        <w:rPr>
          <w:lang w:val="en-US"/>
        </w:rPr>
        <w:t>–</w:t>
      </w:r>
      <w:r w:rsidRPr="00912A79">
        <w:rPr>
          <w:lang w:val="en-US"/>
        </w:rPr>
        <w:tab/>
      </w:r>
      <w:r>
        <w:rPr>
          <w:lang w:val="en-US"/>
        </w:rPr>
        <w:t>BaseLayerOutputFlag is derived as follows:</w:t>
      </w:r>
    </w:p>
    <w:p w:rsidR="00CA6A98" w:rsidRDefault="00CA6A98" w:rsidP="00CA6A98">
      <w:pPr>
        <w:pStyle w:val="Equation"/>
        <w:tabs>
          <w:tab w:val="clear" w:pos="794"/>
          <w:tab w:val="clear" w:pos="1588"/>
          <w:tab w:val="left" w:pos="567"/>
          <w:tab w:val="left" w:pos="851"/>
          <w:tab w:val="left" w:pos="1134"/>
          <w:tab w:val="left" w:pos="1418"/>
          <w:tab w:val="left" w:pos="1701"/>
          <w:tab w:val="left" w:pos="1985"/>
          <w:tab w:val="left" w:pos="2268"/>
        </w:tabs>
        <w:ind w:left="1418"/>
        <w:rPr>
          <w:sz w:val="20"/>
          <w:lang w:val="en-US"/>
        </w:rPr>
      </w:pPr>
      <w:r w:rsidRPr="00AD2983">
        <w:rPr>
          <w:sz w:val="20"/>
          <w:lang w:val="en-US"/>
        </w:rPr>
        <w:t xml:space="preserve">BaseLayerOutputFlag </w:t>
      </w:r>
      <w:r>
        <w:rPr>
          <w:sz w:val="20"/>
          <w:lang w:val="en-US"/>
        </w:rPr>
        <w:t xml:space="preserve">= ( </w:t>
      </w:r>
      <w:r w:rsidRPr="00AD2983">
        <w:rPr>
          <w:sz w:val="20"/>
          <w:lang w:val="en-US"/>
        </w:rPr>
        <w:t>TargetOptLayerIdList[</w:t>
      </w:r>
      <w:r>
        <w:rPr>
          <w:sz w:val="20"/>
          <w:lang w:val="en-US"/>
        </w:rPr>
        <w:t> 0 </w:t>
      </w:r>
      <w:r w:rsidRPr="00AD2983">
        <w:rPr>
          <w:sz w:val="20"/>
          <w:lang w:val="en-US"/>
        </w:rPr>
        <w:t>]</w:t>
      </w:r>
      <w:r>
        <w:rPr>
          <w:sz w:val="20"/>
          <w:lang w:val="en-US"/>
        </w:rPr>
        <w:t xml:space="preserve">  = =  0 )</w:t>
      </w:r>
    </w:p>
    <w:p w:rsidR="00CA6A98" w:rsidRDefault="00CA6A98" w:rsidP="00DD17A0">
      <w:pPr>
        <w:tabs>
          <w:tab w:val="clear" w:pos="794"/>
          <w:tab w:val="left" w:pos="400"/>
        </w:tabs>
        <w:ind w:left="1191"/>
        <w:rPr>
          <w:lang w:val="en-US"/>
        </w:rPr>
      </w:pPr>
      <w:r>
        <w:rPr>
          <w:lang w:val="en-US"/>
        </w:rPr>
        <w:t>BaseLayerOutputFlag equal to 1 specifies that the base layer is a target output layer. BaseLayerOutputFlag equal to 0 specifies that the base layer is a not target output layer.</w:t>
      </w:r>
    </w:p>
    <w:p w:rsidR="00676828" w:rsidRDefault="00CA6A98" w:rsidP="00CA6A98">
      <w:pPr>
        <w:tabs>
          <w:tab w:val="clear" w:pos="794"/>
          <w:tab w:val="left" w:pos="400"/>
        </w:tabs>
        <w:ind w:left="1200" w:hanging="400"/>
        <w:rPr>
          <w:lang w:val="en-US"/>
        </w:rPr>
      </w:pPr>
      <w:r w:rsidRPr="00912A79">
        <w:rPr>
          <w:lang w:val="en-US"/>
        </w:rPr>
        <w:t>–</w:t>
      </w:r>
      <w:r w:rsidRPr="00912A79">
        <w:rPr>
          <w:lang w:val="en-US"/>
        </w:rPr>
        <w:tab/>
      </w:r>
      <w:r>
        <w:rPr>
          <w:lang w:val="en-US"/>
        </w:rPr>
        <w:t xml:space="preserve">When BaseLayerOutputFlag is equal to 0 and </w:t>
      </w:r>
      <w:r w:rsidRPr="00564A49">
        <w:rPr>
          <w:lang w:val="en-US"/>
        </w:rPr>
        <w:t>AltOptLayerFlag[ </w:t>
      </w:r>
      <w:r w:rsidRPr="00564A49">
        <w:rPr>
          <w:lang w:val="en-CA"/>
        </w:rPr>
        <w:t>TargetOptLayerSetIdx </w:t>
      </w:r>
      <w:r w:rsidRPr="00564A49">
        <w:rPr>
          <w:lang w:val="en-US"/>
        </w:rPr>
        <w:t>]</w:t>
      </w:r>
      <w:r>
        <w:rPr>
          <w:lang w:val="en-US"/>
        </w:rPr>
        <w:t xml:space="preserve"> is equal to 1, for each access unit, BaseLayerPicOutputFlag is derived as follows:</w:t>
      </w:r>
    </w:p>
    <w:p w:rsidR="00DD17A0" w:rsidRPr="00676828" w:rsidRDefault="00DD17A0" w:rsidP="00676828">
      <w:pPr>
        <w:pStyle w:val="Equation"/>
        <w:tabs>
          <w:tab w:val="clear" w:pos="794"/>
          <w:tab w:val="clear" w:pos="1588"/>
          <w:tab w:val="left" w:pos="567"/>
          <w:tab w:val="left" w:pos="851"/>
          <w:tab w:val="left" w:pos="1134"/>
          <w:tab w:val="left" w:pos="1418"/>
          <w:tab w:val="left" w:pos="1701"/>
          <w:tab w:val="left" w:pos="1985"/>
          <w:tab w:val="left" w:pos="2268"/>
        </w:tabs>
        <w:ind w:left="1418"/>
        <w:rPr>
          <w:sz w:val="20"/>
          <w:lang w:val="en-US"/>
        </w:rPr>
      </w:pPr>
      <w:r w:rsidRPr="00676828">
        <w:rPr>
          <w:sz w:val="20"/>
          <w:lang w:val="en-US"/>
        </w:rPr>
        <w:t>if</w:t>
      </w:r>
      <w:r w:rsidR="00676828">
        <w:rPr>
          <w:sz w:val="20"/>
          <w:lang w:val="en-US"/>
        </w:rPr>
        <w:t>(</w:t>
      </w:r>
      <w:r w:rsidRPr="00676828">
        <w:rPr>
          <w:sz w:val="20"/>
          <w:lang w:val="en-US"/>
        </w:rPr>
        <w:t xml:space="preserve"> the base layer is a direct or indirect reference layer of the target output layer, the access unit does not contain a picture at the target output layer </w:t>
      </w:r>
      <w:r w:rsidR="00282439" w:rsidRPr="00282439">
        <w:rPr>
          <w:sz w:val="20"/>
          <w:lang w:val="en-US"/>
        </w:rPr>
        <w:t>or contains a picture at the target output layer that has PicOutputFlag equal to 0</w:t>
      </w:r>
      <w:r w:rsidR="00282439">
        <w:rPr>
          <w:sz w:val="20"/>
          <w:lang w:val="en-US"/>
        </w:rPr>
        <w:t xml:space="preserve">, </w:t>
      </w:r>
      <w:r w:rsidRPr="00676828">
        <w:rPr>
          <w:sz w:val="20"/>
          <w:lang w:val="en-US"/>
        </w:rPr>
        <w:t>and does not contain a picture at any other direct or indirect reference layer of the target output layer</w:t>
      </w:r>
      <w:r w:rsidR="00676828">
        <w:rPr>
          <w:sz w:val="20"/>
          <w:lang w:val="en-US"/>
        </w:rPr>
        <w:t>)</w:t>
      </w:r>
      <w:r w:rsidR="00676828">
        <w:rPr>
          <w:sz w:val="20"/>
          <w:lang w:val="en-US"/>
        </w:rPr>
        <w:br/>
      </w:r>
      <w:r w:rsidR="00676828">
        <w:rPr>
          <w:sz w:val="20"/>
          <w:lang w:val="en-US"/>
        </w:rPr>
        <w:tab/>
      </w:r>
      <w:r w:rsidRPr="00676828">
        <w:rPr>
          <w:sz w:val="20"/>
          <w:lang w:val="en-US"/>
        </w:rPr>
        <w:t xml:space="preserve">BaseLayerPicOutputFlag </w:t>
      </w:r>
      <w:r w:rsidR="00676828">
        <w:rPr>
          <w:sz w:val="20"/>
          <w:lang w:val="en-US"/>
        </w:rPr>
        <w:t xml:space="preserve">= </w:t>
      </w:r>
      <w:r w:rsidRPr="00676828">
        <w:rPr>
          <w:sz w:val="20"/>
          <w:lang w:val="en-US"/>
        </w:rPr>
        <w:t>1</w:t>
      </w:r>
      <w:r w:rsidR="00676828">
        <w:rPr>
          <w:sz w:val="20"/>
          <w:lang w:val="en-US"/>
        </w:rPr>
        <w:br/>
        <w:t>else</w:t>
      </w:r>
      <w:r w:rsidR="00676828">
        <w:rPr>
          <w:sz w:val="20"/>
          <w:lang w:val="en-US"/>
        </w:rPr>
        <w:br/>
      </w:r>
      <w:r w:rsidR="00676828">
        <w:rPr>
          <w:sz w:val="20"/>
          <w:lang w:val="en-US"/>
        </w:rPr>
        <w:tab/>
      </w:r>
      <w:r w:rsidRPr="00676828">
        <w:rPr>
          <w:sz w:val="20"/>
          <w:lang w:val="en-US"/>
        </w:rPr>
        <w:t xml:space="preserve">BaseLayerPicOutputFlag </w:t>
      </w:r>
      <w:r w:rsidR="00676828">
        <w:rPr>
          <w:sz w:val="20"/>
          <w:lang w:val="en-US"/>
        </w:rPr>
        <w:t>= 0</w:t>
      </w:r>
    </w:p>
    <w:p w:rsidR="00DD17A0" w:rsidRDefault="00DD17A0" w:rsidP="00DD17A0">
      <w:pPr>
        <w:tabs>
          <w:tab w:val="clear" w:pos="794"/>
          <w:tab w:val="left" w:pos="400"/>
        </w:tabs>
        <w:ind w:left="1191"/>
        <w:rPr>
          <w:lang w:val="en-US"/>
        </w:rPr>
      </w:pPr>
      <w:r>
        <w:rPr>
          <w:lang w:val="en-US"/>
        </w:rPr>
        <w:t>BaseLayerPicOutputFlag equal to 1 for an access unit specifies that the base layer picture of the access unit is output. BaseLayerPicOutputFlag equal to 0 for an access unit specifies that the base layer picture of the access unit is not output.</w:t>
      </w:r>
    </w:p>
    <w:p w:rsidR="005775AE" w:rsidRPr="005775AE" w:rsidRDefault="005775AE" w:rsidP="005775AE">
      <w:pPr>
        <w:tabs>
          <w:tab w:val="clear" w:pos="794"/>
          <w:tab w:val="left" w:pos="400"/>
        </w:tabs>
        <w:ind w:left="800" w:hanging="400"/>
        <w:rPr>
          <w:lang w:val="en-US"/>
        </w:rPr>
      </w:pPr>
      <w:r w:rsidRPr="00912A79">
        <w:rPr>
          <w:lang w:val="en-US"/>
        </w:rPr>
        <w:t>–</w:t>
      </w:r>
      <w:r w:rsidRPr="00912A79">
        <w:rPr>
          <w:lang w:val="en-US"/>
        </w:rPr>
        <w:tab/>
      </w:r>
      <w:r>
        <w:rPr>
          <w:lang w:val="en-US"/>
        </w:rPr>
        <w:t>T</w:t>
      </w:r>
      <w:r w:rsidRPr="005775AE">
        <w:rPr>
          <w:lang w:val="en-US"/>
        </w:rPr>
        <w:t>he variable LayerInitializedFlag[ 0 ] is set equal to 1 and the variable FirstPicInLayerDecodedFlag[ 0 ] is set equal to 1.</w:t>
      </w:r>
    </w:p>
    <w:p w:rsidR="00502BBB" w:rsidRDefault="00502BBB" w:rsidP="00502BBB">
      <w:pPr>
        <w:tabs>
          <w:tab w:val="clear" w:pos="794"/>
          <w:tab w:val="left" w:pos="400"/>
        </w:tabs>
        <w:ind w:left="800" w:hanging="400"/>
        <w:rPr>
          <w:lang w:val="en-US"/>
        </w:rPr>
      </w:pPr>
      <w:r w:rsidRPr="00912A79">
        <w:rPr>
          <w:lang w:val="en-US"/>
        </w:rPr>
        <w:t>–</w:t>
      </w:r>
      <w:r w:rsidRPr="00912A79">
        <w:rPr>
          <w:lang w:val="en-US"/>
        </w:rPr>
        <w:tab/>
      </w:r>
      <w:r>
        <w:rPr>
          <w:lang w:val="en-US"/>
        </w:rPr>
        <w:t xml:space="preserve">For each access unit, a decoded picture with nuh_layer_id equal to 0 may be provided by external means. When not provided, no </w:t>
      </w:r>
      <w:r>
        <w:rPr>
          <w:szCs w:val="22"/>
          <w:lang w:val="en-CA"/>
        </w:rPr>
        <w:t xml:space="preserve">picture with </w:t>
      </w:r>
      <w:r>
        <w:rPr>
          <w:lang w:val="en-US"/>
        </w:rPr>
        <w:t xml:space="preserve">nuh_layer_id equal to 0 </w:t>
      </w:r>
      <w:r>
        <w:rPr>
          <w:szCs w:val="22"/>
          <w:lang w:val="en-CA"/>
        </w:rPr>
        <w:t>is used for inter-layer prediction for the current access unit</w:t>
      </w:r>
      <w:r>
        <w:rPr>
          <w:lang w:val="en-US"/>
        </w:rPr>
        <w:t>. When provided, the following applies:</w:t>
      </w:r>
    </w:p>
    <w:p w:rsidR="00502BBB" w:rsidRDefault="00502BBB" w:rsidP="00502BBB">
      <w:pPr>
        <w:tabs>
          <w:tab w:val="clear" w:pos="794"/>
          <w:tab w:val="left" w:pos="400"/>
        </w:tabs>
        <w:ind w:left="1200" w:hanging="400"/>
        <w:rPr>
          <w:lang w:val="en-US"/>
        </w:rPr>
      </w:pPr>
      <w:r w:rsidRPr="00912A79">
        <w:rPr>
          <w:lang w:val="en-US"/>
        </w:rPr>
        <w:t>–</w:t>
      </w:r>
      <w:r w:rsidRPr="00912A79">
        <w:rPr>
          <w:lang w:val="en-US"/>
        </w:rPr>
        <w:tab/>
      </w:r>
      <w:r>
        <w:rPr>
          <w:lang w:val="en-US"/>
        </w:rPr>
        <w:t>The following information of the picture with nuh_layer_id equal to 0 for the access unit is provided by external means:</w:t>
      </w:r>
    </w:p>
    <w:p w:rsidR="00502BBB" w:rsidRPr="00A45D66" w:rsidRDefault="00502BBB" w:rsidP="00502BBB">
      <w:pPr>
        <w:tabs>
          <w:tab w:val="clear" w:pos="794"/>
          <w:tab w:val="left" w:pos="400"/>
        </w:tabs>
        <w:ind w:left="1591" w:hanging="400"/>
        <w:rPr>
          <w:lang w:val="en-US"/>
        </w:rPr>
      </w:pPr>
      <w:r w:rsidRPr="00912A79">
        <w:rPr>
          <w:lang w:val="en-US"/>
        </w:rPr>
        <w:t>–</w:t>
      </w:r>
      <w:r w:rsidRPr="00912A79">
        <w:rPr>
          <w:lang w:val="en-US"/>
        </w:rPr>
        <w:tab/>
      </w:r>
      <w:r w:rsidRPr="00A45D66">
        <w:rPr>
          <w:lang w:val="en-US"/>
        </w:rPr>
        <w:t>The decoded sample values</w:t>
      </w:r>
      <w:r>
        <w:rPr>
          <w:lang w:val="en-US"/>
        </w:rPr>
        <w:t xml:space="preserve"> (1</w:t>
      </w:r>
      <w:r w:rsidRPr="00983CFA">
        <w:rPr>
          <w:lang w:val="en-US"/>
        </w:rPr>
        <w:t xml:space="preserve"> sample array S</w:t>
      </w:r>
      <w:r w:rsidRPr="00983CFA">
        <w:rPr>
          <w:vertAlign w:val="subscript"/>
          <w:lang w:val="en-US"/>
        </w:rPr>
        <w:t>L</w:t>
      </w:r>
      <w:r>
        <w:rPr>
          <w:lang w:val="en-US"/>
        </w:rPr>
        <w:t xml:space="preserve"> if</w:t>
      </w:r>
      <w:r w:rsidRPr="00983CFA">
        <w:rPr>
          <w:lang w:val="en-US"/>
        </w:rPr>
        <w:t xml:space="preserve"> </w:t>
      </w:r>
      <w:r>
        <w:rPr>
          <w:lang w:val="en-US"/>
        </w:rPr>
        <w:t xml:space="preserve">chroma_format_idc is equal to 0 or </w:t>
      </w:r>
      <w:r w:rsidRPr="00983CFA">
        <w:rPr>
          <w:lang w:val="en-US"/>
        </w:rPr>
        <w:t>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xml:space="preserve">, </w:t>
      </w:r>
      <w:r>
        <w:rPr>
          <w:lang w:val="en-US"/>
        </w:rPr>
        <w:t xml:space="preserve">and </w:t>
      </w:r>
      <w:r w:rsidRPr="00983CFA">
        <w:rPr>
          <w:lang w:val="en-US"/>
        </w:rPr>
        <w:t>S</w:t>
      </w:r>
      <w:r w:rsidRPr="00983CFA">
        <w:rPr>
          <w:vertAlign w:val="subscript"/>
          <w:lang w:val="en-US"/>
        </w:rPr>
        <w:t>Cr</w:t>
      </w:r>
      <w:r>
        <w:rPr>
          <w:lang w:val="en-US"/>
        </w:rPr>
        <w:t xml:space="preserve"> otherwise)</w:t>
      </w:r>
    </w:p>
    <w:p w:rsidR="00502BBB" w:rsidRDefault="00502BBB" w:rsidP="00502BBB">
      <w:pPr>
        <w:tabs>
          <w:tab w:val="clear" w:pos="794"/>
          <w:tab w:val="left" w:pos="400"/>
        </w:tabs>
        <w:ind w:left="1591" w:hanging="400"/>
        <w:rPr>
          <w:lang w:val="en-US"/>
        </w:rPr>
      </w:pPr>
      <w:r w:rsidRPr="00912A79">
        <w:rPr>
          <w:lang w:val="en-US"/>
        </w:rPr>
        <w:lastRenderedPageBreak/>
        <w:t>–</w:t>
      </w:r>
      <w:r w:rsidRPr="00912A79">
        <w:rPr>
          <w:lang w:val="en-US"/>
        </w:rPr>
        <w:tab/>
      </w:r>
      <w:r>
        <w:rPr>
          <w:lang w:val="en-US"/>
        </w:rPr>
        <w:t>The value of the variable BlIrapPicFlag, and when BlIrapPicFlag is equal to 1, the value of nal_unit_type of the decoded picture</w:t>
      </w:r>
      <w:r w:rsidR="00D72970">
        <w:rPr>
          <w:lang w:val="en-US"/>
        </w:rPr>
        <w:t xml:space="preserve"> </w:t>
      </w:r>
      <w:r w:rsidR="00D72970" w:rsidRPr="00D72970">
        <w:rPr>
          <w:highlight w:val="yellow"/>
          <w:lang w:val="en-US"/>
        </w:rPr>
        <w:t xml:space="preserve">[Ed. (YK): </w:t>
      </w:r>
      <w:r w:rsidR="00005479">
        <w:rPr>
          <w:highlight w:val="yellow"/>
          <w:lang w:val="en-US"/>
        </w:rPr>
        <w:t xml:space="preserve">Further study </w:t>
      </w:r>
      <w:r w:rsidR="00D72970" w:rsidRPr="00D72970">
        <w:rPr>
          <w:highlight w:val="yellow"/>
          <w:lang w:val="en-US"/>
        </w:rPr>
        <w:t>whether all the six specified types of IRAP NAL unit types should be defined instead of just three</w:t>
      </w:r>
      <w:r w:rsidR="00D72970">
        <w:rPr>
          <w:highlight w:val="yellow"/>
          <w:lang w:val="en-US"/>
        </w:rPr>
        <w:t>, and whether codec specific definitions, e.g. when the base layer is AVC, are needed, such as defined in P0184v2_attachment</w:t>
      </w:r>
      <w:r w:rsidR="00D72970" w:rsidRPr="00D72970">
        <w:rPr>
          <w:highlight w:val="yellow"/>
          <w:lang w:val="en-US"/>
        </w:rPr>
        <w:t>.]</w:t>
      </w:r>
    </w:p>
    <w:p w:rsidR="00502BBB" w:rsidRDefault="00502BBB" w:rsidP="00502BBB">
      <w:pPr>
        <w:tabs>
          <w:tab w:val="clear" w:pos="794"/>
          <w:tab w:val="left" w:pos="400"/>
        </w:tabs>
        <w:ind w:left="1988" w:hanging="400"/>
        <w:rPr>
          <w:lang w:val="en-US"/>
        </w:rPr>
      </w:pPr>
      <w:r w:rsidRPr="00912A79">
        <w:rPr>
          <w:lang w:val="en-US"/>
        </w:rPr>
        <w:t>–</w:t>
      </w:r>
      <w:r w:rsidRPr="00912A79">
        <w:rPr>
          <w:lang w:val="en-US"/>
        </w:rPr>
        <w:tab/>
      </w:r>
      <w:r>
        <w:rPr>
          <w:lang w:val="en-US"/>
        </w:rPr>
        <w:t xml:space="preserve">BlIrapPicFlag equal to 1 specifies that the decoded picture is an IRAP picture. </w:t>
      </w:r>
      <w:r w:rsidR="007B5421">
        <w:rPr>
          <w:lang w:val="en-US"/>
        </w:rPr>
        <w:t>Bl</w:t>
      </w:r>
      <w:r>
        <w:rPr>
          <w:lang w:val="en-US"/>
        </w:rPr>
        <w:t xml:space="preserve">IrapPicFlag equal to </w:t>
      </w:r>
      <w:r w:rsidR="007B5421">
        <w:rPr>
          <w:lang w:val="en-US"/>
        </w:rPr>
        <w:t>0</w:t>
      </w:r>
      <w:r>
        <w:rPr>
          <w:lang w:val="en-US"/>
        </w:rPr>
        <w:t xml:space="preserve"> specifies that the decoded picture is a non-IRAP picture.</w:t>
      </w:r>
    </w:p>
    <w:p w:rsidR="00502BBB" w:rsidRDefault="00502BBB" w:rsidP="00502BBB">
      <w:pPr>
        <w:tabs>
          <w:tab w:val="clear" w:pos="794"/>
          <w:tab w:val="left" w:pos="400"/>
        </w:tabs>
        <w:ind w:left="1988" w:hanging="400"/>
        <w:rPr>
          <w:noProof/>
          <w:lang w:eastAsia="ko-KR"/>
        </w:rPr>
      </w:pPr>
      <w:r w:rsidRPr="00912A79">
        <w:rPr>
          <w:lang w:val="en-US"/>
        </w:rPr>
        <w:t>–</w:t>
      </w:r>
      <w:r w:rsidRPr="00912A79">
        <w:rPr>
          <w:lang w:val="en-US"/>
        </w:rPr>
        <w:tab/>
      </w:r>
      <w:r>
        <w:rPr>
          <w:lang w:val="en-US"/>
        </w:rPr>
        <w:t xml:space="preserve">The provided value of nal_unit_type of the decoded picture shall be equal to </w:t>
      </w:r>
      <w:r>
        <w:rPr>
          <w:noProof/>
        </w:rPr>
        <w:t xml:space="preserve">IDR_W_RADL, </w:t>
      </w:r>
      <w:r w:rsidRPr="0056241E">
        <w:rPr>
          <w:noProof/>
          <w:lang w:eastAsia="ko-KR"/>
        </w:rPr>
        <w:t>CRA_NUT</w:t>
      </w:r>
      <w:r>
        <w:rPr>
          <w:noProof/>
          <w:lang w:eastAsia="ko-KR"/>
        </w:rPr>
        <w:t>, or BLA_W_LP.</w:t>
      </w:r>
    </w:p>
    <w:p w:rsidR="00502BBB" w:rsidRDefault="00502BBB" w:rsidP="00502BBB">
      <w:pPr>
        <w:tabs>
          <w:tab w:val="clear" w:pos="794"/>
          <w:tab w:val="left" w:pos="400"/>
        </w:tabs>
        <w:ind w:left="2385" w:hanging="400"/>
        <w:rPr>
          <w:lang w:val="en-US"/>
        </w:rPr>
      </w:pPr>
      <w:r w:rsidRPr="00912A79">
        <w:rPr>
          <w:lang w:val="en-US"/>
        </w:rPr>
        <w:t>–</w:t>
      </w:r>
      <w:r w:rsidRPr="00912A79">
        <w:rPr>
          <w:lang w:val="en-US"/>
        </w:rPr>
        <w:tab/>
      </w:r>
      <w:r>
        <w:rPr>
          <w:lang w:val="en-US"/>
        </w:rPr>
        <w:t xml:space="preserve">nal_unit_type equal to </w:t>
      </w:r>
      <w:r>
        <w:rPr>
          <w:noProof/>
        </w:rPr>
        <w:t>IDR_W_RADL</w:t>
      </w:r>
      <w:r>
        <w:rPr>
          <w:lang w:val="en-US"/>
        </w:rPr>
        <w:t xml:space="preserve"> specifies that the decoded picture is an IDR picture.</w:t>
      </w:r>
    </w:p>
    <w:p w:rsidR="00502BBB" w:rsidRPr="00A45D66" w:rsidRDefault="00502BBB" w:rsidP="00502BBB">
      <w:pPr>
        <w:tabs>
          <w:tab w:val="clear" w:pos="794"/>
          <w:tab w:val="left" w:pos="400"/>
        </w:tabs>
        <w:ind w:left="2385" w:hanging="400"/>
        <w:rPr>
          <w:lang w:val="en-US"/>
        </w:rPr>
      </w:pPr>
      <w:r w:rsidRPr="00912A79">
        <w:rPr>
          <w:lang w:val="en-US"/>
        </w:rPr>
        <w:t>–</w:t>
      </w:r>
      <w:r w:rsidRPr="00912A79">
        <w:rPr>
          <w:lang w:val="en-US"/>
        </w:rPr>
        <w:tab/>
      </w:r>
      <w:r>
        <w:rPr>
          <w:lang w:val="en-US"/>
        </w:rPr>
        <w:t xml:space="preserve">nal_unit_type equal to </w:t>
      </w:r>
      <w:r w:rsidRPr="0056241E">
        <w:rPr>
          <w:noProof/>
          <w:lang w:eastAsia="ko-KR"/>
        </w:rPr>
        <w:t>CRA_NUT</w:t>
      </w:r>
      <w:r>
        <w:rPr>
          <w:lang w:val="en-US"/>
        </w:rPr>
        <w:t xml:space="preserve"> specifies that the decoded picture is a CRA picture</w:t>
      </w:r>
      <w:r>
        <w:t>.</w:t>
      </w:r>
    </w:p>
    <w:p w:rsidR="00502BBB" w:rsidRPr="00A45D66" w:rsidRDefault="00502BBB" w:rsidP="00502BBB">
      <w:pPr>
        <w:tabs>
          <w:tab w:val="clear" w:pos="794"/>
          <w:tab w:val="left" w:pos="400"/>
        </w:tabs>
        <w:ind w:left="2385" w:hanging="400"/>
        <w:rPr>
          <w:lang w:val="en-US"/>
        </w:rPr>
      </w:pPr>
      <w:r w:rsidRPr="00912A79">
        <w:rPr>
          <w:lang w:val="en-US"/>
        </w:rPr>
        <w:t>–</w:t>
      </w:r>
      <w:r w:rsidRPr="00912A79">
        <w:rPr>
          <w:lang w:val="en-US"/>
        </w:rPr>
        <w:tab/>
      </w:r>
      <w:r>
        <w:rPr>
          <w:lang w:val="en-US"/>
        </w:rPr>
        <w:t xml:space="preserve">nal_unit_type equal to </w:t>
      </w:r>
      <w:r>
        <w:rPr>
          <w:noProof/>
          <w:lang w:eastAsia="ko-KR"/>
        </w:rPr>
        <w:t>BLA_W_LP</w:t>
      </w:r>
      <w:r>
        <w:rPr>
          <w:lang w:val="en-US"/>
        </w:rPr>
        <w:t xml:space="preserve"> specifies that the decoded picture is a BLA picture</w:t>
      </w:r>
      <w:r>
        <w:t>.</w:t>
      </w:r>
    </w:p>
    <w:p w:rsidR="005B3998" w:rsidRPr="00564A49" w:rsidRDefault="005B3998" w:rsidP="005B3998">
      <w:pPr>
        <w:tabs>
          <w:tab w:val="clear" w:pos="794"/>
          <w:tab w:val="left" w:pos="400"/>
        </w:tabs>
        <w:ind w:left="1206" w:hanging="400"/>
        <w:rPr>
          <w:color w:val="000000"/>
          <w:lang w:val="en-US"/>
        </w:rPr>
      </w:pPr>
      <w:r w:rsidRPr="00912A79">
        <w:rPr>
          <w:lang w:val="en-US"/>
        </w:rPr>
        <w:t>–</w:t>
      </w:r>
      <w:r w:rsidRPr="00912A79">
        <w:rPr>
          <w:lang w:val="en-US"/>
        </w:rPr>
        <w:tab/>
      </w:r>
      <w:r w:rsidRPr="00564A49">
        <w:rPr>
          <w:color w:val="000000"/>
          <w:lang w:val="en-US"/>
        </w:rPr>
        <w:t xml:space="preserve">When </w:t>
      </w:r>
      <w:r>
        <w:rPr>
          <w:lang w:val="en-US"/>
        </w:rPr>
        <w:t xml:space="preserve">BlIrapPicFlag </w:t>
      </w:r>
      <w:r w:rsidR="005775AE">
        <w:rPr>
          <w:lang w:val="en-US"/>
        </w:rPr>
        <w:t xml:space="preserve">of the picture with nuh_layer_id equal to 0 </w:t>
      </w:r>
      <w:r>
        <w:rPr>
          <w:lang w:val="en-US"/>
        </w:rPr>
        <w:t>is equal to 1</w:t>
      </w:r>
      <w:r w:rsidRPr="00564A49">
        <w:rPr>
          <w:color w:val="000000"/>
          <w:lang w:val="en-US"/>
        </w:rPr>
        <w:t>, the following applies</w:t>
      </w:r>
      <w:r w:rsidR="008B6B77" w:rsidRPr="008B6B77">
        <w:rPr>
          <w:lang w:val="en-US"/>
        </w:rPr>
        <w:t xml:space="preserve"> </w:t>
      </w:r>
      <w:r w:rsidR="008B6B77">
        <w:rPr>
          <w:lang w:val="en-US"/>
        </w:rPr>
        <w:t>for the decoded picture with nuh_layer_id equal to 0 for the access unit</w:t>
      </w:r>
      <w:r w:rsidRPr="00564A49">
        <w:rPr>
          <w:color w:val="000000"/>
          <w:lang w:val="en-US"/>
        </w:rPr>
        <w:t>:</w:t>
      </w:r>
    </w:p>
    <w:p w:rsidR="005775AE" w:rsidRDefault="005775AE" w:rsidP="005775AE">
      <w:pPr>
        <w:tabs>
          <w:tab w:val="left" w:pos="400"/>
        </w:tabs>
        <w:ind w:left="1603" w:hanging="400"/>
        <w:rPr>
          <w:color w:val="000000"/>
          <w:lang w:val="en-US"/>
        </w:rPr>
      </w:pPr>
      <w:r w:rsidRPr="00564A49">
        <w:rPr>
          <w:color w:val="000000"/>
          <w:lang w:val="en-US"/>
        </w:rPr>
        <w:t>–</w:t>
      </w:r>
      <w:r w:rsidRPr="00564A49">
        <w:rPr>
          <w:color w:val="000000"/>
          <w:lang w:val="en-US"/>
        </w:rPr>
        <w:tab/>
        <w:t xml:space="preserve">The variable </w:t>
      </w:r>
      <w:r w:rsidRPr="00C308B9">
        <w:rPr>
          <w:lang w:val="en-CA"/>
        </w:rPr>
        <w:t xml:space="preserve">NoRaslOutputFlag </w:t>
      </w:r>
      <w:r w:rsidRPr="00564A49">
        <w:rPr>
          <w:color w:val="000000"/>
          <w:lang w:val="en-US"/>
        </w:rPr>
        <w:t>is specified as follows:</w:t>
      </w:r>
    </w:p>
    <w:p w:rsidR="005775AE" w:rsidRPr="005775AE" w:rsidRDefault="005775AE" w:rsidP="005775AE">
      <w:pPr>
        <w:tabs>
          <w:tab w:val="left" w:pos="400"/>
        </w:tabs>
        <w:ind w:left="2003" w:hanging="400"/>
        <w:rPr>
          <w:color w:val="000000"/>
          <w:lang w:val="en-US"/>
        </w:rPr>
      </w:pPr>
      <w:r w:rsidRPr="00564A49">
        <w:rPr>
          <w:color w:val="000000"/>
          <w:lang w:val="en-US"/>
        </w:rPr>
        <w:t>–</w:t>
      </w:r>
      <w:r w:rsidRPr="00564A49">
        <w:rPr>
          <w:color w:val="000000"/>
          <w:lang w:val="en-US"/>
        </w:rPr>
        <w:tab/>
      </w:r>
      <w:r w:rsidRPr="005775AE">
        <w:rPr>
          <w:color w:val="000000"/>
          <w:lang w:val="en-US"/>
        </w:rPr>
        <w:t>If nal_unit_type is IDR_W_RADL or BLA_W_LP, the variable NoRaslOutputFlag is set equal to 1.</w:t>
      </w:r>
    </w:p>
    <w:p w:rsidR="005775AE" w:rsidRPr="005775AE" w:rsidRDefault="005775AE" w:rsidP="005775AE">
      <w:pPr>
        <w:tabs>
          <w:tab w:val="left" w:pos="400"/>
        </w:tabs>
        <w:ind w:left="2003" w:hanging="400"/>
        <w:rPr>
          <w:color w:val="000000"/>
          <w:lang w:val="en-US"/>
        </w:rPr>
      </w:pPr>
      <w:r w:rsidRPr="00564A49">
        <w:rPr>
          <w:color w:val="000000"/>
          <w:lang w:val="en-US"/>
        </w:rPr>
        <w:t>–</w:t>
      </w:r>
      <w:r w:rsidRPr="00564A49">
        <w:rPr>
          <w:color w:val="000000"/>
          <w:lang w:val="en-US"/>
        </w:rPr>
        <w:tab/>
      </w:r>
      <w:r w:rsidRPr="005775AE">
        <w:rPr>
          <w:color w:val="000000"/>
          <w:lang w:val="en-US"/>
        </w:rPr>
        <w:t>Otherwise, if the current access unit is the first access unit in the bitstream in decoding order, the variable NoRaslOutputFlag is set equal to 1.</w:t>
      </w:r>
    </w:p>
    <w:p w:rsidR="005775AE" w:rsidRPr="005775AE" w:rsidRDefault="005775AE" w:rsidP="005775AE">
      <w:pPr>
        <w:tabs>
          <w:tab w:val="left" w:pos="400"/>
        </w:tabs>
        <w:ind w:left="2003" w:hanging="400"/>
        <w:rPr>
          <w:color w:val="000000"/>
          <w:lang w:val="en-US"/>
        </w:rPr>
      </w:pPr>
      <w:r w:rsidRPr="00564A49">
        <w:rPr>
          <w:color w:val="000000"/>
          <w:lang w:val="en-US"/>
        </w:rPr>
        <w:t>–</w:t>
      </w:r>
      <w:r w:rsidRPr="00564A49">
        <w:rPr>
          <w:color w:val="000000"/>
          <w:lang w:val="en-US"/>
        </w:rPr>
        <w:tab/>
      </w:r>
      <w:r w:rsidRPr="005775AE">
        <w:rPr>
          <w:color w:val="000000"/>
          <w:lang w:val="en-US"/>
        </w:rPr>
        <w:t>Otherwise, the variable NoRaslOutputFlag is set equal to 0.</w:t>
      </w:r>
    </w:p>
    <w:p w:rsidR="005B3998" w:rsidRPr="00564A49" w:rsidRDefault="005B3998" w:rsidP="005B3998">
      <w:pPr>
        <w:tabs>
          <w:tab w:val="left" w:pos="400"/>
        </w:tabs>
        <w:ind w:left="1603" w:hanging="400"/>
        <w:rPr>
          <w:color w:val="000000"/>
          <w:lang w:val="en-US"/>
        </w:rPr>
      </w:pPr>
      <w:r w:rsidRPr="00564A49">
        <w:rPr>
          <w:color w:val="000000"/>
          <w:lang w:val="en-US"/>
        </w:rPr>
        <w:t>–</w:t>
      </w:r>
      <w:r w:rsidRPr="00564A49">
        <w:rPr>
          <w:color w:val="000000"/>
          <w:lang w:val="en-US"/>
        </w:rPr>
        <w:tab/>
        <w:t>The variable NoClrasOutputFlag is specified as follows:</w:t>
      </w:r>
    </w:p>
    <w:p w:rsidR="005B3998" w:rsidRPr="00564A49" w:rsidRDefault="005B3998" w:rsidP="005B3998">
      <w:pPr>
        <w:tabs>
          <w:tab w:val="left" w:pos="400"/>
        </w:tabs>
        <w:ind w:left="2003" w:hanging="400"/>
        <w:rPr>
          <w:color w:val="000000"/>
          <w:lang w:val="en-US"/>
        </w:rPr>
      </w:pPr>
      <w:r w:rsidRPr="00564A49">
        <w:rPr>
          <w:color w:val="000000"/>
          <w:lang w:val="en-US"/>
        </w:rPr>
        <w:t>–</w:t>
      </w:r>
      <w:r w:rsidRPr="00564A49">
        <w:rPr>
          <w:color w:val="000000"/>
          <w:lang w:val="en-US"/>
        </w:rPr>
        <w:tab/>
        <w:t xml:space="preserve">If the current </w:t>
      </w:r>
      <w:r>
        <w:rPr>
          <w:color w:val="000000"/>
          <w:lang w:val="en-US"/>
        </w:rPr>
        <w:t>access unit</w:t>
      </w:r>
      <w:r w:rsidRPr="00564A49">
        <w:rPr>
          <w:color w:val="000000"/>
          <w:lang w:val="en-US"/>
        </w:rPr>
        <w:t xml:space="preserve"> is the first </w:t>
      </w:r>
      <w:r>
        <w:rPr>
          <w:color w:val="000000"/>
          <w:lang w:val="en-US"/>
        </w:rPr>
        <w:t>access unit</w:t>
      </w:r>
      <w:r w:rsidRPr="00564A49">
        <w:rPr>
          <w:color w:val="000000"/>
          <w:lang w:val="en-US"/>
        </w:rPr>
        <w:t xml:space="preserve"> in the bitstream, NoClrasOutputFlag is set equal to 1.</w:t>
      </w:r>
    </w:p>
    <w:p w:rsidR="005B3998" w:rsidRDefault="005B3998" w:rsidP="005B3998">
      <w:pPr>
        <w:tabs>
          <w:tab w:val="left" w:pos="400"/>
        </w:tabs>
        <w:ind w:left="2003" w:hanging="400"/>
        <w:rPr>
          <w:color w:val="000000"/>
          <w:lang w:val="en-US"/>
        </w:rPr>
      </w:pPr>
      <w:r w:rsidRPr="00564A49">
        <w:rPr>
          <w:color w:val="000000"/>
          <w:lang w:val="en-US"/>
        </w:rPr>
        <w:t>–</w:t>
      </w:r>
      <w:r w:rsidRPr="00564A49">
        <w:rPr>
          <w:color w:val="000000"/>
          <w:lang w:val="en-US"/>
        </w:rPr>
        <w:tab/>
        <w:t xml:space="preserve">Otherwise, if </w:t>
      </w:r>
      <w:r>
        <w:rPr>
          <w:color w:val="000000"/>
          <w:lang w:val="en-US"/>
        </w:rPr>
        <w:t>nal_unit_type is equal to CRA_NUT</w:t>
      </w:r>
      <w:r w:rsidRPr="00564A49">
        <w:rPr>
          <w:color w:val="000000"/>
          <w:lang w:val="en-US"/>
        </w:rPr>
        <w:t xml:space="preserve"> </w:t>
      </w:r>
      <w:r>
        <w:rPr>
          <w:color w:val="000000"/>
          <w:lang w:val="en-US"/>
        </w:rPr>
        <w:t>and</w:t>
      </w:r>
      <w:r w:rsidRPr="00564A49">
        <w:rPr>
          <w:color w:val="000000"/>
          <w:lang w:val="en-US"/>
        </w:rPr>
        <w:t xml:space="preserve"> </w:t>
      </w:r>
      <w:r>
        <w:rPr>
          <w:color w:val="000000"/>
          <w:lang w:val="en-US"/>
        </w:rPr>
        <w:t>NoRaslOutputFlag</w:t>
      </w:r>
      <w:r w:rsidRPr="00564A49">
        <w:rPr>
          <w:color w:val="000000"/>
          <w:lang w:val="en-US"/>
        </w:rPr>
        <w:t xml:space="preserve"> </w:t>
      </w:r>
      <w:r>
        <w:rPr>
          <w:color w:val="000000"/>
          <w:lang w:val="en-US"/>
        </w:rPr>
        <w:t xml:space="preserve">is </w:t>
      </w:r>
      <w:r w:rsidRPr="00564A49">
        <w:rPr>
          <w:color w:val="000000"/>
          <w:lang w:val="en-US"/>
        </w:rPr>
        <w:t>equal to 1</w:t>
      </w:r>
      <w:r>
        <w:rPr>
          <w:color w:val="000000"/>
          <w:lang w:val="en-US"/>
        </w:rPr>
        <w:t xml:space="preserve">, </w:t>
      </w:r>
      <w:r w:rsidRPr="00564A49">
        <w:rPr>
          <w:color w:val="000000"/>
          <w:lang w:val="en-US"/>
        </w:rPr>
        <w:t>NoClrasOutputFlag is set equal to 1</w:t>
      </w:r>
      <w:r>
        <w:rPr>
          <w:color w:val="000000"/>
          <w:lang w:val="en-US"/>
        </w:rPr>
        <w:t>.</w:t>
      </w:r>
    </w:p>
    <w:p w:rsidR="005B3998" w:rsidRPr="00564A49" w:rsidRDefault="005B3998" w:rsidP="005B3998">
      <w:pPr>
        <w:tabs>
          <w:tab w:val="left" w:pos="400"/>
        </w:tabs>
        <w:ind w:left="2003" w:hanging="400"/>
        <w:rPr>
          <w:color w:val="000000"/>
          <w:lang w:val="en-US"/>
        </w:rPr>
      </w:pPr>
      <w:r w:rsidRPr="00564A49">
        <w:rPr>
          <w:color w:val="000000"/>
          <w:lang w:val="en-US"/>
        </w:rPr>
        <w:t>–</w:t>
      </w:r>
      <w:r w:rsidRPr="00564A49">
        <w:rPr>
          <w:color w:val="000000"/>
          <w:lang w:val="en-US"/>
        </w:rPr>
        <w:tab/>
        <w:t>Otherwise, if</w:t>
      </w:r>
      <w:r>
        <w:rPr>
          <w:color w:val="000000"/>
          <w:lang w:val="en-US"/>
        </w:rPr>
        <w:t xml:space="preserve"> nal_unit_type is equal to BLA_W_LP, </w:t>
      </w:r>
      <w:r w:rsidRPr="00564A49">
        <w:rPr>
          <w:color w:val="000000"/>
          <w:lang w:val="en-US"/>
        </w:rPr>
        <w:t>NoClrasOutputFlag</w:t>
      </w:r>
      <w:r>
        <w:rPr>
          <w:color w:val="000000"/>
          <w:lang w:val="en-US"/>
        </w:rPr>
        <w:t xml:space="preserve"> is set equal to1</w:t>
      </w:r>
      <w:r w:rsidRPr="00564A49">
        <w:rPr>
          <w:color w:val="000000"/>
          <w:lang w:val="en-US"/>
        </w:rPr>
        <w:t>.</w:t>
      </w:r>
    </w:p>
    <w:p w:rsidR="005B3998" w:rsidRPr="00564A49" w:rsidRDefault="005B3998" w:rsidP="005B3998">
      <w:pPr>
        <w:tabs>
          <w:tab w:val="left" w:pos="400"/>
        </w:tabs>
        <w:ind w:left="2003"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5B3998" w:rsidRPr="00564A49" w:rsidRDefault="005B3998" w:rsidP="005B3998">
      <w:pPr>
        <w:tabs>
          <w:tab w:val="left" w:pos="400"/>
        </w:tabs>
        <w:ind w:left="2003" w:hanging="400"/>
        <w:rPr>
          <w:color w:val="000000"/>
          <w:lang w:val="en-US"/>
        </w:rPr>
      </w:pPr>
      <w:r w:rsidRPr="00564A49">
        <w:rPr>
          <w:color w:val="000000"/>
          <w:lang w:val="en-US"/>
        </w:rPr>
        <w:t>–</w:t>
      </w:r>
      <w:r w:rsidRPr="00564A49">
        <w:rPr>
          <w:color w:val="000000"/>
          <w:lang w:val="en-US"/>
        </w:rPr>
        <w:tab/>
        <w:t>Otherwise, NoClrasOutputFlag is set equal to 0.</w:t>
      </w:r>
    </w:p>
    <w:p w:rsidR="005B3998" w:rsidRDefault="005B3998" w:rsidP="005B3998">
      <w:pPr>
        <w:tabs>
          <w:tab w:val="left" w:pos="400"/>
        </w:tabs>
        <w:ind w:left="1603" w:hanging="400"/>
        <w:rPr>
          <w:color w:val="000000"/>
          <w:lang w:val="en-US"/>
        </w:rPr>
      </w:pPr>
      <w:r w:rsidRPr="00564A49">
        <w:rPr>
          <w:color w:val="000000"/>
          <w:lang w:val="en-US"/>
        </w:rPr>
        <w:t>–</w:t>
      </w:r>
      <w:r w:rsidRPr="00564A49">
        <w:rPr>
          <w:color w:val="000000"/>
          <w:lang w:val="en-US"/>
        </w:rPr>
        <w:tab/>
        <w:t>When NoClrasOutputFlag is equal to 1, the variable LayerInitializedFlag[ i ] is set equal</w:t>
      </w:r>
      <w:r>
        <w:rPr>
          <w:color w:val="000000"/>
          <w:lang w:val="en-US"/>
        </w:rPr>
        <w:t xml:space="preserve"> to 0 for all values of i from 1</w:t>
      </w:r>
      <w:r w:rsidRPr="00564A49">
        <w:rPr>
          <w:color w:val="000000"/>
          <w:lang w:val="en-US"/>
        </w:rPr>
        <w:t xml:space="preserve"> to </w:t>
      </w:r>
      <w:r w:rsidRPr="00564A49">
        <w:rPr>
          <w:color w:val="000000"/>
        </w:rPr>
        <w:t>vps_max_layer_id</w:t>
      </w:r>
      <w:r w:rsidRPr="00564A49">
        <w:rPr>
          <w:color w:val="000000"/>
          <w:lang w:val="en-US"/>
        </w:rPr>
        <w:t xml:space="preserve">, inclusive, and the variable FirstPicInLayerDecodedFlag[ i ] is set equal to 0 for all </w:t>
      </w:r>
      <w:r>
        <w:rPr>
          <w:color w:val="000000"/>
          <w:lang w:val="en-US"/>
        </w:rPr>
        <w:t>values of i from 1</w:t>
      </w:r>
      <w:r w:rsidRPr="00564A49">
        <w:rPr>
          <w:color w:val="000000"/>
          <w:lang w:val="en-US"/>
        </w:rPr>
        <w:t xml:space="preserve"> to </w:t>
      </w:r>
      <w:r w:rsidRPr="00564A49">
        <w:rPr>
          <w:color w:val="000000"/>
        </w:rPr>
        <w:t>vps_max_layer_id</w:t>
      </w:r>
      <w:r w:rsidRPr="00564A49">
        <w:rPr>
          <w:color w:val="000000"/>
          <w:lang w:val="en-US"/>
        </w:rPr>
        <w:t>, inclusive.</w:t>
      </w:r>
    </w:p>
    <w:p w:rsidR="00502BBB" w:rsidRDefault="00502BBB" w:rsidP="00502BBB">
      <w:pPr>
        <w:tabs>
          <w:tab w:val="clear" w:pos="794"/>
          <w:tab w:val="left" w:pos="400"/>
        </w:tabs>
        <w:ind w:left="1200" w:hanging="400"/>
        <w:rPr>
          <w:lang w:val="en-US"/>
        </w:rPr>
      </w:pPr>
      <w:r w:rsidRPr="00912A79">
        <w:rPr>
          <w:lang w:val="en-US"/>
        </w:rPr>
        <w:t>–</w:t>
      </w:r>
      <w:r w:rsidRPr="00912A79">
        <w:rPr>
          <w:lang w:val="en-US"/>
        </w:rPr>
        <w:tab/>
      </w:r>
      <w:r>
        <w:rPr>
          <w:lang w:val="en-US"/>
        </w:rPr>
        <w:t>The following applies for the decoded picture with nuh_layer_id equal to 0 for the access unit:</w:t>
      </w:r>
    </w:p>
    <w:p w:rsidR="00502BBB" w:rsidRDefault="00502BBB" w:rsidP="00502BBB">
      <w:pPr>
        <w:tabs>
          <w:tab w:val="clear" w:pos="794"/>
          <w:tab w:val="left" w:pos="400"/>
        </w:tabs>
        <w:ind w:left="1591" w:hanging="400"/>
        <w:rPr>
          <w:lang w:val="en-US"/>
        </w:rPr>
      </w:pPr>
      <w:r w:rsidRPr="00912A79">
        <w:rPr>
          <w:lang w:val="en-US"/>
        </w:rPr>
        <w:t>–</w:t>
      </w:r>
      <w:r w:rsidRPr="00912A79">
        <w:rPr>
          <w:lang w:val="en-US"/>
        </w:rPr>
        <w:tab/>
      </w:r>
      <w:r>
        <w:rPr>
          <w:lang w:val="en-US"/>
        </w:rPr>
        <w:t>If the access unit has at least one picture with nuh_layer_id greater than 0, t</w:t>
      </w:r>
      <w:r w:rsidRPr="00BA0FD3">
        <w:rPr>
          <w:lang w:val="en-US"/>
        </w:rPr>
        <w:t xml:space="preserve">he </w:t>
      </w:r>
      <w:r w:rsidR="000446D4">
        <w:rPr>
          <w:lang w:val="en-US"/>
        </w:rPr>
        <w:t xml:space="preserve">TemporalId and </w:t>
      </w:r>
      <w:r>
        <w:rPr>
          <w:lang w:val="en-US"/>
        </w:rPr>
        <w:t>PicOrderCntVal</w:t>
      </w:r>
      <w:r w:rsidRPr="00BA0FD3">
        <w:rPr>
          <w:lang w:val="en-US"/>
        </w:rPr>
        <w:t xml:space="preserve"> of the decoded picture </w:t>
      </w:r>
      <w:r>
        <w:rPr>
          <w:lang w:val="en-US"/>
        </w:rPr>
        <w:t xml:space="preserve">with nuh_layer_id equal to 0 </w:t>
      </w:r>
      <w:r w:rsidR="000446D4">
        <w:rPr>
          <w:lang w:val="en-US"/>
        </w:rPr>
        <w:t>are</w:t>
      </w:r>
      <w:r w:rsidRPr="00BA0FD3">
        <w:rPr>
          <w:lang w:val="en-US"/>
        </w:rPr>
        <w:t xml:space="preserve"> set equal to the </w:t>
      </w:r>
      <w:r w:rsidR="000446D4">
        <w:rPr>
          <w:lang w:val="en-US"/>
        </w:rPr>
        <w:t xml:space="preserve">TemporalId and </w:t>
      </w:r>
      <w:r>
        <w:rPr>
          <w:lang w:val="en-US"/>
        </w:rPr>
        <w:t>PicOrderCntVal</w:t>
      </w:r>
      <w:r w:rsidR="000446D4">
        <w:rPr>
          <w:lang w:val="en-US"/>
        </w:rPr>
        <w:t>, respectively,</w:t>
      </w:r>
      <w:r w:rsidRPr="00BA0FD3">
        <w:rPr>
          <w:lang w:val="en-US"/>
        </w:rPr>
        <w:t xml:space="preserve"> of </w:t>
      </w:r>
      <w:r>
        <w:rPr>
          <w:lang w:val="en-US"/>
        </w:rPr>
        <w:t>any picture with nuh_layer_id greater than 0 in the access unit. Otherwise, the decoded picture with nuh_layer_id equal to 0 is discarded and the sub-DPB for the layer with nuh_layer_id equal to 0 is set to be empty.</w:t>
      </w:r>
      <w:r w:rsidR="00C13B1F">
        <w:rPr>
          <w:lang w:val="en-US"/>
        </w:rPr>
        <w:t xml:space="preserve"> </w:t>
      </w:r>
      <w:r w:rsidR="00C13B1F" w:rsidRPr="00C13B1F">
        <w:rPr>
          <w:highlight w:val="yellow"/>
          <w:lang w:val="en-US"/>
        </w:rPr>
        <w:t xml:space="preserve">[Ed. (YK): </w:t>
      </w:r>
      <w:r w:rsidR="00E816FF">
        <w:rPr>
          <w:highlight w:val="yellow"/>
          <w:lang w:val="en-US"/>
        </w:rPr>
        <w:t xml:space="preserve">Make sure that there is a </w:t>
      </w:r>
      <w:r w:rsidR="00C13B1F" w:rsidRPr="00C13B1F">
        <w:rPr>
          <w:highlight w:val="yellow"/>
          <w:lang w:val="en-US"/>
        </w:rPr>
        <w:t>restriction</w:t>
      </w:r>
      <w:r w:rsidR="004D4F56">
        <w:rPr>
          <w:highlight w:val="yellow"/>
          <w:lang w:val="en-US"/>
        </w:rPr>
        <w:t>, indirect or direct,</w:t>
      </w:r>
      <w:r w:rsidR="00C13B1F" w:rsidRPr="00C13B1F">
        <w:rPr>
          <w:highlight w:val="yellow"/>
          <w:lang w:val="en-US"/>
        </w:rPr>
        <w:t xml:space="preserve"> that requires the TemporalId to be equal to 0 when BlIrapPicFlag is equal to 1.]</w:t>
      </w:r>
    </w:p>
    <w:p w:rsidR="008B6B77" w:rsidRPr="00A45D66" w:rsidRDefault="008B6B77" w:rsidP="008B6B77">
      <w:pPr>
        <w:tabs>
          <w:tab w:val="clear" w:pos="794"/>
          <w:tab w:val="left" w:pos="400"/>
        </w:tabs>
        <w:ind w:left="1591" w:hanging="400"/>
        <w:rPr>
          <w:lang w:val="en-CA"/>
        </w:rPr>
      </w:pPr>
      <w:r w:rsidRPr="00912A79">
        <w:rPr>
          <w:lang w:val="en-US"/>
        </w:rPr>
        <w:t>–</w:t>
      </w:r>
      <w:r w:rsidRPr="00912A79">
        <w:rPr>
          <w:lang w:val="en-US"/>
        </w:rPr>
        <w:tab/>
      </w:r>
      <w:r w:rsidRPr="00BA0FD3">
        <w:rPr>
          <w:lang w:val="en-US"/>
        </w:rPr>
        <w:t xml:space="preserve">The decoded picture </w:t>
      </w:r>
      <w:r>
        <w:rPr>
          <w:lang w:val="en-US"/>
        </w:rPr>
        <w:t xml:space="preserve">with nuh_layer_id equal to 0 </w:t>
      </w:r>
      <w:r w:rsidRPr="00BA0FD3">
        <w:rPr>
          <w:lang w:val="en-US"/>
        </w:rPr>
        <w:t xml:space="preserve">is </w:t>
      </w:r>
      <w:r>
        <w:rPr>
          <w:lang w:val="en-US"/>
        </w:rPr>
        <w:t xml:space="preserve">stored in the sub-DPB for the layer with nuh_layer_id equal to 0 and is </w:t>
      </w:r>
      <w:r w:rsidRPr="00BA0FD3">
        <w:rPr>
          <w:lang w:val="en-US"/>
        </w:rPr>
        <w:t>marked as "used for long-term reference"</w:t>
      </w:r>
      <w:r>
        <w:rPr>
          <w:lang w:val="en-US"/>
        </w:rPr>
        <w:t>.</w:t>
      </w:r>
    </w:p>
    <w:p w:rsidR="00502BBB" w:rsidRPr="00564A49" w:rsidRDefault="00502BBB" w:rsidP="00D72970">
      <w:pPr>
        <w:tabs>
          <w:tab w:val="clear" w:pos="794"/>
          <w:tab w:val="left" w:pos="400"/>
        </w:tabs>
        <w:ind w:left="1200" w:hanging="400"/>
        <w:rPr>
          <w:lang w:val="en-US"/>
        </w:rPr>
      </w:pPr>
      <w:r w:rsidRPr="00912A79">
        <w:rPr>
          <w:lang w:val="en-US"/>
        </w:rPr>
        <w:t>–</w:t>
      </w:r>
      <w:r w:rsidRPr="00912A79">
        <w:rPr>
          <w:lang w:val="en-US"/>
        </w:rPr>
        <w:tab/>
      </w:r>
      <w:r>
        <w:rPr>
          <w:lang w:val="en-US"/>
        </w:rPr>
        <w:t>When the access unit has at least one picture with nuh_layer_id greater than 0, after all pictures in the access unit are decoded, the sub-DPB for the layer with nuh_layer_id equal to 0 is set to be empty.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42" w:name="_Toc377921550"/>
      <w:bookmarkStart w:id="1643" w:name="_Toc378026188"/>
      <w:r w:rsidRPr="00564A49">
        <w:rPr>
          <w:lang w:val="en-US"/>
        </w:rPr>
        <w:t>Decoding process for a coded picture with nuh_layer_id equal to 0</w:t>
      </w:r>
      <w:bookmarkEnd w:id="1642"/>
      <w:bookmarkEnd w:id="1643"/>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1644" w:name="_Ref373315357"/>
      <w:r w:rsidRPr="00564A49">
        <w:rPr>
          <w:lang w:val="en-US"/>
        </w:rPr>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45" w:name="_Toc377921551"/>
      <w:bookmarkStart w:id="1646" w:name="_Toc378026189"/>
      <w:bookmarkStart w:id="1647" w:name="_Ref379900942"/>
      <w:r w:rsidRPr="00564A49">
        <w:rPr>
          <w:lang w:val="en-US"/>
        </w:rPr>
        <w:lastRenderedPageBreak/>
        <w:t>Decoding process for a coded picture with nuh_layer_id greater than 0</w:t>
      </w:r>
      <w:bookmarkEnd w:id="1645"/>
      <w:bookmarkEnd w:id="1646"/>
      <w:bookmarkEnd w:id="1647"/>
    </w:p>
    <w:bookmarkEnd w:id="1644"/>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w:t>
      </w:r>
      <w:proofErr w:type="spellStart"/>
      <w:r w:rsidRPr="00564A49">
        <w:rPr>
          <w:lang w:val="en-US"/>
        </w:rPr>
        <w:t>subclause</w:t>
      </w:r>
      <w:proofErr w:type="spellEnd"/>
      <w:r w:rsidRPr="00564A49">
        <w:rPr>
          <w:lang w:val="en-US"/>
        </w:rPr>
        <w:t xml:space="preserv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proofErr w:type="gramStart"/>
      <w:r w:rsidRPr="00564A49">
        <w:rPr>
          <w:rFonts w:eastAsia="Batang"/>
          <w:bCs/>
          <w:lang w:val="en-US" w:eastAsia="ko-KR"/>
        </w:rPr>
        <w:t>ViewScalExtLayerFlag</w:t>
      </w:r>
      <w:r w:rsidRPr="00564A49">
        <w:rPr>
          <w:lang w:val="en-US"/>
        </w:rPr>
        <w:t>[</w:t>
      </w:r>
      <w:proofErr w:type="gramEnd"/>
      <w:r w:rsidRPr="00564A49">
        <w:rPr>
          <w:lang w:val="en-US"/>
        </w:rPr>
        <w:t xml:space="preserve"> nuh_layer_id ] is equal to 1, the decoding process for a coded picture with nuh_layer_id greater than 0 specified in </w:t>
      </w:r>
      <w:proofErr w:type="spellStart"/>
      <w:r w:rsidRPr="00564A49">
        <w:rPr>
          <w:lang w:val="en-US"/>
        </w:rPr>
        <w:t>subclause</w:t>
      </w:r>
      <w:proofErr w:type="spellEnd"/>
      <w:r w:rsidRPr="00564A49">
        <w:rPr>
          <w:lang w:val="en-US"/>
        </w:rPr>
        <w:t>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w:t>
      </w:r>
      <w:proofErr w:type="spellStart"/>
      <w:r w:rsidRPr="00564A49">
        <w:rPr>
          <w:lang w:val="en-US"/>
        </w:rPr>
        <w:t>subclause</w:t>
      </w:r>
      <w:proofErr w:type="spellEnd"/>
      <w:r w:rsidRPr="00564A49">
        <w:rPr>
          <w:lang w:val="en-US"/>
        </w:rPr>
        <w:t xml:space="preserv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48" w:name="_Ref343098647"/>
      <w:bookmarkStart w:id="1649" w:name="_Toc377921552"/>
      <w:bookmarkStart w:id="1650" w:name="_Toc378026190"/>
      <w:r w:rsidRPr="00564A49">
        <w:rPr>
          <w:lang w:val="en-US"/>
        </w:rPr>
        <w:t>Decoding process for starting the decoding of a coded picture</w:t>
      </w:r>
      <w:bookmarkEnd w:id="1648"/>
      <w:r w:rsidRPr="00564A49">
        <w:rPr>
          <w:lang w:val="en-US"/>
        </w:rPr>
        <w:t xml:space="preserve"> with nuh_layer_id greater than 0</w:t>
      </w:r>
      <w:bookmarkEnd w:id="1649"/>
      <w:bookmarkEnd w:id="1650"/>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 xml:space="preserve">The decoding of NAL units is specified in </w:t>
      </w:r>
      <w:proofErr w:type="spellStart"/>
      <w:r w:rsidRPr="00564A49">
        <w:rPr>
          <w:lang w:val="en-US"/>
        </w:rPr>
        <w:t>subclause</w:t>
      </w:r>
      <w:proofErr w:type="spellEnd"/>
      <w:r w:rsidRPr="00564A49">
        <w:rPr>
          <w:lang w:val="en-US"/>
        </w:rPr>
        <w:t>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 xml:space="preserve">The processes in </w:t>
      </w:r>
      <w:proofErr w:type="spellStart"/>
      <w:r w:rsidRPr="00564A49">
        <w:rPr>
          <w:lang w:val="en-US"/>
        </w:rPr>
        <w:t>subclause</w:t>
      </w:r>
      <w:proofErr w:type="spellEnd"/>
      <w:r w:rsidRPr="00564A49">
        <w:rPr>
          <w:lang w:val="en-US"/>
        </w:rPr>
        <w:t>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Variables and functions relating to picture order count are derived in </w:t>
      </w:r>
      <w:proofErr w:type="spellStart"/>
      <w:r w:rsidRPr="00564A49">
        <w:rPr>
          <w:lang w:val="en-US"/>
        </w:rPr>
        <w:t>subclause</w:t>
      </w:r>
      <w:proofErr w:type="spellEnd"/>
      <w:r w:rsidRPr="00564A49">
        <w:rPr>
          <w:lang w:val="en-US"/>
        </w:rPr>
        <w:t>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The decoding process for RPS in </w:t>
      </w:r>
      <w:proofErr w:type="spellStart"/>
      <w:r w:rsidRPr="00564A49">
        <w:rPr>
          <w:lang w:val="en-US"/>
        </w:rPr>
        <w:t>subclause</w:t>
      </w:r>
      <w:proofErr w:type="spellEnd"/>
      <w:r w:rsidRPr="00564A49">
        <w:rPr>
          <w:lang w:val="en-US"/>
        </w:rPr>
        <w:t>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xml:space="preserve"> nuh_layer_id ] is equal to 0, the decoding process for generating unavailable reference pictures specified in </w:t>
      </w:r>
      <w:proofErr w:type="spellStart"/>
      <w:r w:rsidRPr="00564A49">
        <w:rPr>
          <w:lang w:val="en-US"/>
        </w:rPr>
        <w:t>subclause</w:t>
      </w:r>
      <w:proofErr w:type="spellEnd"/>
      <w:r w:rsidRPr="00564A49">
        <w:rPr>
          <w:lang w:val="en-US"/>
        </w:rPr>
        <w:t>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xml:space="preserve"> nuh_layer_id ] is not equal to 0 and the current picture is an IRAP picture with NoRaslOutputFlag equal to 1, the decoding process for generating unavailable reference pictures specified in </w:t>
      </w:r>
      <w:proofErr w:type="spellStart"/>
      <w:r w:rsidRPr="00564A49">
        <w:rPr>
          <w:lang w:val="en-US"/>
        </w:rPr>
        <w:t>subclause</w:t>
      </w:r>
      <w:proofErr w:type="spellEnd"/>
      <w:r w:rsidRPr="00564A49">
        <w:rPr>
          <w:lang w:val="en-US"/>
        </w:rPr>
        <w:t>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51" w:name="_Ref346382028"/>
      <w:bookmarkStart w:id="1652" w:name="_Toc377921553"/>
      <w:bookmarkStart w:id="1653" w:name="_Toc378026191"/>
      <w:r w:rsidRPr="00564A49">
        <w:rPr>
          <w:lang w:val="en-US"/>
        </w:rPr>
        <w:t>Decoding process for ending the decoding of a coded picture</w:t>
      </w:r>
      <w:bookmarkEnd w:id="1651"/>
      <w:r w:rsidRPr="00564A49">
        <w:rPr>
          <w:lang w:val="en-US"/>
        </w:rPr>
        <w:t xml:space="preserve"> with nuh_layer_id greater than 0</w:t>
      </w:r>
      <w:bookmarkEnd w:id="1652"/>
      <w:bookmarkEnd w:id="1653"/>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If LayerInitializedFlag[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w:t>
      </w:r>
      <w:proofErr w:type="spellStart"/>
      <w:r w:rsidRPr="00564A49">
        <w:rPr>
          <w:lang w:val="en-US"/>
        </w:rPr>
        <w:t>subclause</w:t>
      </w:r>
      <w:proofErr w:type="spellEnd"/>
      <w:r w:rsidRPr="00564A49">
        <w:rPr>
          <w:lang w:val="en-US"/>
        </w:rPr>
        <w:t xml:space="preserv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When FirstPicInLayerDecodedFlag[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54" w:name="_Ref343168794"/>
      <w:r w:rsidRPr="00564A49">
        <w:rPr>
          <w:lang w:val="en-US"/>
        </w:rPr>
        <w:t>Marking process for sub-layer non-reference pictures not needed for inter-layer prediction</w:t>
      </w:r>
      <w:bookmarkEnd w:id="1654"/>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a nuh_layer_id value latestDecLayerId</w:t>
      </w:r>
    </w:p>
    <w:p w:rsidR="007E173E" w:rsidRPr="00564A49" w:rsidRDefault="007E173E" w:rsidP="007E173E">
      <w:pPr>
        <w:rPr>
          <w:lang w:val="en-US"/>
        </w:rPr>
      </w:pPr>
      <w:r w:rsidRPr="00564A49">
        <w:rPr>
          <w:lang w:val="en-US"/>
        </w:rPr>
        <w:lastRenderedPageBreak/>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potentially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The variables numTargetDecLayers,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numTargetDecLayers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latestDecIdx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 i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55" w:name="_Ref363260402"/>
      <w:bookmarkStart w:id="1656" w:name="_Toc377921554"/>
      <w:bookmarkStart w:id="1657" w:name="_Toc378026192"/>
      <w:r w:rsidRPr="00564A49">
        <w:rPr>
          <w:lang w:val="en-US"/>
        </w:rPr>
        <w:t>Generation of unavailable reference pictures for pictures first in decoding order within a layer</w:t>
      </w:r>
      <w:bookmarkEnd w:id="1655"/>
      <w:bookmarkEnd w:id="1656"/>
      <w:bookmarkEnd w:id="1657"/>
    </w:p>
    <w:p w:rsidR="007E173E" w:rsidRPr="00564A49" w:rsidRDefault="007E173E" w:rsidP="007E173E">
      <w:pPr>
        <w:numPr>
          <w:ilvl w:val="12"/>
          <w:numId w:val="0"/>
        </w:numPr>
        <w:tabs>
          <w:tab w:val="left" w:pos="-720"/>
        </w:tabs>
        <w:rPr>
          <w:lang w:val="en-US"/>
        </w:rPr>
      </w:pPr>
      <w:r w:rsidRPr="00564A49">
        <w:rPr>
          <w:lang w:val="en-US"/>
        </w:rPr>
        <w:t>This process is invoked for a picture with nuh_layer_id equal to layerId, when FirstPicInLayerDecodedFlag[ layerId ] is equal to 0.</w:t>
      </w:r>
    </w:p>
    <w:p w:rsidR="007E173E" w:rsidRPr="00564A49" w:rsidRDefault="007E173E" w:rsidP="007E173E">
      <w:pPr>
        <w:spacing w:before="60"/>
        <w:ind w:left="288"/>
        <w:rPr>
          <w:sz w:val="18"/>
          <w:szCs w:val="18"/>
          <w:lang w:val="en-US"/>
        </w:rPr>
      </w:pPr>
      <w:r w:rsidRPr="00564A49">
        <w:rPr>
          <w:sz w:val="18"/>
          <w:szCs w:val="18"/>
          <w:lang w:val="en-US"/>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 i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 i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lastRenderedPageBreak/>
        <w:t>–</w:t>
      </w:r>
      <w:r w:rsidRPr="00564A49">
        <w:rPr>
          <w:lang w:val="en-US"/>
        </w:rPr>
        <w:tab/>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 i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PocLtCurr[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PocLtCurr[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PocLtFoll[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8" w:name="_Ref373393356"/>
      <w:bookmarkStart w:id="1659" w:name="_Toc377921555"/>
      <w:bookmarkStart w:id="1660" w:name="_Toc378026193"/>
      <w:r w:rsidRPr="00564A49">
        <w:rPr>
          <w:lang w:val="en-US"/>
        </w:rPr>
        <w:t>NAL unit decoding process</w:t>
      </w:r>
      <w:bookmarkEnd w:id="1658"/>
      <w:bookmarkEnd w:id="1659"/>
      <w:bookmarkEnd w:id="1660"/>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61" w:name="_Ref363319757"/>
      <w:bookmarkStart w:id="1662" w:name="_Toc377921556"/>
      <w:bookmarkStart w:id="1663" w:name="_Toc378026194"/>
      <w:r w:rsidRPr="00564A49">
        <w:rPr>
          <w:lang w:val="en-US"/>
        </w:rPr>
        <w:t>Slice decoding processes</w:t>
      </w:r>
      <w:bookmarkEnd w:id="1661"/>
      <w:bookmarkEnd w:id="1662"/>
      <w:bookmarkEnd w:id="1663"/>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64" w:name="_Ref363319686"/>
      <w:bookmarkStart w:id="1665" w:name="_Toc377921557"/>
      <w:bookmarkStart w:id="1666" w:name="_Toc378026195"/>
      <w:r w:rsidRPr="00564A49">
        <w:rPr>
          <w:lang w:val="en-US"/>
        </w:rPr>
        <w:t>Decoding process for picture order count</w:t>
      </w:r>
      <w:bookmarkEnd w:id="1664"/>
      <w:bookmarkEnd w:id="1665"/>
      <w:bookmarkEnd w:id="1666"/>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if PocDecrementedInDPBFlag[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PocDecrementedInDPBFlag[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lastRenderedPageBreak/>
        <w:t>The value of PrevPicOrderCnt[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t>The function PicOrderCnt( picX ) is specified as follows:</w:t>
      </w:r>
    </w:p>
    <w:p w:rsidR="007E173E" w:rsidRPr="00564A49" w:rsidRDefault="007E173E" w:rsidP="007E173E">
      <w:pPr>
        <w:pStyle w:val="Equation"/>
        <w:ind w:left="567"/>
        <w:rPr>
          <w:sz w:val="20"/>
          <w:lang w:val="en-US"/>
        </w:rPr>
      </w:pPr>
      <w:proofErr w:type="gramStart"/>
      <w:r w:rsidRPr="00564A49">
        <w:rPr>
          <w:sz w:val="20"/>
          <w:lang w:val="en-US"/>
        </w:rPr>
        <w:t>PicOrderCnt(</w:t>
      </w:r>
      <w:proofErr w:type="gramEnd"/>
      <w:r w:rsidRPr="00564A49">
        <w:rPr>
          <w:sz w:val="20"/>
          <w:lang w:val="en-US"/>
        </w:rPr>
        <w:t xml:space="preserve"> picX ) = PicOrderCntVal of the picture </w:t>
      </w:r>
      <w:proofErr w:type="spellStart"/>
      <w:r w:rsidRPr="00564A49">
        <w:rPr>
          <w:sz w:val="20"/>
          <w:lang w:val="en-US"/>
        </w:rPr>
        <w:t>picX</w:t>
      </w:r>
      <w:proofErr w:type="spellEnd"/>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function DiffPicOrderCnt( picA, picB ) is specified as follows:</w:t>
      </w:r>
    </w:p>
    <w:p w:rsidR="007E173E" w:rsidRPr="00564A49" w:rsidRDefault="007E173E" w:rsidP="007E173E">
      <w:pPr>
        <w:pStyle w:val="Equation"/>
        <w:ind w:left="567"/>
        <w:rPr>
          <w:sz w:val="20"/>
          <w:lang w:val="en-US"/>
        </w:rPr>
      </w:pPr>
      <w:proofErr w:type="gramStart"/>
      <w:r w:rsidRPr="00564A49">
        <w:rPr>
          <w:sz w:val="20"/>
          <w:lang w:val="en-US"/>
        </w:rPr>
        <w:t>DiffPicOrderCnt(</w:t>
      </w:r>
      <w:proofErr w:type="gramEnd"/>
      <w:r w:rsidRPr="00564A49">
        <w:rPr>
          <w:sz w:val="20"/>
          <w:lang w:val="en-US"/>
        </w:rPr>
        <w:t xml:space="preserve">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bitstream shall not contain data that result in values of DiffPicOrderCnt(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 X,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67" w:name="_Ref363319770"/>
      <w:bookmarkStart w:id="1668" w:name="_Toc377921558"/>
      <w:bookmarkStart w:id="1669" w:name="_Toc378026196"/>
      <w:r w:rsidRPr="00564A49">
        <w:rPr>
          <w:lang w:val="en-US"/>
        </w:rPr>
        <w:t>Decoding process for reference picture set</w:t>
      </w:r>
      <w:bookmarkEnd w:id="1667"/>
      <w:bookmarkEnd w:id="1668"/>
      <w:bookmarkEnd w:id="1669"/>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670" w:name="_Ref373399028"/>
      <w:bookmarkStart w:id="1671" w:name="_Toc377921559"/>
      <w:bookmarkStart w:id="1672" w:name="_Toc378026197"/>
      <w:bookmarkStart w:id="1673" w:name="_Ref316823342"/>
      <w:bookmarkStart w:id="1674" w:name="_Toc364083218"/>
      <w:bookmarkStart w:id="1675" w:name="_Ref373317388"/>
      <w:r w:rsidRPr="00564A49">
        <w:rPr>
          <w:noProof/>
        </w:rPr>
        <w:t>Decoding process for generating unavailable reference pictures</w:t>
      </w:r>
      <w:bookmarkEnd w:id="1670"/>
      <w:bookmarkEnd w:id="1671"/>
      <w:bookmarkEnd w:id="1672"/>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676" w:name="_Toc377921560"/>
      <w:bookmarkStart w:id="1677" w:name="_Toc378026198"/>
      <w:r w:rsidRPr="00564A49">
        <w:rPr>
          <w:noProof/>
        </w:rPr>
        <w:t>Decoding process for reference picture lists construction</w:t>
      </w:r>
      <w:bookmarkEnd w:id="1676"/>
      <w:bookmarkEnd w:id="1677"/>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The variable NumRpsCurrTempList0 is set equal to Max(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lastRenderedPageBreak/>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w:t>
      </w:r>
      <w:proofErr w:type="spellStart"/>
      <w:r w:rsidRPr="00564A49">
        <w:rPr>
          <w:sz w:val="20"/>
          <w:szCs w:val="20"/>
          <w:lang w:val="en-US"/>
        </w:rPr>
        <w:t>rIdx</w:t>
      </w:r>
      <w:proofErr w:type="spellEnd"/>
      <w:r w:rsidRPr="00564A49">
        <w:rPr>
          <w:sz w:val="20"/>
          <w:szCs w:val="20"/>
          <w:lang w:val="en-US"/>
        </w:rPr>
        <w:t>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When the slice is a B slice, the variable NumRpsCurrTempList1 is set equal to Max(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w:t>
      </w:r>
      <w:proofErr w:type="spellStart"/>
      <w:r w:rsidRPr="00564A49">
        <w:rPr>
          <w:sz w:val="20"/>
          <w:lang w:val="en-US"/>
        </w:rPr>
        <w:t>rIdx</w:t>
      </w:r>
      <w:proofErr w:type="spellEnd"/>
      <w:r w:rsidRPr="00564A49">
        <w:rPr>
          <w:sz w:val="20"/>
          <w:lang w:val="en-US"/>
        </w:rPr>
        <w:t xml:space="preserve"> ] = </w:t>
      </w:r>
      <w:proofErr w:type="spellStart"/>
      <w:r w:rsidRPr="00564A49">
        <w:rPr>
          <w:sz w:val="20"/>
          <w:lang w:val="en-US"/>
        </w:rPr>
        <w:t>RefPicSetStCurrBefore</w:t>
      </w:r>
      <w:proofErr w:type="spellEnd"/>
      <w:r w:rsidRPr="00564A49">
        <w:rPr>
          <w:sz w:val="20"/>
          <w:lang w:val="en-US"/>
        </w:rPr>
        <w:t>[ </w:t>
      </w:r>
      <w:proofErr w:type="spellStart"/>
      <w:r w:rsidRPr="00564A49">
        <w:rPr>
          <w:sz w:val="20"/>
          <w:lang w:val="en-US"/>
        </w:rPr>
        <w:t>i</w:t>
      </w:r>
      <w:proofErr w:type="spellEnd"/>
      <w:r w:rsidRPr="00564A49">
        <w:rPr>
          <w:sz w:val="20"/>
          <w:lang w:val="en-US"/>
        </w:rPr>
        <w:t>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xml:space="preserve">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w:t>
      </w:r>
      <w:proofErr w:type="spellStart"/>
      <w:r w:rsidRPr="00564A49">
        <w:rPr>
          <w:sz w:val="20"/>
          <w:szCs w:val="20"/>
          <w:lang w:val="en-US"/>
        </w:rPr>
        <w:t>rIdx</w:t>
      </w:r>
      <w:proofErr w:type="spellEnd"/>
      <w:r w:rsidRPr="00564A49">
        <w:rPr>
          <w:sz w:val="20"/>
          <w:szCs w:val="20"/>
          <w:lang w:val="en-US"/>
        </w:rPr>
        <w:t>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78" w:name="_Ref373399155"/>
      <w:bookmarkStart w:id="1679" w:name="_Toc377921561"/>
      <w:bookmarkStart w:id="1680" w:name="_Toc378026199"/>
      <w:bookmarkEnd w:id="1673"/>
      <w:bookmarkEnd w:id="1674"/>
      <w:bookmarkEnd w:id="1675"/>
      <w:r w:rsidRPr="00564A49">
        <w:rPr>
          <w:lang w:val="en-US"/>
        </w:rPr>
        <w:t>Decoding process for coding units coded in intra prediction mode</w:t>
      </w:r>
      <w:bookmarkEnd w:id="1678"/>
      <w:bookmarkEnd w:id="1679"/>
      <w:bookmarkEnd w:id="1680"/>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81" w:name="_Ref360894666"/>
      <w:bookmarkStart w:id="1682" w:name="_Toc377921562"/>
      <w:bookmarkStart w:id="1683" w:name="_Toc378026200"/>
      <w:r w:rsidRPr="00564A49">
        <w:rPr>
          <w:lang w:val="en-US"/>
        </w:rPr>
        <w:t>Decoding process for coding units coded in inter prediction mode</w:t>
      </w:r>
      <w:bookmarkEnd w:id="1681"/>
      <w:bookmarkEnd w:id="1682"/>
      <w:bookmarkEnd w:id="1683"/>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84" w:name="_Ref373399172"/>
      <w:bookmarkStart w:id="1685" w:name="_Toc377921563"/>
      <w:bookmarkStart w:id="1686" w:name="_Toc378026201"/>
      <w:r w:rsidRPr="00564A49">
        <w:rPr>
          <w:lang w:val="en-US"/>
        </w:rPr>
        <w:t>Scaling, transformation and array construction process prior to deblocking filter process</w:t>
      </w:r>
      <w:bookmarkEnd w:id="1684"/>
      <w:bookmarkEnd w:id="1685"/>
      <w:bookmarkEnd w:id="1686"/>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87" w:name="_Ref373399174"/>
      <w:bookmarkStart w:id="1688" w:name="_Toc377921564"/>
      <w:bookmarkStart w:id="1689" w:name="_Toc378026202"/>
      <w:r w:rsidRPr="00564A49">
        <w:rPr>
          <w:lang w:val="en-US"/>
        </w:rPr>
        <w:t>In-loop filter process</w:t>
      </w:r>
      <w:bookmarkEnd w:id="1687"/>
      <w:bookmarkEnd w:id="1688"/>
      <w:bookmarkEnd w:id="1689"/>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90" w:name="_Ref373399205"/>
      <w:bookmarkStart w:id="1691" w:name="_Toc377921565"/>
      <w:bookmarkStart w:id="1692" w:name="_Toc378026203"/>
      <w:r w:rsidRPr="00564A49">
        <w:rPr>
          <w:lang w:val="en-US"/>
        </w:rPr>
        <w:t>Parsing process</w:t>
      </w:r>
      <w:bookmarkEnd w:id="1690"/>
      <w:bookmarkEnd w:id="1691"/>
      <w:bookmarkEnd w:id="1692"/>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93" w:name="_Ref373399232"/>
      <w:bookmarkStart w:id="1694" w:name="_Toc377921566"/>
      <w:bookmarkStart w:id="1695" w:name="_Toc378026204"/>
      <w:r w:rsidRPr="00564A49">
        <w:rPr>
          <w:lang w:val="en-US"/>
        </w:rPr>
        <w:t>Specification of bitstream subsets</w:t>
      </w:r>
      <w:bookmarkEnd w:id="1693"/>
      <w:bookmarkEnd w:id="1694"/>
      <w:bookmarkEnd w:id="1695"/>
    </w:p>
    <w:p w:rsidR="007E173E" w:rsidRPr="00564A49" w:rsidRDefault="007E173E" w:rsidP="007E173E">
      <w:pPr>
        <w:pStyle w:val="3N"/>
        <w:rPr>
          <w:lang w:val="en-US"/>
        </w:rPr>
      </w:pPr>
      <w:r w:rsidRPr="00564A49">
        <w:rPr>
          <w:lang w:val="en-US"/>
        </w:rPr>
        <w:t>The specifications in clause 10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96" w:name="_Toc377921567"/>
      <w:bookmarkStart w:id="1697" w:name="_Toc378026205"/>
      <w:r w:rsidRPr="00564A49">
        <w:rPr>
          <w:lang w:val="en-US"/>
        </w:rPr>
        <w:t>(Void)</w:t>
      </w:r>
      <w:bookmarkEnd w:id="1696"/>
      <w:bookmarkEnd w:id="1697"/>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98" w:name="_Ref348357790"/>
      <w:bookmarkStart w:id="1699" w:name="_Toc377921568"/>
      <w:bookmarkStart w:id="1700" w:name="_Toc378026206"/>
      <w:r w:rsidRPr="00564A49">
        <w:rPr>
          <w:lang w:val="en-US"/>
        </w:rPr>
        <w:t>Byte stream format</w:t>
      </w:r>
      <w:bookmarkEnd w:id="1698"/>
      <w:bookmarkEnd w:id="1699"/>
      <w:bookmarkEnd w:id="1700"/>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01" w:name="_Ref348357793"/>
      <w:bookmarkStart w:id="1702" w:name="_Toc377921569"/>
      <w:bookmarkStart w:id="1703" w:name="_Toc378026207"/>
      <w:r w:rsidRPr="00564A49">
        <w:rPr>
          <w:lang w:val="en-US"/>
        </w:rPr>
        <w:t>Hypothetical reference decoder</w:t>
      </w:r>
      <w:bookmarkEnd w:id="1701"/>
      <w:bookmarkEnd w:id="1702"/>
      <w:bookmarkEnd w:id="1703"/>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04" w:name="_Ref348357799"/>
      <w:bookmarkStart w:id="1705" w:name="_Toc377921570"/>
      <w:bookmarkStart w:id="1706" w:name="_Toc378026208"/>
      <w:r w:rsidRPr="00564A49">
        <w:rPr>
          <w:lang w:val="en-US"/>
        </w:rPr>
        <w:lastRenderedPageBreak/>
        <w:t>SEI messages</w:t>
      </w:r>
      <w:bookmarkEnd w:id="1704"/>
      <w:bookmarkEnd w:id="1705"/>
      <w:bookmarkEnd w:id="1706"/>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1707" w:name="_Toc317198929"/>
      <w:bookmarkStart w:id="1708" w:name="_Toc364083381"/>
      <w:r w:rsidRPr="00564A49">
        <w:rPr>
          <w:i/>
          <w:noProof/>
          <w:lang w:val="en-US"/>
        </w:rPr>
        <w:t>T</w:t>
      </w:r>
      <w:r w:rsidRPr="00564A49">
        <w:rPr>
          <w:i/>
          <w:noProof/>
        </w:rPr>
        <w:t>he semantics of the structure of pictures information SEI message specified in subclause D.3.18 are replaced with the following:</w:t>
      </w:r>
      <w:bookmarkEnd w:id="1707"/>
      <w:bookmarkEnd w:id="1708"/>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09" w:name="_Toc190849834"/>
      <w:bookmarkStart w:id="1710" w:name="_Toc198881594"/>
      <w:bookmarkStart w:id="1711" w:name="_Ref210021484"/>
      <w:bookmarkStart w:id="1712" w:name="_Toc221286691"/>
      <w:bookmarkStart w:id="1713" w:name="_Toc377921571"/>
      <w:bookmarkStart w:id="1714" w:name="_Toc378026209"/>
      <w:r w:rsidRPr="00564A49">
        <w:rPr>
          <w:lang w:val="en-US"/>
        </w:rPr>
        <w:lastRenderedPageBreak/>
        <w:t>SEI message syntax</w:t>
      </w:r>
      <w:bookmarkEnd w:id="1709"/>
      <w:bookmarkEnd w:id="1710"/>
      <w:bookmarkEnd w:id="1711"/>
      <w:bookmarkEnd w:id="1712"/>
      <w:bookmarkEnd w:id="1713"/>
      <w:bookmarkEnd w:id="1714"/>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5" w:name="_Toc226457147"/>
      <w:bookmarkStart w:id="1716" w:name="_Toc248045614"/>
      <w:bookmarkStart w:id="1717" w:name="_Toc288343354"/>
      <w:bookmarkStart w:id="1718" w:name="_Toc377921572"/>
      <w:bookmarkStart w:id="1719" w:name="_Toc378026210"/>
      <w:r w:rsidRPr="00564A49">
        <w:rPr>
          <w:lang w:val="en-US"/>
        </w:rPr>
        <w:t xml:space="preserve">Layers not present SEI message </w:t>
      </w:r>
      <w:bookmarkEnd w:id="1715"/>
      <w:bookmarkEnd w:id="1716"/>
      <w:bookmarkEnd w:id="1717"/>
      <w:r w:rsidRPr="00564A49">
        <w:rPr>
          <w:lang w:val="en-US"/>
        </w:rPr>
        <w:t>syntax</w:t>
      </w:r>
      <w:bookmarkEnd w:id="1718"/>
      <w:bookmarkEnd w:id="1719"/>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20" w:name="_Toc377921573"/>
      <w:bookmarkStart w:id="1721" w:name="_Toc378026211"/>
      <w:r w:rsidRPr="00564A49">
        <w:rPr>
          <w:lang w:val="en-US"/>
        </w:rPr>
        <w:t>Inter-layer constrained tile sets SEI message syntax</w:t>
      </w:r>
      <w:bookmarkEnd w:id="1720"/>
      <w:bookmarkEnd w:id="1721"/>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22" w:name="_Toc377921574"/>
      <w:bookmarkStart w:id="1723" w:name="_Toc378026212"/>
      <w:r w:rsidRPr="00564A49">
        <w:rPr>
          <w:lang w:val="en-US"/>
        </w:rPr>
        <w:t>Bitstream partition nesting SEI message syntax</w:t>
      </w:r>
      <w:bookmarkEnd w:id="1722"/>
      <w:bookmarkEnd w:id="1723"/>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24" w:name="_Toc377921575"/>
      <w:bookmarkStart w:id="1725" w:name="_Toc378026213"/>
      <w:r w:rsidRPr="00564A49">
        <w:rPr>
          <w:lang w:val="en-US"/>
        </w:rPr>
        <w:lastRenderedPageBreak/>
        <w:t>Bitstream partition initial arrival time SEI message syntax</w:t>
      </w:r>
      <w:bookmarkEnd w:id="1724"/>
      <w:bookmarkEnd w:id="1725"/>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26" w:name="_Toc377921576"/>
      <w:bookmarkStart w:id="1727" w:name="_Toc378026214"/>
      <w:r w:rsidRPr="00564A49">
        <w:rPr>
          <w:lang w:val="en-US"/>
        </w:rPr>
        <w:t>Bitstream partition HRD parameters SEI message syntax</w:t>
      </w:r>
      <w:bookmarkEnd w:id="1726"/>
      <w:bookmarkEnd w:id="172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C3221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j = 0; j &lt;= </w:t>
            </w:r>
            <w:del w:id="1728" w:author="Miska Hannuksela" w:date="2014-03-20T15:17:00Z">
              <w:r w:rsidRPr="00564A49" w:rsidDel="00C3221B">
                <w:rPr>
                  <w:rFonts w:ascii="Times New Roman" w:hAnsi="Times New Roman"/>
                  <w:lang w:val="en-US"/>
                </w:rPr>
                <w:delText>sei_</w:delText>
              </w:r>
            </w:del>
            <w:r w:rsidRPr="00564A49">
              <w:rPr>
                <w:rFonts w:ascii="Times New Roman" w:hAnsi="Times New Roman"/>
                <w:lang w:val="en-US"/>
              </w:rPr>
              <w:t>num_</w:t>
            </w:r>
            <w:ins w:id="1729" w:author="Miska Hannuksela" w:date="2014-03-20T15:17:00Z">
              <w:r w:rsidR="00C3221B">
                <w:rPr>
                  <w:rFonts w:ascii="Times New Roman" w:hAnsi="Times New Roman"/>
                  <w:lang w:val="en-US"/>
                </w:rPr>
                <w:t>sei_</w:t>
              </w:r>
            </w:ins>
            <w:r w:rsidRPr="00564A49">
              <w:rPr>
                <w:rFonts w:ascii="Times New Roman" w:hAnsi="Times New Roman"/>
                <w:lang w:val="en-US"/>
              </w:rPr>
              <w:t>bitstream_partitions_minus1[ </w:t>
            </w:r>
            <w:proofErr w:type="spellStart"/>
            <w:r w:rsidRPr="00564A49">
              <w:rPr>
                <w:rFonts w:ascii="Times New Roman" w:hAnsi="Times New Roman"/>
                <w:lang w:val="en-US"/>
              </w:rPr>
              <w:t>lsIdx</w:t>
            </w:r>
            <w:proofErr w:type="spellEnd"/>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4D7238" w:rsidRPr="00564A49" w:rsidTr="00802F9B">
        <w:trPr>
          <w:cantSplit/>
          <w:trHeight w:val="289"/>
          <w:jc w:val="center"/>
          <w:ins w:id="1730" w:author="Miska Hannuksela" w:date="2014-03-20T14:48:00Z"/>
        </w:trPr>
        <w:tc>
          <w:tcPr>
            <w:tcW w:w="7920" w:type="dxa"/>
          </w:tcPr>
          <w:p w:rsidR="004D7238" w:rsidRPr="00564A49" w:rsidRDefault="004D7238" w:rsidP="00802F9B">
            <w:pPr>
              <w:pStyle w:val="tablesyntax"/>
              <w:rPr>
                <w:ins w:id="1731" w:author="Miska Hannuksela" w:date="2014-03-20T14:48:00Z"/>
                <w:rFonts w:ascii="Times New Roman" w:hAnsi="Times New Roman"/>
                <w:lang w:val="en-US"/>
              </w:rPr>
            </w:pPr>
            <w:ins w:id="1732" w:author="Miska Hannuksela" w:date="2014-03-20T14:48:00Z">
              <w:r>
                <w:rPr>
                  <w:rFonts w:ascii="Times New Roman" w:hAnsi="Times New Roman"/>
                  <w:lang w:val="en-US"/>
                </w:rPr>
                <w:tab/>
              </w:r>
            </w:ins>
            <w:ins w:id="1733" w:author="Miska Hannuksela" w:date="2014-03-20T14:53:00Z">
              <w:r w:rsidR="00DC7361">
                <w:rPr>
                  <w:rFonts w:ascii="Times New Roman" w:hAnsi="Times New Roman"/>
                  <w:lang w:val="en-US"/>
                </w:rPr>
                <w:t>sei_</w:t>
              </w:r>
            </w:ins>
            <w:ins w:id="1734" w:author="Miska Hannuksela" w:date="2014-03-20T14:48:00Z">
              <w:r>
                <w:rPr>
                  <w:rFonts w:ascii="Times New Roman" w:hAnsi="Times New Roman"/>
                  <w:lang w:val="en-US"/>
                </w:rPr>
                <w:t>initial_bpb_arrival_delay_length_minus1</w:t>
              </w:r>
            </w:ins>
          </w:p>
        </w:tc>
        <w:tc>
          <w:tcPr>
            <w:tcW w:w="1153" w:type="dxa"/>
          </w:tcPr>
          <w:p w:rsidR="004D7238" w:rsidRPr="00564A49" w:rsidRDefault="00DC7361" w:rsidP="00802F9B">
            <w:pPr>
              <w:pStyle w:val="tablecell"/>
              <w:rPr>
                <w:ins w:id="1735" w:author="Miska Hannuksela" w:date="2014-03-20T14:48:00Z"/>
                <w:lang w:val="en-US"/>
              </w:rPr>
            </w:pPr>
            <w:ins w:id="1736" w:author="Miska Hannuksela" w:date="2014-03-20T14:51:00Z">
              <w:r>
                <w:rPr>
                  <w:lang w:val="en-US"/>
                </w:rPr>
                <w:t>u(5)</w:t>
              </w:r>
            </w:ins>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37" w:name="_Toc377921577"/>
      <w:bookmarkStart w:id="1738" w:name="_Toc378026215"/>
      <w:r w:rsidRPr="00564A49">
        <w:rPr>
          <w:lang w:val="en-US"/>
        </w:rPr>
        <w:lastRenderedPageBreak/>
        <w:t>Sub-bitstream property SEI message syntax</w:t>
      </w:r>
      <w:bookmarkEnd w:id="1737"/>
      <w:bookmarkEnd w:id="1738"/>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39" w:name="_Toc377921578"/>
      <w:bookmarkStart w:id="1740" w:name="_Toc378026216"/>
      <w:r w:rsidRPr="00564A49">
        <w:rPr>
          <w:lang w:val="en-US"/>
        </w:rPr>
        <w:t>Alpha channel information SEI message syntax</w:t>
      </w:r>
      <w:bookmarkEnd w:id="1739"/>
      <w:bookmarkEnd w:id="1740"/>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41" w:name="_Toc377921579"/>
      <w:bookmarkStart w:id="1742" w:name="_Toc378026217"/>
      <w:r w:rsidRPr="00564A49">
        <w:rPr>
          <w:lang w:val="en-US"/>
        </w:rPr>
        <w:t>SEI message semantics</w:t>
      </w:r>
      <w:bookmarkEnd w:id="1741"/>
      <w:bookmarkEnd w:id="1742"/>
    </w:p>
    <w:p w:rsidR="007E173E" w:rsidRPr="00564A49" w:rsidRDefault="007E173E" w:rsidP="007E173E">
      <w:pPr>
        <w:pStyle w:val="Caption"/>
      </w:pPr>
      <w:bookmarkStart w:id="1743"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1743"/>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rsidR="007E173E" w:rsidRPr="00564A49" w:rsidRDefault="007E173E" w:rsidP="007E173E">
      <w:pPr>
        <w:pStyle w:val="3N"/>
        <w:rPr>
          <w:bCs/>
          <w:lang w:val="en-US" w:eastAsia="zh-CN"/>
        </w:rPr>
      </w:pPr>
      <w:bookmarkStart w:id="1744" w:name="_Ref348357812"/>
    </w:p>
    <w:p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45" w:name="_Toc377921580"/>
      <w:bookmarkStart w:id="1746" w:name="_Toc378026218"/>
      <w:r w:rsidRPr="00564A49">
        <w:rPr>
          <w:lang w:val="en-US"/>
        </w:rPr>
        <w:t>Layers not present SEI message semantics</w:t>
      </w:r>
      <w:bookmarkEnd w:id="1745"/>
      <w:bookmarkEnd w:id="1746"/>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r w:rsidRPr="00564A49">
        <w:rPr>
          <w:b/>
          <w:lang w:val="en-US"/>
        </w:rPr>
        <w:t>lp_sei_active_vps_id</w:t>
      </w:r>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r w:rsidRPr="00564A49">
        <w:rPr>
          <w:bCs/>
          <w:lang w:val="en-US"/>
        </w:rPr>
        <w:t>[ i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47" w:name="_Toc377921581"/>
      <w:bookmarkStart w:id="1748" w:name="_Toc378026219"/>
      <w:bookmarkStart w:id="1749" w:name="_Ref355956448"/>
      <w:r w:rsidRPr="00564A49">
        <w:rPr>
          <w:lang w:val="en-US"/>
        </w:rPr>
        <w:t>Inter-layer constrained tile sets SEI message semantics</w:t>
      </w:r>
      <w:bookmarkEnd w:id="1747"/>
      <w:bookmarkEnd w:id="1748"/>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r w:rsidRPr="00564A49">
        <w:rPr>
          <w:b/>
          <w:lang w:val="en-US"/>
        </w:rPr>
        <w:t>il_one_tile_per_tile_set_flag</w:t>
      </w:r>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r w:rsidRPr="00564A49">
        <w:rPr>
          <w:b/>
          <w:lang w:val="en-US"/>
        </w:rPr>
        <w:t>il_num_sets_in_message_minus1</w:t>
      </w:r>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message. skipped_tile_set_present_flag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r w:rsidRPr="00564A49">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 i ] from 0 to 255 and from 512 to 2</w:t>
      </w:r>
      <w:r w:rsidRPr="00564A49">
        <w:rPr>
          <w:vertAlign w:val="superscript"/>
          <w:lang w:val="en-US"/>
        </w:rPr>
        <w:t>31</w:t>
      </w:r>
      <w:r w:rsidRPr="00564A49">
        <w:rPr>
          <w:lang w:val="en-US"/>
        </w:rPr>
        <w:t> − 1 may be used as determined by the application. Values of ilcts_id[ i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 i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il_num_tile_rects_in_set_minus1</w:t>
      </w:r>
      <w:r w:rsidRPr="00564A49">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r w:rsidRPr="00564A49">
        <w:rPr>
          <w:lang w:val="en-US"/>
        </w:rPr>
        <w:t xml:space="preserve">[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50" w:name="_Toc377921582"/>
      <w:bookmarkStart w:id="1751" w:name="_Toc378026220"/>
      <w:bookmarkStart w:id="1752" w:name="_Ref363585405"/>
      <w:r w:rsidRPr="00564A49">
        <w:rPr>
          <w:lang w:val="en-US"/>
        </w:rPr>
        <w:t>Bitstream partition nesting SEI message semantics</w:t>
      </w:r>
      <w:bookmarkEnd w:id="1750"/>
      <w:bookmarkEnd w:id="1751"/>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w:t>
      </w:r>
      <w:proofErr w:type="spellStart"/>
      <w:r w:rsidRPr="00564A49">
        <w:rPr>
          <w:szCs w:val="22"/>
        </w:rPr>
        <w:t>bitstream_subset_flag</w:t>
      </w:r>
      <w:proofErr w:type="spellEnd"/>
      <w:r w:rsidRPr="00564A49">
        <w:rPr>
          <w:szCs w:val="22"/>
        </w:rPr>
        <w:t xml:space="preserve"> shall be equal to 1, </w:t>
      </w:r>
      <w:proofErr w:type="spellStart"/>
      <w:r w:rsidRPr="00564A49">
        <w:rPr>
          <w:szCs w:val="22"/>
        </w:rPr>
        <w:t>nesting_op_flag</w:t>
      </w:r>
      <w:proofErr w:type="spellEnd"/>
      <w:r w:rsidRPr="00564A49">
        <w:rPr>
          <w:szCs w:val="22"/>
        </w:rPr>
        <w:t xml:space="preserve"> </w:t>
      </w:r>
      <w:r w:rsidR="004F4071" w:rsidRPr="00564A49">
        <w:rPr>
          <w:szCs w:val="22"/>
        </w:rPr>
        <w:t>shall be</w:t>
      </w:r>
      <w:r w:rsidRPr="00564A49">
        <w:rPr>
          <w:szCs w:val="22"/>
        </w:rPr>
        <w:t xml:space="preserve"> equal to 1, </w:t>
      </w:r>
      <w:proofErr w:type="spellStart"/>
      <w:r w:rsidRPr="00564A49">
        <w:rPr>
          <w:szCs w:val="22"/>
        </w:rPr>
        <w:t>default_op_flag</w:t>
      </w:r>
      <w:proofErr w:type="spellEnd"/>
      <w:r w:rsidRPr="00564A49">
        <w:rPr>
          <w:szCs w:val="22"/>
        </w:rPr>
        <w:t xml:space="preserve"> shall be equal to 0</w:t>
      </w:r>
      <w:ins w:id="1753" w:author="Miska Hannuksela" w:date="2014-03-20T14:36:00Z">
        <w:r w:rsidR="00B0248D">
          <w:rPr>
            <w:szCs w:val="22"/>
          </w:rPr>
          <w:t>,</w:t>
        </w:r>
      </w:ins>
      <w:r w:rsidRPr="00564A49">
        <w:rPr>
          <w:szCs w:val="22"/>
        </w:rPr>
        <w:t xml:space="preserve"> </w:t>
      </w:r>
      <w:del w:id="1754" w:author="Miska Hannuksela" w:date="2014-03-20T14:36:00Z">
        <w:r w:rsidRPr="00564A49" w:rsidDel="00B0248D">
          <w:rPr>
            <w:szCs w:val="22"/>
          </w:rPr>
          <w:delText xml:space="preserve">and </w:delText>
        </w:r>
      </w:del>
      <w:r w:rsidRPr="00564A49">
        <w:rPr>
          <w:szCs w:val="22"/>
        </w:rPr>
        <w:t>nesting_num_ops_minus1 shall be equal to 0</w:t>
      </w:r>
      <w:ins w:id="1755" w:author="Miska Hannuksela" w:date="2014-03-20T14:36:00Z">
        <w:r w:rsidR="00B0248D">
          <w:rPr>
            <w:szCs w:val="22"/>
          </w:rPr>
          <w:t xml:space="preserve"> and </w:t>
        </w:r>
      </w:ins>
      <w:proofErr w:type="spellStart"/>
      <w:ins w:id="1756" w:author="Miska Hannuksela" w:date="2014-03-20T14:37:00Z">
        <w:r w:rsidR="00B0248D">
          <w:rPr>
            <w:lang w:val="en-US"/>
          </w:rPr>
          <w:t>nesting_op_</w:t>
        </w:r>
        <w:proofErr w:type="gramStart"/>
        <w:r w:rsidR="00B0248D">
          <w:rPr>
            <w:lang w:val="en-US"/>
          </w:rPr>
          <w:t>idx</w:t>
        </w:r>
        <w:proofErr w:type="spellEnd"/>
        <w:r w:rsidR="00B0248D">
          <w:rPr>
            <w:lang w:val="en-US"/>
          </w:rPr>
          <w:t>[</w:t>
        </w:r>
        <w:proofErr w:type="gramEnd"/>
        <w:r w:rsidR="00B0248D">
          <w:rPr>
            <w:lang w:val="en-US"/>
          </w:rPr>
          <w:t> 0</w:t>
        </w:r>
        <w:r w:rsidR="00B0248D" w:rsidRPr="00564A49">
          <w:rPr>
            <w:lang w:val="en-US"/>
          </w:rPr>
          <w:t> ]</w:t>
        </w:r>
        <w:r w:rsidR="00B0248D">
          <w:rPr>
            <w:lang w:val="en-US"/>
          </w:rPr>
          <w:t xml:space="preserve"> shall not be equal to 0</w:t>
        </w:r>
      </w:ins>
      <w:r w:rsidRPr="00564A49">
        <w:rPr>
          <w:szCs w:val="22"/>
        </w:rPr>
        <w:t xml:space="preserve">. The nuh_layer_id of the SEI NAL unit shall be equal to the highest value within the list </w:t>
      </w:r>
      <w:r w:rsidRPr="00564A49">
        <w:rPr>
          <w:lang w:val="en-US"/>
        </w:rPr>
        <w:t>nestingLayerIdList[ 0 ].</w:t>
      </w:r>
    </w:p>
    <w:p w:rsidR="007E173E" w:rsidRPr="00564A49" w:rsidRDefault="007E173E" w:rsidP="007E173E">
      <w:pPr>
        <w:rPr>
          <w:szCs w:val="22"/>
        </w:rPr>
      </w:pPr>
      <w:r w:rsidRPr="00564A49">
        <w:rPr>
          <w:szCs w:val="22"/>
        </w:rPr>
        <w:t>A bitstream partition nesting SEI message contains one or more SEI messages.</w:t>
      </w:r>
    </w:p>
    <w:p w:rsidR="007E173E" w:rsidRPr="00564A49" w:rsidRDefault="007E173E" w:rsidP="007E173E">
      <w:pPr>
        <w:rPr>
          <w:szCs w:val="22"/>
        </w:rPr>
      </w:pPr>
      <w:r w:rsidRPr="00564A49">
        <w:rPr>
          <w:b/>
          <w:szCs w:val="22"/>
        </w:rPr>
        <w:t>bsp_idx</w:t>
      </w:r>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message within the same coded video sequence. bsp_idx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r w:rsidRPr="00564A49">
        <w:rPr>
          <w:b/>
          <w:szCs w:val="22"/>
        </w:rPr>
        <w:t>bsp_nesting_zero_bit</w:t>
      </w:r>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57" w:name="_Toc377921583"/>
      <w:bookmarkStart w:id="1758" w:name="_Toc378026221"/>
      <w:r w:rsidRPr="00564A49">
        <w:rPr>
          <w:lang w:val="en-US"/>
        </w:rPr>
        <w:t>Bitstream partition initial arrival time SEI message semantics</w:t>
      </w:r>
      <w:bookmarkEnd w:id="1757"/>
      <w:bookmarkEnd w:id="1758"/>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NAL HRD parameters are in use.</w:t>
      </w:r>
      <w:ins w:id="1759" w:author="Miska Hannuksela" w:date="2014-03-20T14:58:00Z">
        <w:r w:rsidR="00DC7361">
          <w:rPr>
            <w:lang w:val="en-US"/>
          </w:rPr>
          <w:t xml:space="preserve"> </w:t>
        </w:r>
      </w:ins>
      <w:ins w:id="1760" w:author="Miska Hannuksela" w:date="2014-03-20T15:01:00Z">
        <w:r w:rsidR="00E74AA6">
          <w:rPr>
            <w:lang w:val="en-US"/>
          </w:rPr>
          <w:t>If</w:t>
        </w:r>
      </w:ins>
      <w:ins w:id="1761" w:author="Miska Hannuksela" w:date="2014-03-20T14:59:00Z">
        <w:r w:rsidR="00DC7361">
          <w:rPr>
            <w:lang w:val="en-US"/>
          </w:rPr>
          <w:t xml:space="preserve"> the</w:t>
        </w:r>
      </w:ins>
      <w:ins w:id="1762" w:author="Miska Hannuksela" w:date="2014-03-20T14:58:00Z">
        <w:r w:rsidR="00DC7361">
          <w:rPr>
            <w:lang w:val="en-US"/>
          </w:rPr>
          <w:t xml:space="preserve"> </w:t>
        </w:r>
      </w:ins>
      <w:proofErr w:type="spellStart"/>
      <w:ins w:id="1763" w:author="Miska Hannuksela" w:date="2014-03-20T14:59:00Z">
        <w:r w:rsidR="00DC7361" w:rsidRPr="00564A49">
          <w:rPr>
            <w:bCs/>
          </w:rPr>
          <w:t>vps_vui_bsp_hrd_</w:t>
        </w:r>
        <w:proofErr w:type="gramStart"/>
        <w:r w:rsidR="00DC7361" w:rsidRPr="00564A49">
          <w:rPr>
            <w:bCs/>
          </w:rPr>
          <w:t>parameters</w:t>
        </w:r>
        <w:proofErr w:type="spellEnd"/>
        <w:r w:rsidR="00DC7361" w:rsidRPr="00564A49">
          <w:rPr>
            <w:bCs/>
          </w:rPr>
          <w:t>(</w:t>
        </w:r>
        <w:proofErr w:type="gramEnd"/>
        <w:r w:rsidR="00DC7361" w:rsidRPr="00564A49">
          <w:rPr>
            <w:bCs/>
          </w:rPr>
          <w:t> )</w:t>
        </w:r>
        <w:r w:rsidR="00DC7361">
          <w:rPr>
            <w:bCs/>
          </w:rPr>
          <w:t xml:space="preserve"> syntax structure in the active VPS</w:t>
        </w:r>
        <w:r w:rsidR="00DC7361">
          <w:rPr>
            <w:bCs/>
          </w:rPr>
          <w:t xml:space="preserve"> is present, the length, in bits, of </w:t>
        </w:r>
      </w:ins>
      <w:ins w:id="1764" w:author="Miska Hannuksela" w:date="2014-03-20T15:03:00Z">
        <w:r w:rsidR="00E74AA6">
          <w:rPr>
            <w:bCs/>
          </w:rPr>
          <w:t xml:space="preserve">the </w:t>
        </w:r>
      </w:ins>
      <w:proofErr w:type="spellStart"/>
      <w:ins w:id="1765" w:author="Miska Hannuksela" w:date="2014-03-20T14:59:00Z">
        <w:r w:rsidR="00DC7361">
          <w:rPr>
            <w:bCs/>
          </w:rPr>
          <w:t>nal_initial_arrival_delay</w:t>
        </w:r>
        <w:proofErr w:type="spellEnd"/>
        <w:r w:rsidR="00DC7361">
          <w:rPr>
            <w:bCs/>
          </w:rPr>
          <w:t>[ </w:t>
        </w:r>
        <w:proofErr w:type="spellStart"/>
        <w:r w:rsidR="00DC7361">
          <w:rPr>
            <w:bCs/>
          </w:rPr>
          <w:t>i</w:t>
        </w:r>
        <w:proofErr w:type="spellEnd"/>
        <w:r w:rsidR="00DC7361">
          <w:rPr>
            <w:bCs/>
          </w:rPr>
          <w:t xml:space="preserve"> ] syntax element is equal to </w:t>
        </w:r>
      </w:ins>
      <w:ins w:id="1766" w:author="Miska Hannuksela" w:date="2014-03-20T15:02:00Z">
        <w:r w:rsidR="00E74AA6" w:rsidRPr="00E74AA6">
          <w:rPr>
            <w:lang w:val="en-US"/>
          </w:rPr>
          <w:t>initial_bpb_arrival_delay_length_minus1</w:t>
        </w:r>
      </w:ins>
      <w:ins w:id="1767" w:author="Miska Hannuksela" w:date="2014-03-20T14:59:00Z">
        <w:r w:rsidR="00DC7361">
          <w:rPr>
            <w:lang w:val="en-US"/>
          </w:rPr>
          <w:t xml:space="preserve"> + 1. Otherwise (</w:t>
        </w:r>
      </w:ins>
      <w:ins w:id="1768" w:author="Miska Hannuksela" w:date="2014-03-20T15:01:00Z">
        <w:r w:rsidR="00E74AA6">
          <w:t xml:space="preserve">the bitstream partition HRD parameters SEI message is present </w:t>
        </w:r>
      </w:ins>
      <w:ins w:id="1769" w:author="Miska Hannuksela" w:date="2014-03-20T15:02:00Z">
        <w:r w:rsidR="00E74AA6">
          <w:t>in the initial I</w:t>
        </w:r>
      </w:ins>
      <w:ins w:id="1770" w:author="Miska Hannuksela" w:date="2014-03-20T15:03:00Z">
        <w:r w:rsidR="00E74AA6">
          <w:t>R</w:t>
        </w:r>
      </w:ins>
      <w:ins w:id="1771" w:author="Miska Hannuksela" w:date="2014-03-20T15:02:00Z">
        <w:r w:rsidR="00E74AA6">
          <w:t xml:space="preserve">AP access unit or </w:t>
        </w:r>
      </w:ins>
      <w:ins w:id="1772" w:author="Miska Hannuksela" w:date="2014-03-20T15:01:00Z">
        <w:r w:rsidR="00E74AA6" w:rsidRPr="00564A49">
          <w:t>available through external means not specified in this Specification</w:t>
        </w:r>
        <w:r w:rsidR="00E74AA6">
          <w:t>)</w:t>
        </w:r>
      </w:ins>
      <w:ins w:id="1773" w:author="Miska Hannuksela" w:date="2014-03-20T15:02:00Z">
        <w:r w:rsidR="00E74AA6">
          <w:t xml:space="preserve">, </w:t>
        </w:r>
      </w:ins>
      <w:ins w:id="1774" w:author="Miska Hannuksela" w:date="2014-03-20T15:04:00Z">
        <w:r w:rsidR="00E74AA6">
          <w:rPr>
            <w:bCs/>
          </w:rPr>
          <w:t xml:space="preserve">the length, in bits, of the </w:t>
        </w:r>
        <w:proofErr w:type="spellStart"/>
        <w:r w:rsidR="00E74AA6">
          <w:rPr>
            <w:bCs/>
          </w:rPr>
          <w:t>nal_initial_arrival_delay</w:t>
        </w:r>
        <w:proofErr w:type="spellEnd"/>
        <w:proofErr w:type="gramStart"/>
        <w:r w:rsidR="00E74AA6">
          <w:rPr>
            <w:bCs/>
          </w:rPr>
          <w:t>[ </w:t>
        </w:r>
        <w:proofErr w:type="spellStart"/>
        <w:r w:rsidR="00E74AA6">
          <w:rPr>
            <w:bCs/>
          </w:rPr>
          <w:t>i</w:t>
        </w:r>
        <w:proofErr w:type="spellEnd"/>
        <w:proofErr w:type="gramEnd"/>
        <w:r w:rsidR="00E74AA6">
          <w:rPr>
            <w:bCs/>
          </w:rPr>
          <w:t xml:space="preserve"> ] syntax element is equal to </w:t>
        </w:r>
        <w:r w:rsidR="00E74AA6">
          <w:rPr>
            <w:bCs/>
          </w:rPr>
          <w:t>sei_</w:t>
        </w:r>
        <w:r w:rsidR="00E74AA6" w:rsidRPr="00E74AA6">
          <w:rPr>
            <w:lang w:val="en-US"/>
          </w:rPr>
          <w:t>initial_bpb_arrival_delay_length_minus1</w:t>
        </w:r>
        <w:r w:rsidR="00E74AA6">
          <w:rPr>
            <w:lang w:val="en-US"/>
          </w:rPr>
          <w:t xml:space="preserve"> + 1.</w:t>
        </w:r>
      </w:ins>
    </w:p>
    <w:p w:rsidR="007E173E" w:rsidRPr="00564A49" w:rsidRDefault="007E173E" w:rsidP="007E173E">
      <w:pPr>
        <w:rPr>
          <w:lang w:val="en-US"/>
        </w:rPr>
      </w:pPr>
      <w:r w:rsidRPr="00564A49">
        <w:rPr>
          <w:b/>
          <w:lang w:val="en-US"/>
        </w:rPr>
        <w:t>vcl_initial_arrival_delay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VCL HRD parameters are in use.</w:t>
      </w:r>
      <w:ins w:id="1775" w:author="Miska Hannuksela" w:date="2014-03-20T15:04:00Z">
        <w:r w:rsidR="00E74AA6">
          <w:rPr>
            <w:lang w:val="en-US"/>
          </w:rPr>
          <w:t xml:space="preserve"> </w:t>
        </w:r>
        <w:r w:rsidR="00E74AA6">
          <w:rPr>
            <w:lang w:val="en-US"/>
          </w:rPr>
          <w:t xml:space="preserve">If the </w:t>
        </w:r>
        <w:proofErr w:type="spellStart"/>
        <w:r w:rsidR="00E74AA6" w:rsidRPr="00564A49">
          <w:rPr>
            <w:bCs/>
          </w:rPr>
          <w:t>vps_vui_bsp_hrd_</w:t>
        </w:r>
        <w:proofErr w:type="gramStart"/>
        <w:r w:rsidR="00E74AA6" w:rsidRPr="00564A49">
          <w:rPr>
            <w:bCs/>
          </w:rPr>
          <w:t>parameters</w:t>
        </w:r>
        <w:proofErr w:type="spellEnd"/>
        <w:r w:rsidR="00E74AA6" w:rsidRPr="00564A49">
          <w:rPr>
            <w:bCs/>
          </w:rPr>
          <w:t>(</w:t>
        </w:r>
        <w:proofErr w:type="gramEnd"/>
        <w:r w:rsidR="00E74AA6" w:rsidRPr="00564A49">
          <w:rPr>
            <w:bCs/>
          </w:rPr>
          <w:t> )</w:t>
        </w:r>
        <w:r w:rsidR="00E74AA6">
          <w:rPr>
            <w:bCs/>
          </w:rPr>
          <w:t xml:space="preserve"> syntax structure in the active VPS is present, the length, in bits, of the </w:t>
        </w:r>
        <w:proofErr w:type="spellStart"/>
        <w:r w:rsidR="00E74AA6">
          <w:rPr>
            <w:bCs/>
          </w:rPr>
          <w:t>vcl</w:t>
        </w:r>
        <w:r w:rsidR="00E74AA6">
          <w:rPr>
            <w:bCs/>
          </w:rPr>
          <w:t>_initial_arrival_delay</w:t>
        </w:r>
        <w:proofErr w:type="spellEnd"/>
        <w:r w:rsidR="00E74AA6">
          <w:rPr>
            <w:bCs/>
          </w:rPr>
          <w:t>[ </w:t>
        </w:r>
        <w:proofErr w:type="spellStart"/>
        <w:r w:rsidR="00E74AA6">
          <w:rPr>
            <w:bCs/>
          </w:rPr>
          <w:t>i</w:t>
        </w:r>
        <w:proofErr w:type="spellEnd"/>
        <w:r w:rsidR="00E74AA6">
          <w:rPr>
            <w:bCs/>
          </w:rPr>
          <w:t xml:space="preserve"> ] syntax element is equal to </w:t>
        </w:r>
        <w:r w:rsidR="00E74AA6" w:rsidRPr="00E74AA6">
          <w:rPr>
            <w:lang w:val="en-US"/>
          </w:rPr>
          <w:t>initial_bpb_arrival_delay_length_minus1</w:t>
        </w:r>
        <w:r w:rsidR="00E74AA6">
          <w:rPr>
            <w:lang w:val="en-US"/>
          </w:rPr>
          <w:t xml:space="preserve"> + 1. Otherwise (</w:t>
        </w:r>
        <w:r w:rsidR="00E74AA6">
          <w:t xml:space="preserve">the bitstream partition HRD parameters SEI message is present </w:t>
        </w:r>
        <w:r w:rsidR="00E74AA6">
          <w:lastRenderedPageBreak/>
          <w:t xml:space="preserve">in the initial IRAP access unit or </w:t>
        </w:r>
        <w:r w:rsidR="00E74AA6" w:rsidRPr="00564A49">
          <w:t>available through external means not specified in this Specification</w:t>
        </w:r>
        <w:r w:rsidR="00E74AA6">
          <w:t xml:space="preserve">), </w:t>
        </w:r>
        <w:r w:rsidR="00E74AA6">
          <w:rPr>
            <w:bCs/>
          </w:rPr>
          <w:t xml:space="preserve">the length, in bits, of the </w:t>
        </w:r>
        <w:proofErr w:type="spellStart"/>
        <w:r w:rsidR="00E74AA6">
          <w:rPr>
            <w:bCs/>
          </w:rPr>
          <w:t>vcl</w:t>
        </w:r>
        <w:r w:rsidR="00E74AA6">
          <w:rPr>
            <w:bCs/>
          </w:rPr>
          <w:t>_initial_arrival_delay</w:t>
        </w:r>
        <w:proofErr w:type="spellEnd"/>
        <w:proofErr w:type="gramStart"/>
        <w:r w:rsidR="00E74AA6">
          <w:rPr>
            <w:bCs/>
          </w:rPr>
          <w:t>[ </w:t>
        </w:r>
        <w:proofErr w:type="spellStart"/>
        <w:r w:rsidR="00E74AA6">
          <w:rPr>
            <w:bCs/>
          </w:rPr>
          <w:t>i</w:t>
        </w:r>
        <w:proofErr w:type="spellEnd"/>
        <w:proofErr w:type="gramEnd"/>
        <w:r w:rsidR="00E74AA6">
          <w:rPr>
            <w:bCs/>
          </w:rPr>
          <w:t> ] syntax element is equal to sei_</w:t>
        </w:r>
        <w:r w:rsidR="00E74AA6" w:rsidRPr="00E74AA6">
          <w:rPr>
            <w:lang w:val="en-US"/>
          </w:rPr>
          <w:t>initial_bpb_arrival_delay_length_minus1</w:t>
        </w:r>
        <w:r w:rsidR="00E74AA6">
          <w:rPr>
            <w:lang w:val="en-US"/>
          </w:rPr>
          <w:t xml:space="preserve"> + 1.</w:t>
        </w:r>
      </w:ins>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76" w:name="_Toc377921584"/>
      <w:bookmarkStart w:id="1777" w:name="_Toc378026222"/>
      <w:r w:rsidRPr="00564A49">
        <w:rPr>
          <w:lang w:val="en-US"/>
        </w:rPr>
        <w:t>Bitstream partition HRD parameters SEI message semantics</w:t>
      </w:r>
      <w:bookmarkEnd w:id="1776"/>
      <w:bookmarkEnd w:id="1777"/>
    </w:p>
    <w:p w:rsidR="007E173E" w:rsidRPr="00564A49" w:rsidRDefault="007E173E" w:rsidP="007E173E">
      <w:r w:rsidRPr="00564A49">
        <w:t xml:space="preserve">The bitstream partition HRD parameters SEI message specifies HRD parameters for bitstream-partition-specific CPB operation. </w:t>
      </w:r>
    </w:p>
    <w:p w:rsidR="007E173E" w:rsidRDefault="007E173E" w:rsidP="007E173E">
      <w:pPr>
        <w:rPr>
          <w:ins w:id="1778" w:author="Miska Hannuksela" w:date="2014-03-20T14:22:00Z"/>
          <w:lang w:val="en-US"/>
        </w:rPr>
      </w:pPr>
      <w:r w:rsidRPr="00564A49">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nestingLayerIdList</w:t>
      </w:r>
      <w:proofErr w:type="gramStart"/>
      <w:r w:rsidRPr="00564A49">
        <w:rPr>
          <w:lang w:val="en-US"/>
        </w:rPr>
        <w:t>[ h</w:t>
      </w:r>
      <w:proofErr w:type="gramEnd"/>
      <w:r w:rsidRPr="00564A49">
        <w:rPr>
          <w:lang w:val="en-US"/>
        </w:rPr>
        <w:t xml:space="preserve"> ] with h in the range of 0 to </w:t>
      </w:r>
      <w:r w:rsidRPr="00564A49">
        <w:t>nesting_num_ops_minus1, inclusive</w:t>
      </w:r>
      <w:r w:rsidRPr="00564A49">
        <w:rPr>
          <w:lang w:val="en-US"/>
        </w:rPr>
        <w:t>.</w:t>
      </w:r>
    </w:p>
    <w:p w:rsidR="00DB58ED" w:rsidRPr="00564A49" w:rsidRDefault="00DB58ED" w:rsidP="007E173E">
      <w:ins w:id="1779" w:author="Miska Hannuksela" w:date="2014-03-20T14:22:00Z">
        <w:r>
          <w:rPr>
            <w:lang w:val="en-US"/>
          </w:rPr>
          <w:t xml:space="preserve">When both this SEI message and </w:t>
        </w:r>
      </w:ins>
      <w:ins w:id="1780" w:author="Miska Hannuksela" w:date="2014-03-20T14:24:00Z">
        <w:r>
          <w:rPr>
            <w:lang w:val="en-US"/>
          </w:rPr>
          <w:t xml:space="preserve">the </w:t>
        </w:r>
        <w:proofErr w:type="spellStart"/>
        <w:r w:rsidRPr="00564A49">
          <w:rPr>
            <w:bCs/>
          </w:rPr>
          <w:t>vps_vui_bsp_hrd_</w:t>
        </w:r>
        <w:proofErr w:type="gramStart"/>
        <w:r w:rsidRPr="00564A49">
          <w:rPr>
            <w:bCs/>
          </w:rPr>
          <w:t>parameters</w:t>
        </w:r>
        <w:proofErr w:type="spellEnd"/>
        <w:r w:rsidRPr="00564A49">
          <w:rPr>
            <w:bCs/>
          </w:rPr>
          <w:t>(</w:t>
        </w:r>
        <w:proofErr w:type="gramEnd"/>
        <w:r w:rsidRPr="00564A49">
          <w:rPr>
            <w:bCs/>
          </w:rPr>
          <w:t> )</w:t>
        </w:r>
        <w:r>
          <w:rPr>
            <w:bCs/>
          </w:rPr>
          <w:t xml:space="preserve"> syntax structure in the active VPS are present, the contents of this SEI message shall be semantically identical to the contents of </w:t>
        </w:r>
        <w:r>
          <w:rPr>
            <w:lang w:val="en-US"/>
          </w:rPr>
          <w:t xml:space="preserve">the </w:t>
        </w:r>
        <w:proofErr w:type="spellStart"/>
        <w:r w:rsidRPr="00564A49">
          <w:rPr>
            <w:bCs/>
          </w:rPr>
          <w:t>vps_vui_bsp_hrd_parameters</w:t>
        </w:r>
        <w:proofErr w:type="spellEnd"/>
        <w:r w:rsidRPr="00564A49">
          <w:rPr>
            <w:bCs/>
          </w:rPr>
          <w:t>( )</w:t>
        </w:r>
        <w:r>
          <w:rPr>
            <w:bCs/>
          </w:rPr>
          <w:t xml:space="preserve"> syntax structure of</w:t>
        </w:r>
      </w:ins>
      <w:ins w:id="1781" w:author="Miska Hannuksela" w:date="2014-03-20T14:25:00Z">
        <w:r>
          <w:rPr>
            <w:bCs/>
          </w:rPr>
          <w:t xml:space="preserve"> </w:t>
        </w:r>
      </w:ins>
      <w:ins w:id="1782" w:author="Miska Hannuksela" w:date="2014-03-20T14:24:00Z">
        <w:r>
          <w:rPr>
            <w:bCs/>
          </w:rPr>
          <w:t>the active VPS</w:t>
        </w:r>
      </w:ins>
      <w:ins w:id="1783" w:author="Miska Hannuksela" w:date="2014-03-20T14:25:00Z">
        <w:r>
          <w:rPr>
            <w:bCs/>
          </w:rPr>
          <w:t>.</w:t>
        </w:r>
      </w:ins>
    </w:p>
    <w:p w:rsidR="007E173E" w:rsidRPr="00564A49" w:rsidRDefault="007E173E" w:rsidP="007E173E">
      <w:proofErr w:type="gramStart"/>
      <w:r w:rsidRPr="00564A49">
        <w:rPr>
          <w:b/>
        </w:rPr>
        <w:t>sei_num_bsp_hrd_parameters_minus1</w:t>
      </w:r>
      <w:proofErr w:type="gramEnd"/>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r w:rsidRPr="00564A49">
        <w:t>[ i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7E173E" w:rsidRPr="00564A49" w:rsidRDefault="007E173E" w:rsidP="007E173E">
      <w:pPr>
        <w:rPr>
          <w:lang w:val="en-US"/>
        </w:rPr>
      </w:pPr>
      <w:r w:rsidRPr="00564A49">
        <w:rPr>
          <w:lang w:val="en-US"/>
        </w:rPr>
        <w:t xml:space="preserve">For the subsequent syntax elements of this SEI message, the variable lsIdx is set equal to </w:t>
      </w:r>
      <w:proofErr w:type="spellStart"/>
      <w:r w:rsidRPr="00564A49">
        <w:rPr>
          <w:lang w:val="en-US"/>
        </w:rPr>
        <w:t>nesting_op_idx</w:t>
      </w:r>
      <w:proofErr w:type="spellEnd"/>
      <w:proofErr w:type="gramStart"/>
      <w:r w:rsidRPr="00564A49">
        <w:rPr>
          <w:lang w:val="en-US"/>
        </w:rPr>
        <w:t>[ h</w:t>
      </w:r>
      <w:proofErr w:type="gramEnd"/>
      <w:r w:rsidRPr="00564A49">
        <w:rPr>
          <w:lang w:val="en-US"/>
        </w:rPr>
        <w:t> ].</w:t>
      </w:r>
      <w:ins w:id="1784" w:author="Miska Hannuksela" w:date="2014-03-20T14:33:00Z">
        <w:r w:rsidR="00B0248D">
          <w:rPr>
            <w:lang w:val="en-US"/>
          </w:rPr>
          <w:t xml:space="preserve"> It is a requirements of bitstream conformance that when a scalable nesting SEI message includes a bitstream partition HRD parameters SEI message, </w:t>
        </w:r>
        <w:proofErr w:type="spellStart"/>
        <w:r w:rsidR="00B0248D" w:rsidRPr="00564A49">
          <w:rPr>
            <w:lang w:val="en-US"/>
          </w:rPr>
          <w:t>nesting_op_idx</w:t>
        </w:r>
        <w:proofErr w:type="spellEnd"/>
        <w:proofErr w:type="gramStart"/>
        <w:r w:rsidR="00B0248D" w:rsidRPr="00564A49">
          <w:rPr>
            <w:lang w:val="en-US"/>
          </w:rPr>
          <w:t>[ h</w:t>
        </w:r>
        <w:proofErr w:type="gramEnd"/>
        <w:r w:rsidR="00B0248D" w:rsidRPr="00564A49">
          <w:rPr>
            <w:lang w:val="en-US"/>
          </w:rPr>
          <w:t> ]</w:t>
        </w:r>
        <w:r w:rsidR="00B0248D">
          <w:rPr>
            <w:lang w:val="en-US"/>
          </w:rPr>
          <w:t xml:space="preserve"> shall not be equal to 0 for any value of </w:t>
        </w:r>
      </w:ins>
      <w:ins w:id="1785" w:author="Miska Hannuksela" w:date="2014-03-20T14:34:00Z">
        <w:r w:rsidR="00B0248D">
          <w:rPr>
            <w:lang w:val="en-US"/>
          </w:rPr>
          <w:t>h in the range of 0 to nesting_num_ops_minus1, inclusive.</w:t>
        </w:r>
      </w:ins>
    </w:p>
    <w:p w:rsidR="007E173E" w:rsidRPr="00564A49" w:rsidRDefault="00E50D96" w:rsidP="007E173E">
      <w:r w:rsidRPr="00564A49">
        <w:rPr>
          <w:b/>
          <w:lang w:val="en-US"/>
        </w:rPr>
        <w:t>n</w:t>
      </w:r>
      <w:r w:rsidRPr="00564A49">
        <w:rPr>
          <w:b/>
        </w:rPr>
        <w:t>um_</w:t>
      </w:r>
      <w:r w:rsidR="007E173E" w:rsidRPr="00564A49">
        <w:rPr>
          <w:b/>
        </w:rPr>
        <w:t>sei_bitstream_partitions_</w:t>
      </w:r>
      <w:proofErr w:type="gramStart"/>
      <w:r w:rsidR="007E173E" w:rsidRPr="00564A49">
        <w:rPr>
          <w:b/>
        </w:rPr>
        <w:t>minus1</w:t>
      </w:r>
      <w:r w:rsidR="007E173E" w:rsidRPr="00564A49">
        <w:t>[</w:t>
      </w:r>
      <w:proofErr w:type="gramEnd"/>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sei_layer_in_bsp_flag</w:t>
      </w:r>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sei_num_bsp_sched_combinations_minus1</w:t>
      </w:r>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The variable SchedCombCnt[ lsIdx ] is set equal to sei_num_bsp_sched_combinations_minus1[ lsIdx ] + 1.</w:t>
      </w:r>
    </w:p>
    <w:p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Default="007E173E" w:rsidP="007E173E">
      <w:pPr>
        <w:rPr>
          <w:ins w:id="1786" w:author="Miska Hannuksela" w:date="2014-03-20T14:58:00Z"/>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 xml:space="preserve">of a delivery schedule and hrd_parameters( ) specified for the bitstream partition with index j and for the layer set with index </w:t>
      </w:r>
      <w:proofErr w:type="spellStart"/>
      <w:r w:rsidRPr="00564A49">
        <w:t>lsIdx</w:t>
      </w:r>
      <w:proofErr w:type="spellEnd"/>
      <w:r w:rsidRPr="00564A49">
        <w:t>.</w:t>
      </w:r>
    </w:p>
    <w:p w:rsidR="00DC7361" w:rsidRPr="00564A49" w:rsidRDefault="00DC7361" w:rsidP="007E173E">
      <w:pPr>
        <w:rPr>
          <w:lang w:val="en-US"/>
        </w:rPr>
      </w:pPr>
      <w:proofErr w:type="gramStart"/>
      <w:ins w:id="1787" w:author="Miska Hannuksela" w:date="2014-03-20T14:58:00Z">
        <w:r>
          <w:rPr>
            <w:b/>
            <w:lang w:val="en-US"/>
          </w:rPr>
          <w:t>sei_</w:t>
        </w:r>
        <w:r w:rsidRPr="00DC7361">
          <w:rPr>
            <w:b/>
            <w:lang w:val="en-US"/>
          </w:rPr>
          <w:t>initial_bpb_arrival_delay_length_minus1</w:t>
        </w:r>
        <w:proofErr w:type="gramEnd"/>
        <w:r>
          <w:rPr>
            <w:lang w:val="en-US"/>
          </w:rPr>
          <w:t xml:space="preserve"> </w:t>
        </w:r>
        <w:r w:rsidRPr="00564A49">
          <w:rPr>
            <w:noProof/>
          </w:rPr>
          <w:t>plus 1 specifies the length, in bits, of the the nal_initial_arrival_delay[ i ] and vcl_initial_arrival_delay[ i ] syntax elements of the b</w:t>
        </w:r>
        <w:proofErr w:type="spellStart"/>
        <w:r w:rsidRPr="00564A49">
          <w:rPr>
            <w:lang w:val="en-US"/>
          </w:rPr>
          <w:t>itstream</w:t>
        </w:r>
        <w:proofErr w:type="spellEnd"/>
        <w:r w:rsidRPr="00564A49">
          <w:rPr>
            <w:lang w:val="en-US"/>
          </w:rPr>
          <w:t xml:space="preserve"> partition initial arrival time SEI message. </w:t>
        </w:r>
        <w:r w:rsidRPr="00564A49">
          <w:rPr>
            <w:noProof/>
          </w:rPr>
          <w:t xml:space="preserve">When the </w:t>
        </w:r>
        <w:r>
          <w:rPr>
            <w:noProof/>
          </w:rPr>
          <w:t>sei_</w:t>
        </w:r>
        <w:r>
          <w:rPr>
            <w:lang w:val="en-US"/>
          </w:rPr>
          <w:t xml:space="preserve">initial_bpb_arrival_delay_length_minus1 </w:t>
        </w:r>
        <w:r w:rsidRPr="00564A49">
          <w:rPr>
            <w:noProof/>
          </w:rPr>
          <w:t>syntax element is not present, it is inferred to be equal to 23.</w:t>
        </w:r>
      </w:ins>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88" w:name="_Toc377921585"/>
      <w:bookmarkStart w:id="1789" w:name="_Toc378026223"/>
      <w:bookmarkStart w:id="1790" w:name="_Ref373340820"/>
      <w:r w:rsidRPr="00564A49">
        <w:rPr>
          <w:lang w:val="en-US"/>
        </w:rPr>
        <w:t>Sub-bitstream property SEI message semantics</w:t>
      </w:r>
      <w:bookmarkEnd w:id="1788"/>
      <w:bookmarkEnd w:id="1789"/>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r w:rsidRPr="00564A49">
        <w:rPr>
          <w:b/>
          <w:lang w:val="en-US"/>
        </w:rPr>
        <w:t>active_vps_id</w:t>
      </w:r>
      <w:r w:rsidRPr="00564A49">
        <w:rPr>
          <w:lang w:val="en-US"/>
        </w:rPr>
        <w:t xml:space="preserve"> identifies the active VPS. The value of active_vps_id shall be equal to the value of </w:t>
      </w:r>
      <w:r w:rsidRPr="00564A49">
        <w:rPr>
          <w:lang w:val="en-US"/>
        </w:rPr>
        <w:lastRenderedPageBreak/>
        <w:t>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 i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 i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r w:rsidRPr="00564A49">
        <w:t>[ i ] specifies the highest TemporalId of access units in the i-th sub-bitstream.</w:t>
      </w:r>
    </w:p>
    <w:p w:rsidR="007E173E" w:rsidRPr="00564A49" w:rsidRDefault="007E173E" w:rsidP="007E173E">
      <w:pPr>
        <w:rPr>
          <w:bCs/>
        </w:rPr>
      </w:pPr>
      <w:r w:rsidRPr="00564A49">
        <w:rPr>
          <w:b/>
          <w:bCs/>
        </w:rPr>
        <w:t>avg_bit_rate</w:t>
      </w:r>
      <w:r w:rsidRPr="00564A49">
        <w:rPr>
          <w:bCs/>
        </w:rPr>
        <w:t>[ i ] indicates the average bit rate of the i-th sub-bitstream, in bits per second. The value is given by BitRateBPS(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 i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w:t>
      </w:r>
      <w:proofErr w:type="gramStart"/>
      <w:r w:rsidRPr="00564A49">
        <w:rPr>
          <w:bCs/>
        </w:rPr>
        <w:t>=  0</w:t>
      </w:r>
      <w:proofErr w:type="gramEnd"/>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proofErr w:type="gramStart"/>
      <w:r w:rsidRPr="00564A49">
        <w:rPr>
          <w:bCs/>
        </w:rPr>
        <w:t>[ i</w:t>
      </w:r>
      <w:proofErr w:type="gramEnd"/>
      <w:r w:rsidRPr="00564A49">
        <w:rPr>
          <w:bCs/>
        </w:rPr>
        <w:t xml:space="preserve">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BitRateBPS(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 i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1791" w:name="_Toc377921586"/>
      <w:bookmarkStart w:id="1792" w:name="_Toc378026224"/>
      <w:r w:rsidRPr="00564A49">
        <w:t>Alpha</w:t>
      </w:r>
      <w:r w:rsidRPr="00564A49">
        <w:rPr>
          <w:bCs/>
          <w:noProof/>
          <w:lang w:val="it-IT"/>
        </w:rPr>
        <w:t xml:space="preserve"> channel information SEI message semantics</w:t>
      </w:r>
      <w:bookmarkEnd w:id="1791"/>
      <w:bookmarkEnd w:id="1792"/>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r w:rsidRPr="00564A49">
        <w:rPr>
          <w:b/>
          <w:szCs w:val="22"/>
          <w:lang w:val="en-CA"/>
        </w:rPr>
        <w:lastRenderedPageBreak/>
        <w:t>alpha_channel_cancel_flag</w:t>
      </w:r>
      <w:r w:rsidRPr="00564A49">
        <w:rPr>
          <w:szCs w:val="22"/>
          <w:lang w:val="en-CA"/>
        </w:rPr>
        <w:t xml:space="preserve"> equal to 1 </w:t>
      </w:r>
      <w:r w:rsidRPr="00564A49">
        <w:t>indicates that the alpha channel information SEI message cancels the persistence of any previous alpha channel information SEI message in output order. alpha_channel_cancel_flag equal to 0 indicates that alpha channel information follows.</w:t>
      </w:r>
    </w:p>
    <w:p w:rsidR="007E173E" w:rsidRPr="00564A49" w:rsidRDefault="007E173E" w:rsidP="007E173E">
      <w:pPr>
        <w:widowControl w:val="0"/>
      </w:pPr>
      <w:r w:rsidRPr="00564A49">
        <w:rPr>
          <w:b/>
        </w:rPr>
        <w:t>alpha_channel_use_idc</w:t>
      </w:r>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r w:rsidRPr="00564A49">
        <w:rPr>
          <w:b/>
        </w:rPr>
        <w:t>alpha_channel_bit_depth_minus8</w:t>
      </w:r>
      <w:r w:rsidRPr="00564A49">
        <w:t xml:space="preserve"> plus 8 specifies the bit depth of the samples of the sample array of the auxiliary picture. alpha_channel_bit_depth_minus8 shall be in the range 0 to 7 inclusive. alpha_channel_bit_depth_minus8 shall be equal to bit_depth_luma_minu</w:t>
      </w:r>
      <w:r w:rsidR="002D3333" w:rsidRPr="00564A49">
        <w:t>s</w:t>
      </w:r>
      <w:r w:rsidRPr="00564A49">
        <w:t>8 of the associated primary picture.</w:t>
      </w:r>
    </w:p>
    <w:p w:rsidR="007E173E" w:rsidRPr="00564A49" w:rsidRDefault="007E173E" w:rsidP="007E173E">
      <w:pPr>
        <w:widowControl w:val="0"/>
      </w:pPr>
      <w:r w:rsidRPr="00564A49">
        <w:rPr>
          <w:b/>
        </w:rPr>
        <w:t>alpha_transparent_value</w:t>
      </w:r>
      <w:r w:rsidRPr="00564A49">
        <w:t xml:space="preserve"> specifies the interpretation sample value of an auxiliary coded picture sample for which the associated luma and chroma samples of the primary coded picture are considered transparent for purposes of alpha blending. The number of bits used for the representation of the alpha_transparent_value syntax element is alpha_channel_bit_depth_minus8 + 9.</w:t>
      </w:r>
    </w:p>
    <w:p w:rsidR="007E173E" w:rsidRPr="00564A49" w:rsidRDefault="007E173E" w:rsidP="007E173E">
      <w:pPr>
        <w:widowControl w:val="0"/>
      </w:pPr>
      <w:r w:rsidRPr="00564A49">
        <w:rPr>
          <w:b/>
        </w:rPr>
        <w:t>alpha_opaque_value</w:t>
      </w:r>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r w:rsidRPr="00564A49">
        <w:rPr>
          <w:b/>
        </w:rPr>
        <w:t>alpha_channel_incr_flag</w:t>
      </w:r>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r w:rsidRPr="00564A49">
        <w:rPr>
          <w:b/>
        </w:rPr>
        <w:t>alpha_channel_clip_flag</w:t>
      </w:r>
      <w:r w:rsidRPr="00564A49">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93" w:name="_Toc377921587"/>
      <w:bookmarkStart w:id="1794" w:name="_Toc378026225"/>
      <w:r w:rsidRPr="00564A49">
        <w:rPr>
          <w:lang w:val="en-US"/>
        </w:rPr>
        <w:t>Video usability information</w:t>
      </w:r>
      <w:bookmarkEnd w:id="1752"/>
      <w:bookmarkEnd w:id="1790"/>
      <w:bookmarkEnd w:id="1793"/>
      <w:bookmarkEnd w:id="1794"/>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95" w:name="_Toc377921588"/>
      <w:bookmarkStart w:id="1796" w:name="_Toc378026226"/>
      <w:r w:rsidRPr="00564A49">
        <w:rPr>
          <w:lang w:val="en-US"/>
        </w:rPr>
        <w:t>General</w:t>
      </w:r>
      <w:bookmarkEnd w:id="1795"/>
      <w:bookmarkEnd w:id="1796"/>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97" w:name="_Toc377921589"/>
      <w:bookmarkStart w:id="1798" w:name="_Toc378026227"/>
      <w:r w:rsidRPr="00564A49">
        <w:rPr>
          <w:lang w:val="en-US"/>
        </w:rPr>
        <w:t>VUI syntax</w:t>
      </w:r>
      <w:bookmarkEnd w:id="1797"/>
      <w:bookmarkEnd w:id="1798"/>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799" w:name="_Toc377921590"/>
      <w:bookmarkStart w:id="1800" w:name="_Toc378026228"/>
      <w:r w:rsidRPr="00564A49">
        <w:lastRenderedPageBreak/>
        <w:t>VUI semantics</w:t>
      </w:r>
      <w:bookmarkEnd w:id="1799"/>
      <w:bookmarkEnd w:id="1800"/>
    </w:p>
    <w:p w:rsidR="007E173E" w:rsidRPr="00564A49" w:rsidRDefault="007E173E" w:rsidP="007E173E">
      <w:pPr>
        <w:pStyle w:val="3H2"/>
        <w:keepLines w:val="0"/>
        <w:numPr>
          <w:ilvl w:val="3"/>
          <w:numId w:val="37"/>
        </w:numPr>
        <w:tabs>
          <w:tab w:val="clear" w:pos="4230"/>
          <w:tab w:val="num" w:pos="1134"/>
        </w:tabs>
        <w:ind w:left="1134" w:hanging="1134"/>
      </w:pPr>
      <w:bookmarkStart w:id="1801" w:name="_Toc377921591"/>
      <w:bookmarkStart w:id="1802" w:name="_Toc378026229"/>
      <w:r w:rsidRPr="00564A49">
        <w:t>VUI parameters semantics</w:t>
      </w:r>
      <w:bookmarkEnd w:id="1801"/>
      <w:bookmarkEnd w:id="1802"/>
    </w:p>
    <w:p w:rsidR="007E173E" w:rsidRPr="00564A49" w:rsidRDefault="007E173E" w:rsidP="007E173E">
      <w:pPr>
        <w:rPr>
          <w:lang w:val="en-US"/>
        </w:rPr>
      </w:pPr>
      <w:r w:rsidRPr="00564A49">
        <w:rPr>
          <w:lang w:val="en-US"/>
        </w:rPr>
        <w:t>The specifications in clause E.3.1 apply with the following modifications and additions.</w:t>
      </w:r>
    </w:p>
    <w:p w:rsidR="007E173E" w:rsidRPr="00564A49" w:rsidRDefault="007E173E" w:rsidP="007E173E">
      <w:pPr>
        <w:rPr>
          <w:lang w:val="en-US"/>
        </w:rPr>
      </w:pPr>
      <w:r w:rsidRPr="00564A49">
        <w:rPr>
          <w:lang w:val="en-US"/>
        </w:rPr>
        <w:t>vui_timing_info_present_flag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1803" w:name="_Toc377921592"/>
      <w:bookmarkStart w:id="1804" w:name="_Toc378026230"/>
      <w:r w:rsidRPr="00564A49">
        <w:t>HRD parameters semantics</w:t>
      </w:r>
      <w:bookmarkEnd w:id="1803"/>
      <w:bookmarkEnd w:id="1804"/>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1805" w:name="_Toc377921593"/>
      <w:bookmarkStart w:id="1806" w:name="_Toc378026231"/>
      <w:r w:rsidRPr="00564A49">
        <w:t>Sub-layer HRD parameters semantics</w:t>
      </w:r>
      <w:bookmarkEnd w:id="1805"/>
      <w:bookmarkEnd w:id="1806"/>
    </w:p>
    <w:p w:rsidR="008B3821" w:rsidRPr="00564A49" w:rsidRDefault="007E173E" w:rsidP="00944988">
      <w:pPr>
        <w:rPr>
          <w:lang w:val="en-US"/>
        </w:rPr>
      </w:pPr>
      <w:r w:rsidRPr="00564A49">
        <w:rPr>
          <w:lang w:val="en-US"/>
        </w:rPr>
        <w:t>The specifications in clause E.3.3 apply.</w:t>
      </w:r>
      <w:bookmarkEnd w:id="1744"/>
      <w:bookmarkEnd w:id="1749"/>
    </w:p>
    <w:p w:rsidR="0056407A" w:rsidRPr="00564A49" w:rsidRDefault="00944988" w:rsidP="00E177C2">
      <w:pPr>
        <w:pStyle w:val="Annex1"/>
        <w:keepNext/>
        <w:keepLines/>
        <w:numPr>
          <w:ilvl w:val="0"/>
          <w:numId w:val="38"/>
        </w:numPr>
        <w:spacing w:before="480"/>
        <w:outlineLvl w:val="0"/>
        <w:rPr>
          <w:b w:val="0"/>
          <w:sz w:val="24"/>
          <w:szCs w:val="24"/>
        </w:rPr>
      </w:pPr>
      <w:bookmarkStart w:id="1807" w:name="_Ref348033633"/>
      <w:r w:rsidRPr="00564A49">
        <w:rPr>
          <w:lang w:val="en-CA"/>
        </w:rPr>
        <w:br w:type="page"/>
      </w:r>
      <w:bookmarkStart w:id="1808" w:name="_Toc356824313"/>
      <w:bookmarkStart w:id="1809" w:name="_Toc356148114"/>
      <w:bookmarkStart w:id="1810" w:name="_Toc378026232"/>
      <w:bookmarkEnd w:id="1807"/>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1808"/>
      <w:bookmarkEnd w:id="1809"/>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1810"/>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1811" w:name="_Toc357439288"/>
      <w:bookmarkStart w:id="1812" w:name="_Toc356824314"/>
      <w:bookmarkStart w:id="1813" w:name="_Toc356148115"/>
      <w:bookmarkStart w:id="1814" w:name="_Toc348629434"/>
      <w:bookmarkStart w:id="1815" w:name="_Toc351367661"/>
      <w:bookmarkStart w:id="1816" w:name="_Toc378026233"/>
      <w:r w:rsidRPr="00564A49">
        <w:rPr>
          <w:lang w:val="en-CA"/>
        </w:rPr>
        <w:t>Scope</w:t>
      </w:r>
      <w:bookmarkEnd w:id="1811"/>
      <w:bookmarkEnd w:id="1812"/>
      <w:bookmarkEnd w:id="1813"/>
      <w:bookmarkEnd w:id="1814"/>
      <w:bookmarkEnd w:id="1815"/>
      <w:bookmarkEnd w:id="1816"/>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1817" w:name="_Toc357439289"/>
      <w:bookmarkStart w:id="1818" w:name="_Toc356824315"/>
      <w:bookmarkStart w:id="1819" w:name="_Toc356148116"/>
      <w:bookmarkStart w:id="1820" w:name="_Toc348629435"/>
      <w:bookmarkStart w:id="1821" w:name="_Toc351367662"/>
      <w:bookmarkStart w:id="1822" w:name="_Toc378026234"/>
      <w:r w:rsidRPr="00564A49">
        <w:rPr>
          <w:lang w:val="en-CA"/>
        </w:rPr>
        <w:t>Normative references</w:t>
      </w:r>
      <w:bookmarkEnd w:id="1817"/>
      <w:bookmarkEnd w:id="1818"/>
      <w:bookmarkEnd w:id="1819"/>
      <w:bookmarkEnd w:id="1820"/>
      <w:bookmarkEnd w:id="1821"/>
      <w:bookmarkEnd w:id="1822"/>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1823" w:name="_Toc357439290"/>
      <w:bookmarkStart w:id="1824" w:name="_Toc356824316"/>
      <w:bookmarkStart w:id="1825" w:name="_Toc356148117"/>
      <w:bookmarkStart w:id="1826" w:name="_Toc348629436"/>
      <w:bookmarkStart w:id="1827" w:name="_Toc351367663"/>
      <w:bookmarkStart w:id="1828" w:name="_Toc378026235"/>
      <w:r w:rsidRPr="00564A49">
        <w:rPr>
          <w:lang w:val="en-CA"/>
        </w:rPr>
        <w:t>Definitions</w:t>
      </w:r>
      <w:bookmarkEnd w:id="1823"/>
      <w:bookmarkEnd w:id="1824"/>
      <w:bookmarkEnd w:id="1825"/>
      <w:bookmarkEnd w:id="1826"/>
      <w:bookmarkEnd w:id="1827"/>
      <w:bookmarkEnd w:id="1828"/>
    </w:p>
    <w:p w:rsidR="001A5CE9" w:rsidRPr="00564A49" w:rsidRDefault="001A5CE9" w:rsidP="001A5CE9">
      <w:pPr>
        <w:pStyle w:val="3N"/>
        <w:rPr>
          <w:lang w:val="en-CA"/>
        </w:rPr>
      </w:pPr>
      <w:bookmarkStart w:id="1829" w:name="_Toc357439291"/>
      <w:bookmarkStart w:id="1830" w:name="_Toc356824317"/>
      <w:bookmarkStart w:id="1831" w:name="_Toc356148118"/>
      <w:bookmarkStart w:id="1832" w:name="_Toc348629437"/>
      <w:bookmarkStart w:id="1833"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1834" w:name="_Toc378026236"/>
      <w:r w:rsidRPr="00564A49">
        <w:rPr>
          <w:lang w:val="en-CA"/>
        </w:rPr>
        <w:t>Abbreviations</w:t>
      </w:r>
      <w:bookmarkEnd w:id="1829"/>
      <w:bookmarkEnd w:id="1830"/>
      <w:bookmarkEnd w:id="1831"/>
      <w:bookmarkEnd w:id="1832"/>
      <w:bookmarkEnd w:id="1833"/>
      <w:bookmarkEnd w:id="1834"/>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1835" w:name="_Toc357439292"/>
      <w:bookmarkStart w:id="1836" w:name="_Toc356824318"/>
      <w:bookmarkStart w:id="1837" w:name="_Toc356148119"/>
      <w:bookmarkStart w:id="1838" w:name="_Toc348629438"/>
      <w:bookmarkStart w:id="1839" w:name="_Toc351367665"/>
      <w:bookmarkStart w:id="1840" w:name="_Toc378026237"/>
      <w:r w:rsidRPr="00564A49">
        <w:rPr>
          <w:lang w:val="en-CA"/>
        </w:rPr>
        <w:t>Conventions</w:t>
      </w:r>
      <w:bookmarkEnd w:id="1835"/>
      <w:bookmarkEnd w:id="1836"/>
      <w:bookmarkEnd w:id="1837"/>
      <w:bookmarkEnd w:id="1838"/>
      <w:bookmarkEnd w:id="1839"/>
      <w:bookmarkEnd w:id="1840"/>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1841" w:name="_Toc357439293"/>
      <w:bookmarkStart w:id="1842" w:name="_Toc356824319"/>
      <w:bookmarkStart w:id="1843" w:name="_Toc356148120"/>
      <w:bookmarkStart w:id="1844" w:name="_Toc348629439"/>
      <w:bookmarkStart w:id="1845" w:name="_Toc351367666"/>
      <w:bookmarkStart w:id="1846" w:name="_Toc378026238"/>
      <w:r w:rsidRPr="00564A49">
        <w:rPr>
          <w:lang w:val="en-CA"/>
        </w:rPr>
        <w:t>Source, coded, decoded and output data formats, scanning processes, and neighbouring relationships</w:t>
      </w:r>
      <w:bookmarkEnd w:id="1841"/>
      <w:bookmarkEnd w:id="1842"/>
      <w:bookmarkEnd w:id="1843"/>
      <w:bookmarkEnd w:id="1844"/>
      <w:bookmarkEnd w:id="1845"/>
      <w:bookmarkEnd w:id="1846"/>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1847" w:name="_Ref364437398"/>
      <w:bookmarkStart w:id="1848" w:name="_Toc378026239"/>
      <w:r w:rsidRPr="00564A49">
        <w:t>Derivation process for reference layer sample location</w:t>
      </w:r>
      <w:bookmarkEnd w:id="1847"/>
      <w:bookmarkEnd w:id="1848"/>
    </w:p>
    <w:p w:rsidR="003363C8" w:rsidRPr="00564A49" w:rsidRDefault="003363C8" w:rsidP="000B69FD">
      <w:pPr>
        <w:pStyle w:val="3N"/>
        <w:rPr>
          <w:noProof/>
        </w:rPr>
      </w:pPr>
      <w:bookmarkStart w:id="1849" w:name="_Toc357439294"/>
      <w:bookmarkStart w:id="1850"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1851" w:name="_Toc351667785"/>
      <w:bookmarkStart w:id="1852" w:name="_Ref351668463"/>
      <w:bookmarkStart w:id="1853" w:name="_Ref351668475"/>
      <w:bookmarkStart w:id="1854" w:name="_Ref364437312"/>
      <w:bookmarkStart w:id="1855" w:name="_Ref364437331"/>
      <w:bookmarkStart w:id="1856" w:name="_Toc378026240"/>
      <w:r w:rsidRPr="00564A49">
        <w:t>Derivation process for reference layer sample location used in resampling</w:t>
      </w:r>
      <w:bookmarkEnd w:id="1851"/>
      <w:bookmarkEnd w:id="1852"/>
      <w:bookmarkEnd w:id="1853"/>
      <w:bookmarkEnd w:id="1854"/>
      <w:bookmarkEnd w:id="1855"/>
      <w:bookmarkEnd w:id="1856"/>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r w:rsidRPr="00564A49">
        <w:t>a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 </w:t>
      </w:r>
      <w:r w:rsidRPr="00564A49">
        <w:t>xRef16,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r w:rsidRPr="00564A49">
        <w:rPr>
          <w:sz w:val="20"/>
          <w:szCs w:val="20"/>
          <w:lang w:eastAsia="ko-KR"/>
        </w:rPr>
        <w:lastRenderedPageBreak/>
        <w:t>p</w:t>
      </w:r>
      <w:r w:rsidRPr="00564A49">
        <w:rPr>
          <w:sz w:val="20"/>
          <w:szCs w:val="20"/>
        </w:rPr>
        <w:t>haseX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 (</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r w:rsidR="00EE4A61" w:rsidRPr="00564A49">
        <w:rPr>
          <w:rFonts w:hint="eastAsia"/>
          <w:sz w:val="20"/>
          <w:szCs w:val="20"/>
        </w:rPr>
        <w:t>(</w:t>
      </w:r>
      <w:r w:rsidR="00EE4A61" w:rsidRPr="00564A49">
        <w:rPr>
          <w:sz w:val="20"/>
          <w:szCs w:val="20"/>
        </w:rPr>
        <w:t> VertPhasePositionFlag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r w:rsidRPr="00564A49">
        <w:rPr>
          <w:sz w:val="20"/>
          <w:szCs w:val="20"/>
        </w:rPr>
        <w:t>(</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r w:rsidRPr="00564A49">
        <w:rPr>
          <w:sz w:val="20"/>
          <w:szCs w:val="20"/>
        </w:rPr>
        <w:t>addX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1857" w:name="_Toc356148121"/>
      <w:bookmarkStart w:id="1858" w:name="_Toc348629440"/>
      <w:bookmarkStart w:id="1859" w:name="_Toc351367667"/>
      <w:bookmarkStart w:id="1860" w:name="_Toc378026241"/>
      <w:r w:rsidRPr="00564A49">
        <w:rPr>
          <w:sz w:val="20"/>
          <w:lang w:val="en-CA"/>
        </w:rPr>
        <w:t>Syntax and semantics</w:t>
      </w:r>
      <w:bookmarkEnd w:id="1849"/>
      <w:bookmarkEnd w:id="1850"/>
      <w:bookmarkEnd w:id="1857"/>
      <w:bookmarkEnd w:id="1858"/>
      <w:bookmarkEnd w:id="1859"/>
      <w:bookmarkEnd w:id="1860"/>
    </w:p>
    <w:p w:rsidR="00ED0B46" w:rsidRPr="00564A49" w:rsidRDefault="00ED0B46" w:rsidP="00ED0B46">
      <w:pPr>
        <w:pStyle w:val="3N"/>
        <w:rPr>
          <w:lang w:val="en-CA"/>
        </w:rPr>
      </w:pPr>
      <w:r w:rsidRPr="00564A49">
        <w:rPr>
          <w:lang w:val="en-CA"/>
        </w:rPr>
        <w:t xml:space="preserve">The specifications in </w:t>
      </w:r>
      <w:proofErr w:type="spellStart"/>
      <w:r w:rsidRPr="00564A49">
        <w:rPr>
          <w:lang w:val="en-CA"/>
        </w:rPr>
        <w:t>subclause</w:t>
      </w:r>
      <w:proofErr w:type="spellEnd"/>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 xml:space="preserve">and all its </w:t>
      </w:r>
      <w:proofErr w:type="spellStart"/>
      <w:r w:rsidRPr="00564A49">
        <w:t>subclauses</w:t>
      </w:r>
      <w:proofErr w:type="spellEnd"/>
      <w:r w:rsidRPr="00564A49">
        <w:rPr>
          <w:lang w:val="en-CA"/>
        </w:rPr>
        <w:t xml:space="preserve"> apply.</w:t>
      </w:r>
    </w:p>
    <w:p w:rsidR="00944988" w:rsidRPr="00564A49" w:rsidRDefault="00944988" w:rsidP="008557C3">
      <w:pPr>
        <w:pStyle w:val="Annex2"/>
        <w:numPr>
          <w:ilvl w:val="1"/>
          <w:numId w:val="37"/>
        </w:numPr>
        <w:rPr>
          <w:lang w:val="en-CA"/>
        </w:rPr>
      </w:pPr>
      <w:bookmarkStart w:id="1861" w:name="_Toc351057968"/>
      <w:bookmarkStart w:id="1862" w:name="_Toc351335564"/>
      <w:bookmarkStart w:id="1863" w:name="_Toc351057980"/>
      <w:bookmarkStart w:id="1864" w:name="_Toc351335576"/>
      <w:bookmarkStart w:id="1865" w:name="_Toc357439316"/>
      <w:bookmarkStart w:id="1866" w:name="_Toc356824342"/>
      <w:bookmarkStart w:id="1867" w:name="_Toc356148143"/>
      <w:bookmarkStart w:id="1868" w:name="_Toc348629460"/>
      <w:bookmarkStart w:id="1869" w:name="_Toc351367691"/>
      <w:bookmarkStart w:id="1870" w:name="_Toc378026242"/>
      <w:bookmarkEnd w:id="1861"/>
      <w:bookmarkEnd w:id="1862"/>
      <w:bookmarkEnd w:id="1863"/>
      <w:bookmarkEnd w:id="1864"/>
      <w:r w:rsidRPr="00564A49">
        <w:rPr>
          <w:lang w:val="en-CA"/>
        </w:rPr>
        <w:t>Decoding process</w:t>
      </w:r>
      <w:r w:rsidR="00665193" w:rsidRPr="00564A49">
        <w:rPr>
          <w:lang w:val="en-CA"/>
        </w:rPr>
        <w:t>es</w:t>
      </w:r>
      <w:bookmarkEnd w:id="1865"/>
      <w:bookmarkEnd w:id="1866"/>
      <w:bookmarkEnd w:id="1867"/>
      <w:bookmarkEnd w:id="1868"/>
      <w:bookmarkEnd w:id="1869"/>
      <w:bookmarkEnd w:id="1870"/>
    </w:p>
    <w:p w:rsidR="009B75C0" w:rsidRPr="00564A49" w:rsidRDefault="00A77488" w:rsidP="008557C3">
      <w:pPr>
        <w:pStyle w:val="Annex3"/>
        <w:numPr>
          <w:ilvl w:val="2"/>
          <w:numId w:val="37"/>
        </w:numPr>
        <w:tabs>
          <w:tab w:val="clear" w:pos="1440"/>
        </w:tabs>
        <w:textAlignment w:val="auto"/>
        <w:rPr>
          <w:noProof/>
        </w:rPr>
      </w:pPr>
      <w:bookmarkStart w:id="1871" w:name="_Toc347485200"/>
      <w:bookmarkStart w:id="1872" w:name="_Toc348629495"/>
      <w:bookmarkStart w:id="1873" w:name="_Toc348630649"/>
      <w:bookmarkStart w:id="1874" w:name="_Toc348631607"/>
      <w:bookmarkStart w:id="1875" w:name="_Toc348631886"/>
      <w:bookmarkStart w:id="1876" w:name="_Toc348632154"/>
      <w:bookmarkStart w:id="1877" w:name="_Toc348632894"/>
      <w:bookmarkStart w:id="1878" w:name="_Toc348633151"/>
      <w:bookmarkStart w:id="1879" w:name="_Toc351667809"/>
      <w:bookmarkStart w:id="1880" w:name="_Toc378026243"/>
      <w:bookmarkStart w:id="1881" w:name="_Ref346393708"/>
      <w:bookmarkStart w:id="1882" w:name="_Ref351062399"/>
      <w:bookmarkStart w:id="1883" w:name="_Toc357439317"/>
      <w:bookmarkStart w:id="1884" w:name="_Toc356824343"/>
      <w:bookmarkStart w:id="1885" w:name="_Toc356148144"/>
      <w:bookmarkStart w:id="1886" w:name="_Toc348629461"/>
      <w:bookmarkStart w:id="1887" w:name="_Toc351367692"/>
      <w:r w:rsidRPr="00564A49">
        <w:rPr>
          <w:noProof/>
        </w:rPr>
        <w:t>General</w:t>
      </w:r>
      <w:r w:rsidR="009B75C0" w:rsidRPr="00564A49">
        <w:rPr>
          <w:noProof/>
        </w:rPr>
        <w:t xml:space="preserve"> decoding process</w:t>
      </w:r>
      <w:bookmarkEnd w:id="1871"/>
      <w:bookmarkEnd w:id="1872"/>
      <w:bookmarkEnd w:id="1873"/>
      <w:bookmarkEnd w:id="1874"/>
      <w:bookmarkEnd w:id="1875"/>
      <w:bookmarkEnd w:id="1876"/>
      <w:bookmarkEnd w:id="1877"/>
      <w:bookmarkEnd w:id="1878"/>
      <w:bookmarkEnd w:id="1879"/>
      <w:bookmarkEnd w:id="1880"/>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1888" w:name="_Ref373775286"/>
      <w:bookmarkStart w:id="1889" w:name="_Toc378026244"/>
      <w:r w:rsidRPr="00564A49">
        <w:t>D</w:t>
      </w:r>
      <w:r w:rsidR="00665193" w:rsidRPr="00564A49">
        <w:t>ecoding</w:t>
      </w:r>
      <w:r w:rsidR="00944988" w:rsidRPr="00564A49">
        <w:t xml:space="preserve"> process</w:t>
      </w:r>
      <w:bookmarkEnd w:id="1881"/>
      <w:r w:rsidRPr="00564A49">
        <w:t xml:space="preserve"> for a coded picture with nuh_layer_id greater than 0</w:t>
      </w:r>
      <w:bookmarkEnd w:id="1882"/>
      <w:bookmarkEnd w:id="1883"/>
      <w:bookmarkEnd w:id="1884"/>
      <w:bookmarkEnd w:id="1885"/>
      <w:bookmarkEnd w:id="1886"/>
      <w:bookmarkEnd w:id="1887"/>
      <w:bookmarkEnd w:id="1888"/>
      <w:bookmarkEnd w:id="1889"/>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 xml:space="preserve">The decoding of NAL units is specified in </w:t>
      </w:r>
      <w:proofErr w:type="spellStart"/>
      <w:r w:rsidRPr="00564A49">
        <w:rPr>
          <w:lang w:val="en-CA"/>
        </w:rPr>
        <w:t>subclause</w:t>
      </w:r>
      <w:proofErr w:type="spellEnd"/>
      <w:r w:rsidRPr="00564A49">
        <w:rPr>
          <w:lang w:val="en-CA"/>
        </w:rPr>
        <w:t>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w:t>
      </w:r>
      <w:proofErr w:type="spellStart"/>
      <w:r w:rsidR="005F4AEE" w:rsidRPr="00564A49">
        <w:rPr>
          <w:lang w:val="en-CA"/>
        </w:rPr>
        <w:t>subclause</w:t>
      </w:r>
      <w:proofErr w:type="spellEnd"/>
      <w:r w:rsidR="005F4AEE" w:rsidRPr="00564A49">
        <w:rPr>
          <w:lang w:val="en-CA"/>
        </w:rPr>
        <w:t xml:space="preserv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proofErr w:type="spellStart"/>
      <w:r w:rsidRPr="00564A49">
        <w:rPr>
          <w:lang w:val="en-CA"/>
        </w:rPr>
        <w:t>subclause</w:t>
      </w:r>
      <w:proofErr w:type="spellEnd"/>
      <w:r w:rsidRPr="00564A49">
        <w:rPr>
          <w:lang w:val="en-CA"/>
        </w:rPr>
        <w:t xml:space="preserv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 xml:space="preserve">At the beginning of the decoding process for each P or B slice, the decoding process for reference picture lists construction specified in </w:t>
      </w:r>
      <w:proofErr w:type="spellStart"/>
      <w:r w:rsidRPr="00564A49">
        <w:rPr>
          <w:lang w:val="en-CA"/>
        </w:rPr>
        <w:t>subclause</w:t>
      </w:r>
      <w:proofErr w:type="spellEnd"/>
      <w:r w:rsidRPr="00564A49">
        <w:rPr>
          <w:lang w:val="en-CA"/>
        </w:rPr>
        <w:t>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 xml:space="preserve">The processes in </w:t>
      </w:r>
      <w:proofErr w:type="spellStart"/>
      <w:r w:rsidRPr="00564A49">
        <w:rPr>
          <w:lang w:val="en-CA"/>
        </w:rPr>
        <w:t>subclauses</w:t>
      </w:r>
      <w:proofErr w:type="spellEnd"/>
      <w:r w:rsidRPr="00564A49">
        <w:rPr>
          <w:lang w:val="en-CA"/>
        </w:rPr>
        <w:t>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w:t>
      </w:r>
      <w:proofErr w:type="spellStart"/>
      <w:r w:rsidRPr="00564A49">
        <w:rPr>
          <w:lang w:val="en-CA"/>
        </w:rPr>
        <w:t>subclause</w:t>
      </w:r>
      <w:proofErr w:type="spellEnd"/>
      <w:r w:rsidRPr="00564A49">
        <w:rPr>
          <w:lang w:val="en-CA"/>
        </w:rPr>
        <w:t xml:space="preserv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1890" w:name="_Toc351335582"/>
      <w:bookmarkStart w:id="1891" w:name="_Ref346526853"/>
      <w:bookmarkStart w:id="1892" w:name="_Toc357439318"/>
      <w:bookmarkStart w:id="1893" w:name="_Toc356824344"/>
      <w:bookmarkStart w:id="1894" w:name="_Toc356148145"/>
      <w:bookmarkStart w:id="1895" w:name="_Toc348629462"/>
      <w:bookmarkStart w:id="1896" w:name="_Toc351367693"/>
      <w:bookmarkStart w:id="1897" w:name="_Toc378026245"/>
      <w:bookmarkStart w:id="1898" w:name="_Ref346440968"/>
      <w:bookmarkEnd w:id="1890"/>
      <w:r w:rsidRPr="00564A49">
        <w:t>Decoding process for inter-layer reference picture set</w:t>
      </w:r>
      <w:bookmarkEnd w:id="1891"/>
      <w:bookmarkEnd w:id="1892"/>
      <w:bookmarkEnd w:id="1893"/>
      <w:bookmarkEnd w:id="1894"/>
      <w:bookmarkEnd w:id="1895"/>
      <w:bookmarkEnd w:id="1896"/>
      <w:bookmarkEnd w:id="1897"/>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1899" w:name="_Ref346872782"/>
      <w:bookmarkStart w:id="1900"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 i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1901" w:name="_Ref355956155"/>
      <w:bookmarkStart w:id="1902" w:name="_Toc357439319"/>
      <w:bookmarkStart w:id="1903" w:name="_Toc356824345"/>
      <w:bookmarkStart w:id="1904" w:name="_Toc356148146"/>
      <w:bookmarkStart w:id="1905" w:name="_Toc348629463"/>
      <w:bookmarkStart w:id="1906" w:name="_Toc351367694"/>
      <w:bookmarkStart w:id="1907" w:name="_Toc378026246"/>
      <w:r w:rsidRPr="00564A49">
        <w:t>Marking</w:t>
      </w:r>
      <w:r w:rsidR="00153FC4" w:rsidRPr="00564A49">
        <w:t xml:space="preserve"> process for ending the decoding of a coded picture with nuh_layer_id greater than 0</w:t>
      </w:r>
      <w:bookmarkEnd w:id="1899"/>
      <w:bookmarkEnd w:id="1901"/>
      <w:bookmarkEnd w:id="1902"/>
      <w:bookmarkEnd w:id="1903"/>
      <w:bookmarkEnd w:id="1904"/>
      <w:bookmarkEnd w:id="1905"/>
      <w:bookmarkEnd w:id="1906"/>
      <w:bookmarkEnd w:id="1907"/>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r w:rsidR="00E006F1" w:rsidRPr="00564A49">
        <w:rPr>
          <w:lang w:val="en-CA"/>
        </w:rPr>
        <w:t xml:space="preserve">a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r w:rsidRPr="00564A49">
        <w:rPr>
          <w:sz w:val="20"/>
          <w:lang w:val="en-CA"/>
        </w:rPr>
        <w:t xml:space="preserve">for(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r w:rsidRPr="00564A49">
        <w:rPr>
          <w:sz w:val="20"/>
          <w:szCs w:val="20"/>
          <w:lang w:val="en-US"/>
        </w:rPr>
        <w:t xml:space="preserve">for(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1908" w:name="_Ref371062231"/>
      <w:bookmarkStart w:id="1909" w:name="_Ref371062289"/>
      <w:bookmarkStart w:id="1910" w:name="_Ref371062302"/>
      <w:bookmarkStart w:id="1911" w:name="_Ref371072921"/>
      <w:bookmarkStart w:id="1912" w:name="_Toc378026247"/>
      <w:bookmarkStart w:id="1913" w:name="_Toc357439320"/>
      <w:bookmarkStart w:id="1914" w:name="_Toc356824346"/>
      <w:r w:rsidRPr="00564A49">
        <w:t>Resampling process for inter</w:t>
      </w:r>
      <w:r w:rsidR="00764BB2" w:rsidRPr="00564A49">
        <w:t>-</w:t>
      </w:r>
      <w:r w:rsidRPr="00564A49">
        <w:t>layer reference pictures</w:t>
      </w:r>
      <w:bookmarkEnd w:id="1908"/>
      <w:bookmarkEnd w:id="1909"/>
      <w:bookmarkEnd w:id="1910"/>
      <w:bookmarkEnd w:id="1911"/>
      <w:bookmarkEnd w:id="1912"/>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r w:rsidR="00EA1617" w:rsidRPr="00564A49">
        <w:rPr>
          <w:lang w:val="en-CA"/>
        </w:rPr>
        <w:t>a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r w:rsidR="006636F6" w:rsidRPr="00564A49">
        <w:rPr>
          <w:lang w:val="en-CA"/>
        </w:rPr>
        <w:t>a</w:t>
      </w:r>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r w:rsidR="00755D80" w:rsidRPr="00564A49">
        <w:rPr>
          <w:rFonts w:eastAsia="Batang"/>
          <w:bCs/>
          <w:lang w:val="en-CA" w:eastAsia="ko-KR"/>
        </w:rPr>
        <w:t>.</w:t>
      </w:r>
      <w:r w:rsidR="00D242E9" w:rsidRPr="00564A49">
        <w:rPr>
          <w:noProof/>
        </w:rPr>
        <w:t>.</w:t>
      </w:r>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1915" w:name="_Ref348598889"/>
      <w:r w:rsidRPr="00564A49">
        <w:t>Resampling process of picture sample values</w:t>
      </w:r>
      <w:bookmarkEnd w:id="1915"/>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1916" w:name="_Ref348598872"/>
      <w:r w:rsidRPr="00564A49">
        <w:t>Resampling process of luma sample values</w:t>
      </w:r>
      <w:bookmarkEnd w:id="1916"/>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w:t>
      </w:r>
      <w:proofErr w:type="spellStart"/>
      <w:r w:rsidRPr="00564A49">
        <w:t>subclause</w:t>
      </w:r>
      <w:proofErr w:type="spellEnd"/>
      <w:r w:rsidRPr="00564A49">
        <w:t xml:space="preserv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1917" w:name="_Ref348037885"/>
      <w:r w:rsidRPr="00564A49">
        <w:t>Resampling process of chroma sample values</w:t>
      </w:r>
      <w:bookmarkEnd w:id="1917"/>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w:t>
      </w:r>
      <w:proofErr w:type="spellStart"/>
      <w:r w:rsidRPr="00564A49">
        <w:t>subclause</w:t>
      </w:r>
      <w:proofErr w:type="spellEnd"/>
      <w:r w:rsidRPr="00564A49">
        <w:t xml:space="preserv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1918" w:name="_Ref347127882"/>
      <w:r w:rsidRPr="00564A49">
        <w:rPr>
          <w:noProof/>
          <w:lang w:eastAsia="ko-KR"/>
        </w:rPr>
        <w:t>Luma sample interpolation process</w:t>
      </w:r>
      <w:bookmarkEnd w:id="1918"/>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L</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1919" w:name="_Ref351654170"/>
      <w:bookmarkStart w:id="1920" w:name="_Ref351655790"/>
      <w:r w:rsidRPr="00564A49">
        <w:t>Table </w:t>
      </w:r>
      <w:r w:rsidR="00E907A9" w:rsidRPr="00564A49">
        <w:t>H</w:t>
      </w:r>
      <w:r w:rsidRPr="00564A49">
        <w:noBreakHyphen/>
      </w:r>
      <w:bookmarkEnd w:id="1919"/>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1920"/>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w:t>
      </w:r>
      <w:proofErr w:type="spellStart"/>
      <w:r w:rsidRPr="00564A49">
        <w:t>subclause</w:t>
      </w:r>
      <w:proofErr w:type="spellEnd"/>
      <w:r w:rsidRPr="00564A49">
        <w:t xml:space="preserv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r w:rsidR="009C2210" w:rsidRPr="00564A49">
        <w:rPr>
          <w:rFonts w:ascii="Times New Roman" w:hAnsi="Times New Roman"/>
          <w:sz w:val="20"/>
          <w:szCs w:val="20"/>
        </w:rPr>
        <w:t> </w:t>
      </w:r>
      <w:r w:rsidRPr="00564A49">
        <w:rPr>
          <w:rFonts w:ascii="Times New Roman" w:hAnsi="Times New Roman"/>
          <w:sz w:val="20"/>
          <w:szCs w:val="20"/>
        </w:rPr>
        <w:t>shift2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1921" w:name="_Ref347151884"/>
      <w:r w:rsidRPr="00564A49">
        <w:rPr>
          <w:noProof/>
          <w:lang w:eastAsia="ko-KR"/>
        </w:rPr>
        <w:t>Chroma sample interpolation process</w:t>
      </w:r>
      <w:bookmarkEnd w:id="1921"/>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C</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1922"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1922"/>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w:t>
      </w:r>
      <w:proofErr w:type="spellStart"/>
      <w:r w:rsidRPr="00564A49">
        <w:t>subclause</w:t>
      </w:r>
      <w:proofErr w:type="spellEnd"/>
      <w:r w:rsidRPr="00564A49">
        <w:t xml:space="preserv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 shift2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1923" w:name="_Ref364437164"/>
      <w:r w:rsidRPr="00564A49">
        <w:t>Resampling process of picture motion field</w:t>
      </w:r>
      <w:bookmarkEnd w:id="1923"/>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r w:rsidR="00231C6F" w:rsidRPr="00564A49">
        <w:rPr>
          <w:lang w:val="en-CA"/>
        </w:rPr>
        <w:t>the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1924" w:name="_Ref348599073"/>
      <w:r w:rsidRPr="00564A49">
        <w:rPr>
          <w:noProof/>
        </w:rPr>
        <w:lastRenderedPageBreak/>
        <w:t>Derivation process for inter layer motion</w:t>
      </w:r>
      <w:bookmarkEnd w:id="1924"/>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w:t>
      </w:r>
      <w:proofErr w:type="spellStart"/>
      <w:r w:rsidRPr="00564A49">
        <w:t>subclause</w:t>
      </w:r>
      <w:proofErr w:type="spellEnd"/>
      <w:r w:rsidRPr="00564A49">
        <w:t xml:space="preserv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1925" w:name="_Toc356148147"/>
      <w:bookmarkStart w:id="1926" w:name="_Toc348629464"/>
      <w:bookmarkStart w:id="1927" w:name="_Toc351367695"/>
      <w:bookmarkStart w:id="1928" w:name="_Toc378026248"/>
      <w:r w:rsidRPr="00564A49">
        <w:rPr>
          <w:lang w:val="en-CA"/>
        </w:rPr>
        <w:t>NAL unit decoding process</w:t>
      </w:r>
      <w:bookmarkEnd w:id="1913"/>
      <w:bookmarkEnd w:id="1914"/>
      <w:bookmarkEnd w:id="1925"/>
      <w:bookmarkEnd w:id="1926"/>
      <w:bookmarkEnd w:id="1927"/>
      <w:bookmarkEnd w:id="1928"/>
    </w:p>
    <w:p w:rsidR="000D0D3F" w:rsidRPr="00564A49" w:rsidRDefault="000D0D3F" w:rsidP="000D0D3F">
      <w:pPr>
        <w:rPr>
          <w:lang w:val="en-CA"/>
        </w:rPr>
      </w:pPr>
      <w:bookmarkStart w:id="1929" w:name="_Ref351062409"/>
      <w:bookmarkStart w:id="1930" w:name="_Toc357439321"/>
      <w:bookmarkStart w:id="1931" w:name="_Toc356824347"/>
      <w:bookmarkStart w:id="1932" w:name="_Toc356148148"/>
      <w:bookmarkStart w:id="1933" w:name="_Toc348629466"/>
      <w:bookmarkStart w:id="1934" w:name="_Toc351367696"/>
      <w:bookmarkEnd w:id="1898"/>
      <w:bookmarkEnd w:id="1900"/>
      <w:r w:rsidRPr="00564A49">
        <w:rPr>
          <w:lang w:val="en-CA"/>
        </w:rPr>
        <w:t xml:space="preserve">The specification in subclause </w:t>
      </w:r>
      <w:r w:rsidR="004C44E5" w:rsidRPr="00564A49">
        <w:rPr>
          <w:lang w:val="en-CA"/>
        </w:rPr>
        <w:t>8.2</w:t>
      </w:r>
      <w:r w:rsidRPr="00564A49">
        <w:rPr>
          <w:lang w:val="en-CA"/>
        </w:rPr>
        <w:t xml:space="preserve"> apply.</w:t>
      </w:r>
    </w:p>
    <w:p w:rsidR="00944988" w:rsidRPr="00564A49" w:rsidRDefault="00F50FE3" w:rsidP="008557C3">
      <w:pPr>
        <w:pStyle w:val="Annex3"/>
        <w:numPr>
          <w:ilvl w:val="2"/>
          <w:numId w:val="37"/>
        </w:numPr>
        <w:tabs>
          <w:tab w:val="clear" w:pos="1440"/>
        </w:tabs>
        <w:textAlignment w:val="auto"/>
        <w:rPr>
          <w:lang w:val="en-CA"/>
        </w:rPr>
      </w:pPr>
      <w:bookmarkStart w:id="1935" w:name="_Toc378026249"/>
      <w:r w:rsidRPr="00564A49">
        <w:rPr>
          <w:lang w:val="en-CA"/>
        </w:rPr>
        <w:t>S</w:t>
      </w:r>
      <w:r w:rsidR="00944988" w:rsidRPr="00564A49">
        <w:rPr>
          <w:lang w:val="en-CA"/>
        </w:rPr>
        <w:t>lice decoding processes</w:t>
      </w:r>
      <w:bookmarkEnd w:id="1929"/>
      <w:bookmarkEnd w:id="1930"/>
      <w:bookmarkEnd w:id="1931"/>
      <w:bookmarkEnd w:id="1932"/>
      <w:bookmarkEnd w:id="1933"/>
      <w:bookmarkEnd w:id="1934"/>
      <w:bookmarkEnd w:id="1935"/>
    </w:p>
    <w:p w:rsidR="00D44B28" w:rsidRPr="00564A49" w:rsidRDefault="00D44B28" w:rsidP="008557C3">
      <w:pPr>
        <w:pStyle w:val="3H2"/>
        <w:keepLines w:val="0"/>
        <w:numPr>
          <w:ilvl w:val="3"/>
          <w:numId w:val="37"/>
        </w:numPr>
        <w:tabs>
          <w:tab w:val="num" w:pos="1134"/>
        </w:tabs>
        <w:ind w:left="1134" w:hanging="1134"/>
        <w:rPr>
          <w:lang w:val="en-US"/>
        </w:rPr>
      </w:pPr>
      <w:bookmarkStart w:id="1936" w:name="_Toc363646430"/>
      <w:bookmarkStart w:id="1937" w:name="_Toc378026250"/>
      <w:r w:rsidRPr="00564A49">
        <w:rPr>
          <w:lang w:val="en-US"/>
        </w:rPr>
        <w:t>Decoding process for picture order count</w:t>
      </w:r>
      <w:bookmarkEnd w:id="1936"/>
      <w:bookmarkEnd w:id="1937"/>
    </w:p>
    <w:p w:rsidR="00D44B28" w:rsidRPr="00564A49" w:rsidRDefault="00D44B28" w:rsidP="00D44B28">
      <w:pPr>
        <w:pStyle w:val="3N"/>
        <w:rPr>
          <w:lang w:val="en-US"/>
        </w:rPr>
      </w:pPr>
      <w:r w:rsidRPr="00564A49">
        <w:rPr>
          <w:lang w:val="en-US"/>
        </w:rPr>
        <w:t xml:space="preserve">The specifications in </w:t>
      </w:r>
      <w:proofErr w:type="spellStart"/>
      <w:r w:rsidRPr="00564A49">
        <w:rPr>
          <w:lang w:val="en-US"/>
        </w:rPr>
        <w:t>subclause</w:t>
      </w:r>
      <w:proofErr w:type="spellEnd"/>
      <w:r w:rsidRPr="00564A49">
        <w:rPr>
          <w:lang w:val="en-US"/>
        </w:rPr>
        <w:t xml:space="preserv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1938" w:name="_Toc350926544"/>
      <w:bookmarkStart w:id="1939" w:name="_Toc363646431"/>
      <w:bookmarkStart w:id="1940" w:name="_Toc378026251"/>
      <w:r w:rsidRPr="00564A49">
        <w:rPr>
          <w:lang w:val="en-US"/>
        </w:rPr>
        <w:t>Decoding process for reference picture set</w:t>
      </w:r>
      <w:bookmarkEnd w:id="1938"/>
      <w:bookmarkEnd w:id="1939"/>
      <w:bookmarkEnd w:id="1940"/>
    </w:p>
    <w:p w:rsidR="00D44B28" w:rsidRPr="00564A49" w:rsidRDefault="00D44B28" w:rsidP="00D44B28">
      <w:pPr>
        <w:pStyle w:val="3N"/>
        <w:rPr>
          <w:lang w:val="en-US"/>
        </w:rPr>
      </w:pPr>
      <w:r w:rsidRPr="00564A49">
        <w:rPr>
          <w:lang w:val="en-US"/>
        </w:rPr>
        <w:t xml:space="preserve">The specifications in </w:t>
      </w:r>
      <w:proofErr w:type="spellStart"/>
      <w:r w:rsidRPr="00564A49">
        <w:rPr>
          <w:lang w:val="en-US"/>
        </w:rPr>
        <w:t>subclause</w:t>
      </w:r>
      <w:proofErr w:type="spellEnd"/>
      <w:r w:rsidRPr="00564A49">
        <w:rPr>
          <w:lang w:val="en-US"/>
        </w:rPr>
        <w:t xml:space="preserv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1941" w:name="_Toc363646432"/>
      <w:bookmarkStart w:id="1942" w:name="_Toc378026252"/>
      <w:r w:rsidRPr="00564A49">
        <w:rPr>
          <w:lang w:val="en-US"/>
        </w:rPr>
        <w:t>Decoding process for generating unavailable reference pictures</w:t>
      </w:r>
      <w:bookmarkEnd w:id="1941"/>
      <w:bookmarkEnd w:id="1942"/>
    </w:p>
    <w:p w:rsidR="00D44B28" w:rsidRPr="00564A49" w:rsidRDefault="00D44B28" w:rsidP="00D44B28">
      <w:pPr>
        <w:pStyle w:val="3N"/>
        <w:rPr>
          <w:lang w:val="en-US"/>
        </w:rPr>
      </w:pPr>
      <w:r w:rsidRPr="00564A49">
        <w:rPr>
          <w:lang w:val="en-US"/>
        </w:rPr>
        <w:t xml:space="preserve">The specifications in </w:t>
      </w:r>
      <w:proofErr w:type="spellStart"/>
      <w:r w:rsidRPr="00564A49">
        <w:rPr>
          <w:lang w:val="en-US"/>
        </w:rPr>
        <w:t>subclause</w:t>
      </w:r>
      <w:proofErr w:type="spellEnd"/>
      <w:r w:rsidRPr="00564A49">
        <w:rPr>
          <w:lang w:val="en-US"/>
        </w:rPr>
        <w:t xml:space="preserv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1943" w:name="_Ref361089034"/>
      <w:bookmarkStart w:id="1944" w:name="_Toc363646433"/>
      <w:bookmarkStart w:id="1945" w:name="_Toc378026253"/>
      <w:r w:rsidRPr="00564A49">
        <w:rPr>
          <w:lang w:val="en-US"/>
        </w:rPr>
        <w:t>Decoding process for reference picture lists construction</w:t>
      </w:r>
      <w:bookmarkEnd w:id="1943"/>
      <w:bookmarkEnd w:id="1944"/>
      <w:bookmarkEnd w:id="1945"/>
    </w:p>
    <w:p w:rsidR="003508F4" w:rsidRPr="00564A49" w:rsidRDefault="003508F4" w:rsidP="00D44B28">
      <w:pPr>
        <w:keepNext/>
        <w:keepLines/>
        <w:rPr>
          <w:lang w:val="en-US"/>
        </w:rPr>
      </w:pPr>
      <w:bookmarkStart w:id="1946" w:name="_Toc360899811"/>
      <w:bookmarkStart w:id="1947" w:name="_Toc360900055"/>
      <w:bookmarkStart w:id="1948" w:name="_Toc361055005"/>
      <w:bookmarkStart w:id="1949" w:name="_Toc361058682"/>
      <w:bookmarkStart w:id="1950" w:name="_Toc361058839"/>
      <w:bookmarkStart w:id="1951" w:name="_Toc361058985"/>
      <w:bookmarkStart w:id="1952" w:name="_Toc361059130"/>
      <w:bookmarkStart w:id="1953" w:name="_Toc361059340"/>
      <w:bookmarkStart w:id="1954" w:name="_Toc361059486"/>
      <w:bookmarkStart w:id="1955" w:name="_Toc361059632"/>
      <w:bookmarkStart w:id="1956" w:name="_Toc361059778"/>
      <w:bookmarkStart w:id="1957" w:name="_Toc361063269"/>
      <w:bookmarkStart w:id="1958" w:name="_Toc361063417"/>
      <w:bookmarkStart w:id="1959" w:name="_Toc361063563"/>
      <w:bookmarkStart w:id="1960" w:name="_Toc361063713"/>
      <w:bookmarkStart w:id="1961" w:name="_Toc361063859"/>
      <w:bookmarkStart w:id="1962" w:name="_Toc361064005"/>
      <w:bookmarkStart w:id="1963" w:name="_Toc361064152"/>
      <w:bookmarkStart w:id="1964" w:name="_Toc361066251"/>
      <w:bookmarkStart w:id="1965" w:name="_Toc361066397"/>
      <w:bookmarkStart w:id="1966" w:name="_Toc361066544"/>
      <w:bookmarkStart w:id="1967" w:name="_Toc361066690"/>
      <w:bookmarkStart w:id="1968" w:name="_Toc361066835"/>
      <w:bookmarkStart w:id="1969" w:name="_Toc361154682"/>
      <w:bookmarkStart w:id="1970" w:name="_Toc360899817"/>
      <w:bookmarkStart w:id="1971" w:name="_Toc360900061"/>
      <w:bookmarkStart w:id="1972" w:name="_Toc361055011"/>
      <w:bookmarkStart w:id="1973" w:name="_Toc361058688"/>
      <w:bookmarkStart w:id="1974" w:name="_Toc361058845"/>
      <w:bookmarkStart w:id="1975" w:name="_Toc361058991"/>
      <w:bookmarkStart w:id="1976" w:name="_Toc361059136"/>
      <w:bookmarkStart w:id="1977" w:name="_Toc361059346"/>
      <w:bookmarkStart w:id="1978" w:name="_Toc361059492"/>
      <w:bookmarkStart w:id="1979" w:name="_Toc361059638"/>
      <w:bookmarkStart w:id="1980" w:name="_Toc361059784"/>
      <w:bookmarkStart w:id="1981" w:name="_Toc361063275"/>
      <w:bookmarkStart w:id="1982" w:name="_Toc361063423"/>
      <w:bookmarkStart w:id="1983" w:name="_Toc361063569"/>
      <w:bookmarkStart w:id="1984" w:name="_Toc361063719"/>
      <w:bookmarkStart w:id="1985" w:name="_Toc361063865"/>
      <w:bookmarkStart w:id="1986" w:name="_Toc361064011"/>
      <w:bookmarkStart w:id="1987" w:name="_Toc361064158"/>
      <w:bookmarkStart w:id="1988" w:name="_Toc361066257"/>
      <w:bookmarkStart w:id="1989" w:name="_Toc361066403"/>
      <w:bookmarkStart w:id="1990" w:name="_Toc361066550"/>
      <w:bookmarkStart w:id="1991" w:name="_Toc361066696"/>
      <w:bookmarkStart w:id="1992" w:name="_Toc361066841"/>
      <w:bookmarkStart w:id="1993" w:name="_Toc361154688"/>
      <w:bookmarkStart w:id="1994" w:name="_Toc360899818"/>
      <w:bookmarkStart w:id="1995" w:name="_Toc360900062"/>
      <w:bookmarkStart w:id="1996" w:name="_Toc361055012"/>
      <w:bookmarkStart w:id="1997" w:name="_Toc361058689"/>
      <w:bookmarkStart w:id="1998" w:name="_Toc361058846"/>
      <w:bookmarkStart w:id="1999" w:name="_Toc361058992"/>
      <w:bookmarkStart w:id="2000" w:name="_Toc361059137"/>
      <w:bookmarkStart w:id="2001" w:name="_Toc361059347"/>
      <w:bookmarkStart w:id="2002" w:name="_Toc361059493"/>
      <w:bookmarkStart w:id="2003" w:name="_Toc361059639"/>
      <w:bookmarkStart w:id="2004" w:name="_Toc361059785"/>
      <w:bookmarkStart w:id="2005" w:name="_Toc361063276"/>
      <w:bookmarkStart w:id="2006" w:name="_Toc361063424"/>
      <w:bookmarkStart w:id="2007" w:name="_Toc361063570"/>
      <w:bookmarkStart w:id="2008" w:name="_Toc361063720"/>
      <w:bookmarkStart w:id="2009" w:name="_Toc361063866"/>
      <w:bookmarkStart w:id="2010" w:name="_Toc361064012"/>
      <w:bookmarkStart w:id="2011" w:name="_Toc361064159"/>
      <w:bookmarkStart w:id="2012" w:name="_Toc361066258"/>
      <w:bookmarkStart w:id="2013" w:name="_Toc361066404"/>
      <w:bookmarkStart w:id="2014" w:name="_Toc361066551"/>
      <w:bookmarkStart w:id="2015" w:name="_Toc361066697"/>
      <w:bookmarkStart w:id="2016" w:name="_Toc361066842"/>
      <w:bookmarkStart w:id="2017" w:name="_Toc361154689"/>
      <w:bookmarkStart w:id="2018" w:name="_Toc360899821"/>
      <w:bookmarkStart w:id="2019" w:name="_Toc360900065"/>
      <w:bookmarkStart w:id="2020" w:name="_Toc361055015"/>
      <w:bookmarkStart w:id="2021" w:name="_Toc361058692"/>
      <w:bookmarkStart w:id="2022" w:name="_Toc361058849"/>
      <w:bookmarkStart w:id="2023" w:name="_Toc361058995"/>
      <w:bookmarkStart w:id="2024" w:name="_Toc361059140"/>
      <w:bookmarkStart w:id="2025" w:name="_Toc361059350"/>
      <w:bookmarkStart w:id="2026" w:name="_Toc361059496"/>
      <w:bookmarkStart w:id="2027" w:name="_Toc361059642"/>
      <w:bookmarkStart w:id="2028" w:name="_Toc361059788"/>
      <w:bookmarkStart w:id="2029" w:name="_Toc361063279"/>
      <w:bookmarkStart w:id="2030" w:name="_Toc361063427"/>
      <w:bookmarkStart w:id="2031" w:name="_Toc361063573"/>
      <w:bookmarkStart w:id="2032" w:name="_Toc361063723"/>
      <w:bookmarkStart w:id="2033" w:name="_Toc361063869"/>
      <w:bookmarkStart w:id="2034" w:name="_Toc361064015"/>
      <w:bookmarkStart w:id="2035" w:name="_Toc361064162"/>
      <w:bookmarkStart w:id="2036" w:name="_Toc361066261"/>
      <w:bookmarkStart w:id="2037" w:name="_Toc361066407"/>
      <w:bookmarkStart w:id="2038" w:name="_Toc361066554"/>
      <w:bookmarkStart w:id="2039" w:name="_Toc361066700"/>
      <w:bookmarkStart w:id="2040" w:name="_Toc361066845"/>
      <w:bookmarkStart w:id="2041" w:name="_Toc361154692"/>
      <w:bookmarkStart w:id="2042" w:name="_Toc360899823"/>
      <w:bookmarkStart w:id="2043" w:name="_Toc360900067"/>
      <w:bookmarkStart w:id="2044" w:name="_Toc361055017"/>
      <w:bookmarkStart w:id="2045" w:name="_Toc361058694"/>
      <w:bookmarkStart w:id="2046" w:name="_Toc361058851"/>
      <w:bookmarkStart w:id="2047" w:name="_Toc361058997"/>
      <w:bookmarkStart w:id="2048" w:name="_Toc361059142"/>
      <w:bookmarkStart w:id="2049" w:name="_Toc361059352"/>
      <w:bookmarkStart w:id="2050" w:name="_Toc361059498"/>
      <w:bookmarkStart w:id="2051" w:name="_Toc361059644"/>
      <w:bookmarkStart w:id="2052" w:name="_Toc361059790"/>
      <w:bookmarkStart w:id="2053" w:name="_Toc361063281"/>
      <w:bookmarkStart w:id="2054" w:name="_Toc361063429"/>
      <w:bookmarkStart w:id="2055" w:name="_Toc361063575"/>
      <w:bookmarkStart w:id="2056" w:name="_Toc361063725"/>
      <w:bookmarkStart w:id="2057" w:name="_Toc361063871"/>
      <w:bookmarkStart w:id="2058" w:name="_Toc361064017"/>
      <w:bookmarkStart w:id="2059" w:name="_Toc361064164"/>
      <w:bookmarkStart w:id="2060" w:name="_Toc361066263"/>
      <w:bookmarkStart w:id="2061" w:name="_Toc361066409"/>
      <w:bookmarkStart w:id="2062" w:name="_Toc361066556"/>
      <w:bookmarkStart w:id="2063" w:name="_Toc361066702"/>
      <w:bookmarkStart w:id="2064" w:name="_Toc361066847"/>
      <w:bookmarkStart w:id="2065" w:name="_Toc361154694"/>
      <w:bookmarkStart w:id="2066" w:name="_Toc360899825"/>
      <w:bookmarkStart w:id="2067" w:name="_Toc360900069"/>
      <w:bookmarkStart w:id="2068" w:name="_Toc361055019"/>
      <w:bookmarkStart w:id="2069" w:name="_Toc361058696"/>
      <w:bookmarkStart w:id="2070" w:name="_Toc361058853"/>
      <w:bookmarkStart w:id="2071" w:name="_Toc361058999"/>
      <w:bookmarkStart w:id="2072" w:name="_Toc361059144"/>
      <w:bookmarkStart w:id="2073" w:name="_Toc361059354"/>
      <w:bookmarkStart w:id="2074" w:name="_Toc361059500"/>
      <w:bookmarkStart w:id="2075" w:name="_Toc361059646"/>
      <w:bookmarkStart w:id="2076" w:name="_Toc361059792"/>
      <w:bookmarkStart w:id="2077" w:name="_Toc361063283"/>
      <w:bookmarkStart w:id="2078" w:name="_Toc361063431"/>
      <w:bookmarkStart w:id="2079" w:name="_Toc361063577"/>
      <w:bookmarkStart w:id="2080" w:name="_Toc361063727"/>
      <w:bookmarkStart w:id="2081" w:name="_Toc361063873"/>
      <w:bookmarkStart w:id="2082" w:name="_Toc361064019"/>
      <w:bookmarkStart w:id="2083" w:name="_Toc361064166"/>
      <w:bookmarkStart w:id="2084" w:name="_Toc361066265"/>
      <w:bookmarkStart w:id="2085" w:name="_Toc361066411"/>
      <w:bookmarkStart w:id="2086" w:name="_Toc361066558"/>
      <w:bookmarkStart w:id="2087" w:name="_Toc361066704"/>
      <w:bookmarkStart w:id="2088" w:name="_Toc361066849"/>
      <w:bookmarkStart w:id="2089" w:name="_Toc361154696"/>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r w:rsidRPr="00564A49">
        <w:rPr>
          <w:lang w:val="en-US"/>
        </w:rPr>
        <w:t xml:space="preserve">The specifications in </w:t>
      </w:r>
      <w:proofErr w:type="spellStart"/>
      <w:r w:rsidRPr="00564A49">
        <w:rPr>
          <w:lang w:val="en-US"/>
        </w:rPr>
        <w:t>subclause</w:t>
      </w:r>
      <w:proofErr w:type="spellEnd"/>
      <w:r w:rsidRPr="00564A49">
        <w:rPr>
          <w:lang w:val="en-US"/>
        </w:rPr>
        <w:t xml:space="preserv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2090" w:name="_Toc357439326"/>
      <w:bookmarkStart w:id="2091" w:name="_Toc356824352"/>
      <w:bookmarkStart w:id="2092" w:name="_Toc356148153"/>
      <w:bookmarkStart w:id="2093" w:name="_Toc348629471"/>
      <w:bookmarkStart w:id="2094" w:name="_Toc351367701"/>
      <w:bookmarkStart w:id="2095" w:name="_Ref364437014"/>
      <w:bookmarkStart w:id="2096" w:name="_Toc378026254"/>
      <w:r w:rsidRPr="00564A49">
        <w:rPr>
          <w:lang w:val="en-CA"/>
        </w:rPr>
        <w:t>Decoding process for coding units coded in intra prediction mode</w:t>
      </w:r>
      <w:bookmarkEnd w:id="2090"/>
      <w:bookmarkEnd w:id="2091"/>
      <w:bookmarkEnd w:id="2092"/>
      <w:bookmarkEnd w:id="2093"/>
      <w:bookmarkEnd w:id="2094"/>
      <w:bookmarkEnd w:id="2095"/>
      <w:bookmarkEnd w:id="2096"/>
    </w:p>
    <w:p w:rsidR="00944988" w:rsidRPr="00564A49" w:rsidRDefault="00944988" w:rsidP="00944988">
      <w:pPr>
        <w:pStyle w:val="3N"/>
        <w:rPr>
          <w:lang w:val="en-CA"/>
        </w:rPr>
      </w:pPr>
      <w:r w:rsidRPr="00564A49">
        <w:rPr>
          <w:lang w:val="en-CA"/>
        </w:rPr>
        <w:t xml:space="preserve">The specifications in </w:t>
      </w:r>
      <w:proofErr w:type="spellStart"/>
      <w:r w:rsidRPr="00564A49">
        <w:rPr>
          <w:lang w:val="en-CA"/>
        </w:rPr>
        <w:t>subclause</w:t>
      </w:r>
      <w:proofErr w:type="spellEnd"/>
      <w:r w:rsidRPr="00564A49">
        <w:rPr>
          <w:lang w:val="en-CA"/>
        </w:rPr>
        <w:t xml:space="preserv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097" w:name="_Toc357439327"/>
      <w:bookmarkStart w:id="2098" w:name="_Toc356824353"/>
      <w:bookmarkStart w:id="2099" w:name="_Toc356148154"/>
      <w:bookmarkStart w:id="2100" w:name="_Toc348629472"/>
      <w:bookmarkStart w:id="2101" w:name="_Toc351367702"/>
      <w:bookmarkStart w:id="2102" w:name="_Ref364437022"/>
      <w:bookmarkStart w:id="2103" w:name="_Toc378026255"/>
      <w:r w:rsidRPr="00564A49">
        <w:rPr>
          <w:lang w:val="en-CA"/>
        </w:rPr>
        <w:t>Decoding process for coding units coded in inter prediction mode</w:t>
      </w:r>
      <w:bookmarkEnd w:id="2097"/>
      <w:bookmarkEnd w:id="2098"/>
      <w:bookmarkEnd w:id="2099"/>
      <w:bookmarkEnd w:id="2100"/>
      <w:bookmarkEnd w:id="2101"/>
      <w:bookmarkEnd w:id="2102"/>
      <w:bookmarkEnd w:id="2103"/>
    </w:p>
    <w:p w:rsidR="00262781" w:rsidRPr="00564A49" w:rsidRDefault="00944988" w:rsidP="00262781">
      <w:pPr>
        <w:pStyle w:val="3N"/>
        <w:rPr>
          <w:lang w:val="en-US"/>
        </w:rPr>
      </w:pPr>
      <w:r w:rsidRPr="00564A49">
        <w:rPr>
          <w:lang w:val="en-CA"/>
        </w:rPr>
        <w:t xml:space="preserve">The specifications in </w:t>
      </w:r>
      <w:proofErr w:type="spellStart"/>
      <w:r w:rsidRPr="00564A49">
        <w:rPr>
          <w:lang w:val="en-CA"/>
        </w:rPr>
        <w:t>subclause</w:t>
      </w:r>
      <w:proofErr w:type="spellEnd"/>
      <w:r w:rsidRPr="00564A49">
        <w:rPr>
          <w:lang w:val="en-CA"/>
        </w:rPr>
        <w:t xml:space="preserv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2104" w:name="_Toc357439328"/>
      <w:bookmarkStart w:id="2105" w:name="_Toc356824354"/>
      <w:bookmarkStart w:id="2106" w:name="_Toc356148155"/>
      <w:bookmarkStart w:id="2107" w:name="_Toc348629473"/>
      <w:bookmarkStart w:id="2108" w:name="_Toc351367703"/>
      <w:bookmarkStart w:id="2109" w:name="_Ref364437029"/>
      <w:bookmarkStart w:id="2110" w:name="_Toc378026256"/>
      <w:r w:rsidRPr="00564A49">
        <w:rPr>
          <w:lang w:val="en-CA"/>
        </w:rPr>
        <w:t>Scaling, transformation and array construction process prior to deblocking filter process</w:t>
      </w:r>
      <w:bookmarkEnd w:id="2104"/>
      <w:bookmarkEnd w:id="2105"/>
      <w:bookmarkEnd w:id="2106"/>
      <w:bookmarkEnd w:id="2107"/>
      <w:bookmarkEnd w:id="2108"/>
      <w:bookmarkEnd w:id="2109"/>
      <w:bookmarkEnd w:id="2110"/>
    </w:p>
    <w:p w:rsidR="00944988" w:rsidRPr="00564A49" w:rsidRDefault="00944988" w:rsidP="00944988">
      <w:pPr>
        <w:pStyle w:val="3N"/>
        <w:rPr>
          <w:lang w:val="en-CA"/>
        </w:rPr>
      </w:pPr>
      <w:r w:rsidRPr="00564A49">
        <w:rPr>
          <w:lang w:val="en-CA"/>
        </w:rPr>
        <w:t xml:space="preserve">The specifications in </w:t>
      </w:r>
      <w:proofErr w:type="spellStart"/>
      <w:r w:rsidRPr="00564A49">
        <w:rPr>
          <w:lang w:val="en-CA"/>
        </w:rPr>
        <w:t>subclause</w:t>
      </w:r>
      <w:proofErr w:type="spellEnd"/>
      <w:r w:rsidRPr="00564A49">
        <w:rPr>
          <w:lang w:val="en-CA"/>
        </w:rPr>
        <w:t xml:space="preserv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111" w:name="_Toc357439329"/>
      <w:bookmarkStart w:id="2112" w:name="_Toc356824355"/>
      <w:bookmarkStart w:id="2113" w:name="_Toc356148156"/>
      <w:bookmarkStart w:id="2114" w:name="_Toc348629474"/>
      <w:bookmarkStart w:id="2115" w:name="_Toc351367704"/>
      <w:bookmarkStart w:id="2116" w:name="_Ref364437036"/>
      <w:bookmarkStart w:id="2117" w:name="_Toc378026257"/>
      <w:r w:rsidRPr="00564A49">
        <w:rPr>
          <w:lang w:val="en-CA"/>
        </w:rPr>
        <w:t>In-loop filter process</w:t>
      </w:r>
      <w:bookmarkEnd w:id="2111"/>
      <w:bookmarkEnd w:id="2112"/>
      <w:bookmarkEnd w:id="2113"/>
      <w:bookmarkEnd w:id="2114"/>
      <w:bookmarkEnd w:id="2115"/>
      <w:bookmarkEnd w:id="2116"/>
      <w:bookmarkEnd w:id="2117"/>
    </w:p>
    <w:p w:rsidR="00944988" w:rsidRPr="00564A49" w:rsidRDefault="00944988" w:rsidP="00944988">
      <w:pPr>
        <w:pStyle w:val="3N"/>
        <w:rPr>
          <w:lang w:val="en-CA"/>
        </w:rPr>
      </w:pPr>
      <w:r w:rsidRPr="00564A49">
        <w:rPr>
          <w:lang w:val="en-CA"/>
        </w:rPr>
        <w:t xml:space="preserve">The specifications in </w:t>
      </w:r>
      <w:proofErr w:type="spellStart"/>
      <w:r w:rsidRPr="00564A49">
        <w:rPr>
          <w:lang w:val="en-CA"/>
        </w:rPr>
        <w:t>subclause</w:t>
      </w:r>
      <w:proofErr w:type="spellEnd"/>
      <w:r w:rsidRPr="00564A49">
        <w:rPr>
          <w:lang w:val="en-CA"/>
        </w:rPr>
        <w:t xml:space="preserv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118" w:name="_Toc357439330"/>
      <w:bookmarkStart w:id="2119" w:name="_Toc356824356"/>
      <w:bookmarkStart w:id="2120" w:name="_Toc356148157"/>
      <w:bookmarkStart w:id="2121" w:name="_Toc348629475"/>
      <w:bookmarkStart w:id="2122" w:name="_Toc351367705"/>
      <w:bookmarkStart w:id="2123" w:name="_Toc378026258"/>
      <w:r w:rsidRPr="00564A49">
        <w:rPr>
          <w:lang w:val="en-CA"/>
        </w:rPr>
        <w:t>Parsing process</w:t>
      </w:r>
      <w:bookmarkEnd w:id="2118"/>
      <w:bookmarkEnd w:id="2119"/>
      <w:bookmarkEnd w:id="2120"/>
      <w:bookmarkEnd w:id="2121"/>
      <w:bookmarkEnd w:id="2122"/>
      <w:bookmarkEnd w:id="2123"/>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124" w:name="_Toc357439331"/>
      <w:bookmarkStart w:id="2125" w:name="_Toc356824357"/>
      <w:bookmarkStart w:id="2126" w:name="_Toc356148158"/>
      <w:bookmarkStart w:id="2127" w:name="_Toc348629476"/>
      <w:bookmarkStart w:id="2128" w:name="_Toc351367706"/>
      <w:bookmarkStart w:id="2129" w:name="_Toc378026259"/>
      <w:r w:rsidRPr="00564A49">
        <w:rPr>
          <w:lang w:val="en-CA"/>
        </w:rPr>
        <w:t>Specification of bitstream subsets</w:t>
      </w:r>
      <w:bookmarkEnd w:id="2124"/>
      <w:bookmarkEnd w:id="2125"/>
      <w:bookmarkEnd w:id="2126"/>
      <w:bookmarkEnd w:id="2127"/>
      <w:bookmarkEnd w:id="2128"/>
      <w:bookmarkEnd w:id="2129"/>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130" w:name="_Ref348007252"/>
      <w:bookmarkStart w:id="2131" w:name="_Toc357439332"/>
      <w:bookmarkStart w:id="2132" w:name="_Toc356824358"/>
      <w:bookmarkStart w:id="2133" w:name="_Toc356148159"/>
      <w:bookmarkStart w:id="2134" w:name="_Toc348629477"/>
      <w:bookmarkStart w:id="2135" w:name="_Toc351367707"/>
      <w:bookmarkStart w:id="2136" w:name="_Toc378026260"/>
      <w:r w:rsidRPr="00564A49">
        <w:rPr>
          <w:lang w:val="en-CA"/>
        </w:rPr>
        <w:t>Profile</w:t>
      </w:r>
      <w:r w:rsidR="007A4CD0" w:rsidRPr="00564A49">
        <w:rPr>
          <w:lang w:val="en-CA"/>
        </w:rPr>
        <w:t>s, tiers,</w:t>
      </w:r>
      <w:r w:rsidRPr="00564A49">
        <w:rPr>
          <w:lang w:val="en-CA"/>
        </w:rPr>
        <w:t xml:space="preserve"> and levels</w:t>
      </w:r>
      <w:bookmarkEnd w:id="2130"/>
      <w:bookmarkEnd w:id="2131"/>
      <w:bookmarkEnd w:id="2132"/>
      <w:bookmarkEnd w:id="2133"/>
      <w:bookmarkEnd w:id="2134"/>
      <w:bookmarkEnd w:id="2135"/>
      <w:bookmarkEnd w:id="2136"/>
    </w:p>
    <w:p w:rsidR="007A4CD0" w:rsidRPr="00564A49" w:rsidRDefault="007A4CD0" w:rsidP="008557C3">
      <w:pPr>
        <w:pStyle w:val="Annex3"/>
        <w:numPr>
          <w:ilvl w:val="2"/>
          <w:numId w:val="37"/>
        </w:numPr>
        <w:tabs>
          <w:tab w:val="clear" w:pos="1440"/>
        </w:tabs>
        <w:textAlignment w:val="auto"/>
        <w:rPr>
          <w:lang w:val="en-CA"/>
        </w:rPr>
      </w:pPr>
      <w:bookmarkStart w:id="2137" w:name="_Toc357439333"/>
      <w:bookmarkStart w:id="2138" w:name="_Toc356824359"/>
      <w:bookmarkStart w:id="2139" w:name="_Toc356148160"/>
      <w:bookmarkStart w:id="2140" w:name="_Toc348629478"/>
      <w:bookmarkStart w:id="2141" w:name="_Toc351367708"/>
      <w:bookmarkStart w:id="2142" w:name="_Toc378026261"/>
      <w:r w:rsidRPr="00564A49">
        <w:rPr>
          <w:lang w:val="en-CA"/>
        </w:rPr>
        <w:t>Profiles</w:t>
      </w:r>
      <w:bookmarkEnd w:id="2137"/>
      <w:bookmarkEnd w:id="2138"/>
      <w:bookmarkEnd w:id="2139"/>
      <w:bookmarkEnd w:id="2140"/>
      <w:bookmarkEnd w:id="2141"/>
      <w:bookmarkEnd w:id="2142"/>
    </w:p>
    <w:p w:rsidR="00944988" w:rsidRPr="00564A49" w:rsidRDefault="00944988" w:rsidP="00920F0C">
      <w:pPr>
        <w:pStyle w:val="Annex4"/>
      </w:pPr>
      <w:bookmarkStart w:id="2143" w:name="_Toc357439334"/>
      <w:bookmarkStart w:id="2144" w:name="_Toc356824360"/>
      <w:bookmarkStart w:id="2145" w:name="_Toc356148161"/>
      <w:bookmarkStart w:id="2146" w:name="_Toc348629479"/>
      <w:bookmarkStart w:id="2147" w:name="_Toc351367709"/>
      <w:bookmarkStart w:id="2148" w:name="_Toc378026262"/>
      <w:r w:rsidRPr="00564A49">
        <w:t>General</w:t>
      </w:r>
      <w:bookmarkEnd w:id="2143"/>
      <w:bookmarkEnd w:id="2144"/>
      <w:bookmarkEnd w:id="2145"/>
      <w:bookmarkEnd w:id="2146"/>
      <w:bookmarkEnd w:id="2147"/>
      <w:bookmarkEnd w:id="2148"/>
    </w:p>
    <w:p w:rsidR="007A4CD0" w:rsidRPr="00564A49" w:rsidRDefault="0090496B" w:rsidP="007A4CD0">
      <w:pPr>
        <w:pStyle w:val="3N"/>
        <w:rPr>
          <w:lang w:val="en-CA"/>
        </w:rPr>
      </w:pPr>
      <w:r w:rsidRPr="00564A49">
        <w:rPr>
          <w:lang w:val="en-CA"/>
        </w:rPr>
        <w:t>TBD.</w:t>
      </w:r>
      <w:r w:rsidR="007A4CD0" w:rsidRPr="00564A49">
        <w:rPr>
          <w:lang w:val="en-CA"/>
        </w:rPr>
        <w:t xml:space="preserve"> </w:t>
      </w:r>
    </w:p>
    <w:p w:rsidR="00C6730C" w:rsidRPr="00564A49" w:rsidRDefault="00157FE5" w:rsidP="00C6730C">
      <w:pPr>
        <w:pStyle w:val="Annex4"/>
      </w:pPr>
      <w:bookmarkStart w:id="2149" w:name="_Toc378026263"/>
      <w:bookmarkStart w:id="2150" w:name="_Toc356824362"/>
      <w:r w:rsidRPr="00564A49">
        <w:t xml:space="preserve">Scalable Main </w:t>
      </w:r>
      <w:r w:rsidR="003C3A2B" w:rsidRPr="00564A49">
        <w:t xml:space="preserve">and Scalable Main 10 </w:t>
      </w:r>
      <w:r w:rsidRPr="00564A49">
        <w:t>profile</w:t>
      </w:r>
      <w:bookmarkStart w:id="2151" w:name="_Toc356148163"/>
      <w:r w:rsidR="003C3A2B" w:rsidRPr="00564A49">
        <w:t>s</w:t>
      </w:r>
      <w:bookmarkEnd w:id="2149"/>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w:t>
      </w:r>
      <w:r w:rsidR="00F23E5E">
        <w:t xml:space="preserve">the </w:t>
      </w:r>
      <w:r w:rsidR="00F40E54" w:rsidRPr="00564A49">
        <w:t xml:space="preserve">Scalable Main or Scalable Main 10 profile, respectively, </w:t>
      </w:r>
      <w:r w:rsidR="00F40E54" w:rsidRPr="00564A49">
        <w:rPr>
          <w:lang w:val="en-CA"/>
        </w:rPr>
        <w:t xml:space="preserve">derived by invoking the sub-bitstream extraction process as specified in </w:t>
      </w:r>
      <w:proofErr w:type="spellStart"/>
      <w:r w:rsidR="00F40E54" w:rsidRPr="00564A49">
        <w:rPr>
          <w:lang w:val="en-CA"/>
        </w:rPr>
        <w:t>subclause</w:t>
      </w:r>
      <w:proofErr w:type="spellEnd"/>
      <w:r w:rsidR="00F40E54" w:rsidRPr="00564A49">
        <w:rPr>
          <w:lang w:val="en-CA"/>
        </w:rPr>
        <w:t xml:space="preserv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w:t>
      </w:r>
      <w:proofErr w:type="spellStart"/>
      <w:r w:rsidR="00F40E54" w:rsidRPr="00564A49">
        <w:rPr>
          <w:lang w:val="en-CA"/>
        </w:rPr>
        <w:t>tIdTarget</w:t>
      </w:r>
      <w:proofErr w:type="spellEnd"/>
      <w:r w:rsidR="00F40E54" w:rsidRPr="00564A49">
        <w:rPr>
          <w:lang w:val="en-CA"/>
        </w:rPr>
        <w:t xml:space="preserve">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w:t>
      </w:r>
      <w:proofErr w:type="spellStart"/>
      <w:r w:rsidRPr="00564A49">
        <w:rPr>
          <w:lang w:val="en-CA"/>
        </w:rPr>
        <w:t>subclause</w:t>
      </w:r>
      <w:proofErr w:type="spellEnd"/>
      <w:r w:rsidRPr="00564A49">
        <w:rPr>
          <w:lang w:val="en-CA"/>
        </w:rPr>
        <w:t xml:space="preserv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w:t>
      </w:r>
      <w:proofErr w:type="spellStart"/>
      <w:r w:rsidRPr="00564A49">
        <w:rPr>
          <w:lang w:val="en-CA"/>
        </w:rPr>
        <w:t>tIdTarget</w:t>
      </w:r>
      <w:proofErr w:type="spellEnd"/>
      <w:r w:rsidRPr="00564A49">
        <w:rPr>
          <w:lang w:val="en-CA"/>
        </w:rPr>
        <w:t xml:space="preserve"> equal to 7 and with TargetDecLayerIdList containing only one nuh_layer_id value that is equal to 0 as inputs.</w:t>
      </w:r>
    </w:p>
    <w:p w:rsidR="00CA64F3" w:rsidRPr="00564A49" w:rsidRDefault="003C3A2B" w:rsidP="0083331E">
      <w:pPr>
        <w:pStyle w:val="3N"/>
        <w:rPr>
          <w:lang w:val="en-CA"/>
        </w:rPr>
      </w:pPr>
      <w:bookmarkStart w:id="2152"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lastRenderedPageBreak/>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r w:rsidR="00F23E5E">
        <w:rPr>
          <w:lang w:val="en-CA"/>
        </w:rPr>
        <w:t xml:space="preserve"> </w:t>
      </w:r>
      <w:r w:rsidR="00F23E5E" w:rsidRPr="00005479">
        <w:rPr>
          <w:highlight w:val="yellow"/>
          <w:lang w:val="en-CA"/>
        </w:rPr>
        <w:t>[Ed. (YK): Check whether all the SPS syntax elements referred to be below have been derived, and if not, either derive them or use the corresponding VPS syntax elements instead.]</w:t>
      </w:r>
    </w:p>
    <w:p w:rsidR="000D636A" w:rsidRPr="00564A49" w:rsidRDefault="000D636A" w:rsidP="000D636A">
      <w:pPr>
        <w:ind w:left="837" w:hanging="434"/>
        <w:rPr>
          <w:noProof/>
          <w:lang w:eastAsia="ko-KR"/>
        </w:rPr>
      </w:pPr>
      <w:r w:rsidRPr="000D636A">
        <w:rPr>
          <w:noProof/>
        </w:rPr>
        <w:t>–</w:t>
      </w:r>
      <w:r w:rsidRPr="000D636A">
        <w:rPr>
          <w:noProof/>
          <w:lang w:eastAsia="ko-KR"/>
        </w:rPr>
        <w:tab/>
        <w:t>All active VPSs shall have</w:t>
      </w:r>
      <w:r w:rsidRPr="000D636A">
        <w:rPr>
          <w:rFonts w:eastAsia="Batang"/>
          <w:bCs/>
          <w:lang w:val="en-US" w:eastAsia="ko-KR"/>
        </w:rPr>
        <w:t xml:space="preserve"> </w:t>
      </w:r>
      <w:r w:rsidRPr="000D636A">
        <w:rPr>
          <w:bCs/>
          <w:noProof/>
          <w:lang w:val="en-US" w:eastAsia="ko-KR"/>
        </w:rPr>
        <w:t>vps_base_layer_</w:t>
      </w:r>
      <w:r w:rsidR="003D7CD2">
        <w:rPr>
          <w:bCs/>
          <w:noProof/>
          <w:lang w:val="en-US" w:eastAsia="ko-KR"/>
        </w:rPr>
        <w:t>in</w:t>
      </w:r>
      <w:r w:rsidRPr="000D636A">
        <w:rPr>
          <w:bCs/>
          <w:noProof/>
          <w:lang w:val="en-US" w:eastAsia="ko-KR"/>
        </w:rPr>
        <w:t xml:space="preserve">ternal_flag equal to </w:t>
      </w:r>
      <w:r w:rsidR="003D7CD2">
        <w:rPr>
          <w:bCs/>
          <w:noProof/>
          <w:lang w:val="en-US" w:eastAsia="ko-KR"/>
        </w:rPr>
        <w:t>1</w:t>
      </w:r>
      <w:r w:rsidRPr="000D636A">
        <w:rPr>
          <w:bCs/>
          <w:noProof/>
          <w:lang w:val="en-US" w:eastAsia="ko-KR"/>
        </w:rPr>
        <w:t xml:space="preserve"> only</w:t>
      </w:r>
      <w:r w:rsidRPr="000D636A">
        <w:rPr>
          <w:noProof/>
          <w:lang w:eastAsia="ko-KR"/>
        </w:rPr>
        <w:t xml:space="preserve">. </w:t>
      </w:r>
      <w:r w:rsidRPr="00005479">
        <w:rPr>
          <w:noProof/>
          <w:highlight w:val="yellow"/>
          <w:lang w:eastAsia="ko-KR"/>
        </w:rPr>
        <w:t>[Ed. (YK): Why do we need the word "only" here and in many other places below?]</w:t>
      </w:r>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 i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 i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E826BF" w:rsidRPr="00564A49" w:rsidRDefault="00E826BF" w:rsidP="00E826BF">
      <w:pPr>
        <w:pStyle w:val="Annex4"/>
      </w:pPr>
      <w:bookmarkStart w:id="2153" w:name="_Toc348629482"/>
      <w:bookmarkStart w:id="2154" w:name="_Toc351367712"/>
      <w:bookmarkStart w:id="2155" w:name="_Toc378026264"/>
      <w:r>
        <w:t xml:space="preserve">Hybrid </w:t>
      </w:r>
      <w:r w:rsidRPr="00564A49">
        <w:t xml:space="preserve">Scalable Main and </w:t>
      </w:r>
      <w:r w:rsidR="00D966E4">
        <w:t xml:space="preserve">Hybrid </w:t>
      </w:r>
      <w:r w:rsidRPr="00564A49">
        <w:t>Scalable Main 10 profiles</w:t>
      </w:r>
    </w:p>
    <w:p w:rsidR="00D966E4" w:rsidRPr="00D966E4" w:rsidRDefault="00D966E4" w:rsidP="00E826BF">
      <w:pPr>
        <w:pStyle w:val="3N"/>
        <w:rPr>
          <w:highlight w:val="yellow"/>
          <w:lang w:val="en-CA"/>
        </w:rPr>
      </w:pPr>
      <w:r w:rsidRPr="00D966E4">
        <w:rPr>
          <w:highlight w:val="yellow"/>
          <w:lang w:val="en-CA"/>
        </w:rPr>
        <w:t>[Ed. (GJS</w:t>
      </w:r>
      <w:r>
        <w:rPr>
          <w:highlight w:val="yellow"/>
          <w:lang w:val="en-CA"/>
        </w:rPr>
        <w:t>/YK</w:t>
      </w:r>
      <w:r w:rsidRPr="00D966E4">
        <w:rPr>
          <w:highlight w:val="yellow"/>
          <w:lang w:val="en-CA"/>
        </w:rPr>
        <w:t>): Further study the following</w:t>
      </w:r>
      <w:r>
        <w:rPr>
          <w:highlight w:val="yellow"/>
          <w:lang w:val="en-CA"/>
        </w:rPr>
        <w:t xml:space="preserve"> issues</w:t>
      </w:r>
      <w:r w:rsidRPr="00D966E4">
        <w:rPr>
          <w:highlight w:val="yellow"/>
          <w:lang w:val="en-CA"/>
        </w:rPr>
        <w:t>:</w:t>
      </w:r>
    </w:p>
    <w:p w:rsidR="00D966E4" w:rsidRPr="00D966E4" w:rsidRDefault="00D966E4" w:rsidP="00D966E4">
      <w:pPr>
        <w:numPr>
          <w:ilvl w:val="0"/>
          <w:numId w:val="60"/>
        </w:numPr>
        <w:tabs>
          <w:tab w:val="clear" w:pos="794"/>
          <w:tab w:val="clear" w:pos="1191"/>
          <w:tab w:val="clear" w:pos="1588"/>
          <w:tab w:val="clear" w:pos="1985"/>
          <w:tab w:val="left" w:pos="360"/>
          <w:tab w:val="left" w:pos="720"/>
          <w:tab w:val="left" w:pos="1080"/>
          <w:tab w:val="left" w:pos="1440"/>
        </w:tabs>
        <w:rPr>
          <w:highlight w:val="yellow"/>
          <w:lang w:val="en-CA"/>
        </w:rPr>
      </w:pPr>
      <w:r>
        <w:rPr>
          <w:highlight w:val="yellow"/>
          <w:lang w:val="en-CA"/>
        </w:rPr>
        <w:t xml:space="preserve">Would the addition of the support of </w:t>
      </w:r>
      <w:r w:rsidRPr="00D966E4">
        <w:rPr>
          <w:highlight w:val="yellow"/>
          <w:lang w:val="en-CA"/>
        </w:rPr>
        <w:t>external</w:t>
      </w:r>
      <w:r>
        <w:rPr>
          <w:highlight w:val="yellow"/>
          <w:lang w:val="en-CA"/>
        </w:rPr>
        <w:t>-</w:t>
      </w:r>
      <w:r w:rsidRPr="00D966E4">
        <w:rPr>
          <w:highlight w:val="yellow"/>
          <w:lang w:val="en-CA"/>
        </w:rPr>
        <w:t>means</w:t>
      </w:r>
      <w:r>
        <w:rPr>
          <w:highlight w:val="yellow"/>
          <w:lang w:val="en-CA"/>
        </w:rPr>
        <w:t>-provided base layer</w:t>
      </w:r>
      <w:r w:rsidRPr="00D966E4">
        <w:rPr>
          <w:highlight w:val="yellow"/>
          <w:lang w:val="en-CA"/>
        </w:rPr>
        <w:t xml:space="preserve"> affect the level definitions</w:t>
      </w:r>
      <w:r>
        <w:rPr>
          <w:highlight w:val="yellow"/>
          <w:lang w:val="en-CA"/>
        </w:rPr>
        <w:t>?</w:t>
      </w:r>
    </w:p>
    <w:p w:rsidR="00D966E4" w:rsidRPr="00D966E4" w:rsidRDefault="00D966E4" w:rsidP="00D966E4">
      <w:pPr>
        <w:numPr>
          <w:ilvl w:val="0"/>
          <w:numId w:val="60"/>
        </w:numPr>
        <w:tabs>
          <w:tab w:val="clear" w:pos="794"/>
          <w:tab w:val="clear" w:pos="1191"/>
          <w:tab w:val="clear" w:pos="1588"/>
          <w:tab w:val="clear" w:pos="1985"/>
          <w:tab w:val="left" w:pos="360"/>
          <w:tab w:val="left" w:pos="720"/>
          <w:tab w:val="left" w:pos="1080"/>
          <w:tab w:val="left" w:pos="1440"/>
        </w:tabs>
        <w:rPr>
          <w:highlight w:val="yellow"/>
          <w:lang w:val="en-CA"/>
        </w:rPr>
      </w:pPr>
      <w:r w:rsidRPr="00D966E4">
        <w:rPr>
          <w:highlight w:val="yellow"/>
          <w:lang w:val="en-CA"/>
        </w:rPr>
        <w:t>It was suggested that we may</w:t>
      </w:r>
      <w:r>
        <w:rPr>
          <w:highlight w:val="yellow"/>
          <w:lang w:val="en-CA"/>
        </w:rPr>
        <w:t xml:space="preserve"> not necessarily define</w:t>
      </w:r>
      <w:r w:rsidRPr="00D966E4">
        <w:rPr>
          <w:highlight w:val="yellow"/>
          <w:lang w:val="en-CA"/>
        </w:rPr>
        <w:t xml:space="preserve"> separate profile</w:t>
      </w:r>
      <w:r>
        <w:rPr>
          <w:highlight w:val="yellow"/>
          <w:lang w:val="en-CA"/>
        </w:rPr>
        <w:t xml:space="preserve">s for support of </w:t>
      </w:r>
      <w:r w:rsidRPr="00D966E4">
        <w:rPr>
          <w:highlight w:val="yellow"/>
          <w:lang w:val="en-CA"/>
        </w:rPr>
        <w:t>external</w:t>
      </w:r>
      <w:r>
        <w:rPr>
          <w:highlight w:val="yellow"/>
          <w:lang w:val="en-CA"/>
        </w:rPr>
        <w:t>-</w:t>
      </w:r>
      <w:r w:rsidRPr="00D966E4">
        <w:rPr>
          <w:highlight w:val="yellow"/>
          <w:lang w:val="en-CA"/>
        </w:rPr>
        <w:t>means</w:t>
      </w:r>
      <w:r>
        <w:rPr>
          <w:highlight w:val="yellow"/>
          <w:lang w:val="en-CA"/>
        </w:rPr>
        <w:t>-provided base layer</w:t>
      </w:r>
      <w:r w:rsidRPr="00D966E4">
        <w:rPr>
          <w:highlight w:val="yellow"/>
          <w:lang w:val="en-CA"/>
        </w:rPr>
        <w:t xml:space="preserve">, since we do not have separate profiles for other type of external means signalling. If this is agreed, then the addition of the hybrid profiles should be removed and the added restriction on </w:t>
      </w:r>
      <w:r w:rsidRPr="00D966E4">
        <w:rPr>
          <w:bCs/>
          <w:noProof/>
          <w:highlight w:val="yellow"/>
          <w:lang w:val="en-US" w:eastAsia="ko-KR"/>
        </w:rPr>
        <w:t>vps_base_layer_internal_flag for the non-hybrid profiles should also be removed.</w:t>
      </w:r>
    </w:p>
    <w:p w:rsidR="00D966E4" w:rsidRPr="00D966E4" w:rsidRDefault="00D966E4" w:rsidP="00D966E4">
      <w:pPr>
        <w:numPr>
          <w:ilvl w:val="0"/>
          <w:numId w:val="60"/>
        </w:numPr>
        <w:tabs>
          <w:tab w:val="clear" w:pos="794"/>
          <w:tab w:val="clear" w:pos="1191"/>
          <w:tab w:val="clear" w:pos="1588"/>
          <w:tab w:val="clear" w:pos="1985"/>
          <w:tab w:val="left" w:pos="360"/>
          <w:tab w:val="left" w:pos="720"/>
          <w:tab w:val="left" w:pos="1080"/>
          <w:tab w:val="left" w:pos="1440"/>
        </w:tabs>
        <w:rPr>
          <w:highlight w:val="yellow"/>
          <w:lang w:val="en-CA"/>
        </w:rPr>
      </w:pPr>
      <w:r w:rsidRPr="00D966E4">
        <w:rPr>
          <w:highlight w:val="yellow"/>
          <w:lang w:val="en-CA"/>
        </w:rPr>
        <w:t xml:space="preserve">It was asked how important it is to have a 10 bit </w:t>
      </w:r>
      <w:r w:rsidR="006F0685">
        <w:rPr>
          <w:highlight w:val="yellow"/>
          <w:lang w:val="en-CA"/>
        </w:rPr>
        <w:t xml:space="preserve">hybrid </w:t>
      </w:r>
      <w:r w:rsidRPr="00D966E4">
        <w:rPr>
          <w:highlight w:val="yellow"/>
          <w:lang w:val="en-CA"/>
        </w:rPr>
        <w:t>profile</w:t>
      </w:r>
      <w:r w:rsidR="006F0685">
        <w:rPr>
          <w:highlight w:val="yellow"/>
          <w:lang w:val="en-CA"/>
        </w:rPr>
        <w:t xml:space="preserve"> (if to define </w:t>
      </w:r>
      <w:r w:rsidR="006F0685" w:rsidRPr="00D966E4">
        <w:rPr>
          <w:highlight w:val="yellow"/>
          <w:lang w:val="en-CA"/>
        </w:rPr>
        <w:t>separate profile</w:t>
      </w:r>
      <w:r w:rsidR="006F0685">
        <w:rPr>
          <w:highlight w:val="yellow"/>
          <w:lang w:val="en-CA"/>
        </w:rPr>
        <w:t>s)</w:t>
      </w:r>
      <w:r w:rsidRPr="00D966E4">
        <w:rPr>
          <w:highlight w:val="yellow"/>
          <w:lang w:val="en-CA"/>
        </w:rPr>
        <w:t xml:space="preserve">. </w:t>
      </w:r>
      <w:r w:rsidR="006F0685">
        <w:rPr>
          <w:highlight w:val="yellow"/>
          <w:lang w:val="en-CA"/>
        </w:rPr>
        <w:t>It was remarked that this</w:t>
      </w:r>
      <w:r w:rsidRPr="00D966E4">
        <w:rPr>
          <w:highlight w:val="yellow"/>
          <w:lang w:val="en-CA"/>
        </w:rPr>
        <w:t xml:space="preserve"> was not necessarily important, and might be best to just start with an 8 bit profile. However, it was</w:t>
      </w:r>
      <w:r w:rsidR="006F0685">
        <w:rPr>
          <w:highlight w:val="yellow"/>
          <w:lang w:val="en-CA"/>
        </w:rPr>
        <w:t xml:space="preserve"> also</w:t>
      </w:r>
      <w:r w:rsidRPr="00D966E4">
        <w:rPr>
          <w:highlight w:val="yellow"/>
          <w:lang w:val="en-CA"/>
        </w:rPr>
        <w:t xml:space="preserve"> remarked that 4K applications may generally require 10 bit capability.</w:t>
      </w:r>
    </w:p>
    <w:p w:rsidR="00D966E4" w:rsidRPr="00D966E4" w:rsidRDefault="00D966E4" w:rsidP="006F0685">
      <w:pPr>
        <w:numPr>
          <w:ilvl w:val="0"/>
          <w:numId w:val="60"/>
        </w:numPr>
        <w:tabs>
          <w:tab w:val="clear" w:pos="794"/>
          <w:tab w:val="clear" w:pos="1191"/>
          <w:tab w:val="clear" w:pos="1588"/>
          <w:tab w:val="clear" w:pos="1985"/>
          <w:tab w:val="left" w:pos="360"/>
          <w:tab w:val="left" w:pos="720"/>
          <w:tab w:val="left" w:pos="1080"/>
          <w:tab w:val="left" w:pos="1440"/>
        </w:tabs>
        <w:rPr>
          <w:highlight w:val="yellow"/>
          <w:lang w:val="en-CA"/>
        </w:rPr>
      </w:pPr>
      <w:r w:rsidRPr="00D966E4">
        <w:rPr>
          <w:highlight w:val="yellow"/>
          <w:lang w:val="en-CA"/>
        </w:rPr>
        <w:t>It was asked whether hybrid profil</w:t>
      </w:r>
      <w:r w:rsidR="006F0685">
        <w:rPr>
          <w:highlight w:val="yellow"/>
          <w:lang w:val="en-CA"/>
        </w:rPr>
        <w:t>e</w:t>
      </w:r>
      <w:r w:rsidRPr="00D966E4">
        <w:rPr>
          <w:highlight w:val="yellow"/>
          <w:lang w:val="en-CA"/>
        </w:rPr>
        <w:t xml:space="preserve"> decoder</w:t>
      </w:r>
      <w:r w:rsidR="006F0685">
        <w:rPr>
          <w:highlight w:val="yellow"/>
          <w:lang w:val="en-CA"/>
        </w:rPr>
        <w:t>s</w:t>
      </w:r>
      <w:r w:rsidRPr="00D966E4">
        <w:rPr>
          <w:highlight w:val="yellow"/>
          <w:lang w:val="en-CA"/>
        </w:rPr>
        <w:t xml:space="preserve"> should be capable of decoding non-hybrid bitstream</w:t>
      </w:r>
      <w:r w:rsidR="006F0685">
        <w:rPr>
          <w:highlight w:val="yellow"/>
          <w:lang w:val="en-CA"/>
        </w:rPr>
        <w:t xml:space="preserve"> (if to define </w:t>
      </w:r>
      <w:r w:rsidR="006F0685" w:rsidRPr="00D966E4">
        <w:rPr>
          <w:highlight w:val="yellow"/>
          <w:lang w:val="en-CA"/>
        </w:rPr>
        <w:t>separate profile</w:t>
      </w:r>
      <w:r w:rsidR="006F0685">
        <w:rPr>
          <w:highlight w:val="yellow"/>
          <w:lang w:val="en-CA"/>
        </w:rPr>
        <w:t>s)</w:t>
      </w:r>
      <w:r w:rsidRPr="00D966E4">
        <w:rPr>
          <w:highlight w:val="yellow"/>
          <w:lang w:val="en-CA"/>
        </w:rPr>
        <w:t>.]</w:t>
      </w:r>
    </w:p>
    <w:p w:rsidR="00D966E4" w:rsidRDefault="00D966E4" w:rsidP="00E826BF">
      <w:pPr>
        <w:pStyle w:val="3N"/>
        <w:rPr>
          <w:lang w:val="en-CA"/>
        </w:rPr>
      </w:pPr>
    </w:p>
    <w:p w:rsidR="00E826BF" w:rsidRDefault="00E826BF" w:rsidP="00E826BF">
      <w:pPr>
        <w:pStyle w:val="3N"/>
        <w:rPr>
          <w:lang w:val="en-CA"/>
        </w:rPr>
      </w:pPr>
      <w:r>
        <w:rPr>
          <w:lang w:val="en-CA"/>
        </w:rPr>
        <w:t xml:space="preserve">[Ed. (YK): Additions relative to the definition of the Scalable Main and Scalable Main 10 profiles are </w:t>
      </w:r>
      <w:r w:rsidRPr="00D966E4">
        <w:rPr>
          <w:highlight w:val="green"/>
          <w:lang w:val="en-CA"/>
        </w:rPr>
        <w:t xml:space="preserve">highlighted in </w:t>
      </w:r>
      <w:r w:rsidR="00D966E4" w:rsidRPr="00D966E4">
        <w:rPr>
          <w:highlight w:val="green"/>
          <w:lang w:val="en-CA"/>
        </w:rPr>
        <w:t>green</w:t>
      </w:r>
      <w:r>
        <w:rPr>
          <w:lang w:val="en-CA"/>
        </w:rPr>
        <w:t xml:space="preserve">, and removals are </w:t>
      </w:r>
      <w:r w:rsidRPr="00E826BF">
        <w:rPr>
          <w:strike/>
          <w:color w:val="FF0000"/>
          <w:lang w:val="en-CA"/>
        </w:rPr>
        <w:t>strikethrough and in red fonts</w:t>
      </w:r>
      <w:r>
        <w:rPr>
          <w:lang w:val="en-CA"/>
        </w:rPr>
        <w:t>.]</w:t>
      </w:r>
    </w:p>
    <w:p w:rsidR="00E826BF" w:rsidRPr="00564A49" w:rsidRDefault="00E826BF" w:rsidP="00E826BF">
      <w:pPr>
        <w:pStyle w:val="3N"/>
        <w:rPr>
          <w:lang w:val="en-CA"/>
        </w:rPr>
      </w:pPr>
      <w:r w:rsidRPr="00564A49">
        <w:rPr>
          <w:lang w:val="en-CA"/>
        </w:rPr>
        <w:t xml:space="preserve">Bitstreams containing output layer sets conforming to the </w:t>
      </w:r>
      <w:r w:rsidRPr="00D966E4">
        <w:rPr>
          <w:highlight w:val="green"/>
          <w:lang w:val="en-CA"/>
        </w:rPr>
        <w:t>Hybrid</w:t>
      </w:r>
      <w:r>
        <w:rPr>
          <w:lang w:val="en-CA"/>
        </w:rPr>
        <w:t xml:space="preserve"> </w:t>
      </w:r>
      <w:r w:rsidRPr="00564A49">
        <w:rPr>
          <w:lang w:val="en-CA"/>
        </w:rPr>
        <w:t xml:space="preserve">Scalable Main or </w:t>
      </w:r>
      <w:r w:rsidRPr="00D966E4">
        <w:rPr>
          <w:highlight w:val="green"/>
          <w:lang w:val="en-CA"/>
        </w:rPr>
        <w:t>Hybrid</w:t>
      </w:r>
      <w:r>
        <w:rPr>
          <w:lang w:val="en-CA"/>
        </w:rPr>
        <w:t xml:space="preserve"> </w:t>
      </w:r>
      <w:r w:rsidRPr="00564A49">
        <w:rPr>
          <w:lang w:val="en-CA"/>
        </w:rPr>
        <w:t xml:space="preserve">Scalable Main 10 profiles shall obey the following constraints on a derived sub-bitstream for the output layer set, with </w:t>
      </w:r>
      <w:r w:rsidRPr="00564A49">
        <w:t>layerSetIdx being the layer set for the output layer set conforming to</w:t>
      </w:r>
      <w:r w:rsidR="00F23E5E">
        <w:t xml:space="preserve"> </w:t>
      </w:r>
      <w:r w:rsidR="00F23E5E" w:rsidRPr="00D966E4">
        <w:rPr>
          <w:highlight w:val="green"/>
        </w:rPr>
        <w:t>the</w:t>
      </w:r>
      <w:r w:rsidRPr="00D966E4">
        <w:rPr>
          <w:highlight w:val="green"/>
        </w:rPr>
        <w:t xml:space="preserve"> </w:t>
      </w:r>
      <w:r w:rsidR="00F23E5E" w:rsidRPr="00D966E4">
        <w:rPr>
          <w:highlight w:val="green"/>
          <w:lang w:val="en-CA"/>
        </w:rPr>
        <w:t>Hybrid</w:t>
      </w:r>
      <w:r w:rsidR="00F23E5E">
        <w:rPr>
          <w:lang w:val="en-CA"/>
        </w:rPr>
        <w:t xml:space="preserve"> </w:t>
      </w:r>
      <w:r w:rsidRPr="00564A49">
        <w:t xml:space="preserve">Scalable Main or </w:t>
      </w:r>
      <w:r w:rsidR="00F23E5E" w:rsidRPr="00D966E4">
        <w:rPr>
          <w:highlight w:val="green"/>
          <w:lang w:val="en-CA"/>
        </w:rPr>
        <w:t>Hybrid</w:t>
      </w:r>
      <w:r w:rsidR="00F23E5E">
        <w:rPr>
          <w:lang w:val="en-CA"/>
        </w:rPr>
        <w:t xml:space="preserve"> </w:t>
      </w:r>
      <w:r w:rsidRPr="00564A49">
        <w:t xml:space="preserve">Scalable Main 10 profile, respectively, </w:t>
      </w:r>
      <w:r w:rsidRPr="00564A49">
        <w:rPr>
          <w:lang w:val="en-CA"/>
        </w:rPr>
        <w:t xml:space="preserve">derived by invoking the sub-bitstream extraction process as specified in </w:t>
      </w:r>
      <w:proofErr w:type="spellStart"/>
      <w:r w:rsidRPr="00564A49">
        <w:rPr>
          <w:lang w:val="en-CA"/>
        </w:rPr>
        <w:t>subclause</w:t>
      </w:r>
      <w:proofErr w:type="spellEnd"/>
      <w:r w:rsidRPr="00564A49">
        <w:rPr>
          <w:lang w:val="en-CA"/>
        </w:rPr>
        <w:t xml:space="preserv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w:t>
      </w:r>
      <w:proofErr w:type="spellStart"/>
      <w:r w:rsidRPr="00564A49">
        <w:rPr>
          <w:lang w:val="en-CA"/>
        </w:rPr>
        <w:t>tIdTarget</w:t>
      </w:r>
      <w:proofErr w:type="spellEnd"/>
      <w:r w:rsidRPr="00564A49">
        <w:rPr>
          <w:lang w:val="en-CA"/>
        </w:rPr>
        <w:t xml:space="preserve"> equal to 7 and with TargetDecLayerIdList containing the nuh_layer_id values of the layer set with the index layerSetIdx.</w:t>
      </w:r>
    </w:p>
    <w:p w:rsidR="00E826BF" w:rsidRPr="00E826BF" w:rsidRDefault="00E826BF" w:rsidP="00E826BF">
      <w:pPr>
        <w:pStyle w:val="3N"/>
        <w:rPr>
          <w:strike/>
          <w:color w:val="FF0000"/>
        </w:rPr>
      </w:pPr>
      <w:r w:rsidRPr="00E826BF">
        <w:rPr>
          <w:strike/>
          <w:color w:val="FF0000"/>
          <w:lang w:val="en-CA"/>
        </w:rPr>
        <w:lastRenderedPageBreak/>
        <w:t xml:space="preserve">Bitstreams containing output layer sets conforming to the Scalable Main or Scalable Main 10 profiles shall also obey the following constraints on the base layer bitstream derived by invoking the sub-bitstream extraction process as specified in </w:t>
      </w:r>
      <w:proofErr w:type="spellStart"/>
      <w:r w:rsidRPr="00E826BF">
        <w:rPr>
          <w:strike/>
          <w:color w:val="FF0000"/>
          <w:lang w:val="en-CA"/>
        </w:rPr>
        <w:t>subclause</w:t>
      </w:r>
      <w:proofErr w:type="spellEnd"/>
      <w:r w:rsidRPr="00E826BF">
        <w:rPr>
          <w:strike/>
          <w:color w:val="FF0000"/>
          <w:lang w:val="en-CA"/>
        </w:rPr>
        <w:t xml:space="preserve"> </w:t>
      </w:r>
      <w:r w:rsidRPr="00E826BF">
        <w:rPr>
          <w:strike/>
          <w:color w:val="FF0000"/>
          <w:lang w:val="en-CA"/>
        </w:rPr>
        <w:fldChar w:fldCharType="begin" w:fldLock="1"/>
      </w:r>
      <w:r w:rsidRPr="00E826BF">
        <w:rPr>
          <w:strike/>
          <w:color w:val="FF0000"/>
          <w:lang w:val="en-CA"/>
        </w:rPr>
        <w:instrText xml:space="preserve"> REF _Ref371165415 \r \h  \* MERGEFORMAT </w:instrText>
      </w:r>
      <w:r w:rsidRPr="00E826BF">
        <w:rPr>
          <w:strike/>
          <w:color w:val="FF0000"/>
          <w:lang w:val="en-CA"/>
        </w:rPr>
      </w:r>
      <w:r w:rsidRPr="00E826BF">
        <w:rPr>
          <w:strike/>
          <w:color w:val="FF0000"/>
          <w:lang w:val="en-CA"/>
        </w:rPr>
        <w:fldChar w:fldCharType="separate"/>
      </w:r>
      <w:r w:rsidRPr="00E826BF">
        <w:rPr>
          <w:strike/>
          <w:color w:val="FF0000"/>
          <w:lang w:val="en-CA"/>
        </w:rPr>
        <w:t>F.10</w:t>
      </w:r>
      <w:r w:rsidRPr="00E826BF">
        <w:rPr>
          <w:strike/>
          <w:color w:val="FF0000"/>
          <w:lang w:val="en-CA"/>
        </w:rPr>
        <w:fldChar w:fldCharType="end"/>
      </w:r>
      <w:r w:rsidRPr="00E826BF">
        <w:rPr>
          <w:strike/>
          <w:color w:val="FF0000"/>
          <w:lang w:val="en-CA"/>
        </w:rPr>
        <w:t xml:space="preserve"> with </w:t>
      </w:r>
      <w:proofErr w:type="spellStart"/>
      <w:r w:rsidRPr="00E826BF">
        <w:rPr>
          <w:strike/>
          <w:color w:val="FF0000"/>
          <w:lang w:val="en-CA"/>
        </w:rPr>
        <w:t>tIdTarget</w:t>
      </w:r>
      <w:proofErr w:type="spellEnd"/>
      <w:r w:rsidRPr="00E826BF">
        <w:rPr>
          <w:strike/>
          <w:color w:val="FF0000"/>
          <w:lang w:val="en-CA"/>
        </w:rPr>
        <w:t xml:space="preserve"> equal to 7 and with TargetDecLayerIdList containing only one nuh_layer_id value that is equal to 0 as inputs.</w:t>
      </w:r>
    </w:p>
    <w:p w:rsidR="00E826BF" w:rsidRPr="00E826BF" w:rsidRDefault="00E826BF" w:rsidP="00E826BF">
      <w:pPr>
        <w:pStyle w:val="3N"/>
        <w:rPr>
          <w:strike/>
          <w:color w:val="FF0000"/>
          <w:lang w:val="en-CA"/>
        </w:rPr>
      </w:pPr>
      <w:r w:rsidRPr="00E826BF">
        <w:rPr>
          <w:strike/>
          <w:color w:val="FF0000"/>
          <w:lang w:val="en-CA"/>
        </w:rPr>
        <w:t>The base layer bitstream derived from bitstreams conforming to the Scalable Main profile shall obey the following constraints:</w:t>
      </w:r>
    </w:p>
    <w:p w:rsidR="00E826BF" w:rsidRPr="00E826BF" w:rsidRDefault="00E826BF" w:rsidP="00E826BF">
      <w:pPr>
        <w:ind w:left="837" w:hanging="434"/>
        <w:rPr>
          <w:strike/>
          <w:noProof/>
          <w:color w:val="FF0000"/>
          <w:lang w:eastAsia="ko-KR"/>
        </w:rPr>
      </w:pPr>
      <w:r w:rsidRPr="00E826BF">
        <w:rPr>
          <w:strike/>
          <w:noProof/>
          <w:color w:val="FF0000"/>
        </w:rPr>
        <w:t>–</w:t>
      </w:r>
      <w:r w:rsidRPr="00E826BF">
        <w:rPr>
          <w:strike/>
          <w:noProof/>
          <w:color w:val="FF0000"/>
          <w:lang w:eastAsia="ko-KR"/>
        </w:rPr>
        <w:tab/>
        <w:t>The base layer bitstream shall obey all constraints of the Main profile specified in subclause A.3.2.</w:t>
      </w:r>
    </w:p>
    <w:p w:rsidR="00E826BF" w:rsidRPr="00E826BF" w:rsidRDefault="00E826BF" w:rsidP="00E826BF">
      <w:pPr>
        <w:ind w:left="837" w:hanging="434"/>
        <w:rPr>
          <w:strike/>
          <w:noProof/>
          <w:color w:val="FF0000"/>
          <w:lang w:eastAsia="ko-KR"/>
        </w:rPr>
      </w:pPr>
      <w:r w:rsidRPr="00E826BF">
        <w:rPr>
          <w:strike/>
          <w:noProof/>
          <w:color w:val="FF0000"/>
        </w:rPr>
        <w:t>–</w:t>
      </w:r>
      <w:r w:rsidRPr="00E826BF">
        <w:rPr>
          <w:strike/>
          <w:noProof/>
          <w:color w:val="FF0000"/>
          <w:lang w:eastAsia="ko-KR"/>
        </w:rPr>
        <w:tab/>
        <w:t xml:space="preserve">SPSs of the base layer bitstream shall have general_profile_idc equal to 1 or general_profile_compatibility_flag[ 1 ] equal to 1. </w:t>
      </w:r>
    </w:p>
    <w:p w:rsidR="00E826BF" w:rsidRPr="00E826BF" w:rsidRDefault="00E826BF" w:rsidP="00E826BF">
      <w:pPr>
        <w:pStyle w:val="3N"/>
        <w:rPr>
          <w:strike/>
          <w:color w:val="FF0000"/>
          <w:lang w:val="en-CA"/>
        </w:rPr>
      </w:pPr>
      <w:r w:rsidRPr="00E826BF">
        <w:rPr>
          <w:strike/>
          <w:color w:val="FF0000"/>
          <w:lang w:val="en-CA"/>
        </w:rPr>
        <w:t>The base layer bitstream derived from bitstreams conforming to the Scalable Main 10 profile shall obey the following constraints:</w:t>
      </w:r>
    </w:p>
    <w:p w:rsidR="00E826BF" w:rsidRPr="00E826BF" w:rsidRDefault="00E826BF" w:rsidP="00E826BF">
      <w:pPr>
        <w:ind w:left="837" w:hanging="434"/>
        <w:rPr>
          <w:strike/>
          <w:noProof/>
          <w:color w:val="FF0000"/>
          <w:lang w:eastAsia="ko-KR"/>
        </w:rPr>
      </w:pPr>
      <w:r w:rsidRPr="00E826BF">
        <w:rPr>
          <w:strike/>
          <w:noProof/>
          <w:color w:val="FF0000"/>
        </w:rPr>
        <w:t>–</w:t>
      </w:r>
      <w:r w:rsidRPr="00E826BF">
        <w:rPr>
          <w:strike/>
          <w:noProof/>
          <w:color w:val="FF0000"/>
          <w:lang w:eastAsia="ko-KR"/>
        </w:rPr>
        <w:tab/>
        <w:t>The base layer bitstream shall obey all constraints of the Main 10 profile specified in subclause A.3.3.</w:t>
      </w:r>
    </w:p>
    <w:p w:rsidR="00E826BF" w:rsidRPr="00E826BF" w:rsidRDefault="00E826BF" w:rsidP="00E826BF">
      <w:pPr>
        <w:ind w:left="837" w:hanging="434"/>
        <w:rPr>
          <w:strike/>
          <w:noProof/>
          <w:color w:val="FF0000"/>
          <w:lang w:eastAsia="ko-KR"/>
        </w:rPr>
      </w:pPr>
      <w:r w:rsidRPr="00E826BF">
        <w:rPr>
          <w:strike/>
          <w:noProof/>
          <w:color w:val="FF0000"/>
        </w:rPr>
        <w:t>–</w:t>
      </w:r>
      <w:r w:rsidRPr="00E826BF">
        <w:rPr>
          <w:strike/>
          <w:noProof/>
          <w:color w:val="FF0000"/>
          <w:lang w:eastAsia="ko-KR"/>
        </w:rPr>
        <w:tab/>
        <w:t>SPSs of the base layer bitstream shall have general_profile_idc equal to 1 or 2, or general_profile_compatibility_flag[ 1 ] or general_profile_compatibility_flag[ 2 ] equal to 1</w:t>
      </w:r>
    </w:p>
    <w:p w:rsidR="00E826BF" w:rsidRPr="00564A49" w:rsidRDefault="00E826BF" w:rsidP="00E826BF">
      <w:pPr>
        <w:pStyle w:val="3N"/>
        <w:rPr>
          <w:lang w:val="en-US"/>
        </w:rPr>
      </w:pPr>
      <w:r w:rsidRPr="00564A49">
        <w:rPr>
          <w:lang w:val="en-CA"/>
        </w:rPr>
        <w:t xml:space="preserve">The derived sub-bitstream for an output layer set conforming to </w:t>
      </w:r>
      <w:r w:rsidRPr="00564A49" w:rsidDel="003C3A2B">
        <w:rPr>
          <w:lang w:val="en-CA"/>
        </w:rPr>
        <w:t xml:space="preserve">the </w:t>
      </w:r>
      <w:r w:rsidRPr="00D966E4">
        <w:rPr>
          <w:highlight w:val="green"/>
          <w:lang w:val="en-CA"/>
        </w:rPr>
        <w:t>Hybrid</w:t>
      </w:r>
      <w:r>
        <w:rPr>
          <w:lang w:val="en-CA"/>
        </w:rPr>
        <w:t xml:space="preserve"> </w:t>
      </w:r>
      <w:r w:rsidRPr="00564A49" w:rsidDel="003C3A2B">
        <w:rPr>
          <w:lang w:val="en-CA"/>
        </w:rPr>
        <w:t xml:space="preserve">Scalable Main </w:t>
      </w:r>
      <w:r w:rsidRPr="00564A49">
        <w:rPr>
          <w:lang w:val="en-CA"/>
        </w:rPr>
        <w:t xml:space="preserve">or </w:t>
      </w:r>
      <w:r w:rsidRPr="00D966E4">
        <w:rPr>
          <w:highlight w:val="green"/>
          <w:lang w:val="en-CA"/>
        </w:rPr>
        <w:t>Hybrid</w:t>
      </w:r>
      <w:r>
        <w:rPr>
          <w:lang w:val="en-CA"/>
        </w:rPr>
        <w:t xml:space="preserve"> </w:t>
      </w:r>
      <w:r w:rsidRPr="00564A49">
        <w:rPr>
          <w:lang w:val="en-CA"/>
        </w:rPr>
        <w:t xml:space="preserve">Scalable Main 10 </w:t>
      </w:r>
      <w:r w:rsidRPr="00564A49" w:rsidDel="003C3A2B">
        <w:rPr>
          <w:lang w:val="en-CA"/>
        </w:rPr>
        <w:t>profile</w:t>
      </w:r>
      <w:r w:rsidRPr="00564A49">
        <w:rPr>
          <w:lang w:val="en-CA"/>
        </w:rPr>
        <w:t>s</w:t>
      </w:r>
      <w:r w:rsidRPr="00564A49" w:rsidDel="003C3A2B">
        <w:rPr>
          <w:lang w:val="en-CA"/>
        </w:rPr>
        <w:t xml:space="preserve"> shall obey the following constraints:</w:t>
      </w:r>
      <w:r w:rsidR="00F23E5E">
        <w:rPr>
          <w:lang w:val="en-CA"/>
        </w:rPr>
        <w:t xml:space="preserve"> </w:t>
      </w:r>
      <w:r w:rsidR="00F23E5E" w:rsidRPr="00F23E5E">
        <w:rPr>
          <w:highlight w:val="yellow"/>
          <w:lang w:val="en-CA"/>
        </w:rPr>
        <w:t>[Ed. (YK): Check whether all the SPS syntax elements referred to be below have been derived, and if not, either derive them or use the corresponding VPS syntax elements instead.]</w:t>
      </w:r>
    </w:p>
    <w:p w:rsidR="00B17625" w:rsidRPr="00D966E4" w:rsidRDefault="00B17625" w:rsidP="00B17625">
      <w:pPr>
        <w:ind w:left="837" w:hanging="434"/>
        <w:rPr>
          <w:noProof/>
          <w:highlight w:val="green"/>
          <w:lang w:eastAsia="ko-KR"/>
        </w:rPr>
      </w:pPr>
      <w:r w:rsidRPr="00D966E4">
        <w:rPr>
          <w:noProof/>
          <w:highlight w:val="green"/>
        </w:rPr>
        <w:t>–</w:t>
      </w:r>
      <w:r w:rsidRPr="00D966E4">
        <w:rPr>
          <w:noProof/>
          <w:highlight w:val="green"/>
          <w:lang w:eastAsia="ko-KR"/>
        </w:rPr>
        <w:tab/>
        <w:t>All active VPSs shall have</w:t>
      </w:r>
      <w:r w:rsidRPr="00D966E4">
        <w:rPr>
          <w:rFonts w:eastAsia="Batang"/>
          <w:bCs/>
          <w:highlight w:val="green"/>
          <w:lang w:val="en-US" w:eastAsia="ko-KR"/>
        </w:rPr>
        <w:t xml:space="preserve"> </w:t>
      </w:r>
      <w:r w:rsidRPr="00D966E4">
        <w:rPr>
          <w:bCs/>
          <w:noProof/>
          <w:highlight w:val="green"/>
          <w:lang w:val="en-US" w:eastAsia="ko-KR"/>
        </w:rPr>
        <w:t>vps_base_layer_</w:t>
      </w:r>
      <w:r w:rsidR="003D7CD2" w:rsidRPr="00D966E4">
        <w:rPr>
          <w:bCs/>
          <w:noProof/>
          <w:highlight w:val="green"/>
          <w:lang w:val="en-US" w:eastAsia="ko-KR"/>
        </w:rPr>
        <w:t>in</w:t>
      </w:r>
      <w:r w:rsidRPr="00D966E4">
        <w:rPr>
          <w:bCs/>
          <w:noProof/>
          <w:highlight w:val="green"/>
          <w:lang w:val="en-US" w:eastAsia="ko-KR"/>
        </w:rPr>
        <w:t xml:space="preserve">ternal_flag equal to </w:t>
      </w:r>
      <w:r w:rsidR="003D7CD2" w:rsidRPr="00D966E4">
        <w:rPr>
          <w:bCs/>
          <w:noProof/>
          <w:highlight w:val="green"/>
          <w:lang w:val="en-US" w:eastAsia="ko-KR"/>
        </w:rPr>
        <w:t>0</w:t>
      </w:r>
      <w:r w:rsidR="000D636A" w:rsidRPr="00D966E4">
        <w:rPr>
          <w:bCs/>
          <w:noProof/>
          <w:highlight w:val="green"/>
          <w:lang w:val="en-US" w:eastAsia="ko-KR"/>
        </w:rPr>
        <w:t xml:space="preserve"> only</w:t>
      </w:r>
      <w:r w:rsidRPr="00D966E4">
        <w:rPr>
          <w:noProof/>
          <w:highlight w:val="green"/>
          <w:lang w:eastAsia="ko-KR"/>
        </w:rPr>
        <w:t>.</w:t>
      </w:r>
    </w:p>
    <w:p w:rsidR="00E826BF" w:rsidRPr="00564A49" w:rsidRDefault="00E826BF" w:rsidP="00E826BF">
      <w:pPr>
        <w:ind w:left="837" w:hanging="434"/>
        <w:rPr>
          <w:noProof/>
          <w:lang w:eastAsia="ko-KR"/>
        </w:rPr>
      </w:pPr>
      <w:r w:rsidRPr="00D966E4">
        <w:rPr>
          <w:noProof/>
          <w:highlight w:val="green"/>
        </w:rPr>
        <w:t>–</w:t>
      </w:r>
      <w:r w:rsidRPr="00D966E4">
        <w:rPr>
          <w:noProof/>
          <w:highlight w:val="green"/>
          <w:lang w:eastAsia="ko-KR"/>
        </w:rPr>
        <w:tab/>
        <w:t>All coded pictures in the sub-bitstream shall have nuh_layer_id greater than 0.</w:t>
      </w:r>
    </w:p>
    <w:p w:rsidR="00E826BF" w:rsidRPr="00564A49" w:rsidRDefault="00E826BF" w:rsidP="00E826BF">
      <w:pPr>
        <w:ind w:left="837" w:hanging="434"/>
        <w:rPr>
          <w:noProof/>
          <w:lang w:eastAsia="ko-KR"/>
        </w:rPr>
      </w:pPr>
      <w:r w:rsidRPr="00564A49">
        <w:rPr>
          <w:noProof/>
        </w:rPr>
        <w:t>–</w:t>
      </w:r>
      <w:r w:rsidRPr="00564A49">
        <w:rPr>
          <w:noProof/>
          <w:lang w:eastAsia="ko-KR"/>
        </w:rPr>
        <w:tab/>
        <w:t>All active SPSs for the sub-bitstream shall have chroma_format_idc equal to 1 only.</w:t>
      </w:r>
    </w:p>
    <w:p w:rsidR="00E826BF" w:rsidRPr="00564A49" w:rsidRDefault="00E826BF" w:rsidP="00E826BF">
      <w:pPr>
        <w:ind w:left="837" w:hanging="434"/>
        <w:rPr>
          <w:noProof/>
          <w:lang w:eastAsia="ko-KR"/>
        </w:rPr>
      </w:pPr>
      <w:r w:rsidRPr="00564A49">
        <w:rPr>
          <w:noProof/>
        </w:rPr>
        <w:t>–</w:t>
      </w:r>
      <w:r w:rsidRPr="00564A49">
        <w:rPr>
          <w:noProof/>
          <w:lang w:eastAsia="ko-KR"/>
        </w:rPr>
        <w:tab/>
        <w:t>CtbLog2SizeY derived from any active SPS for the sub-bitstream shall be in the range of 4 to 6, inclusive.</w:t>
      </w:r>
    </w:p>
    <w:p w:rsidR="00E826BF" w:rsidRPr="00564A49" w:rsidRDefault="00E826BF" w:rsidP="00E826BF">
      <w:pPr>
        <w:ind w:left="837" w:hanging="434"/>
        <w:rPr>
          <w:lang w:val="en-CA" w:eastAsia="zh-CN"/>
        </w:rPr>
      </w:pPr>
      <w:r w:rsidRPr="00564A49">
        <w:rPr>
          <w:noProof/>
        </w:rPr>
        <w:t>–</w:t>
      </w:r>
      <w:r w:rsidRPr="00564A49">
        <w:rPr>
          <w:noProof/>
          <w:lang w:eastAsia="ko-KR"/>
        </w:rPr>
        <w:tab/>
        <w:t xml:space="preserve">The variables NumResampling, NumSampleResampling, and NumMotionResampling shall be less than or equal to 1 for each decoded picture with nuh_layer_id included in the layer set with the index layerSetIdx. </w:t>
      </w:r>
    </w:p>
    <w:p w:rsidR="00E826BF" w:rsidRPr="00564A49" w:rsidRDefault="00E826BF" w:rsidP="00E826BF">
      <w:pPr>
        <w:ind w:left="837" w:hanging="434"/>
        <w:rPr>
          <w:lang w:val="en-US" w:eastAsia="zh-CN"/>
        </w:rPr>
      </w:pPr>
      <w:r w:rsidRPr="00564A49">
        <w:rPr>
          <w:lang w:val="en-CA" w:eastAsia="zh-CN"/>
        </w:rPr>
        <w:t>–</w:t>
      </w:r>
      <w:r w:rsidRPr="00564A49">
        <w:rPr>
          <w:lang w:val="en-CA" w:eastAsia="zh-CN"/>
        </w:rPr>
        <w:tab/>
      </w:r>
      <w:r w:rsidRPr="00564A49">
        <w:rPr>
          <w:lang w:eastAsia="zh-CN"/>
        </w:rPr>
        <w:t>ScalabilityId[ j ][ smIdx ] shall be equal to 0 for any smIdx value not equal to 2 and for any value of j for which layer_id_included_flag[ layerSetIdx ][ j ] is equal to 1.</w:t>
      </w:r>
    </w:p>
    <w:p w:rsidR="00E826BF" w:rsidRPr="00564A49" w:rsidRDefault="00E826BF" w:rsidP="00E826BF">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included in the layer set with the index layerSetIdx</w:t>
      </w:r>
      <w:r w:rsidRPr="00564A49">
        <w:t xml:space="preserve">, the value of </w:t>
      </w:r>
      <w:r w:rsidRPr="00564A49">
        <w:rPr>
          <w:szCs w:val="22"/>
          <w:lang w:val="en-CA"/>
        </w:rPr>
        <w:t xml:space="preserve">NumRefLayers[ iNuhLId ], which specifies the </w:t>
      </w:r>
      <w:r w:rsidRPr="00564A49">
        <w:t>total number of direct and indirect dependent layers and is derived as in F.7.4.3.1, shall be less than or equal to 7.</w:t>
      </w:r>
    </w:p>
    <w:p w:rsidR="00E826BF" w:rsidRPr="00564A49" w:rsidRDefault="00E826BF" w:rsidP="00E826BF">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 i ] equal to 0 only for i equal to 0, and in the range of 2 to 6, inclusive.</w:t>
      </w:r>
    </w:p>
    <w:p w:rsidR="00E826BF" w:rsidRPr="00564A49" w:rsidRDefault="00E826BF" w:rsidP="00E826BF">
      <w:pPr>
        <w:ind w:left="837" w:hanging="434"/>
        <w:rPr>
          <w:bCs/>
          <w:lang w:val="en-US"/>
        </w:rPr>
      </w:pPr>
      <w:r w:rsidRPr="00564A49">
        <w:rPr>
          <w:noProof/>
        </w:rPr>
        <w:t>–</w:t>
      </w:r>
      <w:r w:rsidRPr="00564A49">
        <w:rPr>
          <w:noProof/>
          <w:lang w:eastAsia="ko-KR"/>
        </w:rPr>
        <w:tab/>
        <w:t>All active PPSs</w:t>
      </w:r>
      <w:r w:rsidRPr="00564A49">
        <w:rPr>
          <w:bCs/>
          <w:lang w:val="en-US"/>
        </w:rPr>
        <w:t xml:space="preserve"> shall have pps_extension_type_flag[ i ] equal to 0 only for i in the range of 0 to 6, inclusive.</w:t>
      </w:r>
    </w:p>
    <w:p w:rsidR="00E826BF" w:rsidRPr="00564A49" w:rsidRDefault="00E826BF" w:rsidP="00E826BF">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00F23E5E" w:rsidRPr="00D966E4">
        <w:rPr>
          <w:highlight w:val="green"/>
          <w:lang w:val="en-CA"/>
        </w:rPr>
        <w:t>Hybrid</w:t>
      </w:r>
      <w:r w:rsidR="00F23E5E">
        <w:rPr>
          <w:lang w:val="en-CA"/>
        </w:rPr>
        <w:t xml:space="preserve"> </w:t>
      </w:r>
      <w:r w:rsidRPr="00564A49" w:rsidDel="003C3A2B">
        <w:rPr>
          <w:lang w:val="en-CA"/>
        </w:rPr>
        <w:t>Scalable Main profile shall obey the following constraints:</w:t>
      </w:r>
    </w:p>
    <w:p w:rsidR="00E826BF" w:rsidRPr="00564A49" w:rsidRDefault="00E826BF" w:rsidP="00E826BF">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E826BF" w:rsidRPr="00564A49" w:rsidRDefault="00E826BF" w:rsidP="00E826BF">
      <w:pPr>
        <w:ind w:left="837" w:hanging="434"/>
        <w:rPr>
          <w:noProof/>
          <w:lang w:eastAsia="ko-KR"/>
        </w:rPr>
      </w:pPr>
      <w:r w:rsidRPr="00564A49">
        <w:rPr>
          <w:noProof/>
        </w:rPr>
        <w:t>–</w:t>
      </w:r>
      <w:r w:rsidRPr="00564A49">
        <w:rPr>
          <w:noProof/>
          <w:lang w:eastAsia="ko-KR"/>
        </w:rPr>
        <w:tab/>
        <w:t>All active SPSs for the sub-bitstream shall have bit_depth_chroma_minus8 equal to 0 only.</w:t>
      </w:r>
    </w:p>
    <w:p w:rsidR="00E826BF" w:rsidRPr="00564A49" w:rsidRDefault="00E826BF" w:rsidP="00E826BF">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00F23E5E" w:rsidRPr="00D966E4">
        <w:rPr>
          <w:highlight w:val="green"/>
          <w:lang w:val="en-CA"/>
        </w:rPr>
        <w:t>Hybrid</w:t>
      </w:r>
      <w:r w:rsidR="00F23E5E">
        <w:rPr>
          <w:lang w:val="en-CA"/>
        </w:rPr>
        <w:t xml:space="preserve"> </w:t>
      </w:r>
      <w:r w:rsidRPr="00564A49">
        <w:rPr>
          <w:lang w:val="en-CA"/>
        </w:rPr>
        <w:t xml:space="preserve">Scalable Main 10 </w:t>
      </w:r>
      <w:r w:rsidRPr="00564A49" w:rsidDel="003C3A2B">
        <w:rPr>
          <w:lang w:val="en-CA"/>
        </w:rPr>
        <w:t>profile shall obey the following constraints:</w:t>
      </w:r>
    </w:p>
    <w:p w:rsidR="00E826BF" w:rsidRPr="00564A49" w:rsidRDefault="00E826BF" w:rsidP="00E826BF">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E826BF" w:rsidRDefault="00E826BF" w:rsidP="00E826BF">
      <w:pPr>
        <w:ind w:left="837" w:hanging="434"/>
        <w:rPr>
          <w:noProof/>
          <w:lang w:eastAsia="ko-KR"/>
        </w:rPr>
      </w:pPr>
      <w:r w:rsidRPr="00564A49">
        <w:rPr>
          <w:noProof/>
        </w:rPr>
        <w:t>–</w:t>
      </w:r>
      <w:r w:rsidRPr="00564A49">
        <w:rPr>
          <w:noProof/>
          <w:lang w:eastAsia="ko-KR"/>
        </w:rPr>
        <w:tab/>
        <w:t>All active SPSs for the sub-bitstream shall have bit_depth_chroma_minus8 in the range of 0 to 2, inclusive.</w:t>
      </w:r>
    </w:p>
    <w:p w:rsidR="00F23E5E" w:rsidRPr="00D966E4" w:rsidRDefault="00F23E5E" w:rsidP="00F23E5E">
      <w:pPr>
        <w:pStyle w:val="3N"/>
        <w:rPr>
          <w:highlight w:val="green"/>
          <w:lang w:val="en-CA"/>
        </w:rPr>
      </w:pPr>
      <w:r w:rsidRPr="00D966E4">
        <w:rPr>
          <w:highlight w:val="green"/>
          <w:lang w:val="en-CA"/>
        </w:rPr>
        <w:t xml:space="preserve">Additionally, the externally provided base layer for an output layer set conforming to </w:t>
      </w:r>
      <w:r w:rsidRPr="00D966E4" w:rsidDel="003C3A2B">
        <w:rPr>
          <w:highlight w:val="green"/>
          <w:lang w:val="en-CA"/>
        </w:rPr>
        <w:t xml:space="preserve">the </w:t>
      </w:r>
      <w:r w:rsidRPr="00D966E4">
        <w:rPr>
          <w:highlight w:val="green"/>
          <w:lang w:val="en-CA"/>
        </w:rPr>
        <w:t xml:space="preserve">Hybrid </w:t>
      </w:r>
      <w:r w:rsidRPr="00D966E4" w:rsidDel="003C3A2B">
        <w:rPr>
          <w:highlight w:val="green"/>
          <w:lang w:val="en-CA"/>
        </w:rPr>
        <w:t>Scalable Main profile shall obey the following constraints:</w:t>
      </w:r>
    </w:p>
    <w:p w:rsidR="00F23E5E" w:rsidRPr="00D966E4" w:rsidRDefault="00F23E5E" w:rsidP="00F23E5E">
      <w:pPr>
        <w:ind w:left="837" w:hanging="434"/>
        <w:rPr>
          <w:noProof/>
          <w:highlight w:val="green"/>
          <w:lang w:eastAsia="ko-KR"/>
        </w:rPr>
      </w:pPr>
      <w:r w:rsidRPr="00D966E4">
        <w:rPr>
          <w:noProof/>
          <w:highlight w:val="green"/>
        </w:rPr>
        <w:t>–</w:t>
      </w:r>
      <w:r w:rsidRPr="00D966E4">
        <w:rPr>
          <w:noProof/>
          <w:highlight w:val="green"/>
          <w:lang w:eastAsia="ko-KR"/>
        </w:rPr>
        <w:tab/>
        <w:t>The value of bit_depth_luma_minus8 shall be equal to 0.</w:t>
      </w:r>
    </w:p>
    <w:p w:rsidR="00F23E5E" w:rsidRPr="00D966E4" w:rsidRDefault="00F23E5E" w:rsidP="00F23E5E">
      <w:pPr>
        <w:ind w:left="837" w:hanging="434"/>
        <w:rPr>
          <w:noProof/>
          <w:highlight w:val="green"/>
          <w:lang w:eastAsia="ko-KR"/>
        </w:rPr>
      </w:pPr>
      <w:r w:rsidRPr="00D966E4">
        <w:rPr>
          <w:noProof/>
          <w:highlight w:val="green"/>
        </w:rPr>
        <w:t>–</w:t>
      </w:r>
      <w:r w:rsidRPr="00D966E4">
        <w:rPr>
          <w:noProof/>
          <w:highlight w:val="green"/>
          <w:lang w:eastAsia="ko-KR"/>
        </w:rPr>
        <w:tab/>
        <w:t>The value of bit_depth_chroma_minus8 shall be equal to 0.</w:t>
      </w:r>
    </w:p>
    <w:p w:rsidR="00F23E5E" w:rsidRPr="00D966E4" w:rsidRDefault="00F23E5E" w:rsidP="00F23E5E">
      <w:pPr>
        <w:pStyle w:val="3N"/>
        <w:rPr>
          <w:highlight w:val="green"/>
          <w:lang w:val="en-CA"/>
        </w:rPr>
      </w:pPr>
      <w:r w:rsidRPr="00D966E4">
        <w:rPr>
          <w:highlight w:val="green"/>
          <w:lang w:val="en-CA"/>
        </w:rPr>
        <w:t xml:space="preserve">Additionally, the externally provided base layer for an output layer set conforming to </w:t>
      </w:r>
      <w:r w:rsidRPr="00D966E4" w:rsidDel="003C3A2B">
        <w:rPr>
          <w:highlight w:val="green"/>
          <w:lang w:val="en-CA"/>
        </w:rPr>
        <w:t xml:space="preserve">the </w:t>
      </w:r>
      <w:r w:rsidRPr="00D966E4">
        <w:rPr>
          <w:highlight w:val="green"/>
          <w:lang w:val="en-CA"/>
        </w:rPr>
        <w:t xml:space="preserve">Hybrid </w:t>
      </w:r>
      <w:r w:rsidRPr="00D966E4" w:rsidDel="003C3A2B">
        <w:rPr>
          <w:highlight w:val="green"/>
          <w:lang w:val="en-CA"/>
        </w:rPr>
        <w:t xml:space="preserve">Scalable Main </w:t>
      </w:r>
      <w:r w:rsidRPr="00D966E4">
        <w:rPr>
          <w:highlight w:val="green"/>
          <w:lang w:val="en-CA"/>
        </w:rPr>
        <w:t xml:space="preserve">10 </w:t>
      </w:r>
      <w:r w:rsidRPr="00D966E4" w:rsidDel="003C3A2B">
        <w:rPr>
          <w:highlight w:val="green"/>
          <w:lang w:val="en-CA"/>
        </w:rPr>
        <w:t>profile shall obey the following constraints:</w:t>
      </w:r>
    </w:p>
    <w:p w:rsidR="00F23E5E" w:rsidRPr="00D966E4" w:rsidRDefault="00F23E5E" w:rsidP="00F23E5E">
      <w:pPr>
        <w:ind w:left="837" w:hanging="434"/>
        <w:rPr>
          <w:noProof/>
          <w:highlight w:val="green"/>
          <w:lang w:eastAsia="ko-KR"/>
        </w:rPr>
      </w:pPr>
      <w:r w:rsidRPr="00D966E4">
        <w:rPr>
          <w:noProof/>
          <w:highlight w:val="green"/>
        </w:rPr>
        <w:t>–</w:t>
      </w:r>
      <w:r w:rsidRPr="00D966E4">
        <w:rPr>
          <w:noProof/>
          <w:highlight w:val="green"/>
          <w:lang w:eastAsia="ko-KR"/>
        </w:rPr>
        <w:tab/>
        <w:t>The value of bit_depth_luma_minus8 shall be in the range of 0 to 2, inclusive.</w:t>
      </w:r>
    </w:p>
    <w:p w:rsidR="00F23E5E" w:rsidRPr="00D966E4" w:rsidRDefault="00F23E5E" w:rsidP="00F23E5E">
      <w:pPr>
        <w:ind w:left="837" w:hanging="434"/>
        <w:rPr>
          <w:noProof/>
          <w:highlight w:val="green"/>
          <w:lang w:eastAsia="ko-KR"/>
        </w:rPr>
      </w:pPr>
      <w:r w:rsidRPr="00D966E4">
        <w:rPr>
          <w:noProof/>
          <w:highlight w:val="green"/>
        </w:rPr>
        <w:t>–</w:t>
      </w:r>
      <w:r w:rsidRPr="00D966E4">
        <w:rPr>
          <w:noProof/>
          <w:highlight w:val="green"/>
          <w:lang w:eastAsia="ko-KR"/>
        </w:rPr>
        <w:tab/>
        <w:t>The value of bit_depth_chroma_minus8 shall be in the range of 0 to 2, inclusive.</w:t>
      </w:r>
    </w:p>
    <w:p w:rsidR="00A87E3F" w:rsidRPr="00564A49" w:rsidRDefault="00A21EA9" w:rsidP="00A87E3F">
      <w:pPr>
        <w:pStyle w:val="Annex3"/>
        <w:numPr>
          <w:ilvl w:val="2"/>
          <w:numId w:val="37"/>
        </w:numPr>
        <w:tabs>
          <w:tab w:val="clear" w:pos="1440"/>
        </w:tabs>
        <w:textAlignment w:val="auto"/>
        <w:rPr>
          <w:lang w:val="en-CA"/>
        </w:rPr>
      </w:pPr>
      <w:r w:rsidRPr="00564A49">
        <w:rPr>
          <w:lang w:val="en-CA"/>
        </w:rPr>
        <w:lastRenderedPageBreak/>
        <w:t>Tiers and levels</w:t>
      </w:r>
      <w:bookmarkEnd w:id="2150"/>
      <w:bookmarkEnd w:id="2151"/>
      <w:bookmarkEnd w:id="2152"/>
      <w:bookmarkEnd w:id="2153"/>
      <w:bookmarkEnd w:id="2154"/>
      <w:bookmarkEnd w:id="2155"/>
    </w:p>
    <w:p w:rsidR="00A87E3F" w:rsidRPr="00564A49" w:rsidRDefault="00A87E3F" w:rsidP="00A87E3F">
      <w:pPr>
        <w:pStyle w:val="Annex4"/>
      </w:pPr>
      <w:bookmarkStart w:id="2156" w:name="_Toc378026265"/>
      <w:r w:rsidRPr="00564A49">
        <w:t>Profile specific tier and level limits for the Scalable Main and Scalable Main 10 profiles</w:t>
      </w:r>
      <w:bookmarkEnd w:id="2156"/>
    </w:p>
    <w:p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w:t>
      </w:r>
      <w:proofErr w:type="spellStart"/>
      <w:r w:rsidRPr="00564A49">
        <w:rPr>
          <w:lang w:val="en-CA"/>
        </w:rPr>
        <w:t>subclause</w:t>
      </w:r>
      <w:proofErr w:type="spellEnd"/>
      <w:r w:rsidRPr="00564A49">
        <w:rPr>
          <w:lang w:val="en-CA"/>
        </w:rPr>
        <w:t xml:space="preserv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w:t>
      </w:r>
      <w:proofErr w:type="spellStart"/>
      <w:r w:rsidRPr="00564A49">
        <w:rPr>
          <w:lang w:val="en-CA"/>
        </w:rPr>
        <w:t>tIdTarget</w:t>
      </w:r>
      <w:proofErr w:type="spellEnd"/>
      <w:r w:rsidRPr="00564A49">
        <w:rPr>
          <w:lang w:val="en-CA"/>
        </w:rPr>
        <w:t xml:space="preserve">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t>TotalPicSizeInSamplesY = 0</w:t>
      </w:r>
    </w:p>
    <w:p w:rsidR="00A87E3F" w:rsidRPr="00564A49" w:rsidRDefault="00A87E3F" w:rsidP="00A87E3F">
      <w:pPr>
        <w:pStyle w:val="3N"/>
        <w:spacing w:before="0"/>
        <w:ind w:left="1209"/>
        <w:rPr>
          <w:lang w:val="en-US"/>
        </w:rPr>
      </w:pPr>
      <w:r w:rsidRPr="00564A49">
        <w:rPr>
          <w:lang w:val="en-US"/>
        </w:rPr>
        <w:t>for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tab/>
      </w:r>
      <w:r w:rsidR="00A87E3F" w:rsidRPr="00564A49">
        <w:rPr>
          <w:lang w:val="en-US"/>
        </w:rPr>
        <w:t xml:space="preserve">if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2157"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157"/>
      <w:r w:rsidRPr="00564A49">
        <w:rPr>
          <w:noProof/>
        </w:rPr>
        <w:t>.</w:t>
      </w:r>
    </w:p>
    <w:p w:rsidR="00A87E3F" w:rsidRPr="00564A49" w:rsidRDefault="00A87E3F" w:rsidP="00CC1A3E">
      <w:pPr>
        <w:numPr>
          <w:ilvl w:val="0"/>
          <w:numId w:val="49"/>
        </w:numPr>
      </w:pPr>
      <w:bookmarkStart w:id="2158" w:name="_Ref326743728"/>
      <w:r w:rsidRPr="00564A49">
        <w:rPr>
          <w:noProof/>
        </w:rPr>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158"/>
      <w:r w:rsidRPr="00564A49">
        <w:rPr>
          <w:noProof/>
        </w:rPr>
        <w:t>.</w:t>
      </w:r>
    </w:p>
    <w:p w:rsidR="00944988" w:rsidRPr="00564A49" w:rsidRDefault="00944988" w:rsidP="008557C3">
      <w:pPr>
        <w:pStyle w:val="Annex2"/>
        <w:numPr>
          <w:ilvl w:val="1"/>
          <w:numId w:val="37"/>
        </w:numPr>
        <w:rPr>
          <w:lang w:val="en-CA"/>
        </w:rPr>
      </w:pPr>
      <w:bookmarkStart w:id="2159" w:name="_Toc357439337"/>
      <w:bookmarkStart w:id="2160" w:name="_Toc356824363"/>
      <w:bookmarkStart w:id="2161" w:name="_Toc356148164"/>
      <w:bookmarkStart w:id="2162" w:name="_Toc348629483"/>
      <w:bookmarkStart w:id="2163" w:name="_Toc351367713"/>
      <w:bookmarkStart w:id="2164" w:name="_Toc378026266"/>
      <w:r w:rsidRPr="00564A49">
        <w:rPr>
          <w:lang w:val="en-CA"/>
        </w:rPr>
        <w:t>Byte stream format</w:t>
      </w:r>
      <w:bookmarkEnd w:id="2159"/>
      <w:bookmarkEnd w:id="2160"/>
      <w:bookmarkEnd w:id="2161"/>
      <w:bookmarkEnd w:id="2162"/>
      <w:bookmarkEnd w:id="2163"/>
      <w:bookmarkEnd w:id="2164"/>
    </w:p>
    <w:p w:rsidR="00944988" w:rsidRPr="00564A49" w:rsidRDefault="006D0CA7" w:rsidP="00944988">
      <w:pPr>
        <w:pStyle w:val="3N"/>
        <w:rPr>
          <w:lang w:val="en-CA"/>
        </w:rPr>
      </w:pPr>
      <w:r w:rsidRPr="00564A49">
        <w:rPr>
          <w:lang w:val="en-CA"/>
        </w:rPr>
        <w:t xml:space="preserve">The specifications in </w:t>
      </w:r>
      <w:proofErr w:type="spellStart"/>
      <w:r w:rsidRPr="00564A49">
        <w:rPr>
          <w:lang w:val="en-CA"/>
        </w:rPr>
        <w:t>subclause</w:t>
      </w:r>
      <w:proofErr w:type="spellEnd"/>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2165" w:name="_Toc357439338"/>
      <w:bookmarkStart w:id="2166" w:name="_Toc356824364"/>
      <w:bookmarkStart w:id="2167" w:name="_Toc356148165"/>
      <w:bookmarkStart w:id="2168" w:name="_Toc348629484"/>
      <w:bookmarkStart w:id="2169" w:name="_Toc351367714"/>
      <w:bookmarkStart w:id="2170" w:name="_Toc378026267"/>
      <w:r w:rsidRPr="00564A49">
        <w:rPr>
          <w:lang w:val="en-CA"/>
        </w:rPr>
        <w:t>Hypothetical reference decoder</w:t>
      </w:r>
      <w:bookmarkEnd w:id="2165"/>
      <w:bookmarkEnd w:id="2166"/>
      <w:bookmarkEnd w:id="2167"/>
      <w:bookmarkEnd w:id="2168"/>
      <w:bookmarkEnd w:id="2169"/>
      <w:bookmarkEnd w:id="2170"/>
    </w:p>
    <w:p w:rsidR="006D0CA7" w:rsidRPr="00564A49" w:rsidRDefault="006D0CA7" w:rsidP="006D0CA7">
      <w:pPr>
        <w:pStyle w:val="3N"/>
        <w:rPr>
          <w:lang w:val="en-CA"/>
        </w:rPr>
      </w:pPr>
      <w:r w:rsidRPr="00564A49">
        <w:rPr>
          <w:lang w:val="en-CA"/>
        </w:rPr>
        <w:t xml:space="preserve">The specifications in </w:t>
      </w:r>
      <w:proofErr w:type="spellStart"/>
      <w:r w:rsidRPr="00564A49">
        <w:rPr>
          <w:lang w:val="en-CA"/>
        </w:rPr>
        <w:t>subclause</w:t>
      </w:r>
      <w:proofErr w:type="spellEnd"/>
      <w:r w:rsidRPr="00564A49">
        <w:rPr>
          <w:lang w:val="en-CA"/>
        </w:rPr>
        <w:t xml:space="preserv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w:t>
      </w:r>
      <w:proofErr w:type="spellStart"/>
      <w:r w:rsidRPr="00564A49">
        <w:rPr>
          <w:lang w:val="en-CA"/>
        </w:rPr>
        <w:t>subclauses</w:t>
      </w:r>
      <w:proofErr w:type="spellEnd"/>
      <w:r w:rsidRPr="00564A49">
        <w:rPr>
          <w:lang w:val="en-CA"/>
        </w:rPr>
        <w:t xml:space="preserve"> apply.</w:t>
      </w:r>
    </w:p>
    <w:p w:rsidR="00944988" w:rsidRPr="00564A49" w:rsidRDefault="00944988" w:rsidP="008557C3">
      <w:pPr>
        <w:pStyle w:val="Annex2"/>
        <w:numPr>
          <w:ilvl w:val="1"/>
          <w:numId w:val="37"/>
        </w:numPr>
        <w:rPr>
          <w:lang w:val="en-CA"/>
        </w:rPr>
      </w:pPr>
      <w:bookmarkStart w:id="2171" w:name="_Toc357439339"/>
      <w:bookmarkStart w:id="2172" w:name="_Toc356824365"/>
      <w:bookmarkStart w:id="2173" w:name="_Toc356148166"/>
      <w:bookmarkStart w:id="2174" w:name="_Toc348629485"/>
      <w:bookmarkStart w:id="2175" w:name="_Toc351367715"/>
      <w:bookmarkStart w:id="2176" w:name="_Toc378026268"/>
      <w:r w:rsidRPr="00564A49">
        <w:rPr>
          <w:lang w:val="en-CA"/>
        </w:rPr>
        <w:t>SEI messages</w:t>
      </w:r>
      <w:bookmarkEnd w:id="2171"/>
      <w:bookmarkEnd w:id="2172"/>
      <w:bookmarkEnd w:id="2173"/>
      <w:bookmarkEnd w:id="2174"/>
      <w:bookmarkEnd w:id="2175"/>
      <w:bookmarkEnd w:id="2176"/>
    </w:p>
    <w:p w:rsidR="0045419A" w:rsidRPr="00564A49" w:rsidRDefault="0045419A" w:rsidP="0045419A">
      <w:pPr>
        <w:pStyle w:val="3N"/>
        <w:rPr>
          <w:lang w:val="en-CA"/>
        </w:rPr>
      </w:pPr>
      <w:r w:rsidRPr="00564A49">
        <w:rPr>
          <w:lang w:val="en-CA"/>
        </w:rPr>
        <w:t xml:space="preserve">The specifications in Annex D and </w:t>
      </w:r>
      <w:proofErr w:type="spellStart"/>
      <w:r w:rsidRPr="00564A49">
        <w:rPr>
          <w:lang w:val="en-CA"/>
        </w:rPr>
        <w:t>subclause</w:t>
      </w:r>
      <w:proofErr w:type="spellEnd"/>
      <w:r w:rsidRPr="00564A49">
        <w:rPr>
          <w:lang w:val="en-CA"/>
        </w:rPr>
        <w:t xml:space="preserv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 xml:space="preserve">and its </w:t>
      </w:r>
      <w:proofErr w:type="spellStart"/>
      <w:r w:rsidR="00C6730C" w:rsidRPr="00564A49">
        <w:rPr>
          <w:lang w:val="en-CA"/>
        </w:rPr>
        <w:t>subclauses</w:t>
      </w:r>
      <w:proofErr w:type="spellEnd"/>
      <w:r w:rsidRPr="00564A49">
        <w:rPr>
          <w:lang w:val="en-CA"/>
        </w:rPr>
        <w:t xml:space="preserve"> apply.</w:t>
      </w:r>
    </w:p>
    <w:p w:rsidR="00944988" w:rsidRPr="00564A49" w:rsidRDefault="00944988" w:rsidP="008557C3">
      <w:pPr>
        <w:pStyle w:val="Annex2"/>
        <w:numPr>
          <w:ilvl w:val="1"/>
          <w:numId w:val="37"/>
        </w:numPr>
        <w:rPr>
          <w:lang w:val="en-CA"/>
        </w:rPr>
      </w:pPr>
      <w:bookmarkStart w:id="2177" w:name="_Toc356148169"/>
      <w:bookmarkStart w:id="2178" w:name="_Toc357439344"/>
      <w:bookmarkStart w:id="2179" w:name="_Toc356824370"/>
      <w:bookmarkStart w:id="2180" w:name="_Toc356148173"/>
      <w:bookmarkStart w:id="2181" w:name="_Toc348629486"/>
      <w:bookmarkStart w:id="2182" w:name="_Toc351367716"/>
      <w:bookmarkStart w:id="2183" w:name="_Toc378026269"/>
      <w:bookmarkEnd w:id="2177"/>
      <w:r w:rsidRPr="00564A49">
        <w:rPr>
          <w:lang w:val="en-CA"/>
        </w:rPr>
        <w:t>Video usability information</w:t>
      </w:r>
      <w:bookmarkEnd w:id="2178"/>
      <w:bookmarkEnd w:id="2179"/>
      <w:bookmarkEnd w:id="2180"/>
      <w:bookmarkEnd w:id="2181"/>
      <w:bookmarkEnd w:id="2182"/>
      <w:bookmarkEnd w:id="2183"/>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1"/>
      <w:headerReference w:type="default" r:id="rId32"/>
      <w:footerReference w:type="even" r:id="rId33"/>
      <w:footerReference w:type="default" r:id="rId34"/>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FDB" w:rsidRDefault="008F6FDB">
      <w:r>
        <w:separator/>
      </w:r>
    </w:p>
  </w:endnote>
  <w:endnote w:type="continuationSeparator" w:id="0">
    <w:p w:rsidR="008F6FDB" w:rsidRDefault="008F6FDB">
      <w:r>
        <w:continuationSeparator/>
      </w:r>
    </w:p>
  </w:endnote>
  <w:endnote w:type="continuationNotice" w:id="1">
    <w:p w:rsidR="008F6FDB" w:rsidRDefault="008F6FD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8ED" w:rsidRPr="00CB04EC" w:rsidRDefault="00DB58ED"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C3221B">
      <w:rPr>
        <w:bCs/>
        <w:noProof/>
        <w:lang w:val="fr-CH"/>
      </w:rPr>
      <w:t>iv</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8ED" w:rsidRPr="00C37EDE" w:rsidRDefault="00DB58ED"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DC7361">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8ED" w:rsidRDefault="00DB58E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8ED" w:rsidRPr="00CB04EC" w:rsidRDefault="00DB58ED"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C3221B">
      <w:rPr>
        <w:b/>
        <w:bCs/>
        <w:noProof/>
      </w:rPr>
      <w:t>2</w:t>
    </w:r>
    <w:r w:rsidRPr="00C37EDE">
      <w:rPr>
        <w:b/>
        <w:bC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8ED" w:rsidRPr="00CB04EC" w:rsidRDefault="00DB58ED"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C3221B">
      <w:rPr>
        <w:bCs/>
        <w:noProof/>
        <w:lang w:val="fr-CH"/>
      </w:rPr>
      <w:t>25</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FDB" w:rsidRDefault="008F6FDB">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8F6FDB" w:rsidRDefault="008F6FDB"/>
  </w:footnote>
  <w:footnote w:type="continuationSeparator" w:id="0">
    <w:p w:rsidR="008F6FDB" w:rsidRDefault="008F6FDB">
      <w:r>
        <w:continuationSeparator/>
      </w:r>
    </w:p>
  </w:footnote>
  <w:footnote w:type="continuationNotice" w:id="1">
    <w:p w:rsidR="008F6FDB" w:rsidRDefault="008F6FDB">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8ED" w:rsidRDefault="00DB58ED"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8ED" w:rsidRDefault="00DB58ED"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8ED" w:rsidRDefault="00DB58E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8ED" w:rsidRPr="00256CBF" w:rsidRDefault="00DB58ED"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8ED" w:rsidRPr="00563383" w:rsidRDefault="00DB58ED"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6A4B06"/>
    <w:multiLevelType w:val="hybridMultilevel"/>
    <w:tmpl w:val="E56C14EE"/>
    <w:lvl w:ilvl="0" w:tplc="04090001">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8">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1">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6">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7">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8">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nsid w:val="43A714B1"/>
    <w:multiLevelType w:val="hybridMultilevel"/>
    <w:tmpl w:val="ED4AD212"/>
    <w:lvl w:ilvl="0" w:tplc="04090001">
      <w:start w:val="1"/>
      <w:numFmt w:val="bullet"/>
      <w:lvlText w:val="–"/>
      <w:lvlJc w:val="left"/>
      <w:pPr>
        <w:ind w:left="720" w:hanging="360"/>
      </w:pPr>
      <w:rPr>
        <w:rFonts w:ascii="Courier New" w:hAnsi="Courier New" w:hint="default"/>
      </w:rPr>
    </w:lvl>
    <w:lvl w:ilvl="1" w:tplc="EDBAA88A">
      <w:numFmt w:val="bullet"/>
      <w:lvlText w:val="–"/>
      <w:lvlJc w:val="left"/>
      <w:pPr>
        <w:ind w:left="1560" w:hanging="48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1">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2">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3">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6">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7">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3">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4">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5">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7">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9">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31"/>
  </w:num>
  <w:num w:numId="5">
    <w:abstractNumId w:val="24"/>
  </w:num>
  <w:num w:numId="6">
    <w:abstractNumId w:val="45"/>
  </w:num>
  <w:num w:numId="7">
    <w:abstractNumId w:val="40"/>
  </w:num>
  <w:num w:numId="8">
    <w:abstractNumId w:val="11"/>
  </w:num>
  <w:num w:numId="9">
    <w:abstractNumId w:val="35"/>
  </w:num>
  <w:num w:numId="10">
    <w:abstractNumId w:val="13"/>
  </w:num>
  <w:num w:numId="11">
    <w:abstractNumId w:val="3"/>
  </w:num>
  <w:num w:numId="12">
    <w:abstractNumId w:val="36"/>
  </w:num>
  <w:num w:numId="13">
    <w:abstractNumId w:val="18"/>
  </w:num>
  <w:num w:numId="14">
    <w:abstractNumId w:val="23"/>
  </w:num>
  <w:num w:numId="15">
    <w:abstractNumId w:val="15"/>
  </w:num>
  <w:num w:numId="16">
    <w:abstractNumId w:val="47"/>
  </w:num>
  <w:num w:numId="17">
    <w:abstractNumId w:val="49"/>
  </w:num>
  <w:num w:numId="18">
    <w:abstractNumId w:val="46"/>
  </w:num>
  <w:num w:numId="19">
    <w:abstractNumId w:val="27"/>
  </w:num>
  <w:num w:numId="20">
    <w:abstractNumId w:val="32"/>
  </w:num>
  <w:num w:numId="21">
    <w:abstractNumId w:val="33"/>
  </w:num>
  <w:num w:numId="22">
    <w:abstractNumId w:val="8"/>
  </w:num>
  <w:num w:numId="23">
    <w:abstractNumId w:val="12"/>
  </w:num>
  <w:num w:numId="24">
    <w:abstractNumId w:val="28"/>
  </w:num>
  <w:num w:numId="25">
    <w:abstractNumId w:val="16"/>
  </w:num>
  <w:num w:numId="26">
    <w:abstractNumId w:val="17"/>
  </w:num>
  <w:num w:numId="27">
    <w:abstractNumId w:val="5"/>
  </w:num>
  <w:num w:numId="28">
    <w:abstractNumId w:val="48"/>
  </w:num>
  <w:num w:numId="29">
    <w:abstractNumId w:val="50"/>
  </w:num>
  <w:num w:numId="30">
    <w:abstractNumId w:val="25"/>
  </w:num>
  <w:num w:numId="31">
    <w:abstractNumId w:val="4"/>
  </w:num>
  <w:num w:numId="32">
    <w:abstractNumId w:val="7"/>
  </w:num>
  <w:num w:numId="33">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2"/>
  </w:num>
  <w:num w:numId="35">
    <w:abstractNumId w:val="10"/>
  </w:num>
  <w:num w:numId="36">
    <w:abstractNumId w:val="42"/>
  </w:num>
  <w:num w:numId="37">
    <w:abstractNumId w:val="44"/>
  </w:num>
  <w:num w:numId="38">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30"/>
  </w:num>
  <w:num w:numId="41">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4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37"/>
  </w:num>
  <w:num w:numId="48">
    <w:abstractNumId w:val="6"/>
  </w:num>
  <w:num w:numId="49">
    <w:abstractNumId w:val="19"/>
  </w:num>
  <w:num w:numId="50">
    <w:abstractNumId w:val="40"/>
  </w:num>
  <w:num w:numId="51">
    <w:abstractNumId w:val="3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38"/>
  </w:num>
  <w:num w:numId="54">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41"/>
  </w:num>
  <w:num w:numId="60">
    <w:abstractNumId w:val="14"/>
  </w:num>
  <w:num w:numId="61">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intFractionalCharacterWidth/>
  <w:hideSpelling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6E2"/>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479"/>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93D"/>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6D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3F42"/>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588"/>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3B7"/>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5DF"/>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6A"/>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6A"/>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E1F"/>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60"/>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2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8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81"/>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046"/>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9C0"/>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BB0"/>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439"/>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CF8"/>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693"/>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11"/>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CD9"/>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CD2"/>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709"/>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0A"/>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324"/>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4F56"/>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238"/>
    <w:rsid w:val="004D75B8"/>
    <w:rsid w:val="004D7A14"/>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BBB"/>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D5"/>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5AE"/>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3FBF"/>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4FEF"/>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998"/>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1C7"/>
    <w:rsid w:val="005C2618"/>
    <w:rsid w:val="005C2958"/>
    <w:rsid w:val="005C2D74"/>
    <w:rsid w:val="005C2E5C"/>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63"/>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044"/>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ADD"/>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65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84"/>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828"/>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5DB"/>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9C7"/>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685"/>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0B"/>
    <w:rsid w:val="007039CA"/>
    <w:rsid w:val="00703D9A"/>
    <w:rsid w:val="00703F80"/>
    <w:rsid w:val="00703F9E"/>
    <w:rsid w:val="007041C9"/>
    <w:rsid w:val="00704211"/>
    <w:rsid w:val="00704322"/>
    <w:rsid w:val="007043B3"/>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2C9"/>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0DC"/>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908"/>
    <w:rsid w:val="00773DBA"/>
    <w:rsid w:val="00773E9B"/>
    <w:rsid w:val="00774180"/>
    <w:rsid w:val="007741A1"/>
    <w:rsid w:val="00774224"/>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977B8"/>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7E0"/>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1E2"/>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421"/>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4BC"/>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D10"/>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03F"/>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2E"/>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2F44"/>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A1"/>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BEE"/>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6B77"/>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6FDB"/>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2F83"/>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864"/>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6C5"/>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4A7"/>
    <w:rsid w:val="009F4527"/>
    <w:rsid w:val="009F452A"/>
    <w:rsid w:val="009F470A"/>
    <w:rsid w:val="009F476E"/>
    <w:rsid w:val="009F4A42"/>
    <w:rsid w:val="009F4C58"/>
    <w:rsid w:val="009F4C5B"/>
    <w:rsid w:val="009F4F93"/>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4CC"/>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6FE"/>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49A"/>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CC6"/>
    <w:rsid w:val="00A92EE1"/>
    <w:rsid w:val="00A930BB"/>
    <w:rsid w:val="00A930E5"/>
    <w:rsid w:val="00A9312C"/>
    <w:rsid w:val="00A938E0"/>
    <w:rsid w:val="00A93A7F"/>
    <w:rsid w:val="00A93E04"/>
    <w:rsid w:val="00A93E81"/>
    <w:rsid w:val="00A944EF"/>
    <w:rsid w:val="00A94812"/>
    <w:rsid w:val="00A94D56"/>
    <w:rsid w:val="00A94DA5"/>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5E44"/>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83"/>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48D"/>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AAB"/>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191"/>
    <w:rsid w:val="00B172DB"/>
    <w:rsid w:val="00B175A9"/>
    <w:rsid w:val="00B17602"/>
    <w:rsid w:val="00B17625"/>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1A4"/>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AE7"/>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10"/>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7E6"/>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A8"/>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3B1F"/>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21B"/>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C1"/>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87A"/>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6A98"/>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A6"/>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97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6E4"/>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ED"/>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361"/>
    <w:rsid w:val="00DC748C"/>
    <w:rsid w:val="00DC758E"/>
    <w:rsid w:val="00DC765C"/>
    <w:rsid w:val="00DC777A"/>
    <w:rsid w:val="00DC791A"/>
    <w:rsid w:val="00DC7BBE"/>
    <w:rsid w:val="00DD03AA"/>
    <w:rsid w:val="00DD07EE"/>
    <w:rsid w:val="00DD0C03"/>
    <w:rsid w:val="00DD0DC6"/>
    <w:rsid w:val="00DD1177"/>
    <w:rsid w:val="00DD12C1"/>
    <w:rsid w:val="00DD17A0"/>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32B"/>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AA6"/>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6FF"/>
    <w:rsid w:val="00E81752"/>
    <w:rsid w:val="00E818EB"/>
    <w:rsid w:val="00E81942"/>
    <w:rsid w:val="00E81E09"/>
    <w:rsid w:val="00E81F7F"/>
    <w:rsid w:val="00E82305"/>
    <w:rsid w:val="00E82564"/>
    <w:rsid w:val="00E8267C"/>
    <w:rsid w:val="00E826BF"/>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47D"/>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05"/>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077"/>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587"/>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3E5E"/>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742"/>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9C8"/>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B00"/>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0AF"/>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FF"/>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52120387">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26" Type="http://schemas.openxmlformats.org/officeDocument/2006/relationships/oleObject" Target="embeddings/oleObject3.bin"/><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image" Target="media/image5.emf"/><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2.bin"/><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4.emf"/><Relationship Id="rId28" Type="http://schemas.openxmlformats.org/officeDocument/2006/relationships/oleObject" Target="embeddings/oleObject4.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yekuiw@qti.qualcomm.com" TargetMode="External"/><Relationship Id="rId22" Type="http://schemas.openxmlformats.org/officeDocument/2006/relationships/oleObject" Target="embeddings/oleObject1.bin"/><Relationship Id="rId27" Type="http://schemas.openxmlformats.org/officeDocument/2006/relationships/image" Target="media/image6.emf"/><Relationship Id="rId30" Type="http://schemas.openxmlformats.org/officeDocument/2006/relationships/oleObject" Target="embeddings/oleObject5.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4DFE8-6D5C-41DE-B8E1-FA0C525AAC68}">
  <ds:schemaRefs>
    <ds:schemaRef ds:uri="http://schemas.openxmlformats.org/officeDocument/2006/bibliography"/>
  </ds:schemaRefs>
</ds:datastoreItem>
</file>

<file path=customXml/itemProps2.xml><?xml version="1.0" encoding="utf-8"?>
<ds:datastoreItem xmlns:ds="http://schemas.openxmlformats.org/officeDocument/2006/customXml" ds:itemID="{815B173F-6200-4131-A291-9D3C0FADE99E}">
  <ds:schemaRefs>
    <ds:schemaRef ds:uri="http://schemas.openxmlformats.org/officeDocument/2006/bibliography"/>
  </ds:schemaRefs>
</ds:datastoreItem>
</file>

<file path=customXml/itemProps3.xml><?xml version="1.0" encoding="utf-8"?>
<ds:datastoreItem xmlns:ds="http://schemas.openxmlformats.org/officeDocument/2006/customXml" ds:itemID="{D46E548A-1C68-40D9-AED2-8415CFC3A3B4}">
  <ds:schemaRefs>
    <ds:schemaRef ds:uri="http://schemas.openxmlformats.org/officeDocument/2006/bibliography"/>
  </ds:schemaRefs>
</ds:datastoreItem>
</file>

<file path=customXml/itemProps4.xml><?xml version="1.0" encoding="utf-8"?>
<ds:datastoreItem xmlns:ds="http://schemas.openxmlformats.org/officeDocument/2006/customXml" ds:itemID="{C4E0F7F8-9FCD-4CB3-ABA6-2F35EF4D1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127</Pages>
  <Words>72028</Words>
  <Characters>393275</Characters>
  <Application>Microsoft Office Word</Application>
  <DocSecurity>0</DocSecurity>
  <Lines>7420</Lines>
  <Paragraphs>4606</Paragraphs>
  <ScaleCrop>false</ScaleCrop>
  <HeadingPairs>
    <vt:vector size="2" baseType="variant">
      <vt:variant>
        <vt:lpstr>Title</vt:lpstr>
      </vt:variant>
      <vt:variant>
        <vt:i4>1</vt:i4>
      </vt:variant>
    </vt:vector>
  </HeadingPairs>
  <TitlesOfParts>
    <vt:vector size="1" baseType="lpstr">
      <vt:lpstr/>
    </vt:vector>
  </TitlesOfParts>
  <Company>NOKIA</Company>
  <LinksUpToDate>false</LinksUpToDate>
  <CharactersWithSpaces>460697</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Miska Hannuksela</dc:creator>
  <cp:lastModifiedBy>Miska Hannuksela</cp:lastModifiedBy>
  <cp:revision>2</cp:revision>
  <dcterms:created xsi:type="dcterms:W3CDTF">2014-03-20T13:21:00Z</dcterms:created>
  <dcterms:modified xsi:type="dcterms:W3CDTF">2014-03-20T13:21:00Z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1992127128</vt:i4>
  </property>
  <property fmtid="{D5CDD505-2E9C-101B-9397-08002B2CF9AE}" pid="3" name="_NewReviewCycle">
    <vt:lpwstr/>
  </property>
  <property fmtid="{D5CDD505-2E9C-101B-9397-08002B2CF9AE}" pid="4" name="_ReviewingToolsShownOnce">
    <vt:lpwstr/>
  </property>
</Properties>
</file>