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C335F" w:rsidRPr="00564A49" w:rsidTr="001533A7">
        <w:tc>
          <w:tcPr>
            <w:tcW w:w="6408" w:type="dxa"/>
          </w:tcPr>
          <w:p w:rsidR="007C335F" w:rsidRPr="00564A49" w:rsidRDefault="00F154E5" w:rsidP="001533A7">
            <w:pPr>
              <w:tabs>
                <w:tab w:val="left" w:pos="7200"/>
              </w:tabs>
              <w:spacing w:before="0"/>
              <w:rPr>
                <w:b/>
              </w:rPr>
            </w:pPr>
            <w:bookmarkStart w:id="0" w:name="_Ref280362398"/>
            <w:bookmarkStart w:id="1" w:name="_Toc287363716"/>
            <w:bookmarkStart w:id="2" w:name="_Toc311216699"/>
            <w:bookmarkStart w:id="3" w:name="_Toc317198660"/>
            <w:r>
              <w:rPr>
                <w:b/>
                <w:noProof/>
                <w:lang w:val="en-US" w:eastAsia="zh-CN"/>
              </w:rPr>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060705" w:rsidRPr="00564A49">
              <w:rPr>
                <w:b/>
                <w:noProof/>
                <w:lang w:val="en-US" w:eastAsia="ja-JP"/>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eastAsia="ja-JP"/>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F154E5" w:rsidP="00673D46">
            <w:pPr>
              <w:spacing w:before="60" w:after="60"/>
              <w:jc w:val="left"/>
              <w:rPr>
                <w:rStyle w:val="aff0"/>
                <w:noProof/>
                <w:szCs w:val="22"/>
                <w:lang w:eastAsia="ko-KR"/>
              </w:rPr>
            </w:pPr>
            <w:hyperlink r:id="rId13" w:history="1">
              <w:r w:rsidR="00673D46" w:rsidRPr="00564A49">
                <w:rPr>
                  <w:rStyle w:val="aff0"/>
                  <w:noProof/>
                  <w:szCs w:val="22"/>
                  <w:lang w:eastAsia="ko-KR"/>
                </w:rPr>
                <w:t>cjianle@qti.qualcomm.com</w:t>
              </w:r>
            </w:hyperlink>
          </w:p>
          <w:p w:rsidR="00673D46" w:rsidRPr="00564A49" w:rsidRDefault="00F154E5" w:rsidP="00673D46">
            <w:pPr>
              <w:spacing w:before="60" w:after="60"/>
              <w:jc w:val="left"/>
              <w:rPr>
                <w:noProof/>
                <w:szCs w:val="22"/>
                <w:lang w:eastAsia="ko-KR"/>
              </w:rPr>
            </w:pPr>
            <w:hyperlink r:id="rId14" w:history="1">
              <w:r w:rsidR="00673D46" w:rsidRPr="00564A49">
                <w:rPr>
                  <w:rStyle w:val="aff0"/>
                  <w:noProof/>
                  <w:szCs w:val="22"/>
                  <w:lang w:eastAsia="ko-KR"/>
                </w:rPr>
                <w:t>jill@vidyo.com</w:t>
              </w:r>
            </w:hyperlink>
          </w:p>
          <w:p w:rsidR="00EC0339" w:rsidRPr="00564A49" w:rsidRDefault="00F154E5" w:rsidP="00EC0339">
            <w:pPr>
              <w:spacing w:before="60" w:after="60"/>
              <w:jc w:val="left"/>
              <w:rPr>
                <w:noProof/>
                <w:szCs w:val="22"/>
                <w:lang w:eastAsia="ko-KR"/>
              </w:rPr>
            </w:pPr>
            <w:hyperlink r:id="rId15" w:history="1">
              <w:r w:rsidR="00EC0339" w:rsidRPr="00564A49">
                <w:rPr>
                  <w:rStyle w:val="aff0"/>
                  <w:noProof/>
                  <w:szCs w:val="22"/>
                  <w:lang w:eastAsia="ko-KR"/>
                </w:rPr>
                <w:t>Yan.Ye@interdigital.com</w:t>
              </w:r>
            </w:hyperlink>
            <w:r w:rsidR="00EC0339" w:rsidRPr="00564A49">
              <w:rPr>
                <w:noProof/>
                <w:szCs w:val="22"/>
                <w:lang w:eastAsia="ko-KR"/>
              </w:rPr>
              <w:t xml:space="preserve"> </w:t>
            </w:r>
          </w:p>
          <w:p w:rsidR="008D042B" w:rsidRPr="00564A49" w:rsidRDefault="00F154E5" w:rsidP="00C95541">
            <w:pPr>
              <w:spacing w:before="60" w:after="60"/>
              <w:jc w:val="left"/>
              <w:rPr>
                <w:noProof/>
                <w:szCs w:val="22"/>
                <w:lang w:eastAsia="ko-KR"/>
              </w:rPr>
            </w:pPr>
            <w:hyperlink r:id="rId16" w:history="1">
              <w:r w:rsidR="00673D46" w:rsidRPr="00564A49">
                <w:rPr>
                  <w:rStyle w:val="aff0"/>
                  <w:noProof/>
                </w:rPr>
                <w:t>miska.hannuksela@nokia.com</w:t>
              </w:r>
            </w:hyperlink>
          </w:p>
          <w:p w:rsidR="00673D46" w:rsidRPr="00564A49" w:rsidRDefault="00F154E5" w:rsidP="00C95541">
            <w:pPr>
              <w:spacing w:before="60" w:after="60"/>
              <w:jc w:val="left"/>
              <w:rPr>
                <w:noProof/>
              </w:rPr>
            </w:pPr>
            <w:hyperlink r:id="rId17" w:history="1">
              <w:r w:rsidR="008D042B" w:rsidRPr="00564A49">
                <w:rPr>
                  <w:rStyle w:val="aff0"/>
                  <w:noProof/>
                  <w:szCs w:val="22"/>
                  <w:lang w:eastAsia="ko-KR"/>
                </w:rPr>
                <w:t>garysull@microsoft.com</w:t>
              </w:r>
            </w:hyperlink>
            <w:r w:rsidR="008D042B" w:rsidRPr="00564A49">
              <w:rPr>
                <w:noProof/>
                <w:szCs w:val="22"/>
                <w:lang w:eastAsia="ko-KR"/>
              </w:rPr>
              <w:t xml:space="preserve"> </w:t>
            </w:r>
          </w:p>
          <w:p w:rsidR="00FB713F" w:rsidRPr="00564A49" w:rsidRDefault="00F154E5" w:rsidP="00C95541">
            <w:pPr>
              <w:spacing w:before="60" w:after="60"/>
              <w:jc w:val="left"/>
              <w:rPr>
                <w:noProof/>
              </w:rPr>
            </w:pPr>
            <w:hyperlink r:id="rId18" w:history="1">
              <w:r w:rsidR="00FB713F" w:rsidRPr="00564A49">
                <w:rPr>
                  <w:rStyle w:val="aff0"/>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F154E5">
      <w:pPr>
        <w:pStyle w:val="11"/>
        <w:rPr>
          <w:rFonts w:asciiTheme="minorHAnsi" w:eastAsiaTheme="minorEastAsia" w:hAnsiTheme="minorHAnsi" w:cstheme="minorBidi"/>
          <w:bCs w:val="0"/>
          <w:sz w:val="22"/>
          <w:szCs w:val="22"/>
          <w:lang w:val="en-US" w:eastAsia="zh-CN"/>
        </w:rPr>
      </w:pPr>
      <w:r w:rsidRPr="00F154E5">
        <w:fldChar w:fldCharType="begin" w:fldLock="1"/>
      </w:r>
      <w:r w:rsidR="003475AB" w:rsidRPr="00564A49">
        <w:instrText xml:space="preserve"> TOC \o "1-4" \h \z \u </w:instrText>
      </w:r>
      <w:r w:rsidRPr="00F154E5">
        <w:fldChar w:fldCharType="separate"/>
      </w:r>
      <w:hyperlink w:anchor="_Toc378026123" w:history="1">
        <w:r w:rsidR="008562AC" w:rsidRPr="00564A49">
          <w:rPr>
            <w:rStyle w:val="aff0"/>
          </w:rPr>
          <w:t>Abstract</w:t>
        </w:r>
        <w:r w:rsidR="008562AC" w:rsidRPr="00564A49">
          <w:rPr>
            <w:webHidden/>
          </w:rPr>
          <w:tab/>
        </w:r>
        <w:r w:rsidRPr="00564A49">
          <w:rPr>
            <w:webHidden/>
          </w:rPr>
          <w:fldChar w:fldCharType="begin" w:fldLock="1"/>
        </w:r>
        <w:r w:rsidR="008562AC" w:rsidRPr="00564A49">
          <w:rPr>
            <w:webHidden/>
          </w:rPr>
          <w:instrText xml:space="preserve"> PAGEREF _Toc378026123 \h </w:instrText>
        </w:r>
        <w:r w:rsidRPr="00564A49">
          <w:rPr>
            <w:webHidden/>
          </w:rPr>
        </w:r>
        <w:r w:rsidRPr="00564A49">
          <w:rPr>
            <w:webHidden/>
          </w:rPr>
          <w:fldChar w:fldCharType="separate"/>
        </w:r>
        <w:r w:rsidR="008562AC" w:rsidRPr="00564A49">
          <w:rPr>
            <w:webHidden/>
          </w:rPr>
          <w:t>i</w:t>
        </w:r>
        <w:r w:rsidRPr="00564A49">
          <w:rPr>
            <w:webHidden/>
          </w:rPr>
          <w:fldChar w:fldCharType="end"/>
        </w:r>
      </w:hyperlink>
    </w:p>
    <w:p w:rsidR="008562AC" w:rsidRPr="00564A49" w:rsidRDefault="00F154E5">
      <w:pPr>
        <w:pStyle w:val="11"/>
        <w:rPr>
          <w:rFonts w:asciiTheme="minorHAnsi" w:eastAsiaTheme="minorEastAsia" w:hAnsiTheme="minorHAnsi" w:cstheme="minorBidi"/>
          <w:bCs w:val="0"/>
          <w:sz w:val="22"/>
          <w:szCs w:val="22"/>
          <w:lang w:val="en-US" w:eastAsia="zh-CN"/>
        </w:rPr>
      </w:pPr>
      <w:hyperlink w:anchor="_Toc378026124" w:history="1">
        <w:r w:rsidR="008562AC" w:rsidRPr="00564A49">
          <w:rPr>
            <w:rStyle w:val="aff0"/>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aff0"/>
            <w:lang w:val="en-US"/>
          </w:rPr>
          <w:t>Decoding process</w:t>
        </w:r>
        <w:r w:rsidR="008562AC" w:rsidRPr="00564A49">
          <w:rPr>
            <w:webHidden/>
          </w:rPr>
          <w:tab/>
        </w:r>
        <w:r w:rsidRPr="00564A49">
          <w:rPr>
            <w:webHidden/>
          </w:rPr>
          <w:fldChar w:fldCharType="begin" w:fldLock="1"/>
        </w:r>
        <w:r w:rsidR="008562AC" w:rsidRPr="00564A49">
          <w:rPr>
            <w:webHidden/>
          </w:rPr>
          <w:instrText xml:space="preserve"> PAGEREF _Toc378026124 \h </w:instrText>
        </w:r>
        <w:r w:rsidRPr="00564A49">
          <w:rPr>
            <w:webHidden/>
          </w:rPr>
        </w:r>
        <w:r w:rsidRPr="00564A49">
          <w:rPr>
            <w:webHidden/>
          </w:rPr>
          <w:fldChar w:fldCharType="separate"/>
        </w:r>
        <w:r w:rsidR="008562AC" w:rsidRPr="00564A49">
          <w:rPr>
            <w:webHidden/>
          </w:rPr>
          <w:t>3</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25" w:history="1">
        <w:r w:rsidR="008562AC" w:rsidRPr="00564A49">
          <w:rPr>
            <w:rStyle w:val="aff0"/>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General decoding process</w:t>
        </w:r>
        <w:r w:rsidR="008562AC" w:rsidRPr="00564A49">
          <w:rPr>
            <w:webHidden/>
          </w:rPr>
          <w:tab/>
        </w:r>
        <w:r w:rsidRPr="00564A49">
          <w:rPr>
            <w:webHidden/>
          </w:rPr>
          <w:fldChar w:fldCharType="begin" w:fldLock="1"/>
        </w:r>
        <w:r w:rsidR="008562AC" w:rsidRPr="00564A49">
          <w:rPr>
            <w:webHidden/>
          </w:rPr>
          <w:instrText xml:space="preserve"> PAGEREF _Toc378026125 \h </w:instrText>
        </w:r>
        <w:r w:rsidRPr="00564A49">
          <w:rPr>
            <w:webHidden/>
          </w:rPr>
        </w:r>
        <w:r w:rsidRPr="00564A49">
          <w:rPr>
            <w:webHidden/>
          </w:rPr>
          <w:fldChar w:fldCharType="separate"/>
        </w:r>
        <w:r w:rsidR="008562AC" w:rsidRPr="00564A49">
          <w:rPr>
            <w:webHidden/>
          </w:rPr>
          <w:t>3</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26" w:history="1">
        <w:r w:rsidR="008562AC" w:rsidRPr="00564A49">
          <w:rPr>
            <w:rStyle w:val="aff0"/>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a coded picture with nuh_layer_id equal to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_Toc378026126 \h </w:instrText>
        </w:r>
        <w:r w:rsidRPr="00564A49">
          <w:rPr>
            <w:noProof/>
            <w:webHidden/>
          </w:rPr>
        </w:r>
        <w:r w:rsidRPr="00564A49">
          <w:rPr>
            <w:noProof/>
            <w:webHidden/>
          </w:rPr>
          <w:fldChar w:fldCharType="separate"/>
        </w:r>
        <w:r w:rsidR="008562AC" w:rsidRPr="00564A49">
          <w:rPr>
            <w:noProof/>
            <w:webHidden/>
          </w:rPr>
          <w:t>4</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27" w:history="1">
        <w:r w:rsidR="008562AC" w:rsidRPr="00564A49">
          <w:rPr>
            <w:rStyle w:val="aff0"/>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NAL unit decoding process</w:t>
        </w:r>
        <w:r w:rsidR="008562AC" w:rsidRPr="00564A49">
          <w:rPr>
            <w:webHidden/>
          </w:rPr>
          <w:tab/>
        </w:r>
        <w:r w:rsidRPr="00564A49">
          <w:rPr>
            <w:webHidden/>
          </w:rPr>
          <w:fldChar w:fldCharType="begin" w:fldLock="1"/>
        </w:r>
        <w:r w:rsidR="008562AC" w:rsidRPr="00564A49">
          <w:rPr>
            <w:webHidden/>
          </w:rPr>
          <w:instrText xml:space="preserve"> PAGEREF _Toc378026127 \h </w:instrText>
        </w:r>
        <w:r w:rsidRPr="00564A49">
          <w:rPr>
            <w:webHidden/>
          </w:rPr>
        </w:r>
        <w:r w:rsidRPr="00564A49">
          <w:rPr>
            <w:webHidden/>
          </w:rPr>
          <w:fldChar w:fldCharType="separate"/>
        </w:r>
        <w:r w:rsidR="008562AC" w:rsidRPr="00564A49">
          <w:rPr>
            <w:webHidden/>
          </w:rPr>
          <w:t>5</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28" w:history="1">
        <w:r w:rsidR="008562AC" w:rsidRPr="00564A49">
          <w:rPr>
            <w:rStyle w:val="aff0"/>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Slice decoding process</w:t>
        </w:r>
        <w:r w:rsidR="008562AC" w:rsidRPr="00564A49">
          <w:rPr>
            <w:webHidden/>
          </w:rPr>
          <w:tab/>
        </w:r>
        <w:r w:rsidRPr="00564A49">
          <w:rPr>
            <w:webHidden/>
          </w:rPr>
          <w:fldChar w:fldCharType="begin" w:fldLock="1"/>
        </w:r>
        <w:r w:rsidR="008562AC" w:rsidRPr="00564A49">
          <w:rPr>
            <w:webHidden/>
          </w:rPr>
          <w:instrText xml:space="preserve"> PAGEREF _Toc378026128 \h </w:instrText>
        </w:r>
        <w:r w:rsidRPr="00564A49">
          <w:rPr>
            <w:webHidden/>
          </w:rPr>
        </w:r>
        <w:r w:rsidRPr="00564A49">
          <w:rPr>
            <w:webHidden/>
          </w:rPr>
          <w:fldChar w:fldCharType="separate"/>
        </w:r>
        <w:r w:rsidR="008562AC" w:rsidRPr="00564A49">
          <w:rPr>
            <w:webHidden/>
          </w:rPr>
          <w:t>5</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29" w:history="1">
        <w:r w:rsidR="008562AC" w:rsidRPr="00564A49">
          <w:rPr>
            <w:rStyle w:val="aff0"/>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Decoding process for picture order count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_Toc378026129 \h </w:instrText>
        </w:r>
        <w:r w:rsidRPr="00564A49">
          <w:rPr>
            <w:noProof/>
            <w:webHidden/>
          </w:rPr>
        </w:r>
        <w:r w:rsidRPr="00564A49">
          <w:rPr>
            <w:noProof/>
            <w:webHidden/>
          </w:rPr>
          <w:fldChar w:fldCharType="separate"/>
        </w:r>
        <w:r w:rsidR="008562AC" w:rsidRPr="00564A49">
          <w:rPr>
            <w:noProof/>
            <w:webHidden/>
          </w:rPr>
          <w:t>5</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30" w:history="1">
        <w:r w:rsidR="008562AC" w:rsidRPr="00564A49">
          <w:rPr>
            <w:rStyle w:val="aff0"/>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Decoding process for reference picture set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_Toc378026130 \h </w:instrText>
        </w:r>
        <w:r w:rsidRPr="00564A49">
          <w:rPr>
            <w:noProof/>
            <w:webHidden/>
          </w:rPr>
        </w:r>
        <w:r w:rsidRPr="00564A49">
          <w:rPr>
            <w:noProof/>
            <w:webHidden/>
          </w:rPr>
          <w:fldChar w:fldCharType="separate"/>
        </w:r>
        <w:r w:rsidR="008562AC" w:rsidRPr="00564A49">
          <w:rPr>
            <w:noProof/>
            <w:webHidden/>
          </w:rPr>
          <w:t>6</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31" w:history="1">
        <w:r w:rsidR="008562AC" w:rsidRPr="00564A49">
          <w:rPr>
            <w:rStyle w:val="aff0"/>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generating unavailable reference pictures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_Toc378026131 \h </w:instrText>
        </w:r>
        <w:r w:rsidRPr="00564A49">
          <w:rPr>
            <w:noProof/>
            <w:webHidden/>
          </w:rPr>
        </w:r>
        <w:r w:rsidRPr="00564A49">
          <w:rPr>
            <w:noProof/>
            <w:webHidden/>
          </w:rPr>
          <w:fldChar w:fldCharType="separate"/>
        </w:r>
        <w:r w:rsidR="008562AC" w:rsidRPr="00564A49">
          <w:rPr>
            <w:noProof/>
            <w:webHidden/>
          </w:rPr>
          <w:t>10</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32" w:history="1">
        <w:r w:rsidR="008562AC" w:rsidRPr="00564A49">
          <w:rPr>
            <w:rStyle w:val="aff0"/>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General decoding process for generating unavailable reference pictures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_Toc378026132 \h </w:instrText>
        </w:r>
        <w:r w:rsidRPr="00564A49">
          <w:rPr>
            <w:noProof/>
            <w:webHidden/>
          </w:rPr>
        </w:r>
        <w:r w:rsidRPr="00564A49">
          <w:rPr>
            <w:noProof/>
            <w:webHidden/>
          </w:rPr>
          <w:fldChar w:fldCharType="separate"/>
        </w:r>
        <w:r w:rsidR="008562AC" w:rsidRPr="00564A49">
          <w:rPr>
            <w:noProof/>
            <w:webHidden/>
          </w:rPr>
          <w:t>10</w:t>
        </w:r>
        <w:r w:rsidRPr="00564A49">
          <w:rPr>
            <w:noProof/>
            <w:webHidden/>
          </w:rPr>
          <w:fldChar w:fldCharType="end"/>
        </w:r>
      </w:hyperlink>
    </w:p>
    <w:p w:rsidR="008562AC" w:rsidRPr="00564A49" w:rsidRDefault="00F154E5">
      <w:pPr>
        <w:pStyle w:val="11"/>
        <w:rPr>
          <w:rFonts w:asciiTheme="minorHAnsi" w:eastAsiaTheme="minorEastAsia" w:hAnsiTheme="minorHAnsi" w:cstheme="minorBidi"/>
          <w:bCs w:val="0"/>
          <w:sz w:val="22"/>
          <w:szCs w:val="22"/>
          <w:lang w:val="en-US" w:eastAsia="zh-CN"/>
        </w:rPr>
      </w:pPr>
      <w:hyperlink w:anchor="_Toc378026133" w:history="1">
        <w:r w:rsidR="008562AC" w:rsidRPr="00564A49">
          <w:rPr>
            <w:rStyle w:val="aff0"/>
            <w:lang w:val="en-US"/>
          </w:rPr>
          <w:t xml:space="preserve"> Annex C  Hypothetical reference decoder</w:t>
        </w:r>
        <w:r w:rsidR="008562AC" w:rsidRPr="00564A49">
          <w:rPr>
            <w:webHidden/>
          </w:rPr>
          <w:tab/>
        </w:r>
        <w:r w:rsidRPr="00564A49">
          <w:rPr>
            <w:webHidden/>
          </w:rPr>
          <w:fldChar w:fldCharType="begin" w:fldLock="1"/>
        </w:r>
        <w:r w:rsidR="008562AC" w:rsidRPr="00564A49">
          <w:rPr>
            <w:webHidden/>
          </w:rPr>
          <w:instrText xml:space="preserve"> PAGEREF _Toc378026133 \h </w:instrText>
        </w:r>
        <w:r w:rsidRPr="00564A49">
          <w:rPr>
            <w:webHidden/>
          </w:rPr>
        </w:r>
        <w:r w:rsidRPr="00564A49">
          <w:rPr>
            <w:webHidden/>
          </w:rPr>
          <w:fldChar w:fldCharType="separate"/>
        </w:r>
        <w:r w:rsidR="008562AC" w:rsidRPr="00564A49">
          <w:rPr>
            <w:webHidden/>
          </w:rPr>
          <w:t>12</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34" w:history="1">
        <w:r w:rsidR="008562AC" w:rsidRPr="00564A49">
          <w:rPr>
            <w:rStyle w:val="aff0"/>
            <w:bCs/>
          </w:rPr>
          <w:t>C.1</w:t>
        </w:r>
        <w:r w:rsidR="008562AC" w:rsidRPr="00564A49">
          <w:rPr>
            <w:rFonts w:asciiTheme="minorHAnsi" w:eastAsiaTheme="minorEastAsia" w:hAnsiTheme="minorHAnsi" w:cstheme="minorBidi"/>
            <w:sz w:val="22"/>
            <w:szCs w:val="22"/>
            <w:lang w:val="en-US" w:eastAsia="zh-CN"/>
          </w:rPr>
          <w:tab/>
        </w:r>
        <w:r w:rsidR="008562AC" w:rsidRPr="00564A49">
          <w:rPr>
            <w:rStyle w:val="aff0"/>
            <w:bCs/>
          </w:rPr>
          <w:t>General</w:t>
        </w:r>
        <w:r w:rsidR="008562AC" w:rsidRPr="00564A49">
          <w:rPr>
            <w:webHidden/>
          </w:rPr>
          <w:tab/>
        </w:r>
        <w:r w:rsidRPr="00564A49">
          <w:rPr>
            <w:webHidden/>
          </w:rPr>
          <w:fldChar w:fldCharType="begin" w:fldLock="1"/>
        </w:r>
        <w:r w:rsidR="008562AC" w:rsidRPr="00564A49">
          <w:rPr>
            <w:webHidden/>
          </w:rPr>
          <w:instrText xml:space="preserve"> PAGEREF _Toc378026134 \h </w:instrText>
        </w:r>
        <w:r w:rsidRPr="00564A49">
          <w:rPr>
            <w:webHidden/>
          </w:rPr>
        </w:r>
        <w:r w:rsidRPr="00564A49">
          <w:rPr>
            <w:webHidden/>
          </w:rPr>
          <w:fldChar w:fldCharType="separate"/>
        </w:r>
        <w:r w:rsidR="008562AC" w:rsidRPr="00564A49">
          <w:rPr>
            <w:webHidden/>
          </w:rPr>
          <w:t>12</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35" w:history="1">
        <w:r w:rsidR="008562AC" w:rsidRPr="00564A49">
          <w:rPr>
            <w:rStyle w:val="aff0"/>
            <w:bCs/>
          </w:rPr>
          <w:t>C.2</w:t>
        </w:r>
        <w:r w:rsidR="008562AC" w:rsidRPr="00564A49">
          <w:rPr>
            <w:rFonts w:asciiTheme="minorHAnsi" w:eastAsiaTheme="minorEastAsia" w:hAnsiTheme="minorHAnsi" w:cstheme="minorBidi"/>
            <w:sz w:val="22"/>
            <w:szCs w:val="22"/>
            <w:lang w:val="en-US" w:eastAsia="zh-CN"/>
          </w:rPr>
          <w:tab/>
        </w:r>
        <w:r w:rsidR="008562AC" w:rsidRPr="00564A49">
          <w:rPr>
            <w:rStyle w:val="aff0"/>
            <w:bCs/>
          </w:rPr>
          <w:t>Operation of coded picture buffer (CPB) and bitstream partition buffer (BPB)</w:t>
        </w:r>
        <w:r w:rsidR="008562AC" w:rsidRPr="00564A49">
          <w:rPr>
            <w:webHidden/>
          </w:rPr>
          <w:tab/>
        </w:r>
        <w:r w:rsidRPr="00564A49">
          <w:rPr>
            <w:webHidden/>
          </w:rPr>
          <w:fldChar w:fldCharType="begin" w:fldLock="1"/>
        </w:r>
        <w:r w:rsidR="008562AC" w:rsidRPr="00564A49">
          <w:rPr>
            <w:webHidden/>
          </w:rPr>
          <w:instrText xml:space="preserve"> PAGEREF _Toc378026135 \h </w:instrText>
        </w:r>
        <w:r w:rsidRPr="00564A49">
          <w:rPr>
            <w:webHidden/>
          </w:rPr>
        </w:r>
        <w:r w:rsidRPr="00564A49">
          <w:rPr>
            <w:webHidden/>
          </w:rPr>
          <w:fldChar w:fldCharType="separate"/>
        </w:r>
        <w:r w:rsidR="008562AC" w:rsidRPr="00564A49">
          <w:rPr>
            <w:webHidden/>
          </w:rPr>
          <w:t>19</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36" w:history="1">
        <w:r w:rsidR="008562AC" w:rsidRPr="00564A49">
          <w:rPr>
            <w:rStyle w:val="aff0"/>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_Toc378026136 \h </w:instrText>
        </w:r>
        <w:r w:rsidRPr="00564A49">
          <w:rPr>
            <w:noProof/>
            <w:webHidden/>
          </w:rPr>
        </w:r>
        <w:r w:rsidRPr="00564A49">
          <w:rPr>
            <w:noProof/>
            <w:webHidden/>
          </w:rPr>
          <w:fldChar w:fldCharType="separate"/>
        </w:r>
        <w:r w:rsidR="008562AC" w:rsidRPr="00564A49">
          <w:rPr>
            <w:noProof/>
            <w:webHidden/>
          </w:rPr>
          <w:t>19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37" w:history="1">
        <w:r w:rsidR="008562AC" w:rsidRPr="00564A49">
          <w:rPr>
            <w:rStyle w:val="aff0"/>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Timing of decoding unit arrival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_Toc378026137 \h </w:instrText>
        </w:r>
        <w:r w:rsidRPr="00564A49">
          <w:rPr>
            <w:noProof/>
            <w:webHidden/>
          </w:rPr>
        </w:r>
        <w:r w:rsidRPr="00564A49">
          <w:rPr>
            <w:noProof/>
            <w:webHidden/>
          </w:rPr>
          <w:fldChar w:fldCharType="separate"/>
        </w:r>
        <w:r w:rsidR="008562AC" w:rsidRPr="00564A49">
          <w:rPr>
            <w:noProof/>
            <w:webHidden/>
          </w:rPr>
          <w:t>19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38" w:history="1">
        <w:r w:rsidR="008562AC" w:rsidRPr="00564A49">
          <w:rPr>
            <w:rStyle w:val="aff0"/>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Timing of decoding unit removal and decoding of decoding unit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_Toc378026138 \h </w:instrText>
        </w:r>
        <w:r w:rsidRPr="00564A49">
          <w:rPr>
            <w:noProof/>
            <w:webHidden/>
          </w:rPr>
        </w:r>
        <w:r w:rsidRPr="00564A49">
          <w:rPr>
            <w:noProof/>
            <w:webHidden/>
          </w:rPr>
          <w:fldChar w:fldCharType="separate"/>
        </w:r>
        <w:r w:rsidR="008562AC" w:rsidRPr="00564A49">
          <w:rPr>
            <w:noProof/>
            <w:webHidden/>
          </w:rPr>
          <w:t>21</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39" w:history="1">
        <w:r w:rsidR="008562AC" w:rsidRPr="00564A49">
          <w:rPr>
            <w:rStyle w:val="aff0"/>
            <w:bCs/>
          </w:rPr>
          <w:t>C.3</w:t>
        </w:r>
        <w:r w:rsidR="008562AC" w:rsidRPr="00564A49">
          <w:rPr>
            <w:rFonts w:asciiTheme="minorHAnsi" w:eastAsiaTheme="minorEastAsia" w:hAnsiTheme="minorHAnsi" w:cstheme="minorBidi"/>
            <w:sz w:val="22"/>
            <w:szCs w:val="22"/>
            <w:lang w:val="en-US" w:eastAsia="zh-CN"/>
          </w:rPr>
          <w:tab/>
        </w:r>
        <w:r w:rsidR="008562AC" w:rsidRPr="00564A49">
          <w:rPr>
            <w:rStyle w:val="aff0"/>
            <w:bCs/>
          </w:rPr>
          <w:t>Operation of the decoded picture buffer (DPB)</w:t>
        </w:r>
        <w:r w:rsidR="008562AC" w:rsidRPr="00564A49">
          <w:rPr>
            <w:webHidden/>
          </w:rPr>
          <w:tab/>
        </w:r>
        <w:r w:rsidRPr="00564A49">
          <w:rPr>
            <w:webHidden/>
          </w:rPr>
          <w:fldChar w:fldCharType="begin" w:fldLock="1"/>
        </w:r>
        <w:r w:rsidR="008562AC" w:rsidRPr="00564A49">
          <w:rPr>
            <w:webHidden/>
          </w:rPr>
          <w:instrText xml:space="preserve"> PAGEREF _Toc378026139 \h </w:instrText>
        </w:r>
        <w:r w:rsidRPr="00564A49">
          <w:rPr>
            <w:webHidden/>
          </w:rPr>
        </w:r>
        <w:r w:rsidRPr="00564A49">
          <w:rPr>
            <w:webHidden/>
          </w:rPr>
          <w:fldChar w:fldCharType="separate"/>
        </w:r>
        <w:r w:rsidR="008562AC" w:rsidRPr="00564A49">
          <w:rPr>
            <w:webHidden/>
          </w:rPr>
          <w:t>24</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0" w:history="1">
        <w:r w:rsidR="008562AC" w:rsidRPr="00564A49">
          <w:rPr>
            <w:rStyle w:val="aff0"/>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_Toc378026140 \h </w:instrText>
        </w:r>
        <w:r w:rsidRPr="00564A49">
          <w:rPr>
            <w:noProof/>
            <w:webHidden/>
          </w:rPr>
        </w:r>
        <w:r w:rsidRPr="00564A49">
          <w:rPr>
            <w:noProof/>
            <w:webHidden/>
          </w:rPr>
          <w:fldChar w:fldCharType="separate"/>
        </w:r>
        <w:r w:rsidR="008562AC" w:rsidRPr="00564A49">
          <w:rPr>
            <w:noProof/>
            <w:webHidden/>
          </w:rPr>
          <w:t>24</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1" w:history="1">
        <w:r w:rsidR="008562AC" w:rsidRPr="00564A49">
          <w:rPr>
            <w:rStyle w:val="aff0"/>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Removal of pictures from the DPB</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_Toc378026141 \h </w:instrText>
        </w:r>
        <w:r w:rsidRPr="00564A49">
          <w:rPr>
            <w:noProof/>
            <w:webHidden/>
          </w:rPr>
        </w:r>
        <w:r w:rsidRPr="00564A49">
          <w:rPr>
            <w:noProof/>
            <w:webHidden/>
          </w:rPr>
          <w:fldChar w:fldCharType="separate"/>
        </w:r>
        <w:r w:rsidR="008562AC" w:rsidRPr="00564A49">
          <w:rPr>
            <w:noProof/>
            <w:webHidden/>
          </w:rPr>
          <w:t>25</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2" w:history="1">
        <w:r w:rsidR="008562AC" w:rsidRPr="00564A49">
          <w:rPr>
            <w:rStyle w:val="aff0"/>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Picture output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_Toc378026142 \h </w:instrText>
        </w:r>
        <w:r w:rsidRPr="00564A49">
          <w:rPr>
            <w:noProof/>
            <w:webHidden/>
          </w:rPr>
        </w:r>
        <w:r w:rsidRPr="00564A49">
          <w:rPr>
            <w:noProof/>
            <w:webHidden/>
          </w:rPr>
          <w:fldChar w:fldCharType="separate"/>
        </w:r>
        <w:r w:rsidR="008562AC" w:rsidRPr="00564A49">
          <w:rPr>
            <w:noProof/>
            <w:webHidden/>
          </w:rPr>
          <w:t>26</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3" w:history="1">
        <w:r w:rsidR="008562AC" w:rsidRPr="00564A49">
          <w:rPr>
            <w:rStyle w:val="aff0"/>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Current decoded picture marking and storage</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_Toc378026143 \h </w:instrText>
        </w:r>
        <w:r w:rsidRPr="00564A49">
          <w:rPr>
            <w:noProof/>
            <w:webHidden/>
          </w:rPr>
        </w:r>
        <w:r w:rsidRPr="00564A49">
          <w:rPr>
            <w:noProof/>
            <w:webHidden/>
          </w:rPr>
          <w:fldChar w:fldCharType="separate"/>
        </w:r>
        <w:r w:rsidR="008562AC" w:rsidRPr="00564A49">
          <w:rPr>
            <w:noProof/>
            <w:webHidden/>
          </w:rPr>
          <w:t>26</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44" w:history="1">
        <w:r w:rsidR="008562AC" w:rsidRPr="00564A49">
          <w:rPr>
            <w:rStyle w:val="aff0"/>
            <w:bCs/>
          </w:rPr>
          <w:t>C.4</w:t>
        </w:r>
        <w:r w:rsidR="008562AC" w:rsidRPr="00564A49">
          <w:rPr>
            <w:rFonts w:asciiTheme="minorHAnsi" w:eastAsiaTheme="minorEastAsia" w:hAnsiTheme="minorHAnsi" w:cstheme="minorBidi"/>
            <w:sz w:val="22"/>
            <w:szCs w:val="22"/>
            <w:lang w:val="en-US" w:eastAsia="zh-CN"/>
          </w:rPr>
          <w:tab/>
        </w:r>
        <w:r w:rsidR="008562AC" w:rsidRPr="00564A49">
          <w:rPr>
            <w:rStyle w:val="aff0"/>
            <w:bCs/>
          </w:rPr>
          <w:t>Bitstream conformance</w:t>
        </w:r>
        <w:r w:rsidR="008562AC" w:rsidRPr="00564A49">
          <w:rPr>
            <w:webHidden/>
          </w:rPr>
          <w:tab/>
        </w:r>
        <w:r w:rsidRPr="00564A49">
          <w:rPr>
            <w:webHidden/>
          </w:rPr>
          <w:fldChar w:fldCharType="begin" w:fldLock="1"/>
        </w:r>
        <w:r w:rsidR="008562AC" w:rsidRPr="00564A49">
          <w:rPr>
            <w:webHidden/>
          </w:rPr>
          <w:instrText xml:space="preserve"> PAGEREF _Toc378026144 \h </w:instrText>
        </w:r>
        <w:r w:rsidRPr="00564A49">
          <w:rPr>
            <w:webHidden/>
          </w:rPr>
        </w:r>
        <w:r w:rsidRPr="00564A49">
          <w:rPr>
            <w:webHidden/>
          </w:rPr>
          <w:fldChar w:fldCharType="separate"/>
        </w:r>
        <w:r w:rsidR="008562AC" w:rsidRPr="00564A49">
          <w:rPr>
            <w:webHidden/>
          </w:rPr>
          <w:t>26</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45" w:history="1">
        <w:r w:rsidR="008562AC" w:rsidRPr="00564A49">
          <w:rPr>
            <w:rStyle w:val="aff0"/>
            <w:bCs/>
          </w:rPr>
          <w:t>C.5</w:t>
        </w:r>
        <w:r w:rsidR="008562AC" w:rsidRPr="00564A49">
          <w:rPr>
            <w:rFonts w:asciiTheme="minorHAnsi" w:eastAsiaTheme="minorEastAsia" w:hAnsiTheme="minorHAnsi" w:cstheme="minorBidi"/>
            <w:sz w:val="22"/>
            <w:szCs w:val="22"/>
            <w:lang w:val="en-US" w:eastAsia="zh-CN"/>
          </w:rPr>
          <w:tab/>
        </w:r>
        <w:r w:rsidR="008562AC" w:rsidRPr="00564A49">
          <w:rPr>
            <w:rStyle w:val="aff0"/>
            <w:bCs/>
          </w:rPr>
          <w:t>Decoder conformance</w:t>
        </w:r>
        <w:r w:rsidR="008562AC" w:rsidRPr="00564A49">
          <w:rPr>
            <w:webHidden/>
          </w:rPr>
          <w:tab/>
        </w:r>
        <w:r w:rsidRPr="00564A49">
          <w:rPr>
            <w:webHidden/>
          </w:rPr>
          <w:fldChar w:fldCharType="begin" w:fldLock="1"/>
        </w:r>
        <w:r w:rsidR="008562AC" w:rsidRPr="00564A49">
          <w:rPr>
            <w:webHidden/>
          </w:rPr>
          <w:instrText xml:space="preserve"> PAGEREF _Toc378026145 \h </w:instrText>
        </w:r>
        <w:r w:rsidRPr="00564A49">
          <w:rPr>
            <w:webHidden/>
          </w:rPr>
        </w:r>
        <w:r w:rsidRPr="00564A49">
          <w:rPr>
            <w:webHidden/>
          </w:rPr>
          <w:fldChar w:fldCharType="separate"/>
        </w:r>
        <w:r w:rsidR="008562AC" w:rsidRPr="00564A49">
          <w:rPr>
            <w:webHidden/>
          </w:rPr>
          <w:t>28</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6" w:history="1">
        <w:r w:rsidR="008562AC" w:rsidRPr="00564A49">
          <w:rPr>
            <w:rStyle w:val="aff0"/>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_Toc378026146 \h </w:instrText>
        </w:r>
        <w:r w:rsidRPr="00564A49">
          <w:rPr>
            <w:noProof/>
            <w:webHidden/>
          </w:rPr>
        </w:r>
        <w:r w:rsidRPr="00564A49">
          <w:rPr>
            <w:noProof/>
            <w:webHidden/>
          </w:rPr>
          <w:fldChar w:fldCharType="separate"/>
        </w:r>
        <w:r w:rsidR="008562AC" w:rsidRPr="00564A49">
          <w:rPr>
            <w:noProof/>
            <w:webHidden/>
          </w:rPr>
          <w:t>28</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7" w:history="1">
        <w:r w:rsidR="008562AC" w:rsidRPr="00564A49">
          <w:rPr>
            <w:rStyle w:val="aff0"/>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Operation of the output order DPB</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_Toc378026147 \h </w:instrText>
        </w:r>
        <w:r w:rsidRPr="00564A49">
          <w:rPr>
            <w:noProof/>
            <w:webHidden/>
          </w:rPr>
        </w:r>
        <w:r w:rsidRPr="00564A49">
          <w:rPr>
            <w:noProof/>
            <w:webHidden/>
          </w:rPr>
          <w:fldChar w:fldCharType="separate"/>
        </w:r>
        <w:r w:rsidR="008562AC" w:rsidRPr="00564A49">
          <w:rPr>
            <w:noProof/>
            <w:webHidden/>
          </w:rPr>
          <w:t>29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8" w:history="1">
        <w:r w:rsidR="008562AC" w:rsidRPr="00564A49">
          <w:rPr>
            <w:rStyle w:val="aff0"/>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_Toc378026148 \h </w:instrText>
        </w:r>
        <w:r w:rsidRPr="00564A49">
          <w:rPr>
            <w:noProof/>
            <w:webHidden/>
          </w:rPr>
        </w:r>
        <w:r w:rsidRPr="00564A49">
          <w:rPr>
            <w:noProof/>
            <w:webHidden/>
          </w:rPr>
          <w:fldChar w:fldCharType="separate"/>
        </w:r>
        <w:r w:rsidR="008562AC" w:rsidRPr="00564A49">
          <w:rPr>
            <w:noProof/>
            <w:webHidden/>
          </w:rPr>
          <w:t>29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49" w:history="1">
        <w:r w:rsidR="008562AC" w:rsidRPr="00564A49">
          <w:rPr>
            <w:rStyle w:val="aff0"/>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Output and removal of pictures from the DPB</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_Toc378026149 \h </w:instrText>
        </w:r>
        <w:r w:rsidRPr="00564A49">
          <w:rPr>
            <w:noProof/>
            <w:webHidden/>
          </w:rPr>
        </w:r>
        <w:r w:rsidRPr="00564A49">
          <w:rPr>
            <w:noProof/>
            <w:webHidden/>
          </w:rPr>
          <w:fldChar w:fldCharType="separate"/>
        </w:r>
        <w:r w:rsidR="008562AC" w:rsidRPr="00564A49">
          <w:rPr>
            <w:noProof/>
            <w:webHidden/>
          </w:rPr>
          <w:t>30</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50" w:history="1">
        <w:r w:rsidR="008562AC" w:rsidRPr="00564A49">
          <w:rPr>
            <w:rStyle w:val="aff0"/>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Picture decoding, marking, additional bumping, and storage</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_Toc378026150 \h </w:instrText>
        </w:r>
        <w:r w:rsidRPr="00564A49">
          <w:rPr>
            <w:noProof/>
            <w:webHidden/>
          </w:rPr>
        </w:r>
        <w:r w:rsidRPr="00564A49">
          <w:rPr>
            <w:noProof/>
            <w:webHidden/>
          </w:rPr>
          <w:fldChar w:fldCharType="separate"/>
        </w:r>
        <w:r w:rsidR="008562AC" w:rsidRPr="00564A49">
          <w:rPr>
            <w:noProof/>
            <w:webHidden/>
          </w:rPr>
          <w:t>31</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51" w:history="1">
        <w:r w:rsidR="008562AC" w:rsidRPr="00564A49">
          <w:rPr>
            <w:rStyle w:val="aff0"/>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aff0"/>
            <w:bCs/>
            <w:noProof/>
          </w:rPr>
          <w:t>"Bumping"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_Toc378026151 \h </w:instrText>
        </w:r>
        <w:r w:rsidRPr="00564A49">
          <w:rPr>
            <w:noProof/>
            <w:webHidden/>
          </w:rPr>
        </w:r>
        <w:r w:rsidRPr="00564A49">
          <w:rPr>
            <w:noProof/>
            <w:webHidden/>
          </w:rPr>
          <w:fldChar w:fldCharType="separate"/>
        </w:r>
        <w:r w:rsidR="008562AC" w:rsidRPr="00564A49">
          <w:rPr>
            <w:noProof/>
            <w:webHidden/>
          </w:rPr>
          <w:t>32</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52" w:history="1">
        <w:r w:rsidR="008562AC" w:rsidRPr="00564A49">
          <w:rPr>
            <w:rStyle w:val="aff0"/>
            <w:bCs/>
          </w:rPr>
          <w:t>C.6</w:t>
        </w:r>
        <w:r w:rsidR="008562AC" w:rsidRPr="00564A49">
          <w:rPr>
            <w:rFonts w:asciiTheme="minorHAnsi" w:eastAsiaTheme="minorEastAsia" w:hAnsiTheme="minorHAnsi" w:cstheme="minorBidi"/>
            <w:sz w:val="22"/>
            <w:szCs w:val="22"/>
            <w:lang w:val="en-US" w:eastAsia="zh-CN"/>
          </w:rPr>
          <w:tab/>
        </w:r>
        <w:r w:rsidR="008562AC" w:rsidRPr="00564A49">
          <w:rPr>
            <w:rStyle w:val="aff0"/>
            <w:bCs/>
          </w:rPr>
          <w:t>Demultiplexing process for deriving a bitstream partition</w:t>
        </w:r>
        <w:r w:rsidR="008562AC" w:rsidRPr="00564A49">
          <w:rPr>
            <w:webHidden/>
          </w:rPr>
          <w:tab/>
        </w:r>
        <w:r w:rsidRPr="00564A49">
          <w:rPr>
            <w:webHidden/>
          </w:rPr>
          <w:fldChar w:fldCharType="begin" w:fldLock="1"/>
        </w:r>
        <w:r w:rsidR="008562AC" w:rsidRPr="00564A49">
          <w:rPr>
            <w:webHidden/>
          </w:rPr>
          <w:instrText xml:space="preserve"> PAGEREF _Toc378026152 \h </w:instrText>
        </w:r>
        <w:r w:rsidRPr="00564A49">
          <w:rPr>
            <w:webHidden/>
          </w:rPr>
        </w:r>
        <w:r w:rsidRPr="00564A49">
          <w:rPr>
            <w:webHidden/>
          </w:rPr>
          <w:fldChar w:fldCharType="separate"/>
        </w:r>
        <w:r w:rsidR="008562AC" w:rsidRPr="00564A49">
          <w:rPr>
            <w:webHidden/>
          </w:rPr>
          <w:t>32</w:t>
        </w:r>
        <w:r w:rsidRPr="00564A49">
          <w:rPr>
            <w:webHidden/>
          </w:rPr>
          <w:fldChar w:fldCharType="end"/>
        </w:r>
      </w:hyperlink>
    </w:p>
    <w:p w:rsidR="008562AC" w:rsidRPr="00564A49" w:rsidRDefault="00F154E5">
      <w:pPr>
        <w:pStyle w:val="11"/>
        <w:rPr>
          <w:rFonts w:asciiTheme="minorHAnsi" w:eastAsiaTheme="minorEastAsia" w:hAnsiTheme="minorHAnsi" w:cstheme="minorBidi"/>
          <w:bCs w:val="0"/>
          <w:sz w:val="22"/>
          <w:szCs w:val="22"/>
          <w:lang w:val="en-US" w:eastAsia="zh-CN"/>
        </w:rPr>
      </w:pPr>
      <w:hyperlink w:anchor="_Toc378026153" w:history="1">
        <w:r w:rsidR="008562AC" w:rsidRPr="00564A49">
          <w:rPr>
            <w:rStyle w:val="aff0"/>
            <w:lang w:val="en-US"/>
          </w:rPr>
          <w:t xml:space="preserve"> Annex D  Supplemental enhancement information</w:t>
        </w:r>
        <w:r w:rsidR="008562AC" w:rsidRPr="00564A49">
          <w:rPr>
            <w:webHidden/>
          </w:rPr>
          <w:tab/>
        </w:r>
        <w:r w:rsidRPr="00564A49">
          <w:rPr>
            <w:webHidden/>
          </w:rPr>
          <w:fldChar w:fldCharType="begin" w:fldLock="1"/>
        </w:r>
        <w:r w:rsidR="008562AC" w:rsidRPr="00564A49">
          <w:rPr>
            <w:webHidden/>
          </w:rPr>
          <w:instrText xml:space="preserve"> PAGEREF _Toc378026153 \h </w:instrText>
        </w:r>
        <w:r w:rsidRPr="00564A49">
          <w:rPr>
            <w:webHidden/>
          </w:rPr>
        </w:r>
        <w:r w:rsidRPr="00564A49">
          <w:rPr>
            <w:webHidden/>
          </w:rPr>
          <w:fldChar w:fldCharType="separate"/>
        </w:r>
        <w:r w:rsidR="008562AC" w:rsidRPr="00564A49">
          <w:rPr>
            <w:webHidden/>
          </w:rPr>
          <w:t>34</w:t>
        </w:r>
        <w:r w:rsidRPr="00564A49">
          <w:rPr>
            <w:webHidden/>
          </w:rPr>
          <w:fldChar w:fldCharType="end"/>
        </w:r>
      </w:hyperlink>
    </w:p>
    <w:p w:rsidR="008562AC" w:rsidRPr="00564A49" w:rsidRDefault="00F154E5">
      <w:pPr>
        <w:pStyle w:val="11"/>
        <w:rPr>
          <w:rFonts w:asciiTheme="minorHAnsi" w:eastAsiaTheme="minorEastAsia" w:hAnsiTheme="minorHAnsi" w:cstheme="minorBidi"/>
          <w:bCs w:val="0"/>
          <w:sz w:val="22"/>
          <w:szCs w:val="22"/>
          <w:lang w:val="en-US" w:eastAsia="zh-CN"/>
        </w:rPr>
      </w:pPr>
      <w:hyperlink w:anchor="_Toc378026154" w:history="1">
        <w:r w:rsidR="008562AC" w:rsidRPr="00564A49">
          <w:rPr>
            <w:rStyle w:val="aff0"/>
            <w:lang w:val="en-US"/>
          </w:rPr>
          <w:t xml:space="preserve"> Annex E  Video usability information</w:t>
        </w:r>
        <w:r w:rsidR="008562AC" w:rsidRPr="00564A49">
          <w:rPr>
            <w:webHidden/>
          </w:rPr>
          <w:tab/>
        </w:r>
        <w:r w:rsidRPr="00564A49">
          <w:rPr>
            <w:webHidden/>
          </w:rPr>
          <w:fldChar w:fldCharType="begin" w:fldLock="1"/>
        </w:r>
        <w:r w:rsidR="008562AC" w:rsidRPr="00564A49">
          <w:rPr>
            <w:webHidden/>
          </w:rPr>
          <w:instrText xml:space="preserve"> PAGEREF _Toc378026154 \h </w:instrText>
        </w:r>
        <w:r w:rsidRPr="00564A49">
          <w:rPr>
            <w:webHidden/>
          </w:rPr>
        </w:r>
        <w:r w:rsidRPr="00564A49">
          <w:rPr>
            <w:webHidden/>
          </w:rPr>
          <w:fldChar w:fldCharType="separate"/>
        </w:r>
        <w:r w:rsidR="008562AC" w:rsidRPr="00564A49">
          <w:rPr>
            <w:webHidden/>
          </w:rPr>
          <w:t>44</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55" w:history="1">
        <w:r w:rsidR="008562AC" w:rsidRPr="00564A49">
          <w:rPr>
            <w:rStyle w:val="aff0"/>
          </w:rPr>
          <w:t>E.2</w:t>
        </w:r>
        <w:r w:rsidR="008562AC" w:rsidRPr="00564A49">
          <w:rPr>
            <w:rFonts w:asciiTheme="minorHAnsi" w:eastAsiaTheme="minorEastAsia" w:hAnsiTheme="minorHAnsi" w:cstheme="minorBidi"/>
            <w:sz w:val="22"/>
            <w:szCs w:val="22"/>
            <w:lang w:val="en-US" w:eastAsia="zh-CN"/>
          </w:rPr>
          <w:tab/>
        </w:r>
        <w:r w:rsidR="008562AC" w:rsidRPr="00564A49">
          <w:rPr>
            <w:rStyle w:val="aff0"/>
          </w:rPr>
          <w:t>VUI semantics</w:t>
        </w:r>
        <w:r w:rsidR="008562AC" w:rsidRPr="00564A49">
          <w:rPr>
            <w:webHidden/>
          </w:rPr>
          <w:tab/>
        </w:r>
        <w:r w:rsidRPr="00564A49">
          <w:rPr>
            <w:webHidden/>
          </w:rPr>
          <w:fldChar w:fldCharType="begin" w:fldLock="1"/>
        </w:r>
        <w:r w:rsidR="008562AC" w:rsidRPr="00564A49">
          <w:rPr>
            <w:webHidden/>
          </w:rPr>
          <w:instrText xml:space="preserve"> PAGEREF _Toc378026155 \h </w:instrText>
        </w:r>
        <w:r w:rsidRPr="00564A49">
          <w:rPr>
            <w:webHidden/>
          </w:rPr>
        </w:r>
        <w:r w:rsidRPr="00564A49">
          <w:rPr>
            <w:webHidden/>
          </w:rPr>
          <w:fldChar w:fldCharType="separate"/>
        </w:r>
        <w:r w:rsidR="008562AC" w:rsidRPr="00564A49">
          <w:rPr>
            <w:webHidden/>
          </w:rPr>
          <w:t>44</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56" w:history="1">
        <w:r w:rsidR="008562AC" w:rsidRPr="00564A49">
          <w:rPr>
            <w:rStyle w:val="aff0"/>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VUI parameters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_Toc378026156 \h </w:instrText>
        </w:r>
        <w:r w:rsidRPr="00564A49">
          <w:rPr>
            <w:noProof/>
            <w:webHidden/>
          </w:rPr>
        </w:r>
        <w:r w:rsidRPr="00564A49">
          <w:rPr>
            <w:noProof/>
            <w:webHidden/>
          </w:rPr>
          <w:fldChar w:fldCharType="separate"/>
        </w:r>
        <w:r w:rsidR="008562AC" w:rsidRPr="00564A49">
          <w:rPr>
            <w:noProof/>
            <w:webHidden/>
          </w:rPr>
          <w:t>44</w:t>
        </w:r>
        <w:r w:rsidRPr="00564A49">
          <w:rPr>
            <w:noProof/>
            <w:webHidden/>
          </w:rPr>
          <w:fldChar w:fldCharType="end"/>
        </w:r>
      </w:hyperlink>
    </w:p>
    <w:p w:rsidR="008562AC" w:rsidRPr="00564A49" w:rsidRDefault="00F154E5">
      <w:pPr>
        <w:pStyle w:val="11"/>
        <w:rPr>
          <w:rFonts w:asciiTheme="minorHAnsi" w:eastAsiaTheme="minorEastAsia" w:hAnsiTheme="minorHAnsi" w:cstheme="minorBidi"/>
          <w:bCs w:val="0"/>
          <w:sz w:val="22"/>
          <w:szCs w:val="22"/>
          <w:lang w:val="en-US" w:eastAsia="zh-CN"/>
        </w:rPr>
      </w:pPr>
      <w:hyperlink w:anchor="_Toc378026157" w:history="1">
        <w:r w:rsidR="008562AC" w:rsidRPr="00564A49">
          <w:rPr>
            <w:rStyle w:val="aff0"/>
            <w:lang w:val="en-US"/>
          </w:rPr>
          <w:t xml:space="preserve"> Annex F </w:t>
        </w:r>
        <w:r w:rsidR="008562AC" w:rsidRPr="00564A49">
          <w:rPr>
            <w:rStyle w:val="aff0"/>
            <w:lang w:val="en-US" w:eastAsia="ko-KR"/>
          </w:rPr>
          <w:t xml:space="preserve"> Common specifications </w:t>
        </w:r>
        <w:r w:rsidR="008562AC" w:rsidRPr="00564A49">
          <w:rPr>
            <w:rStyle w:val="aff0"/>
            <w:lang w:val="en-US"/>
          </w:rPr>
          <w:t xml:space="preserve">for </w:t>
        </w:r>
        <w:r w:rsidR="008562AC" w:rsidRPr="00564A49">
          <w:rPr>
            <w:rStyle w:val="aff0"/>
            <w:lang w:val="en-US" w:eastAsia="ko-KR"/>
          </w:rPr>
          <w:t>multi-layer extensions</w:t>
        </w:r>
        <w:r w:rsidR="008562AC" w:rsidRPr="00564A49">
          <w:rPr>
            <w:webHidden/>
          </w:rPr>
          <w:tab/>
        </w:r>
        <w:r w:rsidRPr="00564A49">
          <w:rPr>
            <w:webHidden/>
          </w:rPr>
          <w:fldChar w:fldCharType="begin" w:fldLock="1"/>
        </w:r>
        <w:r w:rsidR="008562AC" w:rsidRPr="00564A49">
          <w:rPr>
            <w:webHidden/>
          </w:rPr>
          <w:instrText xml:space="preserve"> PAGEREF _Toc378026157 \h </w:instrText>
        </w:r>
        <w:r w:rsidRPr="00564A49">
          <w:rPr>
            <w:webHidden/>
          </w:rPr>
        </w:r>
        <w:r w:rsidRPr="00564A49">
          <w:rPr>
            <w:webHidden/>
          </w:rPr>
          <w:fldChar w:fldCharType="separate"/>
        </w:r>
        <w:r w:rsidR="008562AC" w:rsidRPr="00564A49">
          <w:rPr>
            <w:webHidden/>
          </w:rPr>
          <w:t>45</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58" w:history="1">
        <w:r w:rsidR="008562AC" w:rsidRPr="00564A49">
          <w:rPr>
            <w:rStyle w:val="aff0"/>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Scope</w:t>
        </w:r>
        <w:r w:rsidR="008562AC" w:rsidRPr="00564A49">
          <w:rPr>
            <w:webHidden/>
          </w:rPr>
          <w:tab/>
        </w:r>
        <w:r w:rsidRPr="00564A49">
          <w:rPr>
            <w:webHidden/>
          </w:rPr>
          <w:fldChar w:fldCharType="begin" w:fldLock="1"/>
        </w:r>
        <w:r w:rsidR="008562AC" w:rsidRPr="00564A49">
          <w:rPr>
            <w:webHidden/>
          </w:rPr>
          <w:instrText xml:space="preserve"> PAGEREF _Toc378026158 \h </w:instrText>
        </w:r>
        <w:r w:rsidRPr="00564A49">
          <w:rPr>
            <w:webHidden/>
          </w:rPr>
        </w:r>
        <w:r w:rsidRPr="00564A49">
          <w:rPr>
            <w:webHidden/>
          </w:rPr>
          <w:fldChar w:fldCharType="separate"/>
        </w:r>
        <w:r w:rsidR="008562AC" w:rsidRPr="00564A49">
          <w:rPr>
            <w:webHidden/>
          </w:rPr>
          <w:t>45</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59" w:history="1">
        <w:r w:rsidR="008562AC" w:rsidRPr="00564A49">
          <w:rPr>
            <w:rStyle w:val="aff0"/>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Normative references</w:t>
        </w:r>
        <w:r w:rsidR="008562AC" w:rsidRPr="00564A49">
          <w:rPr>
            <w:webHidden/>
          </w:rPr>
          <w:tab/>
        </w:r>
        <w:r w:rsidRPr="00564A49">
          <w:rPr>
            <w:webHidden/>
          </w:rPr>
          <w:fldChar w:fldCharType="begin" w:fldLock="1"/>
        </w:r>
        <w:r w:rsidR="008562AC" w:rsidRPr="00564A49">
          <w:rPr>
            <w:webHidden/>
          </w:rPr>
          <w:instrText xml:space="preserve"> PAGEREF _Toc378026159 \h </w:instrText>
        </w:r>
        <w:r w:rsidRPr="00564A49">
          <w:rPr>
            <w:webHidden/>
          </w:rPr>
        </w:r>
        <w:r w:rsidRPr="00564A49">
          <w:rPr>
            <w:webHidden/>
          </w:rPr>
          <w:fldChar w:fldCharType="separate"/>
        </w:r>
        <w:r w:rsidR="008562AC" w:rsidRPr="00564A49">
          <w:rPr>
            <w:webHidden/>
          </w:rPr>
          <w:t>45</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60" w:history="1">
        <w:r w:rsidR="008562AC" w:rsidRPr="00564A49">
          <w:rPr>
            <w:rStyle w:val="aff0"/>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Definitions</w:t>
        </w:r>
        <w:r w:rsidR="008562AC" w:rsidRPr="00564A49">
          <w:rPr>
            <w:webHidden/>
          </w:rPr>
          <w:tab/>
        </w:r>
        <w:r w:rsidRPr="00564A49">
          <w:rPr>
            <w:webHidden/>
          </w:rPr>
          <w:fldChar w:fldCharType="begin" w:fldLock="1"/>
        </w:r>
        <w:r w:rsidR="008562AC" w:rsidRPr="00564A49">
          <w:rPr>
            <w:webHidden/>
          </w:rPr>
          <w:instrText xml:space="preserve"> PAGEREF _Toc378026160 \h </w:instrText>
        </w:r>
        <w:r w:rsidRPr="00564A49">
          <w:rPr>
            <w:webHidden/>
          </w:rPr>
        </w:r>
        <w:r w:rsidRPr="00564A49">
          <w:rPr>
            <w:webHidden/>
          </w:rPr>
          <w:fldChar w:fldCharType="separate"/>
        </w:r>
        <w:r w:rsidR="008562AC" w:rsidRPr="00564A49">
          <w:rPr>
            <w:webHidden/>
          </w:rPr>
          <w:t>45</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61" w:history="1">
        <w:r w:rsidR="008562AC" w:rsidRPr="00564A49">
          <w:rPr>
            <w:rStyle w:val="aff0"/>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Abbreviations</w:t>
        </w:r>
        <w:r w:rsidR="008562AC" w:rsidRPr="00564A49">
          <w:rPr>
            <w:webHidden/>
          </w:rPr>
          <w:tab/>
        </w:r>
        <w:r w:rsidRPr="00564A49">
          <w:rPr>
            <w:webHidden/>
          </w:rPr>
          <w:fldChar w:fldCharType="begin" w:fldLock="1"/>
        </w:r>
        <w:r w:rsidR="008562AC" w:rsidRPr="00564A49">
          <w:rPr>
            <w:webHidden/>
          </w:rPr>
          <w:instrText xml:space="preserve"> PAGEREF _Toc378026161 \h </w:instrText>
        </w:r>
        <w:r w:rsidRPr="00564A49">
          <w:rPr>
            <w:webHidden/>
          </w:rPr>
        </w:r>
        <w:r w:rsidRPr="00564A49">
          <w:rPr>
            <w:webHidden/>
          </w:rPr>
          <w:fldChar w:fldCharType="separate"/>
        </w:r>
        <w:r w:rsidR="008562AC" w:rsidRPr="00564A49">
          <w:rPr>
            <w:webHidden/>
          </w:rPr>
          <w:t>46</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62" w:history="1">
        <w:r w:rsidR="008562AC" w:rsidRPr="00564A49">
          <w:rPr>
            <w:rStyle w:val="aff0"/>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Conventions</w:t>
        </w:r>
        <w:r w:rsidR="008562AC" w:rsidRPr="00564A49">
          <w:rPr>
            <w:webHidden/>
          </w:rPr>
          <w:tab/>
        </w:r>
        <w:r w:rsidRPr="00564A49">
          <w:rPr>
            <w:webHidden/>
          </w:rPr>
          <w:fldChar w:fldCharType="begin" w:fldLock="1"/>
        </w:r>
        <w:r w:rsidR="008562AC" w:rsidRPr="00564A49">
          <w:rPr>
            <w:webHidden/>
          </w:rPr>
          <w:instrText xml:space="preserve"> PAGEREF _Toc378026162 \h </w:instrText>
        </w:r>
        <w:r w:rsidRPr="00564A49">
          <w:rPr>
            <w:webHidden/>
          </w:rPr>
        </w:r>
        <w:r w:rsidRPr="00564A49">
          <w:rPr>
            <w:webHidden/>
          </w:rPr>
          <w:fldChar w:fldCharType="separate"/>
        </w:r>
        <w:r w:rsidR="008562AC" w:rsidRPr="00564A49">
          <w:rPr>
            <w:webHidden/>
          </w:rPr>
          <w:t>46</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63" w:history="1">
        <w:r w:rsidR="008562AC" w:rsidRPr="00564A49">
          <w:rPr>
            <w:rStyle w:val="aff0"/>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Source, coded, decoded and output data formats, scanning processes, and neighbouring relationships</w:t>
        </w:r>
        <w:r w:rsidR="008562AC" w:rsidRPr="00564A49">
          <w:rPr>
            <w:webHidden/>
          </w:rPr>
          <w:tab/>
        </w:r>
        <w:r w:rsidRPr="00564A49">
          <w:rPr>
            <w:webHidden/>
          </w:rPr>
          <w:fldChar w:fldCharType="begin" w:fldLock="1"/>
        </w:r>
        <w:r w:rsidR="008562AC" w:rsidRPr="00564A49">
          <w:rPr>
            <w:webHidden/>
          </w:rPr>
          <w:instrText xml:space="preserve"> PAGEREF _Toc378026163 \h </w:instrText>
        </w:r>
        <w:r w:rsidRPr="00564A49">
          <w:rPr>
            <w:webHidden/>
          </w:rPr>
        </w:r>
        <w:r w:rsidRPr="00564A49">
          <w:rPr>
            <w:webHidden/>
          </w:rPr>
          <w:fldChar w:fldCharType="separate"/>
        </w:r>
        <w:r w:rsidR="008562AC" w:rsidRPr="00564A49">
          <w:rPr>
            <w:webHidden/>
          </w:rPr>
          <w:t>46</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64" w:history="1">
        <w:r w:rsidR="008562AC" w:rsidRPr="00564A49">
          <w:rPr>
            <w:rStyle w:val="aff0"/>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Syntax and semantics</w:t>
        </w:r>
        <w:r w:rsidR="008562AC" w:rsidRPr="00564A49">
          <w:rPr>
            <w:webHidden/>
          </w:rPr>
          <w:tab/>
        </w:r>
        <w:r w:rsidRPr="00564A49">
          <w:rPr>
            <w:webHidden/>
          </w:rPr>
          <w:fldChar w:fldCharType="begin" w:fldLock="1"/>
        </w:r>
        <w:r w:rsidR="008562AC" w:rsidRPr="00564A49">
          <w:rPr>
            <w:webHidden/>
          </w:rPr>
          <w:instrText xml:space="preserve"> PAGEREF _Toc378026164 \h </w:instrText>
        </w:r>
        <w:r w:rsidRPr="00564A49">
          <w:rPr>
            <w:webHidden/>
          </w:rPr>
        </w:r>
        <w:r w:rsidRPr="00564A49">
          <w:rPr>
            <w:webHidden/>
          </w:rPr>
          <w:fldChar w:fldCharType="separate"/>
        </w:r>
        <w:r w:rsidR="008562AC" w:rsidRPr="00564A49">
          <w:rPr>
            <w:webHidden/>
          </w:rPr>
          <w:t>47</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65" w:history="1">
        <w:r w:rsidR="008562AC" w:rsidRPr="00564A49">
          <w:rPr>
            <w:rStyle w:val="aff0"/>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Method of specifying syntax in tabular form</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_Toc378026165 \h </w:instrText>
        </w:r>
        <w:r w:rsidRPr="00564A49">
          <w:rPr>
            <w:noProof/>
            <w:webHidden/>
          </w:rPr>
        </w:r>
        <w:r w:rsidRPr="00564A49">
          <w:rPr>
            <w:noProof/>
            <w:webHidden/>
          </w:rPr>
          <w:fldChar w:fldCharType="separate"/>
        </w:r>
        <w:r w:rsidR="008562AC" w:rsidRPr="00564A49">
          <w:rPr>
            <w:noProof/>
            <w:webHidden/>
          </w:rPr>
          <w:t>47</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66" w:history="1">
        <w:r w:rsidR="008562AC" w:rsidRPr="00564A49">
          <w:rPr>
            <w:rStyle w:val="aff0"/>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Specification of syntax functions, categories, and descriptors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_Toc378026166 \h </w:instrText>
        </w:r>
        <w:r w:rsidRPr="00564A49">
          <w:rPr>
            <w:noProof/>
            <w:webHidden/>
          </w:rPr>
        </w:r>
        <w:r w:rsidRPr="00564A49">
          <w:rPr>
            <w:noProof/>
            <w:webHidden/>
          </w:rPr>
          <w:fldChar w:fldCharType="separate"/>
        </w:r>
        <w:r w:rsidR="008562AC" w:rsidRPr="00564A49">
          <w:rPr>
            <w:noProof/>
            <w:webHidden/>
          </w:rPr>
          <w:t>47</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67" w:history="1">
        <w:r w:rsidR="008562AC" w:rsidRPr="00564A49">
          <w:rPr>
            <w:rStyle w:val="aff0"/>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Syntax in tabular form</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_Toc378026167 \h </w:instrText>
        </w:r>
        <w:r w:rsidRPr="00564A49">
          <w:rPr>
            <w:noProof/>
            <w:webHidden/>
          </w:rPr>
        </w:r>
        <w:r w:rsidRPr="00564A49">
          <w:rPr>
            <w:noProof/>
            <w:webHidden/>
          </w:rPr>
          <w:fldChar w:fldCharType="separate"/>
        </w:r>
        <w:r w:rsidR="008562AC" w:rsidRPr="00564A49">
          <w:rPr>
            <w:noProof/>
            <w:webHidden/>
          </w:rPr>
          <w:t>47</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68" w:history="1">
        <w:r w:rsidR="008562AC" w:rsidRPr="00564A49">
          <w:rPr>
            <w:rStyle w:val="aff0"/>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NAL unit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_Toc378026168 \h </w:instrText>
        </w:r>
        <w:r w:rsidRPr="00564A49">
          <w:rPr>
            <w:noProof/>
            <w:webHidden/>
          </w:rPr>
        </w:r>
        <w:r w:rsidRPr="00564A49">
          <w:rPr>
            <w:noProof/>
            <w:webHidden/>
          </w:rPr>
          <w:fldChar w:fldCharType="separate"/>
        </w:r>
        <w:r w:rsidR="008562AC" w:rsidRPr="00564A49">
          <w:rPr>
            <w:noProof/>
            <w:webHidden/>
          </w:rPr>
          <w:t>47</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69" w:history="1">
        <w:r w:rsidR="008562AC" w:rsidRPr="00564A49">
          <w:rPr>
            <w:rStyle w:val="aff0"/>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Raw byte sequence payloads and RBSP trailing bits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_Toc378026169 \h </w:instrText>
        </w:r>
        <w:r w:rsidRPr="00564A49">
          <w:rPr>
            <w:noProof/>
            <w:webHidden/>
          </w:rPr>
        </w:r>
        <w:r w:rsidRPr="00564A49">
          <w:rPr>
            <w:noProof/>
            <w:webHidden/>
          </w:rPr>
          <w:fldChar w:fldCharType="separate"/>
        </w:r>
        <w:r w:rsidR="008562AC" w:rsidRPr="00564A49">
          <w:rPr>
            <w:noProof/>
            <w:webHidden/>
          </w:rPr>
          <w:t>48</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0" w:history="1">
        <w:r w:rsidR="008562AC" w:rsidRPr="00564A49">
          <w:rPr>
            <w:rStyle w:val="aff0"/>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Profile, tier and level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_Toc378026170 \h </w:instrText>
        </w:r>
        <w:r w:rsidRPr="00564A49">
          <w:rPr>
            <w:noProof/>
            <w:webHidden/>
          </w:rPr>
        </w:r>
        <w:r w:rsidRPr="00564A49">
          <w:rPr>
            <w:noProof/>
            <w:webHidden/>
          </w:rPr>
          <w:fldChar w:fldCharType="separate"/>
        </w:r>
        <w:r w:rsidR="008562AC" w:rsidRPr="00564A49">
          <w:rPr>
            <w:noProof/>
            <w:webHidden/>
          </w:rPr>
          <w:t>61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1" w:history="1">
        <w:r w:rsidR="008562AC" w:rsidRPr="00564A49">
          <w:rPr>
            <w:rStyle w:val="aff0"/>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Scaling list data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_Toc378026171 \h </w:instrText>
        </w:r>
        <w:r w:rsidRPr="00564A49">
          <w:rPr>
            <w:noProof/>
            <w:webHidden/>
          </w:rPr>
        </w:r>
        <w:r w:rsidRPr="00564A49">
          <w:rPr>
            <w:noProof/>
            <w:webHidden/>
          </w:rPr>
          <w:fldChar w:fldCharType="separate"/>
        </w:r>
        <w:r w:rsidR="008562AC" w:rsidRPr="00564A49">
          <w:rPr>
            <w:noProof/>
            <w:webHidden/>
          </w:rPr>
          <w:t>61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2" w:history="1">
        <w:r w:rsidR="008562AC" w:rsidRPr="00564A49">
          <w:rPr>
            <w:rStyle w:val="aff0"/>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Supplemental enhancement information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_Toc378026172 \h </w:instrText>
        </w:r>
        <w:r w:rsidRPr="00564A49">
          <w:rPr>
            <w:noProof/>
            <w:webHidden/>
          </w:rPr>
        </w:r>
        <w:r w:rsidRPr="00564A49">
          <w:rPr>
            <w:noProof/>
            <w:webHidden/>
          </w:rPr>
          <w:fldChar w:fldCharType="separate"/>
        </w:r>
        <w:r w:rsidR="008562AC" w:rsidRPr="00564A49">
          <w:rPr>
            <w:noProof/>
            <w:webHidden/>
          </w:rPr>
          <w:t>61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3" w:history="1">
        <w:r w:rsidR="008562AC" w:rsidRPr="00564A49">
          <w:rPr>
            <w:rStyle w:val="aff0"/>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Slice segment header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_Toc378026173 \h </w:instrText>
        </w:r>
        <w:r w:rsidRPr="00564A49">
          <w:rPr>
            <w:noProof/>
            <w:webHidden/>
          </w:rPr>
        </w:r>
        <w:r w:rsidRPr="00564A49">
          <w:rPr>
            <w:noProof/>
            <w:webHidden/>
          </w:rPr>
          <w:fldChar w:fldCharType="separate"/>
        </w:r>
        <w:r w:rsidR="008562AC" w:rsidRPr="00564A49">
          <w:rPr>
            <w:noProof/>
            <w:webHidden/>
          </w:rPr>
          <w:t>62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4" w:history="1">
        <w:r w:rsidR="008562AC" w:rsidRPr="00564A49">
          <w:rPr>
            <w:rStyle w:val="aff0"/>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Short-term reference picture set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_Toc378026174 \h </w:instrText>
        </w:r>
        <w:r w:rsidRPr="00564A49">
          <w:rPr>
            <w:noProof/>
            <w:webHidden/>
          </w:rPr>
        </w:r>
        <w:r w:rsidRPr="00564A49">
          <w:rPr>
            <w:noProof/>
            <w:webHidden/>
          </w:rPr>
          <w:fldChar w:fldCharType="separate"/>
        </w:r>
        <w:r w:rsidR="008562AC" w:rsidRPr="00564A49">
          <w:rPr>
            <w:noProof/>
            <w:webHidden/>
          </w:rPr>
          <w:t>65</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5" w:history="1">
        <w:r w:rsidR="008562AC" w:rsidRPr="00564A49">
          <w:rPr>
            <w:rStyle w:val="aff0"/>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Slice segment data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_Toc378026175 \h </w:instrText>
        </w:r>
        <w:r w:rsidRPr="00564A49">
          <w:rPr>
            <w:noProof/>
            <w:webHidden/>
          </w:rPr>
        </w:r>
        <w:r w:rsidRPr="00564A49">
          <w:rPr>
            <w:noProof/>
            <w:webHidden/>
          </w:rPr>
          <w:fldChar w:fldCharType="separate"/>
        </w:r>
        <w:r w:rsidR="008562AC" w:rsidRPr="00564A49">
          <w:rPr>
            <w:noProof/>
            <w:webHidden/>
          </w:rPr>
          <w:t>65</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76" w:history="1">
        <w:r w:rsidR="008562AC" w:rsidRPr="00564A49">
          <w:rPr>
            <w:rStyle w:val="aff0"/>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_Toc378026176 \h </w:instrText>
        </w:r>
        <w:r w:rsidRPr="00564A49">
          <w:rPr>
            <w:noProof/>
            <w:webHidden/>
          </w:rPr>
        </w:r>
        <w:r w:rsidRPr="00564A49">
          <w:rPr>
            <w:noProof/>
            <w:webHidden/>
          </w:rPr>
          <w:fldChar w:fldCharType="separate"/>
        </w:r>
        <w:r w:rsidR="008562AC" w:rsidRPr="00564A49">
          <w:rPr>
            <w:noProof/>
            <w:webHidden/>
          </w:rPr>
          <w:t>65</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7" w:history="1">
        <w:r w:rsidR="008562AC" w:rsidRPr="00564A49">
          <w:rPr>
            <w:rStyle w:val="aff0"/>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_Toc378026177 \h </w:instrText>
        </w:r>
        <w:r w:rsidRPr="00564A49">
          <w:rPr>
            <w:noProof/>
            <w:webHidden/>
          </w:rPr>
        </w:r>
        <w:r w:rsidRPr="00564A49">
          <w:rPr>
            <w:noProof/>
            <w:webHidden/>
          </w:rPr>
          <w:fldChar w:fldCharType="separate"/>
        </w:r>
        <w:r w:rsidR="008562AC" w:rsidRPr="00564A49">
          <w:rPr>
            <w:noProof/>
            <w:webHidden/>
          </w:rPr>
          <w:t>65</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8" w:history="1">
        <w:r w:rsidR="008562AC" w:rsidRPr="00564A49">
          <w:rPr>
            <w:rStyle w:val="aff0"/>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NAL unit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_Toc378026178 \h </w:instrText>
        </w:r>
        <w:r w:rsidRPr="00564A49">
          <w:rPr>
            <w:noProof/>
            <w:webHidden/>
          </w:rPr>
        </w:r>
        <w:r w:rsidRPr="00564A49">
          <w:rPr>
            <w:noProof/>
            <w:webHidden/>
          </w:rPr>
          <w:fldChar w:fldCharType="separate"/>
        </w:r>
        <w:r w:rsidR="008562AC" w:rsidRPr="00564A49">
          <w:rPr>
            <w:noProof/>
            <w:webHidden/>
          </w:rPr>
          <w:t>65</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79" w:history="1">
        <w:r w:rsidR="008562AC" w:rsidRPr="00564A49">
          <w:rPr>
            <w:rStyle w:val="aff0"/>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Raw byte sequence payloads, trailing bits, and byte alignment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_Toc378026179 \h </w:instrText>
        </w:r>
        <w:r w:rsidRPr="00564A49">
          <w:rPr>
            <w:noProof/>
            <w:webHidden/>
          </w:rPr>
        </w:r>
        <w:r w:rsidRPr="00564A49">
          <w:rPr>
            <w:noProof/>
            <w:webHidden/>
          </w:rPr>
          <w:fldChar w:fldCharType="separate"/>
        </w:r>
        <w:r w:rsidR="008562AC" w:rsidRPr="00564A49">
          <w:rPr>
            <w:noProof/>
            <w:webHidden/>
          </w:rPr>
          <w:t>67</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0" w:history="1">
        <w:r w:rsidR="008562AC" w:rsidRPr="00564A49">
          <w:rPr>
            <w:rStyle w:val="aff0"/>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Profile, tier and level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_Toc378026180 \h </w:instrText>
        </w:r>
        <w:r w:rsidRPr="00564A49">
          <w:rPr>
            <w:noProof/>
            <w:webHidden/>
          </w:rPr>
        </w:r>
        <w:r w:rsidRPr="00564A49">
          <w:rPr>
            <w:noProof/>
            <w:webHidden/>
          </w:rPr>
          <w:fldChar w:fldCharType="separate"/>
        </w:r>
        <w:r w:rsidR="008562AC" w:rsidRPr="00564A49">
          <w:rPr>
            <w:noProof/>
            <w:webHidden/>
          </w:rPr>
          <w:t>88</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1" w:history="1">
        <w:r w:rsidR="008562AC" w:rsidRPr="00564A49">
          <w:rPr>
            <w:rStyle w:val="aff0"/>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Scaling list data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_Toc378026181 \h </w:instrText>
        </w:r>
        <w:r w:rsidRPr="00564A49">
          <w:rPr>
            <w:noProof/>
            <w:webHidden/>
          </w:rPr>
        </w:r>
        <w:r w:rsidRPr="00564A49">
          <w:rPr>
            <w:noProof/>
            <w:webHidden/>
          </w:rPr>
          <w:fldChar w:fldCharType="separate"/>
        </w:r>
        <w:r w:rsidR="008562AC" w:rsidRPr="00564A49">
          <w:rPr>
            <w:noProof/>
            <w:webHidden/>
          </w:rPr>
          <w:t>88</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2" w:history="1">
        <w:r w:rsidR="008562AC" w:rsidRPr="00564A49">
          <w:rPr>
            <w:rStyle w:val="aff0"/>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Supplemental enhancement information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_Toc378026182 \h </w:instrText>
        </w:r>
        <w:r w:rsidRPr="00564A49">
          <w:rPr>
            <w:noProof/>
            <w:webHidden/>
          </w:rPr>
        </w:r>
        <w:r w:rsidRPr="00564A49">
          <w:rPr>
            <w:noProof/>
            <w:webHidden/>
          </w:rPr>
          <w:fldChar w:fldCharType="separate"/>
        </w:r>
        <w:r w:rsidR="008562AC" w:rsidRPr="00564A49">
          <w:rPr>
            <w:noProof/>
            <w:webHidden/>
          </w:rPr>
          <w:t>88</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3" w:history="1">
        <w:r w:rsidR="008562AC" w:rsidRPr="00564A49">
          <w:rPr>
            <w:rStyle w:val="aff0"/>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Slice segment header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_Toc378026183 \h </w:instrText>
        </w:r>
        <w:r w:rsidRPr="00564A49">
          <w:rPr>
            <w:noProof/>
            <w:webHidden/>
          </w:rPr>
        </w:r>
        <w:r w:rsidRPr="00564A49">
          <w:rPr>
            <w:noProof/>
            <w:webHidden/>
          </w:rPr>
          <w:fldChar w:fldCharType="separate"/>
        </w:r>
        <w:r w:rsidR="008562AC" w:rsidRPr="00564A49">
          <w:rPr>
            <w:noProof/>
            <w:webHidden/>
          </w:rPr>
          <w:t>89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4" w:history="1">
        <w:r w:rsidR="008562AC" w:rsidRPr="00564A49">
          <w:rPr>
            <w:rStyle w:val="aff0"/>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Short-term reference picture set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_Toc378026184 \h </w:instrText>
        </w:r>
        <w:r w:rsidRPr="00564A49">
          <w:rPr>
            <w:noProof/>
            <w:webHidden/>
          </w:rPr>
        </w:r>
        <w:r w:rsidRPr="00564A49">
          <w:rPr>
            <w:noProof/>
            <w:webHidden/>
          </w:rPr>
          <w:fldChar w:fldCharType="separate"/>
        </w:r>
        <w:r w:rsidR="008562AC" w:rsidRPr="00564A49">
          <w:rPr>
            <w:noProof/>
            <w:webHidden/>
          </w:rPr>
          <w:t>92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5" w:history="1">
        <w:r w:rsidR="008562AC" w:rsidRPr="00564A49">
          <w:rPr>
            <w:rStyle w:val="aff0"/>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Slice segment data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_Toc378026185 \h </w:instrText>
        </w:r>
        <w:r w:rsidRPr="00564A49">
          <w:rPr>
            <w:noProof/>
            <w:webHidden/>
          </w:rPr>
        </w:r>
        <w:r w:rsidRPr="00564A49">
          <w:rPr>
            <w:noProof/>
            <w:webHidden/>
          </w:rPr>
          <w:fldChar w:fldCharType="separate"/>
        </w:r>
        <w:r w:rsidR="008562AC" w:rsidRPr="00564A49">
          <w:rPr>
            <w:noProof/>
            <w:webHidden/>
          </w:rPr>
          <w:t>92</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186" w:history="1">
        <w:r w:rsidR="008562AC" w:rsidRPr="00564A49">
          <w:rPr>
            <w:rStyle w:val="aff0"/>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Decoding process</w:t>
        </w:r>
        <w:r w:rsidR="008562AC" w:rsidRPr="00564A49">
          <w:rPr>
            <w:webHidden/>
          </w:rPr>
          <w:tab/>
        </w:r>
        <w:r w:rsidRPr="00564A49">
          <w:rPr>
            <w:webHidden/>
          </w:rPr>
          <w:fldChar w:fldCharType="begin" w:fldLock="1"/>
        </w:r>
        <w:r w:rsidR="008562AC" w:rsidRPr="00564A49">
          <w:rPr>
            <w:webHidden/>
          </w:rPr>
          <w:instrText xml:space="preserve"> PAGEREF _Toc378026186 \h </w:instrText>
        </w:r>
        <w:r w:rsidRPr="00564A49">
          <w:rPr>
            <w:webHidden/>
          </w:rPr>
        </w:r>
        <w:r w:rsidRPr="00564A49">
          <w:rPr>
            <w:webHidden/>
          </w:rPr>
          <w:fldChar w:fldCharType="separate"/>
        </w:r>
        <w:r w:rsidR="008562AC" w:rsidRPr="00564A49">
          <w:rPr>
            <w:webHidden/>
          </w:rPr>
          <w:t>92</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87" w:history="1">
        <w:r w:rsidR="008562AC" w:rsidRPr="00564A49">
          <w:rPr>
            <w:rStyle w:val="aff0"/>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General decoding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_Toc378026187 \h </w:instrText>
        </w:r>
        <w:r w:rsidRPr="00564A49">
          <w:rPr>
            <w:noProof/>
            <w:webHidden/>
          </w:rPr>
        </w:r>
        <w:r w:rsidRPr="00564A49">
          <w:rPr>
            <w:noProof/>
            <w:webHidden/>
          </w:rPr>
          <w:fldChar w:fldCharType="separate"/>
        </w:r>
        <w:r w:rsidR="008562AC" w:rsidRPr="00564A49">
          <w:rPr>
            <w:noProof/>
            <w:webHidden/>
          </w:rPr>
          <w:t>92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8" w:history="1">
        <w:r w:rsidR="008562AC" w:rsidRPr="00564A49">
          <w:rPr>
            <w:rStyle w:val="aff0"/>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a coded picture with nuh_layer_id equal to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_Toc378026188 \h </w:instrText>
        </w:r>
        <w:r w:rsidRPr="00564A49">
          <w:rPr>
            <w:noProof/>
            <w:webHidden/>
          </w:rPr>
        </w:r>
        <w:r w:rsidRPr="00564A49">
          <w:rPr>
            <w:noProof/>
            <w:webHidden/>
          </w:rPr>
          <w:fldChar w:fldCharType="separate"/>
        </w:r>
        <w:r w:rsidR="008562AC" w:rsidRPr="00564A49">
          <w:rPr>
            <w:noProof/>
            <w:webHidden/>
          </w:rPr>
          <w:t>92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89" w:history="1">
        <w:r w:rsidR="008562AC" w:rsidRPr="00564A49">
          <w:rPr>
            <w:rStyle w:val="aff0"/>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a coded picture with nuh_layer_id greater than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_Toc378026189 \h </w:instrText>
        </w:r>
        <w:r w:rsidRPr="00564A49">
          <w:rPr>
            <w:noProof/>
            <w:webHidden/>
          </w:rPr>
        </w:r>
        <w:r w:rsidRPr="00564A49">
          <w:rPr>
            <w:noProof/>
            <w:webHidden/>
          </w:rPr>
          <w:fldChar w:fldCharType="separate"/>
        </w:r>
        <w:r w:rsidR="008562AC" w:rsidRPr="00564A49">
          <w:rPr>
            <w:noProof/>
            <w:webHidden/>
          </w:rPr>
          <w:t>93</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0" w:history="1">
        <w:r w:rsidR="008562AC" w:rsidRPr="00564A49">
          <w:rPr>
            <w:rStyle w:val="aff0"/>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starting the decoding of a coded picture with nuh_layer_id greater than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_Toc378026190 \h </w:instrText>
        </w:r>
        <w:r w:rsidRPr="00564A49">
          <w:rPr>
            <w:noProof/>
            <w:webHidden/>
          </w:rPr>
        </w:r>
        <w:r w:rsidRPr="00564A49">
          <w:rPr>
            <w:noProof/>
            <w:webHidden/>
          </w:rPr>
          <w:fldChar w:fldCharType="separate"/>
        </w:r>
        <w:r w:rsidR="008562AC" w:rsidRPr="00564A49">
          <w:rPr>
            <w:noProof/>
            <w:webHidden/>
          </w:rPr>
          <w:t>93</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1" w:history="1">
        <w:r w:rsidR="008562AC" w:rsidRPr="00564A49">
          <w:rPr>
            <w:rStyle w:val="aff0"/>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ending the decoding of a coded picture with nuh_layer_id greater than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_Toc378026191 \h </w:instrText>
        </w:r>
        <w:r w:rsidRPr="00564A49">
          <w:rPr>
            <w:noProof/>
            <w:webHidden/>
          </w:rPr>
        </w:r>
        <w:r w:rsidRPr="00564A49">
          <w:rPr>
            <w:noProof/>
            <w:webHidden/>
          </w:rPr>
          <w:fldChar w:fldCharType="separate"/>
        </w:r>
        <w:r w:rsidR="008562AC" w:rsidRPr="00564A49">
          <w:rPr>
            <w:noProof/>
            <w:webHidden/>
          </w:rPr>
          <w:t>93</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2" w:history="1">
        <w:r w:rsidR="008562AC" w:rsidRPr="00564A49">
          <w:rPr>
            <w:rStyle w:val="aff0"/>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Generation of unavailable reference pictures for pictures first in decoding order within a layer</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_Toc378026192 \h </w:instrText>
        </w:r>
        <w:r w:rsidRPr="00564A49">
          <w:rPr>
            <w:noProof/>
            <w:webHidden/>
          </w:rPr>
        </w:r>
        <w:r w:rsidRPr="00564A49">
          <w:rPr>
            <w:noProof/>
            <w:webHidden/>
          </w:rPr>
          <w:fldChar w:fldCharType="separate"/>
        </w:r>
        <w:r w:rsidR="008562AC" w:rsidRPr="00564A49">
          <w:rPr>
            <w:noProof/>
            <w:webHidden/>
          </w:rPr>
          <w:t>94</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93" w:history="1">
        <w:r w:rsidR="008562AC" w:rsidRPr="00564A49">
          <w:rPr>
            <w:rStyle w:val="aff0"/>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NAL unit decoding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_Toc378026193 \h </w:instrText>
        </w:r>
        <w:r w:rsidRPr="00564A49">
          <w:rPr>
            <w:noProof/>
            <w:webHidden/>
          </w:rPr>
        </w:r>
        <w:r w:rsidRPr="00564A49">
          <w:rPr>
            <w:noProof/>
            <w:webHidden/>
          </w:rPr>
          <w:fldChar w:fldCharType="separate"/>
        </w:r>
        <w:r w:rsidR="008562AC" w:rsidRPr="00564A49">
          <w:rPr>
            <w:noProof/>
            <w:webHidden/>
          </w:rPr>
          <w:t>95</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94" w:history="1">
        <w:r w:rsidR="008562AC" w:rsidRPr="00564A49">
          <w:rPr>
            <w:rStyle w:val="aff0"/>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Slice decoding processes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_Toc378026194 \h </w:instrText>
        </w:r>
        <w:r w:rsidRPr="00564A49">
          <w:rPr>
            <w:noProof/>
            <w:webHidden/>
          </w:rPr>
        </w:r>
        <w:r w:rsidRPr="00564A49">
          <w:rPr>
            <w:noProof/>
            <w:webHidden/>
          </w:rPr>
          <w:fldChar w:fldCharType="separate"/>
        </w:r>
        <w:r w:rsidR="008562AC" w:rsidRPr="00564A49">
          <w:rPr>
            <w:noProof/>
            <w:webHidden/>
          </w:rPr>
          <w:t>95</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5" w:history="1">
        <w:r w:rsidR="008562AC" w:rsidRPr="00564A49">
          <w:rPr>
            <w:rStyle w:val="aff0"/>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picture order count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_Toc378026195 \h </w:instrText>
        </w:r>
        <w:r w:rsidRPr="00564A49">
          <w:rPr>
            <w:noProof/>
            <w:webHidden/>
          </w:rPr>
        </w:r>
        <w:r w:rsidRPr="00564A49">
          <w:rPr>
            <w:noProof/>
            <w:webHidden/>
          </w:rPr>
          <w:fldChar w:fldCharType="separate"/>
        </w:r>
        <w:r w:rsidR="008562AC" w:rsidRPr="00564A49">
          <w:rPr>
            <w:noProof/>
            <w:webHidden/>
          </w:rPr>
          <w:t>95</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6" w:history="1">
        <w:r w:rsidR="008562AC" w:rsidRPr="00564A49">
          <w:rPr>
            <w:rStyle w:val="aff0"/>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reference picture set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_Toc378026196 \h </w:instrText>
        </w:r>
        <w:r w:rsidRPr="00564A49">
          <w:rPr>
            <w:noProof/>
            <w:webHidden/>
          </w:rPr>
        </w:r>
        <w:r w:rsidRPr="00564A49">
          <w:rPr>
            <w:noProof/>
            <w:webHidden/>
          </w:rPr>
          <w:fldChar w:fldCharType="separate"/>
        </w:r>
        <w:r w:rsidR="008562AC" w:rsidRPr="00564A49">
          <w:rPr>
            <w:noProof/>
            <w:webHidden/>
          </w:rPr>
          <w:t>97</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7" w:history="1">
        <w:r w:rsidR="008562AC" w:rsidRPr="00564A49">
          <w:rPr>
            <w:rStyle w:val="aff0"/>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Decoding process for generating unavailable reference pictures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_Toc378026197 \h </w:instrText>
        </w:r>
        <w:r w:rsidRPr="00564A49">
          <w:rPr>
            <w:noProof/>
            <w:webHidden/>
          </w:rPr>
        </w:r>
        <w:r w:rsidRPr="00564A49">
          <w:rPr>
            <w:noProof/>
            <w:webHidden/>
          </w:rPr>
          <w:fldChar w:fldCharType="separate"/>
        </w:r>
        <w:r w:rsidR="008562AC" w:rsidRPr="00564A49">
          <w:rPr>
            <w:noProof/>
            <w:webHidden/>
          </w:rPr>
          <w:t>97</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198" w:history="1">
        <w:r w:rsidR="008562AC" w:rsidRPr="00564A49">
          <w:rPr>
            <w:rStyle w:val="aff0"/>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Decoding process for reference picture lists construction</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_Toc378026198 \h </w:instrText>
        </w:r>
        <w:r w:rsidRPr="00564A49">
          <w:rPr>
            <w:noProof/>
            <w:webHidden/>
          </w:rPr>
        </w:r>
        <w:r w:rsidRPr="00564A49">
          <w:rPr>
            <w:noProof/>
            <w:webHidden/>
          </w:rPr>
          <w:fldChar w:fldCharType="separate"/>
        </w:r>
        <w:r w:rsidR="008562AC" w:rsidRPr="00564A49">
          <w:rPr>
            <w:noProof/>
            <w:webHidden/>
          </w:rPr>
          <w:t>97</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199" w:history="1">
        <w:r w:rsidR="008562AC" w:rsidRPr="00564A49">
          <w:rPr>
            <w:rStyle w:val="aff0"/>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coding units coded in intra prediction mode</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_Toc378026199 \h </w:instrText>
        </w:r>
        <w:r w:rsidRPr="00564A49">
          <w:rPr>
            <w:noProof/>
            <w:webHidden/>
          </w:rPr>
        </w:r>
        <w:r w:rsidRPr="00564A49">
          <w:rPr>
            <w:noProof/>
            <w:webHidden/>
          </w:rPr>
          <w:fldChar w:fldCharType="separate"/>
        </w:r>
        <w:r w:rsidR="008562AC" w:rsidRPr="00564A49">
          <w:rPr>
            <w:noProof/>
            <w:webHidden/>
          </w:rPr>
          <w:t>98</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00" w:history="1">
        <w:r w:rsidR="008562AC" w:rsidRPr="00564A49">
          <w:rPr>
            <w:rStyle w:val="aff0"/>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coding units coded in inter prediction mode</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_Toc378026200 \h </w:instrText>
        </w:r>
        <w:r w:rsidRPr="00564A49">
          <w:rPr>
            <w:noProof/>
            <w:webHidden/>
          </w:rPr>
        </w:r>
        <w:r w:rsidRPr="00564A49">
          <w:rPr>
            <w:noProof/>
            <w:webHidden/>
          </w:rPr>
          <w:fldChar w:fldCharType="separate"/>
        </w:r>
        <w:r w:rsidR="008562AC" w:rsidRPr="00564A49">
          <w:rPr>
            <w:noProof/>
            <w:webHidden/>
          </w:rPr>
          <w:t>98</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01" w:history="1">
        <w:r w:rsidR="008562AC" w:rsidRPr="00564A49">
          <w:rPr>
            <w:rStyle w:val="aff0"/>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Scaling, transformation and array construction process prior to deblocking filter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_Toc378026201 \h </w:instrText>
        </w:r>
        <w:r w:rsidRPr="00564A49">
          <w:rPr>
            <w:noProof/>
            <w:webHidden/>
          </w:rPr>
        </w:r>
        <w:r w:rsidRPr="00564A49">
          <w:rPr>
            <w:noProof/>
            <w:webHidden/>
          </w:rPr>
          <w:fldChar w:fldCharType="separate"/>
        </w:r>
        <w:r w:rsidR="008562AC" w:rsidRPr="00564A49">
          <w:rPr>
            <w:noProof/>
            <w:webHidden/>
          </w:rPr>
          <w:t>98</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02" w:history="1">
        <w:r w:rsidR="008562AC" w:rsidRPr="00564A49">
          <w:rPr>
            <w:rStyle w:val="aff0"/>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In-loop filter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_Toc378026202 \h </w:instrText>
        </w:r>
        <w:r w:rsidRPr="00564A49">
          <w:rPr>
            <w:noProof/>
            <w:webHidden/>
          </w:rPr>
        </w:r>
        <w:r w:rsidRPr="00564A49">
          <w:rPr>
            <w:noProof/>
            <w:webHidden/>
          </w:rPr>
          <w:fldChar w:fldCharType="separate"/>
        </w:r>
        <w:r w:rsidR="008562AC" w:rsidRPr="00564A49">
          <w:rPr>
            <w:noProof/>
            <w:webHidden/>
          </w:rPr>
          <w:t>98</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03" w:history="1">
        <w:r w:rsidR="008562AC" w:rsidRPr="00564A49">
          <w:rPr>
            <w:rStyle w:val="aff0"/>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Parsing process</w:t>
        </w:r>
        <w:r w:rsidR="008562AC" w:rsidRPr="00564A49">
          <w:rPr>
            <w:webHidden/>
          </w:rPr>
          <w:tab/>
        </w:r>
        <w:r w:rsidRPr="00564A49">
          <w:rPr>
            <w:webHidden/>
          </w:rPr>
          <w:fldChar w:fldCharType="begin" w:fldLock="1"/>
        </w:r>
        <w:r w:rsidR="008562AC" w:rsidRPr="00564A49">
          <w:rPr>
            <w:webHidden/>
          </w:rPr>
          <w:instrText xml:space="preserve"> PAGEREF _Toc378026203 \h </w:instrText>
        </w:r>
        <w:r w:rsidRPr="00564A49">
          <w:rPr>
            <w:webHidden/>
          </w:rPr>
        </w:r>
        <w:r w:rsidRPr="00564A49">
          <w:rPr>
            <w:webHidden/>
          </w:rPr>
          <w:fldChar w:fldCharType="separate"/>
        </w:r>
        <w:r w:rsidR="008562AC" w:rsidRPr="00564A49">
          <w:rPr>
            <w:webHidden/>
          </w:rPr>
          <w:t>99</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04" w:history="1">
        <w:r w:rsidR="008562AC" w:rsidRPr="00564A49">
          <w:rPr>
            <w:rStyle w:val="aff0"/>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Specification of bitstream subsets</w:t>
        </w:r>
        <w:r w:rsidR="008562AC" w:rsidRPr="00564A49">
          <w:rPr>
            <w:webHidden/>
          </w:rPr>
          <w:tab/>
        </w:r>
        <w:r w:rsidRPr="00564A49">
          <w:rPr>
            <w:webHidden/>
          </w:rPr>
          <w:fldChar w:fldCharType="begin" w:fldLock="1"/>
        </w:r>
        <w:r w:rsidR="008562AC" w:rsidRPr="00564A49">
          <w:rPr>
            <w:webHidden/>
          </w:rPr>
          <w:instrText xml:space="preserve"> PAGEREF _Toc378026204 \h </w:instrText>
        </w:r>
        <w:r w:rsidRPr="00564A49">
          <w:rPr>
            <w:webHidden/>
          </w:rPr>
        </w:r>
        <w:r w:rsidRPr="00564A49">
          <w:rPr>
            <w:webHidden/>
          </w:rPr>
          <w:fldChar w:fldCharType="separate"/>
        </w:r>
        <w:r w:rsidR="008562AC" w:rsidRPr="00564A49">
          <w:rPr>
            <w:webHidden/>
          </w:rPr>
          <w:t>99</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05" w:history="1">
        <w:r w:rsidR="008562AC" w:rsidRPr="00564A49">
          <w:rPr>
            <w:rStyle w:val="aff0"/>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(Void)</w:t>
        </w:r>
        <w:r w:rsidR="008562AC" w:rsidRPr="00564A49">
          <w:rPr>
            <w:webHidden/>
          </w:rPr>
          <w:tab/>
        </w:r>
        <w:r w:rsidRPr="00564A49">
          <w:rPr>
            <w:webHidden/>
          </w:rPr>
          <w:fldChar w:fldCharType="begin" w:fldLock="1"/>
        </w:r>
        <w:r w:rsidR="008562AC" w:rsidRPr="00564A49">
          <w:rPr>
            <w:webHidden/>
          </w:rPr>
          <w:instrText xml:space="preserve"> PAGEREF _Toc378026205 \h </w:instrText>
        </w:r>
        <w:r w:rsidRPr="00564A49">
          <w:rPr>
            <w:webHidden/>
          </w:rPr>
        </w:r>
        <w:r w:rsidRPr="00564A49">
          <w:rPr>
            <w:webHidden/>
          </w:rPr>
          <w:fldChar w:fldCharType="separate"/>
        </w:r>
        <w:r w:rsidR="008562AC" w:rsidRPr="00564A49">
          <w:rPr>
            <w:webHidden/>
          </w:rPr>
          <w:t>99</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06" w:history="1">
        <w:r w:rsidR="008562AC" w:rsidRPr="00564A49">
          <w:rPr>
            <w:rStyle w:val="aff0"/>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Byte stream format</w:t>
        </w:r>
        <w:r w:rsidR="008562AC" w:rsidRPr="00564A49">
          <w:rPr>
            <w:webHidden/>
          </w:rPr>
          <w:tab/>
        </w:r>
        <w:r w:rsidRPr="00564A49">
          <w:rPr>
            <w:webHidden/>
          </w:rPr>
          <w:fldChar w:fldCharType="begin" w:fldLock="1"/>
        </w:r>
        <w:r w:rsidR="008562AC" w:rsidRPr="00564A49">
          <w:rPr>
            <w:webHidden/>
          </w:rPr>
          <w:instrText xml:space="preserve"> PAGEREF _Toc378026206 \h </w:instrText>
        </w:r>
        <w:r w:rsidRPr="00564A49">
          <w:rPr>
            <w:webHidden/>
          </w:rPr>
        </w:r>
        <w:r w:rsidRPr="00564A49">
          <w:rPr>
            <w:webHidden/>
          </w:rPr>
          <w:fldChar w:fldCharType="separate"/>
        </w:r>
        <w:r w:rsidR="008562AC" w:rsidRPr="00564A49">
          <w:rPr>
            <w:webHidden/>
          </w:rPr>
          <w:t>99</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07" w:history="1">
        <w:r w:rsidR="008562AC" w:rsidRPr="00564A49">
          <w:rPr>
            <w:rStyle w:val="aff0"/>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Hypothetical reference decoder</w:t>
        </w:r>
        <w:r w:rsidR="008562AC" w:rsidRPr="00564A49">
          <w:rPr>
            <w:webHidden/>
          </w:rPr>
          <w:tab/>
        </w:r>
        <w:r w:rsidRPr="00564A49">
          <w:rPr>
            <w:webHidden/>
          </w:rPr>
          <w:fldChar w:fldCharType="begin" w:fldLock="1"/>
        </w:r>
        <w:r w:rsidR="008562AC" w:rsidRPr="00564A49">
          <w:rPr>
            <w:webHidden/>
          </w:rPr>
          <w:instrText xml:space="preserve"> PAGEREF _Toc378026207 \h </w:instrText>
        </w:r>
        <w:r w:rsidRPr="00564A49">
          <w:rPr>
            <w:webHidden/>
          </w:rPr>
        </w:r>
        <w:r w:rsidRPr="00564A49">
          <w:rPr>
            <w:webHidden/>
          </w:rPr>
          <w:fldChar w:fldCharType="separate"/>
        </w:r>
        <w:r w:rsidR="008562AC" w:rsidRPr="00564A49">
          <w:rPr>
            <w:webHidden/>
          </w:rPr>
          <w:t>99</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08" w:history="1">
        <w:r w:rsidR="008562AC" w:rsidRPr="00564A49">
          <w:rPr>
            <w:rStyle w:val="aff0"/>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SEI messages</w:t>
        </w:r>
        <w:r w:rsidR="008562AC" w:rsidRPr="00564A49">
          <w:rPr>
            <w:webHidden/>
          </w:rPr>
          <w:tab/>
        </w:r>
        <w:r w:rsidRPr="00564A49">
          <w:rPr>
            <w:webHidden/>
          </w:rPr>
          <w:fldChar w:fldCharType="begin" w:fldLock="1"/>
        </w:r>
        <w:r w:rsidR="008562AC" w:rsidRPr="00564A49">
          <w:rPr>
            <w:webHidden/>
          </w:rPr>
          <w:instrText xml:space="preserve"> PAGEREF _Toc378026208 \h </w:instrText>
        </w:r>
        <w:r w:rsidRPr="00564A49">
          <w:rPr>
            <w:webHidden/>
          </w:rPr>
        </w:r>
        <w:r w:rsidRPr="00564A49">
          <w:rPr>
            <w:webHidden/>
          </w:rPr>
          <w:fldChar w:fldCharType="separate"/>
        </w:r>
        <w:r w:rsidR="008562AC" w:rsidRPr="00564A49">
          <w:rPr>
            <w:webHidden/>
          </w:rPr>
          <w:t>99</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09" w:history="1">
        <w:r w:rsidR="008562AC" w:rsidRPr="00564A49">
          <w:rPr>
            <w:rStyle w:val="aff0"/>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_Toc378026209 \h </w:instrText>
        </w:r>
        <w:r w:rsidRPr="00564A49">
          <w:rPr>
            <w:noProof/>
            <w:webHidden/>
          </w:rPr>
        </w:r>
        <w:r w:rsidRPr="00564A49">
          <w:rPr>
            <w:noProof/>
            <w:webHidden/>
          </w:rPr>
          <w:fldChar w:fldCharType="separate"/>
        </w:r>
        <w:r w:rsidR="008562AC" w:rsidRPr="00564A49">
          <w:rPr>
            <w:noProof/>
            <w:webHidden/>
          </w:rPr>
          <w:t>100</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0" w:history="1">
        <w:r w:rsidR="008562AC" w:rsidRPr="00564A49">
          <w:rPr>
            <w:rStyle w:val="aff0"/>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Layers not present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_Toc378026210 \h </w:instrText>
        </w:r>
        <w:r w:rsidRPr="00564A49">
          <w:rPr>
            <w:noProof/>
            <w:webHidden/>
          </w:rPr>
        </w:r>
        <w:r w:rsidRPr="00564A49">
          <w:rPr>
            <w:noProof/>
            <w:webHidden/>
          </w:rPr>
          <w:fldChar w:fldCharType="separate"/>
        </w:r>
        <w:r w:rsidR="008562AC" w:rsidRPr="00564A49">
          <w:rPr>
            <w:noProof/>
            <w:webHidden/>
          </w:rPr>
          <w:t>100</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1" w:history="1">
        <w:r w:rsidR="008562AC" w:rsidRPr="00564A49">
          <w:rPr>
            <w:rStyle w:val="aff0"/>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Inter-layer constrained tile sets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_Toc378026211 \h </w:instrText>
        </w:r>
        <w:r w:rsidRPr="00564A49">
          <w:rPr>
            <w:noProof/>
            <w:webHidden/>
          </w:rPr>
        </w:r>
        <w:r w:rsidRPr="00564A49">
          <w:rPr>
            <w:noProof/>
            <w:webHidden/>
          </w:rPr>
          <w:fldChar w:fldCharType="separate"/>
        </w:r>
        <w:r w:rsidR="008562AC" w:rsidRPr="00564A49">
          <w:rPr>
            <w:noProof/>
            <w:webHidden/>
          </w:rPr>
          <w:t>101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2" w:history="1">
        <w:r w:rsidR="008562AC" w:rsidRPr="00564A49">
          <w:rPr>
            <w:rStyle w:val="aff0"/>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Bitstream partition nesting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_Toc378026212 \h </w:instrText>
        </w:r>
        <w:r w:rsidRPr="00564A49">
          <w:rPr>
            <w:noProof/>
            <w:webHidden/>
          </w:rPr>
        </w:r>
        <w:r w:rsidRPr="00564A49">
          <w:rPr>
            <w:noProof/>
            <w:webHidden/>
          </w:rPr>
          <w:fldChar w:fldCharType="separate"/>
        </w:r>
        <w:r w:rsidR="008562AC" w:rsidRPr="00564A49">
          <w:rPr>
            <w:noProof/>
            <w:webHidden/>
          </w:rPr>
          <w:t>101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3" w:history="1">
        <w:r w:rsidR="008562AC" w:rsidRPr="00564A49">
          <w:rPr>
            <w:rStyle w:val="aff0"/>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Bitstream partition initial arrival time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_Toc378026213 \h </w:instrText>
        </w:r>
        <w:r w:rsidRPr="00564A49">
          <w:rPr>
            <w:noProof/>
            <w:webHidden/>
          </w:rPr>
        </w:r>
        <w:r w:rsidRPr="00564A49">
          <w:rPr>
            <w:noProof/>
            <w:webHidden/>
          </w:rPr>
          <w:fldChar w:fldCharType="separate"/>
        </w:r>
        <w:r w:rsidR="008562AC" w:rsidRPr="00564A49">
          <w:rPr>
            <w:noProof/>
            <w:webHidden/>
          </w:rPr>
          <w:t>102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4" w:history="1">
        <w:r w:rsidR="008562AC" w:rsidRPr="00564A49">
          <w:rPr>
            <w:rStyle w:val="aff0"/>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Bitstream partition HRD parameters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_Toc378026214 \h </w:instrText>
        </w:r>
        <w:r w:rsidRPr="00564A49">
          <w:rPr>
            <w:noProof/>
            <w:webHidden/>
          </w:rPr>
        </w:r>
        <w:r w:rsidRPr="00564A49">
          <w:rPr>
            <w:noProof/>
            <w:webHidden/>
          </w:rPr>
          <w:fldChar w:fldCharType="separate"/>
        </w:r>
        <w:r w:rsidR="008562AC" w:rsidRPr="00564A49">
          <w:rPr>
            <w:noProof/>
            <w:webHidden/>
          </w:rPr>
          <w:t>102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5" w:history="1">
        <w:r w:rsidR="008562AC" w:rsidRPr="00564A49">
          <w:rPr>
            <w:rStyle w:val="aff0"/>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Sub-bitstream property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_Toc378026215 \h </w:instrText>
        </w:r>
        <w:r w:rsidRPr="00564A49">
          <w:rPr>
            <w:noProof/>
            <w:webHidden/>
          </w:rPr>
        </w:r>
        <w:r w:rsidRPr="00564A49">
          <w:rPr>
            <w:noProof/>
            <w:webHidden/>
          </w:rPr>
          <w:fldChar w:fldCharType="separate"/>
        </w:r>
        <w:r w:rsidR="008562AC" w:rsidRPr="00564A49">
          <w:rPr>
            <w:noProof/>
            <w:webHidden/>
          </w:rPr>
          <w:t>103</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6" w:history="1">
        <w:r w:rsidR="008562AC" w:rsidRPr="00564A49">
          <w:rPr>
            <w:rStyle w:val="aff0"/>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Alpha channel information SEI message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_Toc378026216 \h </w:instrText>
        </w:r>
        <w:r w:rsidRPr="00564A49">
          <w:rPr>
            <w:noProof/>
            <w:webHidden/>
          </w:rPr>
        </w:r>
        <w:r w:rsidRPr="00564A49">
          <w:rPr>
            <w:noProof/>
            <w:webHidden/>
          </w:rPr>
          <w:fldChar w:fldCharType="separate"/>
        </w:r>
        <w:r w:rsidR="008562AC" w:rsidRPr="00564A49">
          <w:rPr>
            <w:noProof/>
            <w:webHidden/>
          </w:rPr>
          <w:t>103</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17" w:history="1">
        <w:r w:rsidR="008562AC" w:rsidRPr="00564A49">
          <w:rPr>
            <w:rStyle w:val="aff0"/>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_Toc378026217 \h </w:instrText>
        </w:r>
        <w:r w:rsidRPr="00564A49">
          <w:rPr>
            <w:noProof/>
            <w:webHidden/>
          </w:rPr>
        </w:r>
        <w:r w:rsidRPr="00564A49">
          <w:rPr>
            <w:noProof/>
            <w:webHidden/>
          </w:rPr>
          <w:fldChar w:fldCharType="separate"/>
        </w:r>
        <w:r w:rsidR="008562AC" w:rsidRPr="00564A49">
          <w:rPr>
            <w:noProof/>
            <w:webHidden/>
          </w:rPr>
          <w:t>103</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8" w:history="1">
        <w:r w:rsidR="008562AC" w:rsidRPr="00564A49">
          <w:rPr>
            <w:rStyle w:val="aff0"/>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Layers not present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_Toc378026218 \h </w:instrText>
        </w:r>
        <w:r w:rsidRPr="00564A49">
          <w:rPr>
            <w:noProof/>
            <w:webHidden/>
          </w:rPr>
        </w:r>
        <w:r w:rsidRPr="00564A49">
          <w:rPr>
            <w:noProof/>
            <w:webHidden/>
          </w:rPr>
          <w:fldChar w:fldCharType="separate"/>
        </w:r>
        <w:r w:rsidR="008562AC" w:rsidRPr="00564A49">
          <w:rPr>
            <w:noProof/>
            <w:webHidden/>
          </w:rPr>
          <w:t>104</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19" w:history="1">
        <w:r w:rsidR="008562AC" w:rsidRPr="00564A49">
          <w:rPr>
            <w:rStyle w:val="aff0"/>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Inter-layer constrained tile sets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_Toc378026219 \h </w:instrText>
        </w:r>
        <w:r w:rsidRPr="00564A49">
          <w:rPr>
            <w:noProof/>
            <w:webHidden/>
          </w:rPr>
        </w:r>
        <w:r w:rsidRPr="00564A49">
          <w:rPr>
            <w:noProof/>
            <w:webHidden/>
          </w:rPr>
          <w:fldChar w:fldCharType="separate"/>
        </w:r>
        <w:r w:rsidR="008562AC" w:rsidRPr="00564A49">
          <w:rPr>
            <w:noProof/>
            <w:webHidden/>
          </w:rPr>
          <w:t>104</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20" w:history="1">
        <w:r w:rsidR="008562AC" w:rsidRPr="00564A49">
          <w:rPr>
            <w:rStyle w:val="aff0"/>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Bitstream partition nesting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_Toc378026220 \h </w:instrText>
        </w:r>
        <w:r w:rsidRPr="00564A49">
          <w:rPr>
            <w:noProof/>
            <w:webHidden/>
          </w:rPr>
        </w:r>
        <w:r w:rsidRPr="00564A49">
          <w:rPr>
            <w:noProof/>
            <w:webHidden/>
          </w:rPr>
          <w:fldChar w:fldCharType="separate"/>
        </w:r>
        <w:r w:rsidR="008562AC" w:rsidRPr="00564A49">
          <w:rPr>
            <w:noProof/>
            <w:webHidden/>
          </w:rPr>
          <w:t>106</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21" w:history="1">
        <w:r w:rsidR="008562AC" w:rsidRPr="00564A49">
          <w:rPr>
            <w:rStyle w:val="aff0"/>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Bitstream partition initial arrival time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_Toc378026221 \h </w:instrText>
        </w:r>
        <w:r w:rsidRPr="00564A49">
          <w:rPr>
            <w:noProof/>
            <w:webHidden/>
          </w:rPr>
        </w:r>
        <w:r w:rsidRPr="00564A49">
          <w:rPr>
            <w:noProof/>
            <w:webHidden/>
          </w:rPr>
          <w:fldChar w:fldCharType="separate"/>
        </w:r>
        <w:r w:rsidR="008562AC" w:rsidRPr="00564A49">
          <w:rPr>
            <w:noProof/>
            <w:webHidden/>
          </w:rPr>
          <w:t>106</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22" w:history="1">
        <w:r w:rsidR="008562AC" w:rsidRPr="00564A49">
          <w:rPr>
            <w:rStyle w:val="aff0"/>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Bitstream partition HRD parameters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_Toc378026222 \h </w:instrText>
        </w:r>
        <w:r w:rsidRPr="00564A49">
          <w:rPr>
            <w:noProof/>
            <w:webHidden/>
          </w:rPr>
        </w:r>
        <w:r w:rsidRPr="00564A49">
          <w:rPr>
            <w:noProof/>
            <w:webHidden/>
          </w:rPr>
          <w:fldChar w:fldCharType="separate"/>
        </w:r>
        <w:r w:rsidR="008562AC" w:rsidRPr="00564A49">
          <w:rPr>
            <w:noProof/>
            <w:webHidden/>
          </w:rPr>
          <w:t>106</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23" w:history="1">
        <w:r w:rsidR="008562AC" w:rsidRPr="00564A49">
          <w:rPr>
            <w:rStyle w:val="aff0"/>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Sub-bitstream property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_Toc378026223 \h </w:instrText>
        </w:r>
        <w:r w:rsidRPr="00564A49">
          <w:rPr>
            <w:noProof/>
            <w:webHidden/>
          </w:rPr>
        </w:r>
        <w:r w:rsidRPr="00564A49">
          <w:rPr>
            <w:noProof/>
            <w:webHidden/>
          </w:rPr>
          <w:fldChar w:fldCharType="separate"/>
        </w:r>
        <w:r w:rsidR="008562AC" w:rsidRPr="00564A49">
          <w:rPr>
            <w:noProof/>
            <w:webHidden/>
          </w:rPr>
          <w:t>107</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24" w:history="1">
        <w:r w:rsidR="008562AC" w:rsidRPr="00564A49">
          <w:rPr>
            <w:rStyle w:val="aff0"/>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Alpha</w:t>
        </w:r>
        <w:r w:rsidR="008562AC" w:rsidRPr="00564A49">
          <w:rPr>
            <w:rStyle w:val="aff0"/>
            <w:bCs/>
            <w:noProof/>
            <w:lang w:val="it-IT"/>
          </w:rPr>
          <w:t xml:space="preserve"> channel information SEI message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_Toc378026224 \h </w:instrText>
        </w:r>
        <w:r w:rsidRPr="00564A49">
          <w:rPr>
            <w:noProof/>
            <w:webHidden/>
          </w:rPr>
        </w:r>
        <w:r w:rsidRPr="00564A49">
          <w:rPr>
            <w:noProof/>
            <w:webHidden/>
          </w:rPr>
          <w:fldChar w:fldCharType="separate"/>
        </w:r>
        <w:r w:rsidR="008562AC" w:rsidRPr="00564A49">
          <w:rPr>
            <w:noProof/>
            <w:webHidden/>
          </w:rPr>
          <w:t>108</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25" w:history="1">
        <w:r w:rsidR="008562AC" w:rsidRPr="00564A49">
          <w:rPr>
            <w:rStyle w:val="aff0"/>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aff0"/>
            <w:lang w:val="en-US"/>
          </w:rPr>
          <w:t>Video usability information</w:t>
        </w:r>
        <w:r w:rsidR="008562AC" w:rsidRPr="00564A49">
          <w:rPr>
            <w:webHidden/>
          </w:rPr>
          <w:tab/>
        </w:r>
        <w:r w:rsidRPr="00564A49">
          <w:rPr>
            <w:webHidden/>
          </w:rPr>
          <w:fldChar w:fldCharType="begin" w:fldLock="1"/>
        </w:r>
        <w:r w:rsidR="008562AC" w:rsidRPr="00564A49">
          <w:rPr>
            <w:webHidden/>
          </w:rPr>
          <w:instrText xml:space="preserve"> PAGEREF _Toc378026225 \h </w:instrText>
        </w:r>
        <w:r w:rsidRPr="00564A49">
          <w:rPr>
            <w:webHidden/>
          </w:rPr>
        </w:r>
        <w:r w:rsidRPr="00564A49">
          <w:rPr>
            <w:webHidden/>
          </w:rPr>
          <w:fldChar w:fldCharType="separate"/>
        </w:r>
        <w:r w:rsidR="008562AC" w:rsidRPr="00564A49">
          <w:rPr>
            <w:webHidden/>
          </w:rPr>
          <w:t>109</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26" w:history="1">
        <w:r w:rsidR="008562AC" w:rsidRPr="00564A49">
          <w:rPr>
            <w:rStyle w:val="aff0"/>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_Toc378026226 \h </w:instrText>
        </w:r>
        <w:r w:rsidRPr="00564A49">
          <w:rPr>
            <w:noProof/>
            <w:webHidden/>
          </w:rPr>
        </w:r>
        <w:r w:rsidRPr="00564A49">
          <w:rPr>
            <w:noProof/>
            <w:webHidden/>
          </w:rPr>
          <w:fldChar w:fldCharType="separate"/>
        </w:r>
        <w:r w:rsidR="008562AC" w:rsidRPr="00564A49">
          <w:rPr>
            <w:noProof/>
            <w:webHidden/>
          </w:rPr>
          <w:t>109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27" w:history="1">
        <w:r w:rsidR="008562AC" w:rsidRPr="00564A49">
          <w:rPr>
            <w:rStyle w:val="aff0"/>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VUI syntax</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_Toc378026227 \h </w:instrText>
        </w:r>
        <w:r w:rsidRPr="00564A49">
          <w:rPr>
            <w:noProof/>
            <w:webHidden/>
          </w:rPr>
        </w:r>
        <w:r w:rsidRPr="00564A49">
          <w:rPr>
            <w:noProof/>
            <w:webHidden/>
          </w:rPr>
          <w:fldChar w:fldCharType="separate"/>
        </w:r>
        <w:r w:rsidR="008562AC" w:rsidRPr="00564A49">
          <w:rPr>
            <w:noProof/>
            <w:webHidden/>
          </w:rPr>
          <w:t>109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28" w:history="1">
        <w:r w:rsidR="008562AC" w:rsidRPr="00564A49">
          <w:rPr>
            <w:rStyle w:val="aff0"/>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VUI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_Toc378026228 \h </w:instrText>
        </w:r>
        <w:r w:rsidRPr="00564A49">
          <w:rPr>
            <w:noProof/>
            <w:webHidden/>
          </w:rPr>
        </w:r>
        <w:r w:rsidRPr="00564A49">
          <w:rPr>
            <w:noProof/>
            <w:webHidden/>
          </w:rPr>
          <w:fldChar w:fldCharType="separate"/>
        </w:r>
        <w:r w:rsidR="008562AC" w:rsidRPr="00564A49">
          <w:rPr>
            <w:noProof/>
            <w:webHidden/>
          </w:rPr>
          <w:t>109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29" w:history="1">
        <w:r w:rsidR="008562AC" w:rsidRPr="00564A49">
          <w:rPr>
            <w:rStyle w:val="aff0"/>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VUI parameters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_Toc378026229 \h </w:instrText>
        </w:r>
        <w:r w:rsidRPr="00564A49">
          <w:rPr>
            <w:noProof/>
            <w:webHidden/>
          </w:rPr>
        </w:r>
        <w:r w:rsidRPr="00564A49">
          <w:rPr>
            <w:noProof/>
            <w:webHidden/>
          </w:rPr>
          <w:fldChar w:fldCharType="separate"/>
        </w:r>
        <w:r w:rsidR="008562AC" w:rsidRPr="00564A49">
          <w:rPr>
            <w:noProof/>
            <w:webHidden/>
          </w:rPr>
          <w:t>109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30" w:history="1">
        <w:r w:rsidR="008562AC" w:rsidRPr="00564A49">
          <w:rPr>
            <w:rStyle w:val="aff0"/>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HRD parameters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_Toc378026230 \h </w:instrText>
        </w:r>
        <w:r w:rsidRPr="00564A49">
          <w:rPr>
            <w:noProof/>
            <w:webHidden/>
          </w:rPr>
        </w:r>
        <w:r w:rsidRPr="00564A49">
          <w:rPr>
            <w:noProof/>
            <w:webHidden/>
          </w:rPr>
          <w:fldChar w:fldCharType="separate"/>
        </w:r>
        <w:r w:rsidR="008562AC" w:rsidRPr="00564A49">
          <w:rPr>
            <w:noProof/>
            <w:webHidden/>
          </w:rPr>
          <w:t>109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31" w:history="1">
        <w:r w:rsidR="008562AC" w:rsidRPr="00564A49">
          <w:rPr>
            <w:rStyle w:val="aff0"/>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Sub-layer HRD parameters semantics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_Toc378026231 \h </w:instrText>
        </w:r>
        <w:r w:rsidRPr="00564A49">
          <w:rPr>
            <w:noProof/>
            <w:webHidden/>
          </w:rPr>
        </w:r>
        <w:r w:rsidRPr="00564A49">
          <w:rPr>
            <w:noProof/>
            <w:webHidden/>
          </w:rPr>
          <w:fldChar w:fldCharType="separate"/>
        </w:r>
        <w:r w:rsidR="008562AC" w:rsidRPr="00564A49">
          <w:rPr>
            <w:noProof/>
            <w:webHidden/>
          </w:rPr>
          <w:t>109</w:t>
        </w:r>
        <w:r w:rsidRPr="00564A49">
          <w:rPr>
            <w:noProof/>
            <w:webHidden/>
          </w:rPr>
          <w:fldChar w:fldCharType="end"/>
        </w:r>
      </w:hyperlink>
    </w:p>
    <w:p w:rsidR="008562AC" w:rsidRPr="00564A49" w:rsidRDefault="00F154E5">
      <w:pPr>
        <w:pStyle w:val="11"/>
        <w:rPr>
          <w:rFonts w:asciiTheme="minorHAnsi" w:eastAsiaTheme="minorEastAsia" w:hAnsiTheme="minorHAnsi" w:cstheme="minorBidi"/>
          <w:bCs w:val="0"/>
          <w:sz w:val="22"/>
          <w:szCs w:val="22"/>
          <w:lang w:val="en-US" w:eastAsia="zh-CN"/>
        </w:rPr>
      </w:pPr>
      <w:hyperlink w:anchor="_Toc378026232" w:history="1">
        <w:r w:rsidR="008562AC" w:rsidRPr="00564A49">
          <w:rPr>
            <w:rStyle w:val="aff0"/>
          </w:rPr>
          <w:t xml:space="preserve"> Annex H   </w:t>
        </w:r>
        <w:r w:rsidR="008562AC" w:rsidRPr="00564A49">
          <w:rPr>
            <w:rStyle w:val="aff0"/>
            <w:lang w:val="en-CA"/>
          </w:rPr>
          <w:t>Scalable high efficiency video coding</w:t>
        </w:r>
        <w:r w:rsidR="008562AC" w:rsidRPr="00564A49">
          <w:rPr>
            <w:webHidden/>
          </w:rPr>
          <w:tab/>
        </w:r>
        <w:r w:rsidRPr="00564A49">
          <w:rPr>
            <w:webHidden/>
          </w:rPr>
          <w:fldChar w:fldCharType="begin" w:fldLock="1"/>
        </w:r>
        <w:r w:rsidR="008562AC" w:rsidRPr="00564A49">
          <w:rPr>
            <w:webHidden/>
          </w:rPr>
          <w:instrText xml:space="preserve"> PAGEREF _Toc378026232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33" w:history="1">
        <w:r w:rsidR="008562AC" w:rsidRPr="00564A49">
          <w:rPr>
            <w:rStyle w:val="aff0"/>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Scope</w:t>
        </w:r>
        <w:r w:rsidR="008562AC" w:rsidRPr="00564A49">
          <w:rPr>
            <w:webHidden/>
          </w:rPr>
          <w:tab/>
        </w:r>
        <w:r w:rsidRPr="00564A49">
          <w:rPr>
            <w:webHidden/>
          </w:rPr>
          <w:fldChar w:fldCharType="begin" w:fldLock="1"/>
        </w:r>
        <w:r w:rsidR="008562AC" w:rsidRPr="00564A49">
          <w:rPr>
            <w:webHidden/>
          </w:rPr>
          <w:instrText xml:space="preserve"> PAGEREF _Toc378026233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34" w:history="1">
        <w:r w:rsidR="008562AC" w:rsidRPr="00564A49">
          <w:rPr>
            <w:rStyle w:val="aff0"/>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Normative references</w:t>
        </w:r>
        <w:r w:rsidR="008562AC" w:rsidRPr="00564A49">
          <w:rPr>
            <w:webHidden/>
          </w:rPr>
          <w:tab/>
        </w:r>
        <w:r w:rsidRPr="00564A49">
          <w:rPr>
            <w:webHidden/>
          </w:rPr>
          <w:fldChar w:fldCharType="begin" w:fldLock="1"/>
        </w:r>
        <w:r w:rsidR="008562AC" w:rsidRPr="00564A49">
          <w:rPr>
            <w:webHidden/>
          </w:rPr>
          <w:instrText xml:space="preserve"> PAGEREF _Toc378026234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35" w:history="1">
        <w:r w:rsidR="008562AC" w:rsidRPr="00564A49">
          <w:rPr>
            <w:rStyle w:val="aff0"/>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Definitions</w:t>
        </w:r>
        <w:r w:rsidR="008562AC" w:rsidRPr="00564A49">
          <w:rPr>
            <w:webHidden/>
          </w:rPr>
          <w:tab/>
        </w:r>
        <w:r w:rsidRPr="00564A49">
          <w:rPr>
            <w:webHidden/>
          </w:rPr>
          <w:fldChar w:fldCharType="begin" w:fldLock="1"/>
        </w:r>
        <w:r w:rsidR="008562AC" w:rsidRPr="00564A49">
          <w:rPr>
            <w:webHidden/>
          </w:rPr>
          <w:instrText xml:space="preserve"> PAGEREF _Toc378026235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36" w:history="1">
        <w:r w:rsidR="008562AC" w:rsidRPr="00564A49">
          <w:rPr>
            <w:rStyle w:val="aff0"/>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Abbreviations</w:t>
        </w:r>
        <w:r w:rsidR="008562AC" w:rsidRPr="00564A49">
          <w:rPr>
            <w:webHidden/>
          </w:rPr>
          <w:tab/>
        </w:r>
        <w:r w:rsidRPr="00564A49">
          <w:rPr>
            <w:webHidden/>
          </w:rPr>
          <w:fldChar w:fldCharType="begin" w:fldLock="1"/>
        </w:r>
        <w:r w:rsidR="008562AC" w:rsidRPr="00564A49">
          <w:rPr>
            <w:webHidden/>
          </w:rPr>
          <w:instrText xml:space="preserve"> PAGEREF _Toc378026236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37" w:history="1">
        <w:r w:rsidR="008562AC" w:rsidRPr="00564A49">
          <w:rPr>
            <w:rStyle w:val="aff0"/>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Conventions</w:t>
        </w:r>
        <w:r w:rsidR="008562AC" w:rsidRPr="00564A49">
          <w:rPr>
            <w:webHidden/>
          </w:rPr>
          <w:tab/>
        </w:r>
        <w:r w:rsidRPr="00564A49">
          <w:rPr>
            <w:webHidden/>
          </w:rPr>
          <w:fldChar w:fldCharType="begin" w:fldLock="1"/>
        </w:r>
        <w:r w:rsidR="008562AC" w:rsidRPr="00564A49">
          <w:rPr>
            <w:webHidden/>
          </w:rPr>
          <w:instrText xml:space="preserve"> PAGEREF _Toc378026237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38" w:history="1">
        <w:r w:rsidR="008562AC" w:rsidRPr="00564A49">
          <w:rPr>
            <w:rStyle w:val="aff0"/>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Source, coded, decoded and output data formats, scanning processes, and neighbouring relationships</w:t>
        </w:r>
        <w:r w:rsidR="008562AC" w:rsidRPr="00564A49">
          <w:rPr>
            <w:webHidden/>
          </w:rPr>
          <w:tab/>
        </w:r>
        <w:r w:rsidRPr="00564A49">
          <w:rPr>
            <w:webHidden/>
          </w:rPr>
          <w:fldChar w:fldCharType="begin" w:fldLock="1"/>
        </w:r>
        <w:r w:rsidR="008562AC" w:rsidRPr="00564A49">
          <w:rPr>
            <w:webHidden/>
          </w:rPr>
          <w:instrText xml:space="preserve"> PAGEREF _Toc378026238 \h </w:instrText>
        </w:r>
        <w:r w:rsidRPr="00564A49">
          <w:rPr>
            <w:webHidden/>
          </w:rPr>
        </w:r>
        <w:r w:rsidRPr="00564A49">
          <w:rPr>
            <w:webHidden/>
          </w:rPr>
          <w:fldChar w:fldCharType="separate"/>
        </w:r>
        <w:r w:rsidR="008562AC" w:rsidRPr="00564A49">
          <w:rPr>
            <w:webHidden/>
          </w:rPr>
          <w:t>110</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39" w:history="1">
        <w:r w:rsidR="008562AC" w:rsidRPr="00564A49">
          <w:rPr>
            <w:rStyle w:val="aff0"/>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Derivation process for reference layer sample location</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_Toc378026239 \h </w:instrText>
        </w:r>
        <w:r w:rsidRPr="00564A49">
          <w:rPr>
            <w:noProof/>
            <w:webHidden/>
          </w:rPr>
        </w:r>
        <w:r w:rsidRPr="00564A49">
          <w:rPr>
            <w:noProof/>
            <w:webHidden/>
          </w:rPr>
          <w:fldChar w:fldCharType="separate"/>
        </w:r>
        <w:r w:rsidR="008562AC" w:rsidRPr="00564A49">
          <w:rPr>
            <w:noProof/>
            <w:webHidden/>
          </w:rPr>
          <w:t>110</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40" w:history="1">
        <w:r w:rsidR="008562AC" w:rsidRPr="00564A49">
          <w:rPr>
            <w:rStyle w:val="aff0"/>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Derivation process for reference layer sample location used in resampling</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_Toc378026240 \h </w:instrText>
        </w:r>
        <w:r w:rsidRPr="00564A49">
          <w:rPr>
            <w:noProof/>
            <w:webHidden/>
          </w:rPr>
        </w:r>
        <w:r w:rsidRPr="00564A49">
          <w:rPr>
            <w:noProof/>
            <w:webHidden/>
          </w:rPr>
          <w:fldChar w:fldCharType="separate"/>
        </w:r>
        <w:r w:rsidR="008562AC" w:rsidRPr="00564A49">
          <w:rPr>
            <w:noProof/>
            <w:webHidden/>
          </w:rPr>
          <w:t>110</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41" w:history="1">
        <w:r w:rsidR="008562AC" w:rsidRPr="00564A49">
          <w:rPr>
            <w:rStyle w:val="aff0"/>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Syntax and semantics</w:t>
        </w:r>
        <w:r w:rsidR="008562AC" w:rsidRPr="00564A49">
          <w:rPr>
            <w:webHidden/>
          </w:rPr>
          <w:tab/>
        </w:r>
        <w:r w:rsidRPr="00564A49">
          <w:rPr>
            <w:webHidden/>
          </w:rPr>
          <w:fldChar w:fldCharType="begin" w:fldLock="1"/>
        </w:r>
        <w:r w:rsidR="008562AC" w:rsidRPr="00564A49">
          <w:rPr>
            <w:webHidden/>
          </w:rPr>
          <w:instrText xml:space="preserve"> PAGEREF _Toc378026241 \h </w:instrText>
        </w:r>
        <w:r w:rsidRPr="00564A49">
          <w:rPr>
            <w:webHidden/>
          </w:rPr>
        </w:r>
        <w:r w:rsidRPr="00564A49">
          <w:rPr>
            <w:webHidden/>
          </w:rPr>
          <w:fldChar w:fldCharType="separate"/>
        </w:r>
        <w:r w:rsidR="008562AC" w:rsidRPr="00564A49">
          <w:rPr>
            <w:webHidden/>
          </w:rPr>
          <w:t>111</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42" w:history="1">
        <w:r w:rsidR="008562AC" w:rsidRPr="00564A49">
          <w:rPr>
            <w:rStyle w:val="aff0"/>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Decoding processes</w:t>
        </w:r>
        <w:r w:rsidR="008562AC" w:rsidRPr="00564A49">
          <w:rPr>
            <w:webHidden/>
          </w:rPr>
          <w:tab/>
        </w:r>
        <w:r w:rsidRPr="00564A49">
          <w:rPr>
            <w:webHidden/>
          </w:rPr>
          <w:fldChar w:fldCharType="begin" w:fldLock="1"/>
        </w:r>
        <w:r w:rsidR="008562AC" w:rsidRPr="00564A49">
          <w:rPr>
            <w:webHidden/>
          </w:rPr>
          <w:instrText xml:space="preserve"> PAGEREF _Toc378026242 \h </w:instrText>
        </w:r>
        <w:r w:rsidRPr="00564A49">
          <w:rPr>
            <w:webHidden/>
          </w:rPr>
        </w:r>
        <w:r w:rsidRPr="00564A49">
          <w:rPr>
            <w:webHidden/>
          </w:rPr>
          <w:fldChar w:fldCharType="separate"/>
        </w:r>
        <w:r w:rsidR="008562AC" w:rsidRPr="00564A49">
          <w:rPr>
            <w:webHidden/>
          </w:rPr>
          <w:t>111</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43" w:history="1">
        <w:r w:rsidR="008562AC" w:rsidRPr="00564A49">
          <w:rPr>
            <w:rStyle w:val="aff0"/>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General decoding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_Toc378026243 \h </w:instrText>
        </w:r>
        <w:r w:rsidRPr="00564A49">
          <w:rPr>
            <w:noProof/>
            <w:webHidden/>
          </w:rPr>
        </w:r>
        <w:r w:rsidRPr="00564A49">
          <w:rPr>
            <w:noProof/>
            <w:webHidden/>
          </w:rPr>
          <w:fldChar w:fldCharType="separate"/>
        </w:r>
        <w:r w:rsidR="008562AC" w:rsidRPr="00564A49">
          <w:rPr>
            <w:noProof/>
            <w:webHidden/>
          </w:rPr>
          <w:t>111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44" w:history="1">
        <w:r w:rsidR="008562AC" w:rsidRPr="00564A49">
          <w:rPr>
            <w:rStyle w:val="aff0"/>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Decoding process for a coded picture with nuh_layer_id greater than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_Toc378026244 \h </w:instrText>
        </w:r>
        <w:r w:rsidRPr="00564A49">
          <w:rPr>
            <w:noProof/>
            <w:webHidden/>
          </w:rPr>
        </w:r>
        <w:r w:rsidRPr="00564A49">
          <w:rPr>
            <w:noProof/>
            <w:webHidden/>
          </w:rPr>
          <w:fldChar w:fldCharType="separate"/>
        </w:r>
        <w:r w:rsidR="008562AC" w:rsidRPr="00564A49">
          <w:rPr>
            <w:noProof/>
            <w:webHidden/>
          </w:rPr>
          <w:t>111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45" w:history="1">
        <w:r w:rsidR="008562AC" w:rsidRPr="00564A49">
          <w:rPr>
            <w:rStyle w:val="aff0"/>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Decoding process for inter-layer reference picture set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_Toc378026245 \h </w:instrText>
        </w:r>
        <w:r w:rsidRPr="00564A49">
          <w:rPr>
            <w:noProof/>
            <w:webHidden/>
          </w:rPr>
        </w:r>
        <w:r w:rsidRPr="00564A49">
          <w:rPr>
            <w:noProof/>
            <w:webHidden/>
          </w:rPr>
          <w:fldChar w:fldCharType="separate"/>
        </w:r>
        <w:r w:rsidR="008562AC" w:rsidRPr="00564A49">
          <w:rPr>
            <w:noProof/>
            <w:webHidden/>
          </w:rPr>
          <w:t>111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46" w:history="1">
        <w:r w:rsidR="008562AC" w:rsidRPr="00564A49">
          <w:rPr>
            <w:rStyle w:val="aff0"/>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Marking process for ending the decoding of a coded picture with nuh_layer_id greater than 0</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_Toc378026246 \h </w:instrText>
        </w:r>
        <w:r w:rsidRPr="00564A49">
          <w:rPr>
            <w:noProof/>
            <w:webHidden/>
          </w:rPr>
        </w:r>
        <w:r w:rsidRPr="00564A49">
          <w:rPr>
            <w:noProof/>
            <w:webHidden/>
          </w:rPr>
          <w:fldChar w:fldCharType="separate"/>
        </w:r>
        <w:r w:rsidR="008562AC" w:rsidRPr="00564A49">
          <w:rPr>
            <w:noProof/>
            <w:webHidden/>
          </w:rPr>
          <w:t>112</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47" w:history="1">
        <w:r w:rsidR="008562AC" w:rsidRPr="00564A49">
          <w:rPr>
            <w:rStyle w:val="aff0"/>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Resampling process for inter layer reference pictures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_Toc378026247 \h </w:instrText>
        </w:r>
        <w:r w:rsidRPr="00564A49">
          <w:rPr>
            <w:noProof/>
            <w:webHidden/>
          </w:rPr>
        </w:r>
        <w:r w:rsidRPr="00564A49">
          <w:rPr>
            <w:noProof/>
            <w:webHidden/>
          </w:rPr>
          <w:fldChar w:fldCharType="separate"/>
        </w:r>
        <w:r w:rsidR="008562AC" w:rsidRPr="00564A49">
          <w:rPr>
            <w:noProof/>
            <w:webHidden/>
          </w:rPr>
          <w:t>112</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48" w:history="1">
        <w:r w:rsidR="008562AC" w:rsidRPr="00564A49">
          <w:rPr>
            <w:rStyle w:val="aff0"/>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NAL unit decoding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_Toc378026248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49" w:history="1">
        <w:r w:rsidR="008562AC" w:rsidRPr="00564A49">
          <w:rPr>
            <w:rStyle w:val="aff0"/>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Slice decoding processes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_Toc378026249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50" w:history="1">
        <w:r w:rsidR="008562AC" w:rsidRPr="00564A49">
          <w:rPr>
            <w:rStyle w:val="aff0"/>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picture order count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_Toc378026250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51" w:history="1">
        <w:r w:rsidR="008562AC" w:rsidRPr="00564A49">
          <w:rPr>
            <w:rStyle w:val="aff0"/>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reference picture set</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_Toc378026251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52" w:history="1">
        <w:r w:rsidR="008562AC" w:rsidRPr="00564A49">
          <w:rPr>
            <w:rStyle w:val="aff0"/>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generating unavailable reference pictures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_Toc378026252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53" w:history="1">
        <w:r w:rsidR="008562AC" w:rsidRPr="00564A49">
          <w:rPr>
            <w:rStyle w:val="aff0"/>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US"/>
          </w:rPr>
          <w:t>Decoding process for reference picture lists construction</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_Toc378026253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54" w:history="1">
        <w:r w:rsidR="008562AC" w:rsidRPr="00564A49">
          <w:rPr>
            <w:rStyle w:val="aff0"/>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Decoding process for coding units coded in intra prediction mode</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_Toc378026254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55" w:history="1">
        <w:r w:rsidR="008562AC" w:rsidRPr="00564A49">
          <w:rPr>
            <w:rStyle w:val="aff0"/>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Decoding process for coding units coded in inter prediction mode</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_Toc378026255 \h </w:instrText>
        </w:r>
        <w:r w:rsidRPr="00564A49">
          <w:rPr>
            <w:noProof/>
            <w:webHidden/>
          </w:rPr>
        </w:r>
        <w:r w:rsidRPr="00564A49">
          <w:rPr>
            <w:noProof/>
            <w:webHidden/>
          </w:rPr>
          <w:fldChar w:fldCharType="separate"/>
        </w:r>
        <w:r w:rsidR="008562AC" w:rsidRPr="00564A49">
          <w:rPr>
            <w:noProof/>
            <w:webHidden/>
          </w:rPr>
          <w:t>119</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56" w:history="1">
        <w:r w:rsidR="008562AC" w:rsidRPr="00564A49">
          <w:rPr>
            <w:rStyle w:val="aff0"/>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Scaling, transformation and array construction process prior to deblocking filter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_Toc378026256 \h </w:instrText>
        </w:r>
        <w:r w:rsidRPr="00564A49">
          <w:rPr>
            <w:noProof/>
            <w:webHidden/>
          </w:rPr>
        </w:r>
        <w:r w:rsidRPr="00564A49">
          <w:rPr>
            <w:noProof/>
            <w:webHidden/>
          </w:rPr>
          <w:fldChar w:fldCharType="separate"/>
        </w:r>
        <w:r w:rsidR="008562AC" w:rsidRPr="00564A49">
          <w:rPr>
            <w:noProof/>
            <w:webHidden/>
          </w:rPr>
          <w:t>120</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57" w:history="1">
        <w:r w:rsidR="008562AC" w:rsidRPr="00564A49">
          <w:rPr>
            <w:rStyle w:val="aff0"/>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In-loop filter process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_Toc378026257 \h </w:instrText>
        </w:r>
        <w:r w:rsidRPr="00564A49">
          <w:rPr>
            <w:noProof/>
            <w:webHidden/>
          </w:rPr>
        </w:r>
        <w:r w:rsidRPr="00564A49">
          <w:rPr>
            <w:noProof/>
            <w:webHidden/>
          </w:rPr>
          <w:fldChar w:fldCharType="separate"/>
        </w:r>
        <w:r w:rsidR="008562AC" w:rsidRPr="00564A49">
          <w:rPr>
            <w:noProof/>
            <w:webHidden/>
          </w:rPr>
          <w:t>120</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58" w:history="1">
        <w:r w:rsidR="008562AC" w:rsidRPr="00564A49">
          <w:rPr>
            <w:rStyle w:val="aff0"/>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Parsing process</w:t>
        </w:r>
        <w:r w:rsidR="008562AC" w:rsidRPr="00564A49">
          <w:rPr>
            <w:webHidden/>
          </w:rPr>
          <w:tab/>
        </w:r>
        <w:r w:rsidRPr="00564A49">
          <w:rPr>
            <w:webHidden/>
          </w:rPr>
          <w:fldChar w:fldCharType="begin" w:fldLock="1"/>
        </w:r>
        <w:r w:rsidR="008562AC" w:rsidRPr="00564A49">
          <w:rPr>
            <w:webHidden/>
          </w:rPr>
          <w:instrText xml:space="preserve"> PAGEREF _Toc378026258 \h </w:instrText>
        </w:r>
        <w:r w:rsidRPr="00564A49">
          <w:rPr>
            <w:webHidden/>
          </w:rPr>
        </w:r>
        <w:r w:rsidRPr="00564A49">
          <w:rPr>
            <w:webHidden/>
          </w:rPr>
          <w:fldChar w:fldCharType="separate"/>
        </w:r>
        <w:r w:rsidR="008562AC" w:rsidRPr="00564A49">
          <w:rPr>
            <w:webHidden/>
          </w:rPr>
          <w:t>120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59" w:history="1">
        <w:r w:rsidR="008562AC" w:rsidRPr="00564A49">
          <w:rPr>
            <w:rStyle w:val="aff0"/>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Specification of bitstream subsets</w:t>
        </w:r>
        <w:r w:rsidR="008562AC" w:rsidRPr="00564A49">
          <w:rPr>
            <w:webHidden/>
          </w:rPr>
          <w:tab/>
        </w:r>
        <w:r w:rsidRPr="00564A49">
          <w:rPr>
            <w:webHidden/>
          </w:rPr>
          <w:fldChar w:fldCharType="begin" w:fldLock="1"/>
        </w:r>
        <w:r w:rsidR="008562AC" w:rsidRPr="00564A49">
          <w:rPr>
            <w:webHidden/>
          </w:rPr>
          <w:instrText xml:space="preserve"> PAGEREF _Toc378026259 \h </w:instrText>
        </w:r>
        <w:r w:rsidRPr="00564A49">
          <w:rPr>
            <w:webHidden/>
          </w:rPr>
        </w:r>
        <w:r w:rsidRPr="00564A49">
          <w:rPr>
            <w:webHidden/>
          </w:rPr>
          <w:fldChar w:fldCharType="separate"/>
        </w:r>
        <w:r w:rsidR="008562AC" w:rsidRPr="00564A49">
          <w:rPr>
            <w:webHidden/>
          </w:rPr>
          <w:t>120</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60" w:history="1">
        <w:r w:rsidR="008562AC" w:rsidRPr="00564A49">
          <w:rPr>
            <w:rStyle w:val="aff0"/>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Profiles, tiers, and levels</w:t>
        </w:r>
        <w:r w:rsidR="008562AC" w:rsidRPr="00564A49">
          <w:rPr>
            <w:webHidden/>
          </w:rPr>
          <w:tab/>
        </w:r>
        <w:r w:rsidRPr="00564A49">
          <w:rPr>
            <w:webHidden/>
          </w:rPr>
          <w:fldChar w:fldCharType="begin" w:fldLock="1"/>
        </w:r>
        <w:r w:rsidR="008562AC" w:rsidRPr="00564A49">
          <w:rPr>
            <w:webHidden/>
          </w:rPr>
          <w:instrText xml:space="preserve"> PAGEREF _Toc378026260 \h </w:instrText>
        </w:r>
        <w:r w:rsidRPr="00564A49">
          <w:rPr>
            <w:webHidden/>
          </w:rPr>
        </w:r>
        <w:r w:rsidRPr="00564A49">
          <w:rPr>
            <w:webHidden/>
          </w:rPr>
          <w:fldChar w:fldCharType="separate"/>
        </w:r>
        <w:r w:rsidR="008562AC" w:rsidRPr="00564A49">
          <w:rPr>
            <w:webHidden/>
          </w:rPr>
          <w:t>120</w:t>
        </w:r>
        <w:r w:rsidRPr="00564A49">
          <w:rPr>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61" w:history="1">
        <w:r w:rsidR="008562AC" w:rsidRPr="00564A49">
          <w:rPr>
            <w:rStyle w:val="aff0"/>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Profiles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_Toc378026261 \h </w:instrText>
        </w:r>
        <w:r w:rsidRPr="00564A49">
          <w:rPr>
            <w:noProof/>
            <w:webHidden/>
          </w:rPr>
        </w:r>
        <w:r w:rsidRPr="00564A49">
          <w:rPr>
            <w:noProof/>
            <w:webHidden/>
          </w:rPr>
          <w:fldChar w:fldCharType="separate"/>
        </w:r>
        <w:r w:rsidR="008562AC" w:rsidRPr="00564A49">
          <w:rPr>
            <w:noProof/>
            <w:webHidden/>
          </w:rPr>
          <w:t>120</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62" w:history="1">
        <w:r w:rsidR="008562AC" w:rsidRPr="00564A49">
          <w:rPr>
            <w:rStyle w:val="aff0"/>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General</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_Toc378026262 \h </w:instrText>
        </w:r>
        <w:r w:rsidRPr="00564A49">
          <w:rPr>
            <w:noProof/>
            <w:webHidden/>
          </w:rPr>
        </w:r>
        <w:r w:rsidRPr="00564A49">
          <w:rPr>
            <w:noProof/>
            <w:webHidden/>
          </w:rPr>
          <w:fldChar w:fldCharType="separate"/>
        </w:r>
        <w:r w:rsidR="008562AC" w:rsidRPr="00564A49">
          <w:rPr>
            <w:noProof/>
            <w:webHidden/>
          </w:rPr>
          <w:t>120</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63" w:history="1">
        <w:r w:rsidR="008562AC" w:rsidRPr="00564A49">
          <w:rPr>
            <w:rStyle w:val="aff0"/>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Scalable Main and Scalable Main 10 profiles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_Toc378026263 \h </w:instrText>
        </w:r>
        <w:r w:rsidRPr="00564A49">
          <w:rPr>
            <w:noProof/>
            <w:webHidden/>
          </w:rPr>
        </w:r>
        <w:r w:rsidRPr="00564A49">
          <w:rPr>
            <w:noProof/>
            <w:webHidden/>
          </w:rPr>
          <w:fldChar w:fldCharType="separate"/>
        </w:r>
        <w:r w:rsidR="008562AC" w:rsidRPr="00564A49">
          <w:rPr>
            <w:noProof/>
            <w:webHidden/>
          </w:rPr>
          <w:t>120</w:t>
        </w:r>
        <w:r w:rsidRPr="00564A49">
          <w:rPr>
            <w:noProof/>
            <w:webHidden/>
          </w:rPr>
          <w:fldChar w:fldCharType="end"/>
        </w:r>
      </w:hyperlink>
    </w:p>
    <w:p w:rsidR="008562AC" w:rsidRPr="00564A49" w:rsidRDefault="00F154E5">
      <w:pPr>
        <w:pStyle w:val="33"/>
        <w:rPr>
          <w:rFonts w:asciiTheme="minorHAnsi" w:eastAsiaTheme="minorEastAsia" w:hAnsiTheme="minorHAnsi" w:cstheme="minorBidi"/>
          <w:noProof/>
          <w:sz w:val="22"/>
          <w:szCs w:val="22"/>
          <w:lang w:val="en-US" w:eastAsia="zh-CN"/>
        </w:rPr>
      </w:pPr>
      <w:hyperlink w:anchor="_Toc378026264" w:history="1">
        <w:r w:rsidR="008562AC" w:rsidRPr="00564A49">
          <w:rPr>
            <w:rStyle w:val="aff0"/>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lang w:val="en-CA"/>
          </w:rPr>
          <w:t>Tiers and levels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_Toc378026264 \h </w:instrText>
        </w:r>
        <w:r w:rsidRPr="00564A49">
          <w:rPr>
            <w:noProof/>
            <w:webHidden/>
          </w:rPr>
        </w:r>
        <w:r w:rsidRPr="00564A49">
          <w:rPr>
            <w:noProof/>
            <w:webHidden/>
          </w:rPr>
          <w:fldChar w:fldCharType="separate"/>
        </w:r>
        <w:r w:rsidR="008562AC" w:rsidRPr="00564A49">
          <w:rPr>
            <w:noProof/>
            <w:webHidden/>
          </w:rPr>
          <w:t>121</w:t>
        </w:r>
        <w:r w:rsidRPr="00564A49">
          <w:rPr>
            <w:noProof/>
            <w:webHidden/>
          </w:rPr>
          <w:fldChar w:fldCharType="end"/>
        </w:r>
      </w:hyperlink>
    </w:p>
    <w:p w:rsidR="008562AC" w:rsidRPr="00564A49" w:rsidRDefault="00F154E5">
      <w:pPr>
        <w:pStyle w:val="43"/>
        <w:rPr>
          <w:rFonts w:asciiTheme="minorHAnsi" w:eastAsiaTheme="minorEastAsia" w:hAnsiTheme="minorHAnsi" w:cstheme="minorBidi"/>
          <w:noProof/>
          <w:sz w:val="22"/>
          <w:szCs w:val="22"/>
          <w:lang w:val="en-US" w:eastAsia="zh-CN"/>
        </w:rPr>
      </w:pPr>
      <w:hyperlink w:anchor="_Toc378026265" w:history="1">
        <w:r w:rsidR="008562AC" w:rsidRPr="00564A49">
          <w:rPr>
            <w:rStyle w:val="aff0"/>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aff0"/>
            <w:noProof/>
          </w:rPr>
          <w:t>Profile specific tier and level limits for the Scalable Main and Scalable Main 10 profiles</w:t>
        </w:r>
        <w:r w:rsidR="008562AC" w:rsidRPr="00564A49">
          <w:rPr>
            <w:noProof/>
            <w:webHidden/>
          </w:rPr>
          <w:tab/>
        </w:r>
        <w:r w:rsidRPr="00564A49">
          <w:rPr>
            <w:noProof/>
            <w:webHidden/>
          </w:rPr>
          <w:fldChar w:fldCharType="begin" w:fldLock="1"/>
        </w:r>
        <w:r w:rsidR="008562AC" w:rsidRPr="00564A49">
          <w:rPr>
            <w:noProof/>
            <w:webHidden/>
          </w:rPr>
          <w:instrText xml:space="preserve"> PAGEREF _Toc378026265 \h </w:instrText>
        </w:r>
        <w:r w:rsidRPr="00564A49">
          <w:rPr>
            <w:noProof/>
            <w:webHidden/>
          </w:rPr>
        </w:r>
        <w:r w:rsidRPr="00564A49">
          <w:rPr>
            <w:noProof/>
            <w:webHidden/>
          </w:rPr>
          <w:fldChar w:fldCharType="separate"/>
        </w:r>
        <w:r w:rsidR="008562AC" w:rsidRPr="00564A49">
          <w:rPr>
            <w:noProof/>
            <w:webHidden/>
          </w:rPr>
          <w:t>121</w:t>
        </w:r>
        <w:r w:rsidRPr="00564A49">
          <w:rPr>
            <w:noProof/>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66" w:history="1">
        <w:r w:rsidR="008562AC" w:rsidRPr="00564A49">
          <w:rPr>
            <w:rStyle w:val="aff0"/>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Byte stream format</w:t>
        </w:r>
        <w:r w:rsidR="008562AC" w:rsidRPr="00564A49">
          <w:rPr>
            <w:webHidden/>
          </w:rPr>
          <w:tab/>
        </w:r>
        <w:r w:rsidRPr="00564A49">
          <w:rPr>
            <w:webHidden/>
          </w:rPr>
          <w:fldChar w:fldCharType="begin" w:fldLock="1"/>
        </w:r>
        <w:r w:rsidR="008562AC" w:rsidRPr="00564A49">
          <w:rPr>
            <w:webHidden/>
          </w:rPr>
          <w:instrText xml:space="preserve"> PAGEREF _Toc378026266 \h </w:instrText>
        </w:r>
        <w:r w:rsidRPr="00564A49">
          <w:rPr>
            <w:webHidden/>
          </w:rPr>
        </w:r>
        <w:r w:rsidRPr="00564A49">
          <w:rPr>
            <w:webHidden/>
          </w:rPr>
          <w:fldChar w:fldCharType="separate"/>
        </w:r>
        <w:r w:rsidR="008562AC" w:rsidRPr="00564A49">
          <w:rPr>
            <w:webHidden/>
          </w:rPr>
          <w:t>121</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67" w:history="1">
        <w:r w:rsidR="008562AC" w:rsidRPr="00564A49">
          <w:rPr>
            <w:rStyle w:val="aff0"/>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Hypothetical reference decoder</w:t>
        </w:r>
        <w:r w:rsidR="008562AC" w:rsidRPr="00564A49">
          <w:rPr>
            <w:webHidden/>
          </w:rPr>
          <w:tab/>
        </w:r>
        <w:r w:rsidRPr="00564A49">
          <w:rPr>
            <w:webHidden/>
          </w:rPr>
          <w:fldChar w:fldCharType="begin" w:fldLock="1"/>
        </w:r>
        <w:r w:rsidR="008562AC" w:rsidRPr="00564A49">
          <w:rPr>
            <w:webHidden/>
          </w:rPr>
          <w:instrText xml:space="preserve"> PAGEREF _Toc378026267 \h </w:instrText>
        </w:r>
        <w:r w:rsidRPr="00564A49">
          <w:rPr>
            <w:webHidden/>
          </w:rPr>
        </w:r>
        <w:r w:rsidRPr="00564A49">
          <w:rPr>
            <w:webHidden/>
          </w:rPr>
          <w:fldChar w:fldCharType="separate"/>
        </w:r>
        <w:r w:rsidR="008562AC" w:rsidRPr="00564A49">
          <w:rPr>
            <w:webHidden/>
          </w:rPr>
          <w:t>122</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68" w:history="1">
        <w:r w:rsidR="008562AC" w:rsidRPr="00564A49">
          <w:rPr>
            <w:rStyle w:val="aff0"/>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SEI messages</w:t>
        </w:r>
        <w:r w:rsidR="008562AC" w:rsidRPr="00564A49">
          <w:rPr>
            <w:webHidden/>
          </w:rPr>
          <w:tab/>
        </w:r>
        <w:r w:rsidRPr="00564A49">
          <w:rPr>
            <w:webHidden/>
          </w:rPr>
          <w:fldChar w:fldCharType="begin" w:fldLock="1"/>
        </w:r>
        <w:r w:rsidR="008562AC" w:rsidRPr="00564A49">
          <w:rPr>
            <w:webHidden/>
          </w:rPr>
          <w:instrText xml:space="preserve"> PAGEREF _Toc378026268 \h </w:instrText>
        </w:r>
        <w:r w:rsidRPr="00564A49">
          <w:rPr>
            <w:webHidden/>
          </w:rPr>
        </w:r>
        <w:r w:rsidRPr="00564A49">
          <w:rPr>
            <w:webHidden/>
          </w:rPr>
          <w:fldChar w:fldCharType="separate"/>
        </w:r>
        <w:r w:rsidR="008562AC" w:rsidRPr="00564A49">
          <w:rPr>
            <w:webHidden/>
          </w:rPr>
          <w:t>122</w:t>
        </w:r>
        <w:r w:rsidRPr="00564A49">
          <w:rPr>
            <w:webHidden/>
          </w:rPr>
          <w:fldChar w:fldCharType="end"/>
        </w:r>
      </w:hyperlink>
    </w:p>
    <w:p w:rsidR="008562AC" w:rsidRPr="00564A49" w:rsidRDefault="00F154E5">
      <w:pPr>
        <w:pStyle w:val="23"/>
        <w:rPr>
          <w:rFonts w:asciiTheme="minorHAnsi" w:eastAsiaTheme="minorEastAsia" w:hAnsiTheme="minorHAnsi" w:cstheme="minorBidi"/>
          <w:sz w:val="22"/>
          <w:szCs w:val="22"/>
          <w:lang w:val="en-US" w:eastAsia="zh-CN"/>
        </w:rPr>
      </w:pPr>
      <w:hyperlink w:anchor="_Toc378026269" w:history="1">
        <w:r w:rsidR="008562AC" w:rsidRPr="00564A49">
          <w:rPr>
            <w:rStyle w:val="aff0"/>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aff0"/>
            <w:lang w:val="en-CA"/>
          </w:rPr>
          <w:t>Video usability information</w:t>
        </w:r>
        <w:r w:rsidR="008562AC" w:rsidRPr="00564A49">
          <w:rPr>
            <w:webHidden/>
          </w:rPr>
          <w:tab/>
        </w:r>
        <w:r w:rsidRPr="00564A49">
          <w:rPr>
            <w:webHidden/>
          </w:rPr>
          <w:fldChar w:fldCharType="begin" w:fldLock="1"/>
        </w:r>
        <w:r w:rsidR="008562AC" w:rsidRPr="00564A49">
          <w:rPr>
            <w:webHidden/>
          </w:rPr>
          <w:instrText xml:space="preserve"> PAGEREF _Toc378026269 \h </w:instrText>
        </w:r>
        <w:r w:rsidRPr="00564A49">
          <w:rPr>
            <w:webHidden/>
          </w:rPr>
        </w:r>
        <w:r w:rsidRPr="00564A49">
          <w:rPr>
            <w:webHidden/>
          </w:rPr>
          <w:fldChar w:fldCharType="separate"/>
        </w:r>
        <w:r w:rsidR="008562AC" w:rsidRPr="00564A49">
          <w:rPr>
            <w:webHidden/>
          </w:rPr>
          <w:t>122</w:t>
        </w:r>
        <w:r w:rsidRPr="00564A49">
          <w:rPr>
            <w:webHidden/>
          </w:rPr>
          <w:fldChar w:fldCharType="end"/>
        </w:r>
      </w:hyperlink>
    </w:p>
    <w:p w:rsidR="00C6730C" w:rsidRPr="00564A49" w:rsidRDefault="00F154E5"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pt;height:50.2pt" o:ole="">
            <v:imagedata r:id="rId23" o:title=""/>
          </v:shape>
          <o:OLEObject Type="Embed" ProgID="Equation.3" ShapeID="_x0000_i1025" DrawAspect="Content" ObjectID="_1457983075" r:id="rId24"/>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50"/>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00F154E5" w:rsidRPr="00564A49">
        <w:rPr>
          <w:szCs w:val="22"/>
        </w:rPr>
        <w:fldChar w:fldCharType="begin" w:fldLock="1"/>
      </w:r>
      <w:r w:rsidRPr="00564A49">
        <w:rPr>
          <w:szCs w:val="22"/>
        </w:rPr>
        <w:instrText xml:space="preserve"> STYLEREF 1 \s </w:instrText>
      </w:r>
      <w:r w:rsidR="00F154E5" w:rsidRPr="00564A49">
        <w:rPr>
          <w:szCs w:val="22"/>
        </w:rPr>
        <w:fldChar w:fldCharType="separate"/>
      </w:r>
      <w:r w:rsidRPr="00564A49">
        <w:rPr>
          <w:noProof/>
          <w:szCs w:val="22"/>
        </w:rPr>
        <w:t>8</w:t>
      </w:r>
      <w:r w:rsidR="00F154E5" w:rsidRPr="00564A49">
        <w:rPr>
          <w:szCs w:val="22"/>
        </w:rPr>
        <w:fldChar w:fldCharType="end"/>
      </w:r>
      <w:r w:rsidRPr="00564A49">
        <w:rPr>
          <w:szCs w:val="22"/>
        </w:rPr>
        <w:noBreakHyphen/>
      </w:r>
      <w:r w:rsidR="00F154E5" w:rsidRPr="00564A49">
        <w:rPr>
          <w:szCs w:val="22"/>
        </w:rPr>
        <w:fldChar w:fldCharType="begin" w:fldLock="1"/>
      </w:r>
      <w:r w:rsidRPr="00564A49">
        <w:rPr>
          <w:szCs w:val="22"/>
        </w:rPr>
        <w:instrText xml:space="preserve"> SEQ Equation \* ARABIC \s 1 </w:instrText>
      </w:r>
      <w:r w:rsidR="00F154E5" w:rsidRPr="00564A49">
        <w:rPr>
          <w:szCs w:val="22"/>
        </w:rPr>
        <w:fldChar w:fldCharType="separate"/>
      </w:r>
      <w:r w:rsidRPr="00564A49">
        <w:rPr>
          <w:noProof/>
          <w:szCs w:val="22"/>
        </w:rPr>
        <w:t>1</w:t>
      </w:r>
      <w:r w:rsidR="00F154E5"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fldSimple w:instr=" REF _Ref373499510 \r \h  \* MERGEFORMAT " w:fldLock="1">
        <w:r w:rsidRPr="00564A49">
          <w:rPr>
            <w:lang w:val="en-US"/>
          </w:rPr>
          <w:t>8.1.1</w:t>
        </w:r>
      </w:fldSimple>
      <w:r w:rsidRPr="00564A49">
        <w:rPr>
          <w:lang w:val="en-US"/>
        </w:rPr>
        <w:t xml:space="preserve"> is invoked.</w:t>
      </w:r>
    </w:p>
    <w:p w:rsidR="007E173E" w:rsidRPr="00564A49" w:rsidRDefault="007E173E" w:rsidP="007E173E">
      <w:pPr>
        <w:pStyle w:val="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fldSimple w:instr=" REF _Ref34233092 \r \h  \* MERGEFORMAT " w:fldLock="1">
        <w:r w:rsidRPr="00564A49">
          <w:rPr>
            <w:noProof/>
            <w:lang w:eastAsia="ja-JP"/>
          </w:rPr>
          <w:t>12</w:t>
        </w:r>
      </w:fldSimple>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00F154E5" w:rsidRPr="00564A49">
        <w:rPr>
          <w:noProof/>
          <w:sz w:val="20"/>
          <w:szCs w:val="20"/>
        </w:rPr>
        <w:fldChar w:fldCharType="begin" w:fldLock="1"/>
      </w:r>
      <w:r w:rsidRPr="00564A49">
        <w:rPr>
          <w:noProof/>
          <w:sz w:val="20"/>
          <w:szCs w:val="20"/>
        </w:rPr>
        <w:instrText xml:space="preserve"> STYLEREF 1 \s </w:instrText>
      </w:r>
      <w:r w:rsidR="00F154E5" w:rsidRPr="00564A49">
        <w:rPr>
          <w:noProof/>
          <w:sz w:val="20"/>
          <w:szCs w:val="20"/>
        </w:rPr>
        <w:fldChar w:fldCharType="separate"/>
      </w:r>
      <w:r w:rsidRPr="00564A49">
        <w:rPr>
          <w:noProof/>
          <w:sz w:val="20"/>
          <w:szCs w:val="20"/>
        </w:rPr>
        <w:t>8</w:t>
      </w:r>
      <w:r w:rsidR="00F154E5" w:rsidRPr="00564A49">
        <w:rPr>
          <w:noProof/>
          <w:sz w:val="20"/>
          <w:szCs w:val="20"/>
        </w:rPr>
        <w:fldChar w:fldCharType="end"/>
      </w:r>
      <w:r w:rsidRPr="00564A49">
        <w:rPr>
          <w:noProof/>
          <w:sz w:val="20"/>
          <w:szCs w:val="20"/>
        </w:rPr>
        <w:noBreakHyphen/>
      </w:r>
      <w:r w:rsidR="00F154E5" w:rsidRPr="00564A49">
        <w:rPr>
          <w:noProof/>
          <w:sz w:val="20"/>
          <w:szCs w:val="20"/>
        </w:rPr>
        <w:fldChar w:fldCharType="begin" w:fldLock="1"/>
      </w:r>
      <w:r w:rsidRPr="00564A49">
        <w:rPr>
          <w:noProof/>
          <w:sz w:val="20"/>
          <w:szCs w:val="20"/>
        </w:rPr>
        <w:instrText xml:space="preserve"> SEQ Equation \* ARABIC \s 1 </w:instrText>
      </w:r>
      <w:r w:rsidR="00F154E5" w:rsidRPr="00564A49">
        <w:rPr>
          <w:noProof/>
          <w:sz w:val="20"/>
          <w:szCs w:val="20"/>
        </w:rPr>
        <w:fldChar w:fldCharType="separate"/>
      </w:r>
      <w:r w:rsidRPr="00564A49">
        <w:rPr>
          <w:noProof/>
          <w:sz w:val="20"/>
          <w:szCs w:val="20"/>
        </w:rPr>
        <w:t>2</w:t>
      </w:r>
      <w:r w:rsidR="00F154E5"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00F154E5" w:rsidRPr="00564A49">
        <w:rPr>
          <w:noProof/>
          <w:sz w:val="20"/>
          <w:szCs w:val="20"/>
        </w:rPr>
        <w:fldChar w:fldCharType="begin" w:fldLock="1"/>
      </w:r>
      <w:r w:rsidRPr="00564A49">
        <w:rPr>
          <w:noProof/>
          <w:sz w:val="20"/>
          <w:szCs w:val="20"/>
        </w:rPr>
        <w:instrText xml:space="preserve"> STYLEREF 1 \s </w:instrText>
      </w:r>
      <w:r w:rsidR="00F154E5" w:rsidRPr="00564A49">
        <w:rPr>
          <w:noProof/>
          <w:sz w:val="20"/>
          <w:szCs w:val="20"/>
        </w:rPr>
        <w:fldChar w:fldCharType="separate"/>
      </w:r>
      <w:r w:rsidRPr="00564A49">
        <w:rPr>
          <w:noProof/>
          <w:sz w:val="20"/>
          <w:szCs w:val="20"/>
        </w:rPr>
        <w:t>8</w:t>
      </w:r>
      <w:r w:rsidR="00F154E5" w:rsidRPr="00564A49">
        <w:rPr>
          <w:noProof/>
          <w:sz w:val="20"/>
          <w:szCs w:val="20"/>
        </w:rPr>
        <w:fldChar w:fldCharType="end"/>
      </w:r>
      <w:r w:rsidRPr="00564A49">
        <w:rPr>
          <w:noProof/>
          <w:sz w:val="20"/>
          <w:szCs w:val="20"/>
        </w:rPr>
        <w:noBreakHyphen/>
      </w:r>
      <w:r w:rsidR="00F154E5" w:rsidRPr="00564A49">
        <w:rPr>
          <w:noProof/>
          <w:sz w:val="20"/>
          <w:szCs w:val="20"/>
        </w:rPr>
        <w:fldChar w:fldCharType="begin" w:fldLock="1"/>
      </w:r>
      <w:r w:rsidRPr="00564A49">
        <w:rPr>
          <w:noProof/>
          <w:sz w:val="20"/>
          <w:szCs w:val="20"/>
        </w:rPr>
        <w:instrText xml:space="preserve"> SEQ Equation \* ARABIC \s 1 </w:instrText>
      </w:r>
      <w:r w:rsidR="00F154E5" w:rsidRPr="00564A49">
        <w:rPr>
          <w:noProof/>
          <w:sz w:val="20"/>
          <w:szCs w:val="20"/>
        </w:rPr>
        <w:fldChar w:fldCharType="separate"/>
      </w:r>
      <w:r w:rsidRPr="00564A49">
        <w:rPr>
          <w:noProof/>
          <w:sz w:val="20"/>
          <w:szCs w:val="20"/>
        </w:rPr>
        <w:t>3</w:t>
      </w:r>
      <w:r w:rsidR="00F154E5"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fldSimple w:instr=" SEQ NoteCounter \s 9 \* MERGEFORMAT " w:fldLock="1">
        <w:r w:rsidRPr="00564A49">
          <w:rPr>
            <w:noProof/>
          </w:rPr>
          <w:t>1</w:t>
        </w:r>
      </w:fldSimple>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00F154E5" w:rsidRPr="00564A49">
        <w:rPr>
          <w:noProof/>
          <w:sz w:val="20"/>
          <w:szCs w:val="20"/>
        </w:rPr>
        <w:fldChar w:fldCharType="begin" w:fldLock="1"/>
      </w:r>
      <w:r w:rsidRPr="00564A49">
        <w:rPr>
          <w:noProof/>
          <w:sz w:val="20"/>
          <w:szCs w:val="20"/>
        </w:rPr>
        <w:instrText xml:space="preserve"> STYLEREF 1 \s </w:instrText>
      </w:r>
      <w:r w:rsidR="00F154E5" w:rsidRPr="00564A49">
        <w:rPr>
          <w:noProof/>
          <w:sz w:val="20"/>
          <w:szCs w:val="20"/>
        </w:rPr>
        <w:fldChar w:fldCharType="separate"/>
      </w:r>
      <w:r w:rsidRPr="00564A49">
        <w:rPr>
          <w:noProof/>
          <w:sz w:val="20"/>
          <w:szCs w:val="20"/>
        </w:rPr>
        <w:t>8</w:t>
      </w:r>
      <w:r w:rsidR="00F154E5" w:rsidRPr="00564A49">
        <w:rPr>
          <w:noProof/>
          <w:sz w:val="20"/>
          <w:szCs w:val="20"/>
        </w:rPr>
        <w:fldChar w:fldCharType="end"/>
      </w:r>
      <w:r w:rsidRPr="00564A49">
        <w:rPr>
          <w:noProof/>
          <w:sz w:val="20"/>
          <w:szCs w:val="20"/>
        </w:rPr>
        <w:noBreakHyphen/>
      </w:r>
      <w:r w:rsidR="00F154E5" w:rsidRPr="00564A49">
        <w:rPr>
          <w:noProof/>
          <w:sz w:val="20"/>
          <w:szCs w:val="20"/>
        </w:rPr>
        <w:fldChar w:fldCharType="begin" w:fldLock="1"/>
      </w:r>
      <w:r w:rsidRPr="00564A49">
        <w:rPr>
          <w:noProof/>
          <w:sz w:val="20"/>
          <w:szCs w:val="20"/>
        </w:rPr>
        <w:instrText xml:space="preserve"> SEQ Equation \* ARABIC \s 1 </w:instrText>
      </w:r>
      <w:r w:rsidR="00F154E5" w:rsidRPr="00564A49">
        <w:rPr>
          <w:noProof/>
          <w:sz w:val="20"/>
          <w:szCs w:val="20"/>
        </w:rPr>
        <w:fldChar w:fldCharType="separate"/>
      </w:r>
      <w:r w:rsidRPr="00564A49">
        <w:rPr>
          <w:noProof/>
          <w:sz w:val="20"/>
          <w:szCs w:val="20"/>
        </w:rPr>
        <w:t>4</w:t>
      </w:r>
      <w:r w:rsidR="00F154E5"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00F154E5" w:rsidRPr="00564A49">
        <w:rPr>
          <w:noProof/>
          <w:sz w:val="20"/>
          <w:szCs w:val="20"/>
        </w:rPr>
        <w:fldChar w:fldCharType="begin" w:fldLock="1"/>
      </w:r>
      <w:r w:rsidRPr="00564A49">
        <w:rPr>
          <w:noProof/>
          <w:sz w:val="20"/>
          <w:szCs w:val="20"/>
        </w:rPr>
        <w:instrText xml:space="preserve"> STYLEREF 1 \s </w:instrText>
      </w:r>
      <w:r w:rsidR="00F154E5" w:rsidRPr="00564A49">
        <w:rPr>
          <w:noProof/>
          <w:sz w:val="20"/>
          <w:szCs w:val="20"/>
        </w:rPr>
        <w:fldChar w:fldCharType="separate"/>
      </w:r>
      <w:r w:rsidRPr="00564A49">
        <w:rPr>
          <w:noProof/>
          <w:sz w:val="20"/>
          <w:szCs w:val="20"/>
        </w:rPr>
        <w:t>8</w:t>
      </w:r>
      <w:r w:rsidR="00F154E5" w:rsidRPr="00564A49">
        <w:rPr>
          <w:noProof/>
          <w:sz w:val="20"/>
          <w:szCs w:val="20"/>
        </w:rPr>
        <w:fldChar w:fldCharType="end"/>
      </w:r>
      <w:r w:rsidRPr="00564A49">
        <w:rPr>
          <w:noProof/>
          <w:sz w:val="20"/>
          <w:szCs w:val="20"/>
        </w:rPr>
        <w:noBreakHyphen/>
      </w:r>
      <w:r w:rsidR="00F154E5" w:rsidRPr="00564A49">
        <w:rPr>
          <w:noProof/>
          <w:sz w:val="20"/>
          <w:szCs w:val="20"/>
        </w:rPr>
        <w:fldChar w:fldCharType="begin" w:fldLock="1"/>
      </w:r>
      <w:r w:rsidRPr="00564A49">
        <w:rPr>
          <w:noProof/>
          <w:sz w:val="20"/>
          <w:szCs w:val="20"/>
        </w:rPr>
        <w:instrText xml:space="preserve"> SEQ Equation \* ARABIC \s 1 </w:instrText>
      </w:r>
      <w:r w:rsidR="00F154E5" w:rsidRPr="00564A49">
        <w:rPr>
          <w:noProof/>
          <w:sz w:val="20"/>
          <w:szCs w:val="20"/>
        </w:rPr>
        <w:fldChar w:fldCharType="separate"/>
      </w:r>
      <w:r w:rsidRPr="00564A49">
        <w:rPr>
          <w:noProof/>
          <w:sz w:val="20"/>
          <w:szCs w:val="20"/>
        </w:rPr>
        <w:t>5</w:t>
      </w:r>
      <w:r w:rsidR="00F154E5"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fldSimple w:instr=" SEQ NoteCounter \s 9 \* MERGEFORMAT " w:fldLock="1">
        <w:r w:rsidRPr="00564A49">
          <w:rPr>
            <w:noProof/>
          </w:rPr>
          <w:t>2</w:t>
        </w:r>
      </w:fldSimple>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s 9 \* MERGEFORMAT " w:fldLock="1">
        <w:r w:rsidRPr="00564A49">
          <w:rPr>
            <w:noProof/>
            <w:sz w:val="18"/>
            <w:szCs w:val="18"/>
          </w:rPr>
          <w:t>1</w:t>
        </w:r>
      </w:fldSimple>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00F154E5" w:rsidRPr="00564A49">
        <w:rPr>
          <w:szCs w:val="22"/>
        </w:rPr>
        <w:fldChar w:fldCharType="begin" w:fldLock="1"/>
      </w:r>
      <w:r w:rsidRPr="00564A49">
        <w:rPr>
          <w:szCs w:val="22"/>
        </w:rPr>
        <w:instrText xml:space="preserve"> STYLEREF 1 \s </w:instrText>
      </w:r>
      <w:r w:rsidR="00F154E5" w:rsidRPr="00564A49">
        <w:rPr>
          <w:szCs w:val="22"/>
        </w:rPr>
        <w:fldChar w:fldCharType="separate"/>
      </w:r>
      <w:r w:rsidRPr="00564A49">
        <w:rPr>
          <w:noProof/>
          <w:szCs w:val="22"/>
        </w:rPr>
        <w:t>8</w:t>
      </w:r>
      <w:r w:rsidR="00F154E5" w:rsidRPr="00564A49">
        <w:rPr>
          <w:szCs w:val="22"/>
        </w:rPr>
        <w:fldChar w:fldCharType="end"/>
      </w:r>
      <w:r w:rsidRPr="00564A49">
        <w:rPr>
          <w:szCs w:val="22"/>
        </w:rPr>
        <w:noBreakHyphen/>
      </w:r>
      <w:r w:rsidR="00F154E5" w:rsidRPr="00564A49">
        <w:rPr>
          <w:szCs w:val="22"/>
        </w:rPr>
        <w:fldChar w:fldCharType="begin" w:fldLock="1"/>
      </w:r>
      <w:r w:rsidRPr="00564A49">
        <w:rPr>
          <w:szCs w:val="22"/>
        </w:rPr>
        <w:instrText xml:space="preserve"> SEQ Equation \* ARABIC \s 1 </w:instrText>
      </w:r>
      <w:r w:rsidR="00F154E5" w:rsidRPr="00564A49">
        <w:rPr>
          <w:szCs w:val="22"/>
        </w:rPr>
        <w:fldChar w:fldCharType="separate"/>
      </w:r>
      <w:r w:rsidRPr="00564A49">
        <w:rPr>
          <w:noProof/>
          <w:szCs w:val="22"/>
        </w:rPr>
        <w:t>6</w:t>
      </w:r>
      <w:r w:rsidR="00F154E5"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s 9 \* MERGEFORMAT " w:fldLock="1">
        <w:r w:rsidRPr="00564A49">
          <w:rPr>
            <w:noProof/>
            <w:sz w:val="18"/>
            <w:szCs w:val="18"/>
          </w:rPr>
          <w:t>2</w:t>
        </w:r>
      </w:fldSimple>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s 9 \* MERGEFORMAT " w:fldLock="1">
        <w:r w:rsidRPr="00564A49">
          <w:rPr>
            <w:noProof/>
            <w:sz w:val="18"/>
            <w:szCs w:val="18"/>
          </w:rPr>
          <w:t>3</w:t>
        </w:r>
      </w:fldSimple>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00F154E5" w:rsidRPr="00564A49">
        <w:rPr>
          <w:szCs w:val="22"/>
        </w:rPr>
        <w:fldChar w:fldCharType="begin" w:fldLock="1"/>
      </w:r>
      <w:r w:rsidRPr="00564A49">
        <w:rPr>
          <w:szCs w:val="22"/>
        </w:rPr>
        <w:instrText xml:space="preserve"> STYLEREF 1 \s </w:instrText>
      </w:r>
      <w:r w:rsidR="00F154E5" w:rsidRPr="00564A49">
        <w:rPr>
          <w:szCs w:val="22"/>
        </w:rPr>
        <w:fldChar w:fldCharType="separate"/>
      </w:r>
      <w:r w:rsidRPr="00564A49">
        <w:rPr>
          <w:noProof/>
          <w:szCs w:val="22"/>
        </w:rPr>
        <w:t>8</w:t>
      </w:r>
      <w:r w:rsidR="00F154E5" w:rsidRPr="00564A49">
        <w:rPr>
          <w:szCs w:val="22"/>
        </w:rPr>
        <w:fldChar w:fldCharType="end"/>
      </w:r>
      <w:r w:rsidRPr="00564A49">
        <w:rPr>
          <w:szCs w:val="22"/>
        </w:rPr>
        <w:noBreakHyphen/>
      </w:r>
      <w:r w:rsidR="00F154E5" w:rsidRPr="00564A49">
        <w:rPr>
          <w:szCs w:val="22"/>
        </w:rPr>
        <w:fldChar w:fldCharType="begin" w:fldLock="1"/>
      </w:r>
      <w:r w:rsidRPr="00564A49">
        <w:rPr>
          <w:szCs w:val="22"/>
        </w:rPr>
        <w:instrText xml:space="preserve"> SEQ Equation \* ARABIC \s 1 </w:instrText>
      </w:r>
      <w:r w:rsidR="00F154E5" w:rsidRPr="00564A49">
        <w:rPr>
          <w:szCs w:val="22"/>
        </w:rPr>
        <w:fldChar w:fldCharType="separate"/>
      </w:r>
      <w:r w:rsidRPr="00564A49">
        <w:rPr>
          <w:noProof/>
          <w:szCs w:val="22"/>
        </w:rPr>
        <w:t>7</w:t>
      </w:r>
      <w:r w:rsidR="00F154E5"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00F154E5" w:rsidRPr="00564A49">
        <w:rPr>
          <w:szCs w:val="22"/>
        </w:rPr>
        <w:fldChar w:fldCharType="begin" w:fldLock="1"/>
      </w:r>
      <w:r w:rsidRPr="00564A49">
        <w:rPr>
          <w:szCs w:val="22"/>
        </w:rPr>
        <w:instrText xml:space="preserve"> STYLEREF 1 \s </w:instrText>
      </w:r>
      <w:r w:rsidR="00F154E5" w:rsidRPr="00564A49">
        <w:rPr>
          <w:szCs w:val="22"/>
        </w:rPr>
        <w:fldChar w:fldCharType="separate"/>
      </w:r>
      <w:r w:rsidRPr="00564A49">
        <w:rPr>
          <w:noProof/>
          <w:szCs w:val="22"/>
        </w:rPr>
        <w:t>8</w:t>
      </w:r>
      <w:r w:rsidR="00F154E5" w:rsidRPr="00564A49">
        <w:rPr>
          <w:szCs w:val="22"/>
        </w:rPr>
        <w:fldChar w:fldCharType="end"/>
      </w:r>
      <w:r w:rsidRPr="00564A49">
        <w:rPr>
          <w:szCs w:val="22"/>
        </w:rPr>
        <w:noBreakHyphen/>
      </w:r>
      <w:r w:rsidR="00F154E5" w:rsidRPr="00564A49">
        <w:rPr>
          <w:szCs w:val="22"/>
        </w:rPr>
        <w:fldChar w:fldCharType="begin" w:fldLock="1"/>
      </w:r>
      <w:r w:rsidRPr="00564A49">
        <w:rPr>
          <w:szCs w:val="22"/>
        </w:rPr>
        <w:instrText xml:space="preserve"> SEQ Equation \* ARABIC \s 1 </w:instrText>
      </w:r>
      <w:r w:rsidR="00F154E5" w:rsidRPr="00564A49">
        <w:rPr>
          <w:szCs w:val="22"/>
        </w:rPr>
        <w:fldChar w:fldCharType="separate"/>
      </w:r>
      <w:r w:rsidRPr="00564A49">
        <w:rPr>
          <w:noProof/>
          <w:szCs w:val="22"/>
        </w:rPr>
        <w:t>8</w:t>
      </w:r>
      <w:r w:rsidR="00F154E5"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s 9 \* MERGEFORMAT " w:fldLock="1">
        <w:r w:rsidRPr="00564A49">
          <w:rPr>
            <w:noProof/>
            <w:sz w:val="18"/>
            <w:szCs w:val="18"/>
          </w:rPr>
          <w:t>4</w:t>
        </w:r>
      </w:fldSimple>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s 9 \* MERGEFORMAT " w:fldLock="1">
        <w:r w:rsidRPr="00564A49">
          <w:rPr>
            <w:noProof/>
            <w:sz w:val="18"/>
            <w:szCs w:val="18"/>
          </w:rPr>
          <w:t>5</w:t>
        </w:r>
      </w:fldSimple>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F154E5" w:rsidP="007E173E">
      <w:fldSimple w:instr=" REF _Ref33101618 \h  \* MERGEFORMAT " w:fldLock="1">
        <w:r w:rsidR="007E173E" w:rsidRPr="00564A49">
          <w:t>Figure C</w:t>
        </w:r>
        <w:r w:rsidR="007E173E" w:rsidRPr="00564A49">
          <w:noBreakHyphen/>
          <w:t>1</w:t>
        </w:r>
      </w:fldSimple>
      <w:r w:rsidR="007E173E"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8pt;height:187.65pt" o:ole="">
            <v:imagedata r:id="rId25" o:title=""/>
          </v:shape>
          <o:OLEObject Type="Embed" ProgID="Visio.Drawing.11" ShapeID="_x0000_i1026" DrawAspect="Content" ObjectID="_1457983076" r:id="rId26"/>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00F154E5" w:rsidRPr="00564A49">
        <w:rPr>
          <w:b/>
          <w:bCs/>
        </w:rPr>
        <w:fldChar w:fldCharType="begin" w:fldLock="1"/>
      </w:r>
      <w:r w:rsidRPr="00564A49">
        <w:rPr>
          <w:b/>
          <w:bCs/>
        </w:rPr>
        <w:instrText xml:space="preserve"> SEQ Figure \* ARABIC \r 1 </w:instrText>
      </w:r>
      <w:r w:rsidR="00F154E5" w:rsidRPr="00564A49">
        <w:rPr>
          <w:b/>
          <w:bCs/>
        </w:rPr>
        <w:fldChar w:fldCharType="separate"/>
      </w:r>
      <w:r w:rsidRPr="00564A49">
        <w:rPr>
          <w:b/>
          <w:bCs/>
          <w:noProof/>
        </w:rPr>
        <w:t>1</w:t>
      </w:r>
      <w:r w:rsidR="00F154E5"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fldSimple w:instr=" REF TargetDecLayerIdList \h  \* MERGEFORMAT " w:fldLock="1">
        <w:r w:rsidRPr="00564A49">
          <w:rPr>
            <w:noProof/>
            <w:szCs w:val="22"/>
          </w:rPr>
          <w:t>8</w:t>
        </w:r>
        <w:r w:rsidRPr="00564A49">
          <w:rPr>
            <w:szCs w:val="22"/>
          </w:rPr>
          <w:noBreakHyphen/>
          <w:t>1</w:t>
        </w:r>
      </w:fldSimple>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fldSimple w:instr=" REF _Ref372632240 \r \h  \* MERGEFORMAT " w:fldLock="1">
        <w:r w:rsidRPr="00564A49">
          <w:t>C.6</w:t>
        </w:r>
      </w:fldSimple>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fldSimple w:instr=" REF  _Ref33101618 \h  \* MERGEFORMAT " w:fldLock="1">
        <w:r w:rsidRPr="00564A49">
          <w:rPr>
            <w:bCs/>
          </w:rPr>
          <w:t>Figure C</w:t>
        </w:r>
        <w:r w:rsidRPr="00564A49">
          <w:rPr>
            <w:bCs/>
          </w:rPr>
          <w:noBreakHyphen/>
          <w:t>1</w:t>
        </w:r>
      </w:fldSimple>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 xml:space="preserve">Otherwise (the sub_layer_hrd_parameters( HighestTid ) syntax structure that immediately follows the condition "if( nal_hrd_parameters_present_flag )" is selected), the test is conducted at the Type II conformance point shown in </w:t>
      </w:r>
      <w:fldSimple w:instr=" REF  _Ref33101618 \h  \* MERGEFORMAT " w:fldLock="1">
        <w:r w:rsidRPr="00564A49">
          <w:rPr>
            <w:bCs/>
          </w:rPr>
          <w:t>Figure C</w:t>
        </w:r>
        <w:r w:rsidRPr="00564A49">
          <w:rPr>
            <w:bCs/>
          </w:rPr>
          <w:noBreakHyphen/>
          <w:t>1</w:t>
        </w:r>
      </w:fldSimple>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r 1 \* MERGEFORMAT " w:fldLock="1">
        <w:r w:rsidRPr="00564A49">
          <w:rPr>
            <w:noProof/>
            <w:sz w:val="18"/>
            <w:szCs w:val="18"/>
          </w:rPr>
          <w:t>1</w:t>
        </w:r>
      </w:fldSimple>
      <w:r w:rsidRPr="00564A49">
        <w:rPr>
          <w:sz w:val="18"/>
          <w:szCs w:val="18"/>
        </w:rPr>
        <w:t xml:space="preserve"> – NAL HRD parameters established by a value of SchedSelIdx for the Type II conformance point shown in </w:t>
      </w:r>
      <w:fldSimple w:instr=" REF  _Ref33101618 \h  \* MERGEFORMAT " w:fldLock="1">
        <w:r w:rsidRPr="00564A49">
          <w:rPr>
            <w:bCs/>
          </w:rPr>
          <w:t>Figure C</w:t>
        </w:r>
        <w:r w:rsidRPr="00564A49">
          <w:rPr>
            <w:bCs/>
          </w:rPr>
          <w:noBreakHyphen/>
          <w:t>1</w:t>
        </w:r>
      </w:fldSimple>
      <w:r w:rsidRPr="00564A49">
        <w:rPr>
          <w:sz w:val="18"/>
          <w:szCs w:val="18"/>
        </w:rPr>
        <w:t xml:space="preserve"> are sufficient to also establish VCL HRD conformance for the Type I conformance point shown in </w:t>
      </w:r>
      <w:fldSimple w:instr=" REF  _Ref33101618 \h  \* MERGEFORMAT " w:fldLock="1">
        <w:r w:rsidRPr="00564A49">
          <w:rPr>
            <w:bCs/>
          </w:rPr>
          <w:t>Figure C</w:t>
        </w:r>
        <w:r w:rsidRPr="00564A49">
          <w:rPr>
            <w:bCs/>
          </w:rPr>
          <w:noBreakHyphen/>
          <w:t>1</w:t>
        </w:r>
      </w:fldSimple>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 MERGEFORMAT " w:fldLock="1">
        <w:r w:rsidRPr="00564A49">
          <w:rPr>
            <w:noProof/>
            <w:sz w:val="18"/>
            <w:szCs w:val="18"/>
          </w:rPr>
          <w:t>2</w:t>
        </w:r>
      </w:fldSimple>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 MERGEFORMAT " w:fldLock="1">
        <w:r w:rsidRPr="00564A49">
          <w:rPr>
            <w:noProof/>
            <w:sz w:val="18"/>
            <w:szCs w:val="18"/>
          </w:rPr>
          <w:t>3</w:t>
        </w:r>
      </w:fldSimple>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fldSimple w:instr=" REF _Ref33101619 \h  \* MERGEFORMAT " w:fldLock="1">
        <w:r w:rsidRPr="00564A49">
          <w:t>Figure C</w:t>
        </w:r>
        <w:r w:rsidRPr="00564A49">
          <w:noBreakHyphen/>
          <w:t>2</w:t>
        </w:r>
      </w:fldSimple>
      <w:r w:rsidRPr="00564A49">
        <w:t>.</w:t>
      </w:r>
    </w:p>
    <w:p w:rsidR="007E173E" w:rsidRPr="00564A49" w:rsidRDefault="007E173E" w:rsidP="007E173E">
      <w:pPr>
        <w:keepNext/>
        <w:jc w:val="center"/>
      </w:pPr>
      <w:r w:rsidRPr="00564A49">
        <w:object w:dxaOrig="4408" w:dyaOrig="4690">
          <v:shape id="_x0000_i1027" type="#_x0000_t75" style="width:219.65pt;height:234.9pt" o:ole="">
            <v:imagedata r:id="rId27" o:title=""/>
          </v:shape>
          <o:OLEObject Type="Embed" ProgID="Visio.Drawing.11" ShapeID="_x0000_i1027" DrawAspect="Content" ObjectID="_1457983077" r:id="rId28"/>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00F154E5" w:rsidRPr="00564A49">
        <w:rPr>
          <w:b/>
          <w:bCs/>
        </w:rPr>
        <w:fldChar w:fldCharType="begin" w:fldLock="1"/>
      </w:r>
      <w:r w:rsidRPr="00564A49">
        <w:rPr>
          <w:b/>
          <w:bCs/>
        </w:rPr>
        <w:instrText xml:space="preserve"> SEQ Figure \* ARABIC </w:instrText>
      </w:r>
      <w:r w:rsidR="00F154E5" w:rsidRPr="00564A49">
        <w:rPr>
          <w:b/>
          <w:bCs/>
        </w:rPr>
        <w:fldChar w:fldCharType="separate"/>
      </w:r>
      <w:r w:rsidRPr="00564A49">
        <w:rPr>
          <w:b/>
          <w:bCs/>
          <w:noProof/>
        </w:rPr>
        <w:t>2</w:t>
      </w:r>
      <w:r w:rsidR="00F154E5"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fldSimple w:instr=" REF _Ref372616949 \h  \* MERGEFORMAT " w:fldLock="1">
        <w:r w:rsidRPr="00564A49">
          <w:rPr>
            <w:bCs/>
          </w:rPr>
          <w:t>Figure C</w:t>
        </w:r>
        <w:r w:rsidRPr="00564A49">
          <w:rPr>
            <w:bCs/>
          </w:rPr>
          <w:noBreakHyphen/>
          <w:t>3</w:t>
        </w:r>
      </w:fldSimple>
      <w:r w:rsidRPr="00564A49">
        <w:t>.</w:t>
      </w:r>
    </w:p>
    <w:p w:rsidR="007E173E" w:rsidRPr="00564A49" w:rsidRDefault="007E173E" w:rsidP="007E173E">
      <w:pPr>
        <w:keepNext/>
        <w:jc w:val="center"/>
      </w:pPr>
      <w:r w:rsidRPr="00564A49">
        <w:object w:dxaOrig="8164" w:dyaOrig="11526">
          <v:shape id="_x0000_i1028" type="#_x0000_t75" style="width:251.65pt;height:353.45pt" o:ole="">
            <v:imagedata r:id="rId29" o:title=""/>
          </v:shape>
          <o:OLEObject Type="Embed" ProgID="Visio.Drawing.11" ShapeID="_x0000_i1028" DrawAspect="Content" ObjectID="_1457983078" r:id="rId30"/>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00F154E5" w:rsidRPr="00564A49">
        <w:rPr>
          <w:b/>
          <w:bCs/>
        </w:rPr>
        <w:fldChar w:fldCharType="begin" w:fldLock="1"/>
      </w:r>
      <w:r w:rsidRPr="00564A49">
        <w:rPr>
          <w:b/>
          <w:bCs/>
        </w:rPr>
        <w:instrText xml:space="preserve"> SEQ Figure \* ARABIC </w:instrText>
      </w:r>
      <w:r w:rsidR="00F154E5" w:rsidRPr="00564A49">
        <w:rPr>
          <w:b/>
          <w:bCs/>
        </w:rPr>
        <w:fldChar w:fldCharType="separate"/>
      </w:r>
      <w:r w:rsidRPr="00564A49">
        <w:rPr>
          <w:b/>
          <w:bCs/>
          <w:noProof/>
        </w:rPr>
        <w:t>3</w:t>
      </w:r>
      <w:r w:rsidR="00F154E5"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fldSimple w:instr=" REF  _Ref343176600 \h \r  \* MERGEFORMAT " w:fldLock="1">
        <w:r w:rsidRPr="00564A49">
          <w:t>9</w:t>
        </w:r>
      </w:fldSimple>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00F154E5" w:rsidRPr="00564A49">
        <w:rPr>
          <w:szCs w:val="22"/>
        </w:rPr>
        <w:fldChar w:fldCharType="begin" w:fldLock="1"/>
      </w:r>
      <w:r w:rsidRPr="00564A49">
        <w:rPr>
          <w:szCs w:val="22"/>
        </w:rPr>
        <w:instrText xml:space="preserve"> SEQ Equation \r 1 \* ARABIC </w:instrText>
      </w:r>
      <w:r w:rsidR="00F154E5" w:rsidRPr="00564A49">
        <w:rPr>
          <w:szCs w:val="22"/>
        </w:rPr>
        <w:fldChar w:fldCharType="separate"/>
      </w:r>
      <w:r w:rsidRPr="00564A49">
        <w:rPr>
          <w:noProof/>
          <w:szCs w:val="22"/>
        </w:rPr>
        <w:t>1</w:t>
      </w:r>
      <w:r w:rsidR="00F154E5"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fldSimple w:instr=" SEQ NoteCounter \* MERGEFORMAT " w:fldLock="1">
        <w:r w:rsidRPr="00564A49">
          <w:rPr>
            <w:noProof/>
            <w:sz w:val="18"/>
            <w:szCs w:val="18"/>
          </w:rPr>
          <w:t>4</w:t>
        </w:r>
      </w:fldSimple>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fldSimple w:instr=" REF _Ref349919179 \r \h  \* MERGEFORMAT " w:fldLock="1">
        <w:r w:rsidRPr="00564A49">
          <w:t>5</w:t>
        </w:r>
      </w:fldSimple>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fldSimple w:instr=" SEQ NoteCounter \* MERGEFORMAT " w:fldLock="1">
        <w:r w:rsidRPr="00564A49">
          <w:rPr>
            <w:noProof/>
            <w:sz w:val="18"/>
            <w:szCs w:val="18"/>
          </w:rPr>
          <w:t>5</w:t>
        </w:r>
      </w:fldSimple>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fldSimple w:instr=" SEQ NoteCounter \* MERGEFORMAT " w:fldLock="1">
        <w:r w:rsidRPr="00564A49">
          <w:rPr>
            <w:noProof/>
            <w:sz w:val="18"/>
            <w:szCs w:val="18"/>
          </w:rPr>
          <w:t>6</w:t>
        </w:r>
      </w:fldSimple>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fldSimple w:instr=" REF  _Ref347274168 \h \r  \* MERGEFORMAT " w:fldLock="1">
        <w:r w:rsidRPr="00564A49">
          <w:t>C.2</w:t>
        </w:r>
      </w:fldSimple>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fldSimple w:instr=" REF _Ref347274168 \r \h  \* MERGEFORMAT " w:fldLock="1">
        <w:r w:rsidRPr="00564A49">
          <w:t>C.2</w:t>
        </w:r>
      </w:fldSimple>
      <w:r w:rsidRPr="00564A49">
        <w:t>, the instantaneous decoder operation is specified in clauses 2 through 10, the operation of the DPB is specified in subclause </w:t>
      </w:r>
      <w:fldSimple w:instr=" REF _Ref326740596 \r \h  \* MERGEFORMAT " w:fldLock="1">
        <w:r w:rsidRPr="00564A49">
          <w:t>C.3</w:t>
        </w:r>
      </w:fldSimple>
      <w:r w:rsidRPr="00564A49">
        <w:t>, and the output cropping is specified in subclause </w:t>
      </w:r>
      <w:fldSimple w:instr=" REF _Ref373337767 \r \h  \* MERGEFORMAT " w:fldLock="1">
        <w:r w:rsidRPr="00564A49">
          <w:t>C.3.3</w:t>
        </w:r>
      </w:fldSimple>
      <w:r w:rsidRPr="00564A49">
        <w:t xml:space="preserve"> and subclause </w:t>
      </w:r>
      <w:fldSimple w:instr=" REF _Ref373337078 \r \h  \* MERGEFORMAT " w:fldLock="1">
        <w:r w:rsidRPr="00564A49">
          <w:t>C.5.2.2</w:t>
        </w:r>
      </w:fldSimple>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fldSimple w:instr=" REF _Ref373337792 \r \h  \* MERGEFORMAT " w:fldLock="1">
        <w:r w:rsidRPr="00564A49">
          <w:t>C.4</w:t>
        </w:r>
      </w:fldSimple>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 MERGEFORMAT " w:fldLock="1">
        <w:r w:rsidRPr="00564A49">
          <w:rPr>
            <w:noProof/>
            <w:sz w:val="18"/>
            <w:szCs w:val="18"/>
          </w:rPr>
          <w:t>7</w:t>
        </w:r>
      </w:fldSimple>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2</w:t>
      </w:r>
      <w:r w:rsidR="00F154E5"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00F154E5" w:rsidRPr="00564A49">
        <w:fldChar w:fldCharType="begin" w:fldLock="1"/>
      </w:r>
      <w:r w:rsidRPr="00564A49">
        <w:instrText xml:space="preserve"> SEQ Equation \* ARABIC </w:instrText>
      </w:r>
      <w:r w:rsidR="00F154E5" w:rsidRPr="00564A49">
        <w:fldChar w:fldCharType="separate"/>
      </w:r>
      <w:r w:rsidRPr="00564A49">
        <w:rPr>
          <w:noProof/>
        </w:rPr>
        <w:t>3</w:t>
      </w:r>
      <w:r w:rsidR="00F154E5"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fldSimple w:instr=" REF _Ref33101618 \h  \* MERGEFORMAT " w:fldLock="1">
        <w:r w:rsidRPr="00564A49">
          <w:t>Figure C</w:t>
        </w:r>
        <w:r w:rsidRPr="00564A49">
          <w:noBreakHyphen/>
          <w:t>1</w:t>
        </w:r>
      </w:fldSimple>
      <w:r w:rsidRPr="00564A49">
        <w:t xml:space="preserve">, and the set of CPB parameters is selected as specified in subclause </w:t>
      </w:r>
      <w:fldSimple w:instr=" REF _Ref343161820 \r \h  \* MERGEFORMAT " w:fldLock="1">
        <w:r w:rsidRPr="00564A49">
          <w:t>C.1</w:t>
        </w:r>
      </w:fldSimple>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fldSimple w:instr=" REF _Ref343161820 \r \h  \* MERGEFORMAT " w:fldLock="1">
        <w:r w:rsidRPr="00564A49">
          <w:t>C.1</w:t>
        </w:r>
      </w:fldSimple>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fldSimple w:instr=" REF _Ref343161820 \r \h  \* MERGEFORMAT " w:fldLock="1">
        <w:r w:rsidRPr="00564A49">
          <w:t>C.1</w:t>
        </w:r>
      </w:fldSimple>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00F154E5" w:rsidRPr="00564A49">
        <w:rPr>
          <w:iCs/>
          <w:szCs w:val="22"/>
        </w:rPr>
        <w:fldChar w:fldCharType="begin" w:fldLock="1"/>
      </w:r>
      <w:r w:rsidRPr="00564A49">
        <w:rPr>
          <w:iCs/>
          <w:szCs w:val="22"/>
        </w:rPr>
        <w:instrText xml:space="preserve"> SEQ Equation \* ARABIC </w:instrText>
      </w:r>
      <w:r w:rsidR="00F154E5" w:rsidRPr="00564A49">
        <w:rPr>
          <w:iCs/>
          <w:szCs w:val="22"/>
        </w:rPr>
        <w:fldChar w:fldCharType="separate"/>
      </w:r>
      <w:r w:rsidRPr="00564A49">
        <w:rPr>
          <w:iCs/>
          <w:noProof/>
          <w:szCs w:val="22"/>
        </w:rPr>
        <w:t>4</w:t>
      </w:r>
      <w:r w:rsidR="00F154E5"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00F154E5" w:rsidRPr="00564A49">
        <w:rPr>
          <w:iCs/>
          <w:szCs w:val="22"/>
        </w:rPr>
        <w:fldChar w:fldCharType="begin" w:fldLock="1"/>
      </w:r>
      <w:r w:rsidRPr="00564A49">
        <w:rPr>
          <w:iCs/>
          <w:szCs w:val="22"/>
        </w:rPr>
        <w:instrText xml:space="preserve"> SEQ Equation \* ARABIC </w:instrText>
      </w:r>
      <w:r w:rsidR="00F154E5" w:rsidRPr="00564A49">
        <w:rPr>
          <w:iCs/>
          <w:szCs w:val="22"/>
        </w:rPr>
        <w:fldChar w:fldCharType="separate"/>
      </w:r>
      <w:r w:rsidRPr="00564A49">
        <w:rPr>
          <w:iCs/>
          <w:noProof/>
          <w:szCs w:val="22"/>
        </w:rPr>
        <w:t>5</w:t>
      </w:r>
      <w:r w:rsidR="00F154E5"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6</w:t>
      </w:r>
      <w:r w:rsidR="00F154E5"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r w:rsidRPr="00564A49">
        <w:t>where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fldSimple w:instr=" REF _Ref330937524 \r \h  \* MERGEFORMAT " w:fldLock="1">
        <w:r w:rsidRPr="00564A49">
          <w:t>C.2.3</w:t>
        </w:r>
      </w:fldSimple>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7</w:t>
      </w:r>
      <w:r w:rsidR="00F154E5"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00F154E5" w:rsidRPr="00564A49">
        <w:rPr>
          <w:iCs/>
          <w:szCs w:val="22"/>
        </w:rPr>
        <w:fldChar w:fldCharType="begin" w:fldLock="1"/>
      </w:r>
      <w:r w:rsidRPr="00564A49">
        <w:rPr>
          <w:iCs/>
          <w:szCs w:val="22"/>
        </w:rPr>
        <w:instrText xml:space="preserve"> SEQ Equation \* ARABIC </w:instrText>
      </w:r>
      <w:r w:rsidR="00F154E5" w:rsidRPr="00564A49">
        <w:rPr>
          <w:iCs/>
          <w:szCs w:val="22"/>
        </w:rPr>
        <w:fldChar w:fldCharType="separate"/>
      </w:r>
      <w:r w:rsidRPr="00564A49">
        <w:rPr>
          <w:iCs/>
          <w:noProof/>
          <w:szCs w:val="22"/>
        </w:rPr>
        <w:t>8</w:t>
      </w:r>
      <w:r w:rsidR="00F154E5"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00F154E5" w:rsidRPr="00564A49">
        <w:rPr>
          <w:iCs/>
          <w:szCs w:val="22"/>
        </w:rPr>
        <w:fldChar w:fldCharType="begin" w:fldLock="1"/>
      </w:r>
      <w:r w:rsidRPr="00564A49">
        <w:rPr>
          <w:iCs/>
          <w:szCs w:val="22"/>
        </w:rPr>
        <w:instrText xml:space="preserve"> SEQ Equation \* ARABIC </w:instrText>
      </w:r>
      <w:r w:rsidR="00F154E5" w:rsidRPr="00564A49">
        <w:rPr>
          <w:iCs/>
          <w:szCs w:val="22"/>
        </w:rPr>
        <w:fldChar w:fldCharType="separate"/>
      </w:r>
      <w:r w:rsidRPr="00564A49">
        <w:rPr>
          <w:iCs/>
          <w:noProof/>
          <w:szCs w:val="22"/>
        </w:rPr>
        <w:t>9</w:t>
      </w:r>
      <w:r w:rsidR="00F154E5"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fldSimple w:instr=" REF  _Ref33101618 \h  \* MERGEFORMAT " w:fldLock="1">
        <w:r w:rsidRPr="00564A49">
          <w:rPr>
            <w:bCs/>
          </w:rPr>
          <w:t>Figure C</w:t>
        </w:r>
        <w:r w:rsidRPr="00564A49">
          <w:rPr>
            <w:bCs/>
          </w:rPr>
          <w:noBreakHyphen/>
          <w:t>1</w:t>
        </w:r>
      </w:fldSimple>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fldSimple w:instr=" REF _Ref343161820 \r \h  \* MERGEFORMAT " w:fldLock="1">
        <w:r w:rsidRPr="00564A49">
          <w:t>C.1</w:t>
        </w:r>
      </w:fldSimple>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fldSimple w:instr=" REF _Ref343161820 \r \h  \* MERGEFORMAT " w:fldLock="1">
        <w:r w:rsidRPr="00564A49">
          <w:t>C.1</w:t>
        </w:r>
      </w:fldSimple>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10</w:t>
      </w:r>
      <w:r w:rsidR="00F154E5"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11</w:t>
      </w:r>
      <w:r w:rsidR="00F154E5"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fldSimple w:instr=" REF _Ref343161820 \r \h  \* MERGEFORMAT " w:fldLock="1">
        <w:r w:rsidRPr="00564A49">
          <w:t>C.1</w:t>
        </w:r>
      </w:fldSimple>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fldSimple w:instr=" REF _Ref343161820 \r \h  \* MERGEFORMAT " w:fldLock="1">
        <w:r w:rsidRPr="00564A49">
          <w:t>C.1</w:t>
        </w:r>
      </w:fldSimple>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fldSimple w:instr=" REF _Ref343161820 \r \h  \* MERGEFORMAT " w:fldLock="1">
        <w:r w:rsidRPr="00564A49">
          <w:t>C.1</w:t>
        </w:r>
      </w:fldSimple>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12</w:t>
      </w:r>
      <w:r w:rsidR="00F154E5" w:rsidRPr="00564A49">
        <w:rPr>
          <w:szCs w:val="22"/>
        </w:rPr>
        <w:fldChar w:fldCharType="end"/>
      </w:r>
      <w:r w:rsidRPr="00564A49">
        <w:t>)</w:t>
      </w:r>
    </w:p>
    <w:p w:rsidR="007E173E" w:rsidRPr="00564A49" w:rsidRDefault="007E173E" w:rsidP="007E173E">
      <w:pPr>
        <w:ind w:left="810"/>
      </w:pPr>
      <w:r w:rsidRPr="00564A49">
        <w:t>where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fldSimple w:instr=" REF _Ref343161820 \r \h  \* MERGEFORMAT " w:fldLock="1">
        <w:r w:rsidRPr="00564A49">
          <w:t>C.1</w:t>
        </w:r>
      </w:fldSimple>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fldSimple w:instr=" REF _Ref343161820 \r \h  \* MERGEFORMAT " w:fldLock="1">
        <w:r w:rsidRPr="00564A49">
          <w:t>C.1</w:t>
        </w:r>
      </w:fldSimple>
      <w:r w:rsidRPr="00564A49">
        <w:t>, associated with decoding unit m.</w:t>
      </w:r>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fldSimple w:instr=" REF _Ref343161820 \r \h  \* MERGEFORMAT " w:fldLock="1">
        <w:r w:rsidRPr="00564A49">
          <w:t>C.1</w:t>
        </w:r>
      </w:fldSimple>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fldSimple w:instr=" REF _Ref343161820 \r \h  \* MERGEFORMAT " w:fldLock="1">
        <w:r w:rsidRPr="00564A49">
          <w:t>C.1</w:t>
        </w:r>
      </w:fldSimple>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13</w:t>
      </w:r>
      <w:r w:rsidR="00F154E5"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00F154E5" w:rsidRPr="00564A49">
        <w:fldChar w:fldCharType="begin" w:fldLock="1"/>
      </w:r>
      <w:r w:rsidRPr="00564A49">
        <w:instrText xml:space="preserve"> SEQ Equation \* ARABIC </w:instrText>
      </w:r>
      <w:r w:rsidR="00F154E5" w:rsidRPr="00564A49">
        <w:fldChar w:fldCharType="separate"/>
      </w:r>
      <w:r w:rsidRPr="00564A49">
        <w:rPr>
          <w:noProof/>
        </w:rPr>
        <w:t>14</w:t>
      </w:r>
      <w:r w:rsidR="00F154E5"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fldSimple w:instr=" SEQ NoteCounter \r 1 \* MERGEFORMAT " w:fldLock="1">
        <w:r w:rsidRPr="00564A49">
          <w:rPr>
            <w:noProof/>
            <w:sz w:val="18"/>
            <w:szCs w:val="18"/>
          </w:rPr>
          <w:t>1</w:t>
        </w:r>
      </w:fldSimple>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00F154E5" w:rsidRPr="00564A49">
        <w:rPr>
          <w:iCs/>
        </w:rPr>
        <w:fldChar w:fldCharType="begin" w:fldLock="1"/>
      </w:r>
      <w:r w:rsidRPr="00564A49">
        <w:rPr>
          <w:iCs/>
        </w:rPr>
        <w:instrText xml:space="preserve"> SEQ Equation \* ARABIC </w:instrText>
      </w:r>
      <w:r w:rsidR="00F154E5" w:rsidRPr="00564A49">
        <w:rPr>
          <w:iCs/>
        </w:rPr>
        <w:fldChar w:fldCharType="separate"/>
      </w:r>
      <w:r w:rsidRPr="00564A49">
        <w:rPr>
          <w:iCs/>
          <w:noProof/>
        </w:rPr>
        <w:t>15</w:t>
      </w:r>
      <w:r w:rsidR="00F154E5"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fldSimple w:instr=" SEQ NoteCounter \* MERGEFORMAT " w:fldLock="1">
        <w:r w:rsidRPr="00564A49">
          <w:rPr>
            <w:noProof/>
            <w:sz w:val="18"/>
            <w:szCs w:val="18"/>
          </w:rPr>
          <w:t>2</w:t>
        </w:r>
      </w:fldSimple>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16</w:t>
      </w:r>
      <w:r w:rsidR="00F154E5"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fldSimple w:instr=" REF _Ref343074744 \r \h  \* MERGEFORMAT " w:fldLock="1">
        <w:r w:rsidRPr="00564A49">
          <w:t>C.1</w:t>
        </w:r>
      </w:fldSimple>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ae"/>
      </w:pPr>
      <w:r w:rsidRPr="00564A49">
        <w:lastRenderedPageBreak/>
        <w:t xml:space="preserve">The processes specified in subclauses </w:t>
      </w:r>
      <w:fldSimple w:instr=" REF _Ref373336683 \r \h  \* MERGEFORMAT " w:fldLock="1">
        <w:r w:rsidRPr="00564A49">
          <w:t>C.3.2</w:t>
        </w:r>
      </w:fldSimple>
      <w:r w:rsidRPr="00564A49">
        <w:t xml:space="preserve">, </w:t>
      </w:r>
      <w:fldSimple w:instr=" REF _Ref373336691 \r \h  \* MERGEFORMAT " w:fldLock="1">
        <w:r w:rsidRPr="00564A49">
          <w:t>C.3.3</w:t>
        </w:r>
      </w:fldSimple>
      <w:r w:rsidRPr="00564A49">
        <w:t xml:space="preserve"> and </w:t>
      </w:r>
      <w:fldSimple w:instr=" REF _Ref373336701 \r \h  \* MERGEFORMAT " w:fldLock="1">
        <w:r w:rsidRPr="00564A49">
          <w:t>C.3.4</w:t>
        </w:r>
      </w:fldSimple>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ae"/>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fldSimple w:instr=" REF _Ref305961533 \r \h  \* MERGEFORMAT " w:fldLock="1">
        <w:r w:rsidRPr="00564A49">
          <w:t>8.3.1</w:t>
        </w:r>
      </w:fldSimple>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00F154E5" w:rsidRPr="00564A49">
        <w:rPr>
          <w:iCs/>
        </w:rPr>
        <w:fldChar w:fldCharType="begin" w:fldLock="1"/>
      </w:r>
      <w:r w:rsidRPr="00564A49">
        <w:rPr>
          <w:iCs/>
        </w:rPr>
        <w:instrText xml:space="preserve"> SEQ Equation \* ARABIC </w:instrText>
      </w:r>
      <w:r w:rsidR="00F154E5" w:rsidRPr="00564A49">
        <w:rPr>
          <w:iCs/>
        </w:rPr>
        <w:fldChar w:fldCharType="separate"/>
      </w:r>
      <w:r w:rsidRPr="00564A49">
        <w:rPr>
          <w:iCs/>
          <w:noProof/>
        </w:rPr>
        <w:t>17</w:t>
      </w:r>
      <w:r w:rsidR="00F154E5"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fldSimple w:instr=" REF _Ref373336701 \r \h  \* MERGEFORMAT " w:fldLock="1">
        <w:r w:rsidRPr="00564A49">
          <w:t>C.3.4</w:t>
        </w:r>
      </w:fldSimple>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r w:rsidRPr="00564A49">
        <w:t> </w:t>
      </w:r>
      <w:r w:rsidRPr="00564A49">
        <w:rPr>
          <w:iCs/>
        </w:rPr>
        <w:t>n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fldSimple w:instr=" REF _Ref373336701 \r \h  \* MERGEFORMAT " w:fldLock="1">
        <w:r w:rsidRPr="00564A49">
          <w:t>C.3.4</w:t>
        </w:r>
      </w:fldSimple>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18</w:t>
      </w:r>
      <w:r w:rsidR="00F154E5" w:rsidRPr="00564A49">
        <w:rPr>
          <w:szCs w:val="22"/>
        </w:rPr>
        <w:fldChar w:fldCharType="end"/>
      </w:r>
      <w:bookmarkEnd w:id="1372"/>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fldSimple w:instr=" REF _Ref348794313 \r \h  \* MERGEFORMAT " w:fldLock="1">
        <w:r w:rsidRPr="00564A49">
          <w:t>C.1</w:t>
        </w:r>
      </w:fldSimple>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19</w:t>
      </w:r>
      <w:r w:rsidR="00F154E5"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20</w:t>
      </w:r>
      <w:r w:rsidR="00F154E5"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21</w:t>
      </w:r>
      <w:r w:rsidR="00F154E5"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fldSimple w:instr=" SEQ NoteCounter \r 1 \* MERGEFORMAT " w:fldLock="1">
        <w:r w:rsidRPr="00564A49">
          <w:rPr>
            <w:noProof/>
            <w:sz w:val="18"/>
            <w:szCs w:val="18"/>
          </w:rPr>
          <w:t>1</w:t>
        </w:r>
      </w:fldSimple>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fldSimple w:instr=" REF _Ref373336836 \r \h  \* MERGEFORMAT " w:fldLock="1">
        <w:r w:rsidRPr="00564A49">
          <w:rPr>
            <w:bCs/>
            <w:iCs/>
          </w:rPr>
          <w:t>C.3.2</w:t>
        </w:r>
      </w:fldSimple>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fldSimple w:instr=" REF _Ref326744124 \r \h  \* MERGEFORMAT " w:fldLock="1">
        <w:r w:rsidRPr="00564A49">
          <w:rPr>
            <w:bCs/>
            <w:iCs/>
          </w:rPr>
          <w:t>C.3</w:t>
        </w:r>
      </w:fldSimple>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r w:rsidRPr="00564A49">
        <w:rPr>
          <w:bCs/>
          <w:iCs/>
        </w:rPr>
        <w:t> n ] as given by Equation </w:t>
      </w:r>
      <w:fldSimple w:instr=" REF DeltaTo \h  \* MERGEFORMAT " w:fldLock="1">
        <w:r w:rsidRPr="00564A49">
          <w:rPr>
            <w:szCs w:val="22"/>
          </w:rPr>
          <w:t>C</w:t>
        </w:r>
        <w:r w:rsidRPr="00564A49">
          <w:rPr>
            <w:szCs w:val="22"/>
          </w:rPr>
          <w:noBreakHyphen/>
          <w:t>18</w:t>
        </w:r>
      </w:fldSimple>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00F154E5" w:rsidRPr="00564A49">
        <w:rPr>
          <w:bCs/>
          <w:iCs/>
        </w:rPr>
        <w:fldChar w:fldCharType="begin" w:fldLock="1"/>
      </w:r>
      <w:r w:rsidRPr="00564A49">
        <w:rPr>
          <w:bCs/>
          <w:iCs/>
        </w:rPr>
        <w:instrText xml:space="preserve"> SEQ Equation \* ARABIC </w:instrText>
      </w:r>
      <w:r w:rsidR="00F154E5" w:rsidRPr="00564A49">
        <w:rPr>
          <w:bCs/>
          <w:iCs/>
        </w:rPr>
        <w:fldChar w:fldCharType="separate"/>
      </w:r>
      <w:r w:rsidRPr="00564A49">
        <w:rPr>
          <w:bCs/>
          <w:iCs/>
          <w:noProof/>
        </w:rPr>
        <w:t>22</w:t>
      </w:r>
      <w:r w:rsidR="00F154E5"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fldSimple w:instr=" SEQ NoteCounter \* MERGEFORMAT " w:fldLock="1">
        <w:r w:rsidRPr="00564A49">
          <w:rPr>
            <w:noProof/>
            <w:sz w:val="18"/>
            <w:szCs w:val="18"/>
          </w:rPr>
          <w:t>2</w:t>
        </w:r>
      </w:fldSimple>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fldSimple w:instr=" REF _Ref373337954 \r \h  \* MERGEFORMAT " w:fldLock="1">
        <w:r w:rsidRPr="00564A49">
          <w:t>C.4</w:t>
        </w:r>
      </w:fldSimple>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fldSimple w:instr=" REF _Ref373337954 \r \h  \* MERGEFORMAT " w:fldLock="1">
        <w:r w:rsidRPr="00564A49">
          <w:t>C.4</w:t>
        </w:r>
      </w:fldSimple>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23</w:t>
      </w:r>
      <w:r w:rsidR="00F154E5"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24</w:t>
      </w:r>
      <w:r w:rsidR="00F154E5"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00F154E5" w:rsidRPr="00564A49">
        <w:rPr>
          <w:szCs w:val="22"/>
        </w:rPr>
        <w:fldChar w:fldCharType="begin" w:fldLock="1"/>
      </w:r>
      <w:r w:rsidRPr="00564A49">
        <w:rPr>
          <w:szCs w:val="22"/>
        </w:rPr>
        <w:instrText xml:space="preserve"> SEQ Equation \* ARABIC </w:instrText>
      </w:r>
      <w:r w:rsidR="00F154E5" w:rsidRPr="00564A49">
        <w:rPr>
          <w:szCs w:val="22"/>
        </w:rPr>
        <w:fldChar w:fldCharType="separate"/>
      </w:r>
      <w:r w:rsidRPr="00564A49">
        <w:rPr>
          <w:noProof/>
          <w:szCs w:val="22"/>
        </w:rPr>
        <w:t>25</w:t>
      </w:r>
      <w:r w:rsidR="00F154E5"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fldSimple w:instr=" SEQ NoteCounter \r 1 \* MERGEFORMAT " w:fldLock="1">
        <w:r w:rsidRPr="00564A49">
          <w:rPr>
            <w:noProof/>
            <w:sz w:val="18"/>
            <w:szCs w:val="18"/>
          </w:rPr>
          <w:t>1</w:t>
        </w:r>
      </w:fldSimple>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fldSimple w:instr=" SEQ NoteCounter \* MERGEFORMAT " w:fldLock="1">
        <w:r w:rsidRPr="00564A49">
          <w:rPr>
            <w:noProof/>
            <w:sz w:val="18"/>
            <w:szCs w:val="18"/>
          </w:rPr>
          <w:t>2</w:t>
        </w:r>
      </w:fldSimple>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fldSimple w:instr=" REF _Ref343074744 \r \h  \* MERGEFORMAT " w:fldLock="1">
        <w:r w:rsidRPr="00564A49">
          <w:t>C.1</w:t>
        </w:r>
      </w:fldSimple>
      <w:r w:rsidRPr="00564A49">
        <w:t>. The DPB size is given by sps_max_dec_pic_buffering_minus1[ HighestTid ] + 1. Removal time from the CPB for the HRD is the final bit arrival time and decoding is immediate. The operation of the DPB of this HRD is as described in subclauses </w:t>
      </w:r>
      <w:fldSimple w:instr=" REF _Ref343184204 \r \h  \* MERGEFORMAT " w:fldLock="1">
        <w:r w:rsidRPr="00564A49">
          <w:t>C.5.2</w:t>
        </w:r>
      </w:fldSimple>
      <w:r w:rsidRPr="00564A49">
        <w:t xml:space="preserve"> through </w:t>
      </w:r>
      <w:fldSimple w:instr=" REF _Ref373336972 \r \h  \* MERGEFORMAT " w:fldLock="1">
        <w:r w:rsidRPr="00564A49">
          <w:t>C.5.2.3</w:t>
        </w:r>
      </w:fldSimple>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fldSimple w:instr=" REF _Ref373337078 \r \h  \* MERGEFORMAT " w:fldLock="1">
        <w:r w:rsidRPr="00564A49">
          <w:t>C.5.2.2</w:t>
        </w:r>
      </w:fldSimple>
      <w:r w:rsidRPr="00564A49">
        <w:t xml:space="preserve"> is invoked, followed by the invocation of the process for picture decoding, marking, additional bumping, and storage as specified in subclause </w:t>
      </w:r>
      <w:fldSimple w:instr=" REF _Ref373338162 \r \h  \* MERGEFORMAT " w:fldLock="1">
        <w:r w:rsidRPr="00564A49">
          <w:t>C.5.2.3</w:t>
        </w:r>
      </w:fldSimple>
      <w:r w:rsidRPr="00564A49">
        <w:t xml:space="preserve">. The "bumping" process is specified in subclause </w:t>
      </w:r>
      <w:fldSimple w:instr=" REF _Ref347083389 \r \h  \* MERGEFORMAT " w:fldLock="1">
        <w:r w:rsidRPr="00564A49">
          <w:t>C.5.2.4</w:t>
        </w:r>
      </w:fldSimple>
      <w:r w:rsidRPr="00564A49">
        <w:t xml:space="preserve"> and is invoked as specified in subclauses </w:t>
      </w:r>
      <w:fldSimple w:instr=" REF _Ref373337078 \r \h  \* MERGEFORMAT " w:fldLock="1">
        <w:r w:rsidRPr="00564A49">
          <w:t>C.5.2.2</w:t>
        </w:r>
      </w:fldSimple>
      <w:r w:rsidRPr="00564A49">
        <w:t xml:space="preserve"> and </w:t>
      </w:r>
      <w:fldSimple w:instr=" REF _Ref373336972 \r \h  \* MERGEFORMAT " w:fldLock="1">
        <w:r w:rsidRPr="00564A49">
          <w:t>C.5.2.3</w:t>
        </w:r>
      </w:fldSimple>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fldSimple w:instr=" REF _Ref363319770 \r \h  \* MERGEFORMAT " w:fldLock="1">
        <w:r w:rsidRPr="00564A49">
          <w:t>F.8.3.2</w:t>
        </w:r>
      </w:fldSimple>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fldSimple w:instr=" REF _Ref347083389 \r \h  \* MERGEFORMAT " w:fldLock="1">
        <w:r w:rsidRPr="00564A49">
          <w:t>C.5.2.4</w:t>
        </w:r>
      </w:fldSimple>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fldSimple w:instr=" REF _Ref347083389 \r \h  \* MERGEFORMAT " w:fldLock="1">
        <w:r w:rsidRPr="00564A49">
          <w:t>C.5.2.4</w:t>
        </w:r>
      </w:fldSimple>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fldSimple w:instr=" REF _Ref347083389 \r \h  \* MERGEFORMAT " w:fldLock="1">
        <w:r w:rsidRPr="00564A49">
          <w:t>C.5.2.4</w:t>
        </w:r>
      </w:fldSimple>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rsidR="007E173E" w:rsidRPr="00564A49" w:rsidRDefault="007E173E" w:rsidP="007E173E">
      <w:pPr>
        <w:pStyle w:val="3N"/>
      </w:pPr>
      <w:r w:rsidRPr="00564A49">
        <w:rPr>
          <w:i/>
          <w:lang w:val="en-US"/>
        </w:rPr>
        <w:t>Modify subclause D.3.2 as follows:</w:t>
      </w:r>
      <w:bookmarkEnd w:id="1436"/>
      <w:bookmarkEnd w:id="1437"/>
      <w:bookmarkEnd w:id="1438"/>
      <w:bookmarkEnd w:id="143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fldSimple w:instr=" SEQ NoteCounter \r 1 \* MERGEFORMAT " w:fldLock="1">
        <w:r w:rsidRPr="00564A49">
          <w:rPr>
            <w:noProof/>
            <w:sz w:val="18"/>
            <w:szCs w:val="18"/>
          </w:rPr>
          <w:t>1</w:t>
        </w:r>
      </w:fldSimple>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fldSimple w:instr=" SEQ NoteCounter \* MERGEFORMAT " w:fldLock="1">
        <w:r w:rsidRPr="00564A49">
          <w:rPr>
            <w:noProof/>
            <w:sz w:val="18"/>
            <w:szCs w:val="18"/>
          </w:rPr>
          <w:t>2</w:t>
        </w:r>
      </w:fldSimple>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fldSimple w:instr=" SEQ NoteCounter \* MERGEFORMAT " w:fldLock="1">
        <w:r w:rsidRPr="00564A49">
          <w:rPr>
            <w:noProof/>
            <w:sz w:val="18"/>
            <w:szCs w:val="18"/>
          </w:rPr>
          <w:t>3</w:t>
        </w:r>
      </w:fldSimple>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fldSimple w:instr=" SEQ NoteCounter \* MERGEFORMAT " w:fldLock="1">
        <w:r w:rsidRPr="00564A49">
          <w:rPr>
            <w:noProof/>
            <w:sz w:val="18"/>
            <w:szCs w:val="18"/>
          </w:rPr>
          <w:t>4</w:t>
        </w:r>
      </w:fldSimple>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35357">
      <w:pPr>
        <w:tabs>
          <w:tab w:val="clear" w:pos="794"/>
          <w:tab w:val="clear" w:pos="1191"/>
          <w:tab w:val="clear" w:pos="1588"/>
          <w:tab w:val="clear" w:pos="1985"/>
        </w:tabs>
        <w:spacing w:before="60" w:afterLines="50"/>
        <w:ind w:left="288"/>
        <w:rPr>
          <w:noProof/>
          <w:sz w:val="18"/>
          <w:szCs w:val="18"/>
        </w:rPr>
      </w:pPr>
      <w:r w:rsidRPr="00564A49">
        <w:rPr>
          <w:noProof/>
          <w:sz w:val="18"/>
          <w:szCs w:val="18"/>
        </w:rPr>
        <w:t>NOTE </w:t>
      </w:r>
      <w:fldSimple w:instr=" SEQ NoteCounter \r 1 \* MERGEFORMAT  \* MERGEFORMAT " w:fldLock="1">
        <w:r w:rsidRPr="00564A49">
          <w:rPr>
            <w:noProof/>
            <w:sz w:val="18"/>
            <w:szCs w:val="18"/>
          </w:rPr>
          <w:t>1</w:t>
        </w:r>
      </w:fldSimple>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35357">
      <w:pPr>
        <w:pStyle w:val="Note1"/>
        <w:spacing w:afterLines="5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When random access is performed to start decoding from the access unit containing the recovery point SEI message, the decoder operates as if the associated access unit was the first access unit in the bitstream in decoding order, and the variable PrevPicOrderCnt[ nuh_layer_id ] used in derivation of PicOrderCntVal for each picture in the access unit is set equal to 0.</w:t>
      </w:r>
    </w:p>
    <w:p w:rsidR="007E173E" w:rsidRPr="00564A49" w:rsidRDefault="007E173E" w:rsidP="00735357">
      <w:pPr>
        <w:pStyle w:val="Note1"/>
        <w:spacing w:afterLines="5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35357">
      <w:pPr>
        <w:pStyle w:val="Note1"/>
        <w:spacing w:afterLines="5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35357">
      <w:pPr>
        <w:pStyle w:val="enumlev1"/>
        <w:snapToGrid w:val="0"/>
        <w:spacing w:afterLines="5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fldSimple w:instr=" REF _Ref348033633 \r \h  \* MERGEFORMAT " w:fldLock="1">
        <w:r w:rsidRPr="00564A49">
          <w:t>G</w:t>
        </w:r>
      </w:fldSimple>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fldSimple w:instr=" SEQ NoteCounter \r 1 \* MERGEFORMAT " w:fldLock="1">
        <w:r w:rsidRPr="00564A49">
          <w:rPr>
            <w:noProof/>
            <w:lang w:val="en-US"/>
          </w:rPr>
          <w:t>1</w:t>
        </w:r>
      </w:fldSimple>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fldSimple w:instr=" SEQ NoteCounter \* MERGEFORMAT " w:fldLock="1">
        <w:r w:rsidRPr="00564A49">
          <w:rPr>
            <w:noProof/>
            <w:lang w:val="en-US"/>
          </w:rPr>
          <w:t>2</w:t>
        </w:r>
      </w:fldSimple>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D77D7C" w:rsidRPr="00564A49" w:rsidTr="00802F9B">
        <w:trPr>
          <w:trHeight w:val="289"/>
          <w:jc w:val="center"/>
          <w:ins w:id="1511" w:author="Ye-Kui Wang" w:date="2014-03-31T01:09:00Z"/>
        </w:trPr>
        <w:tc>
          <w:tcPr>
            <w:tcW w:w="7920" w:type="dxa"/>
          </w:tcPr>
          <w:p w:rsidR="00D77D7C" w:rsidRPr="00564A49" w:rsidRDefault="00D77D7C" w:rsidP="008C1B9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12" w:author="Ye-Kui Wang" w:date="2014-03-31T01:09:00Z"/>
                <w:rFonts w:eastAsia="Batang"/>
                <w:b/>
                <w:bCs/>
                <w:lang w:val="en-US" w:eastAsia="ko-KR"/>
              </w:rPr>
            </w:pPr>
            <w:ins w:id="1513" w:author="Ye-Kui Wang" w:date="2014-03-31T01:09:00Z">
              <w:r>
                <w:rPr>
                  <w:rFonts w:eastAsia="Batang"/>
                  <w:b/>
                  <w:bCs/>
                  <w:lang w:val="en-US" w:eastAsia="ko-KR"/>
                </w:rPr>
                <w:tab/>
              </w:r>
            </w:ins>
            <w:ins w:id="1514" w:author="Ye-Kui Wang" w:date="2014-03-31T04:15:00Z">
              <w:r w:rsidR="008C7E62">
                <w:rPr>
                  <w:rFonts w:eastAsia="Batang"/>
                  <w:b/>
                  <w:bCs/>
                  <w:lang w:val="en-US" w:eastAsia="ko-KR"/>
                </w:rPr>
                <w:t>scaled_</w:t>
              </w:r>
            </w:ins>
            <w:ins w:id="1515" w:author="Ye-Kui Wang" w:date="2014-03-31T01:09:00Z">
              <w:r>
                <w:rPr>
                  <w:rFonts w:eastAsia="Batang"/>
                  <w:b/>
                  <w:bCs/>
                  <w:lang w:val="en-US" w:eastAsia="ko-KR"/>
                </w:rPr>
                <w:t>layer_offsets_</w:t>
              </w:r>
            </w:ins>
            <w:ins w:id="1516" w:author="Ye-Kui Wang" w:date="2014-03-31T23:35:00Z">
              <w:r w:rsidR="008C1B97">
                <w:rPr>
                  <w:rFonts w:eastAsia="Batang"/>
                  <w:b/>
                  <w:bCs/>
                  <w:lang w:val="en-US" w:eastAsia="ko-KR"/>
                </w:rPr>
                <w:t>in_vps</w:t>
              </w:r>
            </w:ins>
            <w:ins w:id="1517" w:author="Ye-Kui Wang" w:date="2014-03-31T01:09:00Z">
              <w:r>
                <w:rPr>
                  <w:rFonts w:eastAsia="Batang"/>
                  <w:b/>
                  <w:bCs/>
                  <w:lang w:val="en-US" w:eastAsia="ko-KR"/>
                </w:rPr>
                <w:t>_flag</w:t>
              </w:r>
            </w:ins>
          </w:p>
        </w:tc>
        <w:tc>
          <w:tcPr>
            <w:tcW w:w="1152" w:type="dxa"/>
          </w:tcPr>
          <w:p w:rsidR="00D77D7C" w:rsidRPr="00564A49" w:rsidRDefault="00D77D7C" w:rsidP="00802F9B">
            <w:pPr>
              <w:keepNext/>
              <w:tabs>
                <w:tab w:val="clear" w:pos="794"/>
                <w:tab w:val="clear" w:pos="1191"/>
                <w:tab w:val="clear" w:pos="1588"/>
                <w:tab w:val="clear" w:pos="1985"/>
              </w:tabs>
              <w:spacing w:before="0" w:after="60"/>
              <w:rPr>
                <w:ins w:id="1518" w:author="Ye-Kui Wang" w:date="2014-03-31T01:09:00Z"/>
                <w:rFonts w:eastAsia="Batang"/>
                <w:bCs/>
                <w:lang w:val="en-US"/>
              </w:rPr>
            </w:pPr>
            <w:ins w:id="1519" w:author="Ye-Kui Wang" w:date="2014-03-31T01:09:00Z">
              <w:r>
                <w:rPr>
                  <w:rFonts w:eastAsia="Batang"/>
                  <w:bCs/>
                  <w:lang w:val="en-US"/>
                </w:rPr>
                <w:t>u(1)</w:t>
              </w:r>
            </w:ins>
          </w:p>
        </w:tc>
      </w:tr>
      <w:tr w:rsidR="008C1B97" w:rsidRPr="00B114EC" w:rsidTr="009F439B">
        <w:trPr>
          <w:trHeight w:val="289"/>
          <w:jc w:val="center"/>
          <w:ins w:id="1520" w:author="Ye-Kui Wang" w:date="2014-03-31T23:35:00Z"/>
        </w:trPr>
        <w:tc>
          <w:tcPr>
            <w:tcW w:w="7920" w:type="dxa"/>
          </w:tcPr>
          <w:p w:rsidR="008C1B97" w:rsidRPr="00B114EC" w:rsidRDefault="008C1B97" w:rsidP="009F43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21" w:author="Ye-Kui Wang" w:date="2014-03-31T23:35:00Z"/>
                <w:rFonts w:eastAsia="Batang"/>
                <w:bCs/>
                <w:lang w:val="en-US" w:eastAsia="ko-KR"/>
              </w:rPr>
            </w:pPr>
            <w:ins w:id="1522" w:author="Ye-Kui Wang" w:date="2014-03-31T23:35:00Z">
              <w:r>
                <w:rPr>
                  <w:rFonts w:eastAsia="Batang"/>
                  <w:bCs/>
                  <w:lang w:val="en-US" w:eastAsia="ko-KR"/>
                </w:rPr>
                <w:tab/>
              </w:r>
              <w:r w:rsidRPr="008C7E62">
                <w:rPr>
                  <w:rFonts w:eastAsia="Batang"/>
                  <w:b/>
                  <w:bCs/>
                  <w:lang w:val="en-US" w:eastAsia="ko-KR"/>
                </w:rPr>
                <w:t>scaled_</w:t>
              </w:r>
              <w:r>
                <w:rPr>
                  <w:rFonts w:eastAsia="Batang"/>
                  <w:b/>
                  <w:bCs/>
                  <w:lang w:val="en-US" w:eastAsia="ko-KR"/>
                </w:rPr>
                <w:t>layer_offsets_in_ssh_flag</w:t>
              </w:r>
            </w:ins>
          </w:p>
        </w:tc>
        <w:tc>
          <w:tcPr>
            <w:tcW w:w="1152" w:type="dxa"/>
          </w:tcPr>
          <w:p w:rsidR="008C1B97" w:rsidRDefault="008C1B97" w:rsidP="009F439B">
            <w:pPr>
              <w:keepNext/>
              <w:tabs>
                <w:tab w:val="clear" w:pos="794"/>
                <w:tab w:val="clear" w:pos="1191"/>
                <w:tab w:val="clear" w:pos="1588"/>
                <w:tab w:val="clear" w:pos="1985"/>
              </w:tabs>
              <w:spacing w:before="0" w:after="60"/>
              <w:rPr>
                <w:ins w:id="1523" w:author="Ye-Kui Wang" w:date="2014-03-31T23:35:00Z"/>
                <w:rFonts w:eastAsia="Batang"/>
                <w:bCs/>
                <w:lang w:val="en-US"/>
              </w:rPr>
            </w:pPr>
            <w:ins w:id="1524" w:author="Ye-Kui Wang" w:date="2014-03-31T23:35:00Z">
              <w:r>
                <w:rPr>
                  <w:rFonts w:eastAsia="Batang"/>
                  <w:bCs/>
                  <w:lang w:val="en-US"/>
                </w:rPr>
                <w:t>u(1)</w:t>
              </w:r>
            </w:ins>
          </w:p>
        </w:tc>
      </w:tr>
      <w:tr w:rsidR="00B114EC" w:rsidRPr="00B114EC" w:rsidTr="00802F9B">
        <w:trPr>
          <w:trHeight w:val="289"/>
          <w:jc w:val="center"/>
          <w:ins w:id="1525" w:author="Ye-Kui Wang" w:date="2014-03-31T01:30:00Z"/>
        </w:trPr>
        <w:tc>
          <w:tcPr>
            <w:tcW w:w="7920" w:type="dxa"/>
          </w:tcPr>
          <w:p w:rsidR="00B114EC" w:rsidRPr="00B114EC" w:rsidRDefault="00B114EC" w:rsidP="008C1B9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26" w:author="Ye-Kui Wang" w:date="2014-03-31T01:30:00Z"/>
                <w:rFonts w:eastAsia="Batang"/>
                <w:bCs/>
                <w:lang w:val="en-US" w:eastAsia="ko-KR"/>
              </w:rPr>
            </w:pPr>
            <w:ins w:id="1527" w:author="Ye-Kui Wang" w:date="2014-03-31T01:30:00Z">
              <w:r w:rsidRPr="00B114EC">
                <w:rPr>
                  <w:rFonts w:eastAsia="Batang"/>
                  <w:bCs/>
                  <w:lang w:val="en-US" w:eastAsia="ko-KR"/>
                </w:rPr>
                <w:tab/>
                <w:t>if</w:t>
              </w:r>
              <w:r>
                <w:rPr>
                  <w:rFonts w:eastAsia="Batang"/>
                  <w:bCs/>
                  <w:lang w:val="en-US" w:eastAsia="ko-KR"/>
                </w:rPr>
                <w:t>(</w:t>
              </w:r>
            </w:ins>
            <w:ins w:id="1528" w:author="Ye-Kui Wang" w:date="2014-03-31T04:15:00Z">
              <w:r w:rsidR="008C7E62">
                <w:rPr>
                  <w:rFonts w:eastAsia="Batang"/>
                  <w:bCs/>
                  <w:lang w:val="en-US" w:eastAsia="ko-KR"/>
                </w:rPr>
                <w:t>scaled_</w:t>
              </w:r>
            </w:ins>
            <w:ins w:id="1529" w:author="Ye-Kui Wang" w:date="2014-03-31T01:30:00Z">
              <w:r w:rsidRPr="00B114EC">
                <w:rPr>
                  <w:rFonts w:eastAsia="Batang"/>
                  <w:bCs/>
                  <w:lang w:val="en-US" w:eastAsia="ko-KR"/>
                </w:rPr>
                <w:t>layer_offsets_</w:t>
              </w:r>
            </w:ins>
            <w:ins w:id="1530" w:author="Ye-Kui Wang" w:date="2014-03-31T23:36:00Z">
              <w:r w:rsidR="008C1B97">
                <w:rPr>
                  <w:rFonts w:eastAsia="Batang"/>
                  <w:bCs/>
                  <w:lang w:val="en-US" w:eastAsia="ko-KR"/>
                </w:rPr>
                <w:t>in_vps</w:t>
              </w:r>
            </w:ins>
            <w:ins w:id="1531" w:author="Ye-Kui Wang" w:date="2014-03-31T01:30:00Z">
              <w:r w:rsidRPr="00B114EC">
                <w:rPr>
                  <w:rFonts w:eastAsia="Batang"/>
                  <w:bCs/>
                  <w:lang w:val="en-US" w:eastAsia="ko-KR"/>
                </w:rPr>
                <w:t>_flag</w:t>
              </w:r>
              <w:r>
                <w:rPr>
                  <w:rFonts w:eastAsia="Batang"/>
                  <w:bCs/>
                  <w:lang w:val="en-US" w:eastAsia="ko-KR"/>
                </w:rPr>
                <w:t xml:space="preserve"> )</w:t>
              </w:r>
            </w:ins>
            <w:ins w:id="1532" w:author="Ye-Kui Wang" w:date="2014-03-31T03:53:00Z">
              <w:r w:rsidR="003C2E7F">
                <w:rPr>
                  <w:rFonts w:eastAsia="Batang"/>
                  <w:bCs/>
                  <w:lang w:val="en-US" w:eastAsia="ko-KR"/>
                </w:rPr>
                <w:t xml:space="preserve"> {</w:t>
              </w:r>
            </w:ins>
          </w:p>
        </w:tc>
        <w:tc>
          <w:tcPr>
            <w:tcW w:w="1152" w:type="dxa"/>
          </w:tcPr>
          <w:p w:rsidR="00B114EC" w:rsidRDefault="00B114EC" w:rsidP="00802F9B">
            <w:pPr>
              <w:keepNext/>
              <w:tabs>
                <w:tab w:val="clear" w:pos="794"/>
                <w:tab w:val="clear" w:pos="1191"/>
                <w:tab w:val="clear" w:pos="1588"/>
                <w:tab w:val="clear" w:pos="1985"/>
              </w:tabs>
              <w:spacing w:before="0" w:after="60"/>
              <w:rPr>
                <w:ins w:id="1533" w:author="Ye-Kui Wang" w:date="2014-03-31T01:30:00Z"/>
                <w:rFonts w:eastAsia="Batang"/>
                <w:bCs/>
                <w:lang w:val="en-US"/>
              </w:rPr>
            </w:pPr>
          </w:p>
        </w:tc>
      </w:tr>
      <w:tr w:rsidR="00932F72" w:rsidRPr="00564A49" w:rsidTr="00802F9B">
        <w:trPr>
          <w:trHeight w:val="289"/>
          <w:jc w:val="center"/>
          <w:ins w:id="1534" w:author="Adarsh K. Ramasubramonian" w:date="2014-03-29T07:02:00Z"/>
        </w:trPr>
        <w:tc>
          <w:tcPr>
            <w:tcW w:w="7920" w:type="dxa"/>
          </w:tcPr>
          <w:p w:rsidR="00932F72" w:rsidRPr="00564A49" w:rsidRDefault="00B114EC" w:rsidP="00932F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35" w:author="Adarsh K. Ramasubramonian" w:date="2014-03-29T07:02:00Z"/>
                <w:lang w:val="en-US" w:eastAsia="ko-KR"/>
              </w:rPr>
            </w:pPr>
            <w:ins w:id="1536" w:author="Ye-Kui Wang" w:date="2014-03-31T01:31:00Z">
              <w:r>
                <w:rPr>
                  <w:lang w:val="en-US" w:eastAsia="ko-KR"/>
                </w:rPr>
                <w:tab/>
              </w:r>
            </w:ins>
            <w:ins w:id="1537" w:author="Adarsh K. Ramasubramonian" w:date="2014-03-29T07:03:00Z">
              <w:r w:rsidR="00932F72">
                <w:rPr>
                  <w:lang w:val="en-US" w:eastAsia="ko-KR"/>
                </w:rPr>
                <w:tab/>
                <w:t>for( i = 1; i  &lt;=  MaxLayersMinus1; i++ ) {</w:t>
              </w:r>
            </w:ins>
          </w:p>
        </w:tc>
        <w:tc>
          <w:tcPr>
            <w:tcW w:w="1152" w:type="dxa"/>
          </w:tcPr>
          <w:p w:rsidR="00932F72" w:rsidRPr="00564A49" w:rsidRDefault="00932F72" w:rsidP="00802F9B">
            <w:pPr>
              <w:keepNext/>
              <w:tabs>
                <w:tab w:val="clear" w:pos="794"/>
                <w:tab w:val="clear" w:pos="1191"/>
                <w:tab w:val="clear" w:pos="1588"/>
                <w:tab w:val="clear" w:pos="1985"/>
              </w:tabs>
              <w:spacing w:before="0" w:after="60"/>
              <w:rPr>
                <w:ins w:id="1538" w:author="Adarsh K. Ramasubramonian" w:date="2014-03-29T07:02:00Z"/>
                <w:lang w:val="en-US" w:eastAsia="ko-KR"/>
              </w:rPr>
            </w:pPr>
          </w:p>
        </w:tc>
      </w:tr>
      <w:tr w:rsidR="00932F72" w:rsidRPr="00564A49" w:rsidTr="00802F9B">
        <w:trPr>
          <w:trHeight w:val="289"/>
          <w:jc w:val="center"/>
          <w:ins w:id="1539" w:author="Adarsh K. Ramasubramonian" w:date="2014-03-29T07:02:00Z"/>
        </w:trPr>
        <w:tc>
          <w:tcPr>
            <w:tcW w:w="7920" w:type="dxa"/>
          </w:tcPr>
          <w:p w:rsidR="00932F72" w:rsidRPr="00932F72"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40" w:author="Adarsh K. Ramasubramonian" w:date="2014-03-29T07:02:00Z"/>
                <w:lang w:val="en-US" w:eastAsia="ko-KR"/>
              </w:rPr>
            </w:pPr>
            <w:ins w:id="1541" w:author="Ye-Kui Wang" w:date="2014-03-31T01:31:00Z">
              <w:r>
                <w:rPr>
                  <w:lang w:val="en-US" w:eastAsia="ko-KR"/>
                </w:rPr>
                <w:tab/>
              </w:r>
            </w:ins>
            <w:ins w:id="1542" w:author="Adarsh K. Ramasubramonian" w:date="2014-03-29T07:03:00Z">
              <w:r w:rsidR="00932F72">
                <w:rPr>
                  <w:lang w:val="en-US" w:eastAsia="ko-KR"/>
                </w:rPr>
                <w:tab/>
              </w:r>
              <w:r w:rsidR="00932F72">
                <w:rPr>
                  <w:lang w:val="en-US" w:eastAsia="ko-KR"/>
                </w:rPr>
                <w:tab/>
              </w:r>
              <w:r w:rsidR="00932F72">
                <w:rPr>
                  <w:b/>
                  <w:lang w:val="en-US" w:eastAsia="ko-KR"/>
                </w:rPr>
                <w:t>vps_</w:t>
              </w:r>
            </w:ins>
            <w:ins w:id="1543" w:author="Ye-Kui Wang" w:date="2014-03-31T03:52:00Z">
              <w:r w:rsidR="003C2E7F">
                <w:rPr>
                  <w:b/>
                  <w:lang w:val="en-US" w:eastAsia="ko-KR"/>
                </w:rPr>
                <w:t>num_</w:t>
              </w:r>
            </w:ins>
            <w:ins w:id="1544" w:author="Adarsh K. Ramasubramonian" w:date="2014-03-29T07:03:00Z">
              <w:r w:rsidR="00932F72">
                <w:rPr>
                  <w:b/>
                  <w:lang w:val="en-US" w:eastAsia="ko-KR"/>
                </w:rPr>
                <w:t>scaled_layer_offsets</w:t>
              </w:r>
            </w:ins>
            <w:ins w:id="1545" w:author="Adarsh K. Ramasubramonian" w:date="2014-03-29T07:04:00Z">
              <w:r w:rsidR="00932F72">
                <w:rPr>
                  <w:lang w:val="en-US" w:eastAsia="ko-KR"/>
                </w:rPr>
                <w:t>[ i ]</w:t>
              </w:r>
            </w:ins>
          </w:p>
        </w:tc>
        <w:tc>
          <w:tcPr>
            <w:tcW w:w="1152" w:type="dxa"/>
          </w:tcPr>
          <w:p w:rsidR="00932F72" w:rsidRPr="00564A49" w:rsidRDefault="00932F72" w:rsidP="00932F72">
            <w:pPr>
              <w:keepNext/>
              <w:tabs>
                <w:tab w:val="clear" w:pos="794"/>
                <w:tab w:val="clear" w:pos="1191"/>
                <w:tab w:val="clear" w:pos="1588"/>
                <w:tab w:val="clear" w:pos="1985"/>
              </w:tabs>
              <w:spacing w:before="0" w:after="60"/>
              <w:rPr>
                <w:ins w:id="1546" w:author="Adarsh K. Ramasubramonian" w:date="2014-03-29T07:02:00Z"/>
                <w:lang w:val="en-US" w:eastAsia="ko-KR"/>
              </w:rPr>
            </w:pPr>
            <w:ins w:id="1547" w:author="Adarsh K. Ramasubramonian" w:date="2014-03-29T07:04:00Z">
              <w:r>
                <w:rPr>
                  <w:lang w:val="en-US" w:eastAsia="ko-KR"/>
                </w:rPr>
                <w:t>ue(v)</w:t>
              </w:r>
            </w:ins>
          </w:p>
        </w:tc>
      </w:tr>
      <w:tr w:rsidR="00932F72" w:rsidRPr="00564A49" w:rsidTr="00802F9B">
        <w:trPr>
          <w:trHeight w:val="289"/>
          <w:jc w:val="center"/>
          <w:ins w:id="1548" w:author="Adarsh K. Ramasubramonian" w:date="2014-03-29T07:02:00Z"/>
        </w:trPr>
        <w:tc>
          <w:tcPr>
            <w:tcW w:w="7920" w:type="dxa"/>
          </w:tcPr>
          <w:p w:rsidR="00932F72" w:rsidRPr="00564A49"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49" w:author="Adarsh K. Ramasubramonian" w:date="2014-03-29T07:02:00Z"/>
                <w:lang w:val="en-US" w:eastAsia="ko-KR"/>
              </w:rPr>
            </w:pPr>
            <w:ins w:id="1550" w:author="Ye-Kui Wang" w:date="2014-03-31T01:31:00Z">
              <w:r>
                <w:rPr>
                  <w:lang w:val="en-US" w:eastAsia="ko-KR"/>
                </w:rPr>
                <w:tab/>
              </w:r>
            </w:ins>
            <w:ins w:id="1551" w:author="Adarsh K. Ramasubramonian" w:date="2014-03-29T07:04:00Z">
              <w:r w:rsidR="00932F72">
                <w:rPr>
                  <w:lang w:val="en-US" w:eastAsia="ko-KR"/>
                </w:rPr>
                <w:tab/>
              </w:r>
              <w:r w:rsidR="00932F72">
                <w:rPr>
                  <w:lang w:val="en-US" w:eastAsia="ko-KR"/>
                </w:rPr>
                <w:tab/>
                <w:t>for( j = 0; j &lt; vps</w:t>
              </w:r>
            </w:ins>
            <w:ins w:id="1552" w:author="Ye-Kui Wang" w:date="2014-03-31T04:11:00Z">
              <w:r w:rsidR="00F12BA6">
                <w:rPr>
                  <w:lang w:val="en-US" w:eastAsia="ko-KR"/>
                </w:rPr>
                <w:t>_num</w:t>
              </w:r>
            </w:ins>
            <w:ins w:id="1553" w:author="Adarsh K. Ramasubramonian" w:date="2014-03-29T07:04:00Z">
              <w:r w:rsidR="00932F72">
                <w:rPr>
                  <w:lang w:val="en-US" w:eastAsia="ko-KR"/>
                </w:rPr>
                <w:t>_scaled_layer_offsets[ i ]; j++ ) {</w:t>
              </w:r>
            </w:ins>
          </w:p>
        </w:tc>
        <w:tc>
          <w:tcPr>
            <w:tcW w:w="1152" w:type="dxa"/>
          </w:tcPr>
          <w:p w:rsidR="00932F72" w:rsidRPr="00564A49" w:rsidRDefault="00932F72" w:rsidP="00802F9B">
            <w:pPr>
              <w:keepNext/>
              <w:tabs>
                <w:tab w:val="clear" w:pos="794"/>
                <w:tab w:val="clear" w:pos="1191"/>
                <w:tab w:val="clear" w:pos="1588"/>
                <w:tab w:val="clear" w:pos="1985"/>
              </w:tabs>
              <w:spacing w:before="0" w:after="60"/>
              <w:rPr>
                <w:ins w:id="1554" w:author="Adarsh K. Ramasubramonian" w:date="2014-03-29T07:02:00Z"/>
                <w:lang w:val="en-US" w:eastAsia="ko-KR"/>
              </w:rPr>
            </w:pPr>
          </w:p>
        </w:tc>
      </w:tr>
      <w:tr w:rsidR="00932F72" w:rsidRPr="00564A49" w:rsidTr="00802F9B">
        <w:trPr>
          <w:trHeight w:val="289"/>
          <w:jc w:val="center"/>
          <w:ins w:id="1555" w:author="Adarsh K. Ramasubramonian" w:date="2014-03-29T07:02:00Z"/>
        </w:trPr>
        <w:tc>
          <w:tcPr>
            <w:tcW w:w="7920" w:type="dxa"/>
          </w:tcPr>
          <w:p w:rsidR="00932F72" w:rsidRPr="00932F72"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56" w:author="Adarsh K. Ramasubramonian" w:date="2014-03-29T07:02:00Z"/>
              </w:rPr>
            </w:pPr>
            <w:ins w:id="1557" w:author="Ye-Kui Wang" w:date="2014-03-31T01:31:00Z">
              <w:r>
                <w:rPr>
                  <w:lang w:val="en-US" w:eastAsia="ko-KR"/>
                </w:rPr>
                <w:tab/>
              </w:r>
            </w:ins>
            <w:ins w:id="1558" w:author="Adarsh K. Ramasubramonian" w:date="2014-03-29T07:04:00Z">
              <w:r w:rsidR="00932F72">
                <w:rPr>
                  <w:lang w:val="en-US" w:eastAsia="ko-KR"/>
                </w:rPr>
                <w:tab/>
              </w:r>
              <w:r w:rsidR="00932F72">
                <w:rPr>
                  <w:lang w:val="en-US" w:eastAsia="ko-KR"/>
                </w:rPr>
                <w:tab/>
              </w:r>
              <w:r w:rsidR="00932F72">
                <w:rPr>
                  <w:lang w:val="en-US" w:eastAsia="ko-KR"/>
                </w:rPr>
                <w:tab/>
              </w:r>
              <w:r w:rsidR="00932F72">
                <w:rPr>
                  <w:b/>
                  <w:lang w:val="en-US" w:eastAsia="ko-KR"/>
                </w:rPr>
                <w:t>vps_</w:t>
              </w:r>
            </w:ins>
            <w:ins w:id="1559" w:author="Ye-Kui Wang" w:date="2014-03-31T04:12:00Z">
              <w:r w:rsidR="00F12BA6">
                <w:rPr>
                  <w:b/>
                  <w:lang w:val="en-US" w:eastAsia="ko-KR"/>
                </w:rPr>
                <w:t>scaled_</w:t>
              </w:r>
            </w:ins>
            <w:ins w:id="1560" w:author="Adarsh K. Ramasubramonian" w:date="2014-03-29T07:04:00Z">
              <w:r w:rsidR="00932F72">
                <w:rPr>
                  <w:b/>
                  <w:lang w:val="en-US" w:eastAsia="ko-KR"/>
                </w:rPr>
                <w:t>layer_id</w:t>
              </w:r>
            </w:ins>
            <w:ins w:id="1561" w:author="Ye-Kui Wang" w:date="2014-03-31T05:12:00Z">
              <w:r w:rsidR="00532504">
                <w:rPr>
                  <w:b/>
                  <w:lang w:val="en-US" w:eastAsia="ko-KR"/>
                </w:rPr>
                <w:t>x</w:t>
              </w:r>
            </w:ins>
            <w:ins w:id="1562" w:author="Ye-Kui Wang" w:date="2014-03-31T04:13:00Z">
              <w:r w:rsidR="00F12BA6">
                <w:rPr>
                  <w:b/>
                  <w:lang w:val="en-US" w:eastAsia="ko-KR"/>
                </w:rPr>
                <w:t>_delta</w:t>
              </w:r>
            </w:ins>
            <w:ins w:id="1563" w:author="Ye-Kui Wang" w:date="2014-03-31T05:22:00Z">
              <w:r w:rsidR="00EF59E7">
                <w:rPr>
                  <w:b/>
                  <w:lang w:val="en-US" w:eastAsia="ko-KR"/>
                </w:rPr>
                <w:t>_minus1</w:t>
              </w:r>
            </w:ins>
            <w:ins w:id="1564" w:author="Adarsh K. Ramasubramonian" w:date="2014-03-29T07:05:00Z">
              <w:r w:rsidR="00932F72">
                <w:rPr>
                  <w:lang w:val="en-US" w:eastAsia="ko-KR"/>
                </w:rPr>
                <w:t>[ i ][ j ]</w:t>
              </w:r>
            </w:ins>
          </w:p>
        </w:tc>
        <w:tc>
          <w:tcPr>
            <w:tcW w:w="1152" w:type="dxa"/>
          </w:tcPr>
          <w:p w:rsidR="00932F72" w:rsidRPr="00564A49" w:rsidRDefault="00932F72" w:rsidP="00F12BA6">
            <w:pPr>
              <w:keepNext/>
              <w:tabs>
                <w:tab w:val="clear" w:pos="794"/>
                <w:tab w:val="clear" w:pos="1191"/>
                <w:tab w:val="clear" w:pos="1588"/>
                <w:tab w:val="clear" w:pos="1985"/>
              </w:tabs>
              <w:spacing w:before="0" w:after="60"/>
              <w:rPr>
                <w:ins w:id="1565" w:author="Adarsh K. Ramasubramonian" w:date="2014-03-29T07:02:00Z"/>
                <w:lang w:val="en-US" w:eastAsia="ko-KR"/>
              </w:rPr>
            </w:pPr>
            <w:ins w:id="1566" w:author="Adarsh K. Ramasubramonian" w:date="2014-03-29T07:05:00Z">
              <w:r>
                <w:rPr>
                  <w:lang w:val="en-US" w:eastAsia="ko-KR"/>
                </w:rPr>
                <w:t>u</w:t>
              </w:r>
            </w:ins>
            <w:ins w:id="1567" w:author="Ye-Kui Wang" w:date="2014-03-31T04:13:00Z">
              <w:r w:rsidR="00F12BA6">
                <w:rPr>
                  <w:lang w:val="en-US" w:eastAsia="ko-KR"/>
                </w:rPr>
                <w:t>e</w:t>
              </w:r>
            </w:ins>
            <w:ins w:id="1568" w:author="Adarsh K. Ramasubramonian" w:date="2014-03-29T07:05:00Z">
              <w:r>
                <w:rPr>
                  <w:lang w:val="en-US" w:eastAsia="ko-KR"/>
                </w:rPr>
                <w:t>(</w:t>
              </w:r>
            </w:ins>
            <w:ins w:id="1569" w:author="Ye-Kui Wang" w:date="2014-03-31T04:13:00Z">
              <w:r w:rsidR="00F12BA6">
                <w:rPr>
                  <w:lang w:val="en-US" w:eastAsia="ko-KR"/>
                </w:rPr>
                <w:t>v</w:t>
              </w:r>
            </w:ins>
            <w:ins w:id="1570" w:author="Adarsh K. Ramasubramonian" w:date="2014-03-29T07:05:00Z">
              <w:r>
                <w:rPr>
                  <w:lang w:val="en-US" w:eastAsia="ko-KR"/>
                </w:rPr>
                <w:t>)</w:t>
              </w:r>
            </w:ins>
          </w:p>
        </w:tc>
      </w:tr>
      <w:tr w:rsidR="00932F72" w:rsidRPr="00564A49" w:rsidTr="00802F9B">
        <w:trPr>
          <w:trHeight w:val="289"/>
          <w:jc w:val="center"/>
          <w:ins w:id="1571" w:author="Adarsh K. Ramasubramonian" w:date="2014-03-29T07:02:00Z"/>
        </w:trPr>
        <w:tc>
          <w:tcPr>
            <w:tcW w:w="7920" w:type="dxa"/>
          </w:tcPr>
          <w:p w:rsidR="00932F72" w:rsidRPr="00932F72"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72" w:author="Adarsh K. Ramasubramonian" w:date="2014-03-29T07:02:00Z"/>
                <w:lang w:val="en-US" w:eastAsia="ko-KR"/>
              </w:rPr>
            </w:pPr>
            <w:ins w:id="1573" w:author="Ye-Kui Wang" w:date="2014-03-31T01:31:00Z">
              <w:r>
                <w:rPr>
                  <w:lang w:val="en-US" w:eastAsia="ko-KR"/>
                </w:rPr>
                <w:tab/>
              </w:r>
            </w:ins>
            <w:ins w:id="1574" w:author="Adarsh K. Ramasubramonian" w:date="2014-03-29T07:05:00Z">
              <w:r w:rsidR="00932F72">
                <w:rPr>
                  <w:lang w:val="en-US" w:eastAsia="ko-KR"/>
                </w:rPr>
                <w:tab/>
              </w:r>
              <w:r w:rsidR="00932F72">
                <w:rPr>
                  <w:lang w:val="en-US" w:eastAsia="ko-KR"/>
                </w:rPr>
                <w:tab/>
              </w:r>
              <w:r w:rsidR="00932F72">
                <w:rPr>
                  <w:lang w:val="en-US" w:eastAsia="ko-KR"/>
                </w:rPr>
                <w:tab/>
              </w:r>
              <w:r w:rsidR="00932F72">
                <w:rPr>
                  <w:b/>
                  <w:lang w:val="en-US" w:eastAsia="ko-KR"/>
                </w:rPr>
                <w:t>vps_scaled_layer_left_offset</w:t>
              </w:r>
              <w:r w:rsidR="00932F72">
                <w:rPr>
                  <w:lang w:val="en-US" w:eastAsia="ko-KR"/>
                </w:rPr>
                <w:t>[ i ][ j ]</w:t>
              </w:r>
            </w:ins>
          </w:p>
        </w:tc>
        <w:tc>
          <w:tcPr>
            <w:tcW w:w="1152" w:type="dxa"/>
          </w:tcPr>
          <w:p w:rsidR="00932F72" w:rsidRPr="00564A49" w:rsidRDefault="00932F72" w:rsidP="00802F9B">
            <w:pPr>
              <w:keepNext/>
              <w:tabs>
                <w:tab w:val="clear" w:pos="794"/>
                <w:tab w:val="clear" w:pos="1191"/>
                <w:tab w:val="clear" w:pos="1588"/>
                <w:tab w:val="clear" w:pos="1985"/>
              </w:tabs>
              <w:spacing w:before="0" w:after="60"/>
              <w:rPr>
                <w:ins w:id="1575" w:author="Adarsh K. Ramasubramonian" w:date="2014-03-29T07:02:00Z"/>
                <w:lang w:val="en-US" w:eastAsia="ko-KR"/>
              </w:rPr>
            </w:pPr>
            <w:ins w:id="1576" w:author="Adarsh K. Ramasubramonian" w:date="2014-03-29T07:06:00Z">
              <w:r>
                <w:rPr>
                  <w:lang w:val="en-US" w:eastAsia="ko-KR"/>
                </w:rPr>
                <w:t>se(v)</w:t>
              </w:r>
            </w:ins>
          </w:p>
        </w:tc>
      </w:tr>
      <w:tr w:rsidR="00932F72" w:rsidRPr="00564A49" w:rsidTr="00932F72">
        <w:trPr>
          <w:trHeight w:val="289"/>
          <w:jc w:val="center"/>
          <w:ins w:id="1577" w:author="Adarsh K. Ramasubramonian" w:date="2014-03-29T07:06:00Z"/>
        </w:trPr>
        <w:tc>
          <w:tcPr>
            <w:tcW w:w="7920" w:type="dxa"/>
          </w:tcPr>
          <w:p w:rsidR="00932F72" w:rsidRPr="00932F72"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78" w:author="Adarsh K. Ramasubramonian" w:date="2014-03-29T07:06:00Z"/>
                <w:lang w:val="en-US" w:eastAsia="ko-KR"/>
              </w:rPr>
            </w:pPr>
            <w:ins w:id="1579" w:author="Ye-Kui Wang" w:date="2014-03-31T01:31:00Z">
              <w:r>
                <w:rPr>
                  <w:lang w:val="en-US" w:eastAsia="ko-KR"/>
                </w:rPr>
                <w:tab/>
              </w:r>
            </w:ins>
            <w:ins w:id="1580" w:author="Adarsh K. Ramasubramonian" w:date="2014-03-29T07:06:00Z">
              <w:r w:rsidR="00932F72">
                <w:rPr>
                  <w:lang w:val="en-US" w:eastAsia="ko-KR"/>
                </w:rPr>
                <w:tab/>
              </w:r>
              <w:r w:rsidR="00932F72">
                <w:rPr>
                  <w:lang w:val="en-US" w:eastAsia="ko-KR"/>
                </w:rPr>
                <w:tab/>
              </w:r>
              <w:r w:rsidR="00932F72">
                <w:rPr>
                  <w:lang w:val="en-US" w:eastAsia="ko-KR"/>
                </w:rPr>
                <w:tab/>
              </w:r>
              <w:r w:rsidR="00932F72">
                <w:rPr>
                  <w:b/>
                  <w:lang w:val="en-US" w:eastAsia="ko-KR"/>
                </w:rPr>
                <w:t>vps_scaled_layer_top_offset</w:t>
              </w:r>
              <w:r w:rsidR="00932F72">
                <w:rPr>
                  <w:lang w:val="en-US" w:eastAsia="ko-KR"/>
                </w:rPr>
                <w:t>[ i ][ j ]</w:t>
              </w:r>
            </w:ins>
          </w:p>
        </w:tc>
        <w:tc>
          <w:tcPr>
            <w:tcW w:w="1152" w:type="dxa"/>
          </w:tcPr>
          <w:p w:rsidR="00932F72" w:rsidRPr="00564A49" w:rsidRDefault="00932F72" w:rsidP="00932F72">
            <w:pPr>
              <w:keepNext/>
              <w:tabs>
                <w:tab w:val="clear" w:pos="794"/>
                <w:tab w:val="clear" w:pos="1191"/>
                <w:tab w:val="clear" w:pos="1588"/>
                <w:tab w:val="clear" w:pos="1985"/>
              </w:tabs>
              <w:spacing w:before="0" w:after="60"/>
              <w:rPr>
                <w:ins w:id="1581" w:author="Adarsh K. Ramasubramonian" w:date="2014-03-29T07:06:00Z"/>
                <w:lang w:val="en-US" w:eastAsia="ko-KR"/>
              </w:rPr>
            </w:pPr>
            <w:ins w:id="1582" w:author="Adarsh K. Ramasubramonian" w:date="2014-03-29T07:06:00Z">
              <w:r>
                <w:rPr>
                  <w:lang w:val="en-US" w:eastAsia="ko-KR"/>
                </w:rPr>
                <w:t>se(v)</w:t>
              </w:r>
            </w:ins>
          </w:p>
        </w:tc>
      </w:tr>
      <w:tr w:rsidR="00932F72" w:rsidRPr="00564A49" w:rsidTr="00932F72">
        <w:trPr>
          <w:trHeight w:val="289"/>
          <w:jc w:val="center"/>
          <w:ins w:id="1583" w:author="Adarsh K. Ramasubramonian" w:date="2014-03-29T07:06:00Z"/>
        </w:trPr>
        <w:tc>
          <w:tcPr>
            <w:tcW w:w="7920" w:type="dxa"/>
          </w:tcPr>
          <w:p w:rsidR="00932F72" w:rsidRPr="00932F72"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84" w:author="Adarsh K. Ramasubramonian" w:date="2014-03-29T07:06:00Z"/>
                <w:lang w:val="en-US" w:eastAsia="ko-KR"/>
              </w:rPr>
            </w:pPr>
            <w:ins w:id="1585" w:author="Ye-Kui Wang" w:date="2014-03-31T01:31:00Z">
              <w:r>
                <w:rPr>
                  <w:lang w:val="en-US" w:eastAsia="ko-KR"/>
                </w:rPr>
                <w:tab/>
              </w:r>
            </w:ins>
            <w:ins w:id="1586" w:author="Adarsh K. Ramasubramonian" w:date="2014-03-29T07:06:00Z">
              <w:r w:rsidR="00932F72">
                <w:rPr>
                  <w:lang w:val="en-US" w:eastAsia="ko-KR"/>
                </w:rPr>
                <w:tab/>
              </w:r>
              <w:r w:rsidR="00932F72">
                <w:rPr>
                  <w:lang w:val="en-US" w:eastAsia="ko-KR"/>
                </w:rPr>
                <w:tab/>
              </w:r>
              <w:r w:rsidR="00932F72">
                <w:rPr>
                  <w:lang w:val="en-US" w:eastAsia="ko-KR"/>
                </w:rPr>
                <w:tab/>
              </w:r>
              <w:r w:rsidR="00932F72">
                <w:rPr>
                  <w:b/>
                  <w:lang w:val="en-US" w:eastAsia="ko-KR"/>
                </w:rPr>
                <w:t>vps_scaled_layer_right_offset</w:t>
              </w:r>
              <w:r w:rsidR="00932F72">
                <w:rPr>
                  <w:lang w:val="en-US" w:eastAsia="ko-KR"/>
                </w:rPr>
                <w:t>[ i ][ j ]</w:t>
              </w:r>
            </w:ins>
          </w:p>
        </w:tc>
        <w:tc>
          <w:tcPr>
            <w:tcW w:w="1152" w:type="dxa"/>
          </w:tcPr>
          <w:p w:rsidR="00932F72" w:rsidRPr="00564A49" w:rsidRDefault="00932F72" w:rsidP="00932F72">
            <w:pPr>
              <w:keepNext/>
              <w:tabs>
                <w:tab w:val="clear" w:pos="794"/>
                <w:tab w:val="clear" w:pos="1191"/>
                <w:tab w:val="clear" w:pos="1588"/>
                <w:tab w:val="clear" w:pos="1985"/>
              </w:tabs>
              <w:spacing w:before="0" w:after="60"/>
              <w:rPr>
                <w:ins w:id="1587" w:author="Adarsh K. Ramasubramonian" w:date="2014-03-29T07:06:00Z"/>
                <w:lang w:val="en-US" w:eastAsia="ko-KR"/>
              </w:rPr>
            </w:pPr>
            <w:ins w:id="1588" w:author="Adarsh K. Ramasubramonian" w:date="2014-03-29T07:06:00Z">
              <w:r>
                <w:rPr>
                  <w:lang w:val="en-US" w:eastAsia="ko-KR"/>
                </w:rPr>
                <w:t>se(v)</w:t>
              </w:r>
            </w:ins>
          </w:p>
        </w:tc>
      </w:tr>
      <w:tr w:rsidR="00932F72" w:rsidRPr="00564A49" w:rsidTr="00932F72">
        <w:trPr>
          <w:trHeight w:val="289"/>
          <w:jc w:val="center"/>
          <w:ins w:id="1589" w:author="Adarsh K. Ramasubramonian" w:date="2014-03-29T07:06:00Z"/>
        </w:trPr>
        <w:tc>
          <w:tcPr>
            <w:tcW w:w="7920" w:type="dxa"/>
          </w:tcPr>
          <w:p w:rsidR="00932F72" w:rsidRPr="00932F72" w:rsidRDefault="00B114EC" w:rsidP="00F12BA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90" w:author="Adarsh K. Ramasubramonian" w:date="2014-03-29T07:06:00Z"/>
                <w:lang w:val="en-US" w:eastAsia="ko-KR"/>
              </w:rPr>
            </w:pPr>
            <w:ins w:id="1591" w:author="Ye-Kui Wang" w:date="2014-03-31T01:31:00Z">
              <w:r>
                <w:rPr>
                  <w:lang w:val="en-US" w:eastAsia="ko-KR"/>
                </w:rPr>
                <w:tab/>
              </w:r>
            </w:ins>
            <w:ins w:id="1592" w:author="Adarsh K. Ramasubramonian" w:date="2014-03-29T07:06:00Z">
              <w:r w:rsidR="00932F72">
                <w:rPr>
                  <w:lang w:val="en-US" w:eastAsia="ko-KR"/>
                </w:rPr>
                <w:tab/>
              </w:r>
              <w:r w:rsidR="00932F72">
                <w:rPr>
                  <w:lang w:val="en-US" w:eastAsia="ko-KR"/>
                </w:rPr>
                <w:tab/>
              </w:r>
              <w:r w:rsidR="00932F72">
                <w:rPr>
                  <w:lang w:val="en-US" w:eastAsia="ko-KR"/>
                </w:rPr>
                <w:tab/>
              </w:r>
              <w:r w:rsidR="00932F72">
                <w:rPr>
                  <w:b/>
                  <w:lang w:val="en-US" w:eastAsia="ko-KR"/>
                </w:rPr>
                <w:t>vps_scaled_layer_bottom_offset</w:t>
              </w:r>
              <w:r w:rsidR="00932F72">
                <w:rPr>
                  <w:lang w:val="en-US" w:eastAsia="ko-KR"/>
                </w:rPr>
                <w:t>[ i ][ j ]</w:t>
              </w:r>
            </w:ins>
          </w:p>
        </w:tc>
        <w:tc>
          <w:tcPr>
            <w:tcW w:w="1152" w:type="dxa"/>
          </w:tcPr>
          <w:p w:rsidR="00932F72" w:rsidRPr="00564A49" w:rsidRDefault="00932F72" w:rsidP="00932F72">
            <w:pPr>
              <w:keepNext/>
              <w:tabs>
                <w:tab w:val="clear" w:pos="794"/>
                <w:tab w:val="clear" w:pos="1191"/>
                <w:tab w:val="clear" w:pos="1588"/>
                <w:tab w:val="clear" w:pos="1985"/>
              </w:tabs>
              <w:spacing w:before="0" w:after="60"/>
              <w:rPr>
                <w:ins w:id="1593" w:author="Adarsh K. Ramasubramonian" w:date="2014-03-29T07:06:00Z"/>
                <w:lang w:val="en-US" w:eastAsia="ko-KR"/>
              </w:rPr>
            </w:pPr>
            <w:ins w:id="1594" w:author="Adarsh K. Ramasubramonian" w:date="2014-03-29T07:06:00Z">
              <w:r>
                <w:rPr>
                  <w:lang w:val="en-US" w:eastAsia="ko-KR"/>
                </w:rPr>
                <w:t>se(v)</w:t>
              </w:r>
            </w:ins>
          </w:p>
        </w:tc>
      </w:tr>
      <w:tr w:rsidR="00932F72" w:rsidRPr="00564A49" w:rsidTr="00802F9B">
        <w:trPr>
          <w:trHeight w:val="289"/>
          <w:jc w:val="center"/>
          <w:ins w:id="1595" w:author="Adarsh K. Ramasubramonian" w:date="2014-03-29T07:02:00Z"/>
        </w:trPr>
        <w:tc>
          <w:tcPr>
            <w:tcW w:w="7920" w:type="dxa"/>
          </w:tcPr>
          <w:p w:rsidR="00932F72" w:rsidRPr="00564A49" w:rsidRDefault="00B114EC"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96" w:author="Adarsh K. Ramasubramonian" w:date="2014-03-29T07:02:00Z"/>
                <w:lang w:val="en-US" w:eastAsia="ko-KR"/>
              </w:rPr>
            </w:pPr>
            <w:ins w:id="1597" w:author="Ye-Kui Wang" w:date="2014-03-31T01:31:00Z">
              <w:r>
                <w:rPr>
                  <w:lang w:val="en-US" w:eastAsia="ko-KR"/>
                </w:rPr>
                <w:tab/>
              </w:r>
            </w:ins>
            <w:ins w:id="1598" w:author="Adarsh K. Ramasubramonian" w:date="2014-03-29T07:06:00Z">
              <w:r w:rsidR="00932F72">
                <w:rPr>
                  <w:lang w:val="en-US" w:eastAsia="ko-KR"/>
                </w:rPr>
                <w:tab/>
              </w:r>
              <w:r w:rsidR="00932F72">
                <w:rPr>
                  <w:lang w:val="en-US" w:eastAsia="ko-KR"/>
                </w:rPr>
                <w:tab/>
                <w:t>}</w:t>
              </w:r>
            </w:ins>
          </w:p>
        </w:tc>
        <w:tc>
          <w:tcPr>
            <w:tcW w:w="1152" w:type="dxa"/>
          </w:tcPr>
          <w:p w:rsidR="00932F72" w:rsidRPr="00564A49" w:rsidRDefault="00932F72" w:rsidP="00802F9B">
            <w:pPr>
              <w:keepNext/>
              <w:tabs>
                <w:tab w:val="clear" w:pos="794"/>
                <w:tab w:val="clear" w:pos="1191"/>
                <w:tab w:val="clear" w:pos="1588"/>
                <w:tab w:val="clear" w:pos="1985"/>
              </w:tabs>
              <w:spacing w:before="0" w:after="60"/>
              <w:rPr>
                <w:ins w:id="1599" w:author="Adarsh K. Ramasubramonian" w:date="2014-03-29T07:02:00Z"/>
                <w:lang w:val="en-US" w:eastAsia="ko-KR"/>
              </w:rPr>
            </w:pPr>
          </w:p>
        </w:tc>
      </w:tr>
      <w:tr w:rsidR="00932F72" w:rsidRPr="00564A49" w:rsidTr="00802F9B">
        <w:trPr>
          <w:trHeight w:val="289"/>
          <w:jc w:val="center"/>
          <w:ins w:id="1600" w:author="Adarsh K. Ramasubramonian" w:date="2014-03-29T07:06:00Z"/>
        </w:trPr>
        <w:tc>
          <w:tcPr>
            <w:tcW w:w="7920" w:type="dxa"/>
          </w:tcPr>
          <w:p w:rsidR="00932F72" w:rsidRDefault="00B114EC"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01" w:author="Adarsh K. Ramasubramonian" w:date="2014-03-29T07:06:00Z"/>
                <w:lang w:val="en-US" w:eastAsia="ko-KR"/>
              </w:rPr>
            </w:pPr>
            <w:ins w:id="1602" w:author="Ye-Kui Wang" w:date="2014-03-31T01:31:00Z">
              <w:r>
                <w:rPr>
                  <w:lang w:val="en-US" w:eastAsia="ko-KR"/>
                </w:rPr>
                <w:tab/>
              </w:r>
            </w:ins>
            <w:ins w:id="1603" w:author="Adarsh K. Ramasubramonian" w:date="2014-03-29T07:06:00Z">
              <w:r w:rsidR="00932F72">
                <w:rPr>
                  <w:lang w:val="en-US" w:eastAsia="ko-KR"/>
                </w:rPr>
                <w:tab/>
                <w:t>}</w:t>
              </w:r>
            </w:ins>
          </w:p>
        </w:tc>
        <w:tc>
          <w:tcPr>
            <w:tcW w:w="1152" w:type="dxa"/>
          </w:tcPr>
          <w:p w:rsidR="00932F72" w:rsidRPr="00564A49" w:rsidRDefault="00932F72" w:rsidP="00802F9B">
            <w:pPr>
              <w:keepNext/>
              <w:tabs>
                <w:tab w:val="clear" w:pos="794"/>
                <w:tab w:val="clear" w:pos="1191"/>
                <w:tab w:val="clear" w:pos="1588"/>
                <w:tab w:val="clear" w:pos="1985"/>
              </w:tabs>
              <w:spacing w:before="0" w:after="60"/>
              <w:rPr>
                <w:ins w:id="1604" w:author="Adarsh K. Ramasubramonian" w:date="2014-03-29T07:06:00Z"/>
                <w:lang w:val="en-US" w:eastAsia="ko-KR"/>
              </w:rPr>
            </w:pPr>
          </w:p>
        </w:tc>
      </w:tr>
      <w:tr w:rsidR="003C2E7F" w:rsidRPr="00564A49" w:rsidTr="00802F9B">
        <w:trPr>
          <w:trHeight w:val="289"/>
          <w:jc w:val="center"/>
          <w:ins w:id="1605" w:author="Ye-Kui Wang" w:date="2014-03-31T03:54:00Z"/>
        </w:trPr>
        <w:tc>
          <w:tcPr>
            <w:tcW w:w="7920" w:type="dxa"/>
          </w:tcPr>
          <w:p w:rsidR="003C2E7F" w:rsidRDefault="003C2E7F"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06" w:author="Ye-Kui Wang" w:date="2014-03-31T03:54:00Z"/>
                <w:lang w:val="en-US" w:eastAsia="ko-KR"/>
              </w:rPr>
            </w:pPr>
            <w:ins w:id="1607" w:author="Ye-Kui Wang" w:date="2014-03-31T03:54:00Z">
              <w:r>
                <w:rPr>
                  <w:lang w:val="en-US" w:eastAsia="ko-KR"/>
                </w:rPr>
                <w:tab/>
                <w:t>}</w:t>
              </w:r>
            </w:ins>
          </w:p>
        </w:tc>
        <w:tc>
          <w:tcPr>
            <w:tcW w:w="1152" w:type="dxa"/>
          </w:tcPr>
          <w:p w:rsidR="003C2E7F" w:rsidRPr="00564A49" w:rsidRDefault="003C2E7F" w:rsidP="00802F9B">
            <w:pPr>
              <w:keepNext/>
              <w:tabs>
                <w:tab w:val="clear" w:pos="794"/>
                <w:tab w:val="clear" w:pos="1191"/>
                <w:tab w:val="clear" w:pos="1588"/>
                <w:tab w:val="clear" w:pos="1985"/>
              </w:tabs>
              <w:spacing w:before="0" w:after="60"/>
              <w:rPr>
                <w:ins w:id="1608" w:author="Ye-Kui Wang" w:date="2014-03-31T03:54:00Z"/>
                <w:lang w:val="en-US" w:eastAsia="ko-KR"/>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lastRenderedPageBreak/>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609"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10" w:name="_Ref360884668"/>
      <w:r w:rsidRPr="00564A49">
        <w:rPr>
          <w:lang w:val="en-US"/>
        </w:rPr>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611"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609"/>
      <w:bookmarkEnd w:id="1610"/>
      <w:bookmarkEnd w:id="1611"/>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612"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613" w:name="GoHere2"/>
            <w:bookmarkEnd w:id="1613"/>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614"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61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Del="00932F72" w:rsidTr="00802F9B">
        <w:trPr>
          <w:trHeight w:val="289"/>
          <w:jc w:val="center"/>
          <w:del w:id="1615" w:author="Adarsh K. Ramasubramonian" w:date="2014-03-29T06:58:00Z"/>
        </w:trPr>
        <w:tc>
          <w:tcPr>
            <w:tcW w:w="7920" w:type="dxa"/>
          </w:tcPr>
          <w:p w:rsidR="007E173E" w:rsidRPr="00564A49" w:rsidDel="00932F72"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16" w:author="Adarsh K. Ramasubramonian" w:date="2014-03-29T06:58:00Z"/>
                <w:rFonts w:eastAsia="Batang"/>
                <w:b/>
                <w:bCs/>
                <w:lang w:val="en-US" w:eastAsia="ko-KR"/>
              </w:rPr>
            </w:pPr>
            <w:del w:id="1617" w:author="Adarsh K. Ramasubramonian" w:date="2014-03-29T06:58:00Z">
              <w:r w:rsidRPr="00564A49" w:rsidDel="00932F72">
                <w:rPr>
                  <w:b/>
                  <w:bCs/>
                </w:rPr>
                <w:tab/>
              </w:r>
              <w:r w:rsidRPr="00564A49" w:rsidDel="00932F72">
                <w:rPr>
                  <w:b/>
                  <w:bCs/>
                </w:rPr>
                <w:tab/>
                <w:delText>scaled_ref_layer_left_offset</w:delText>
              </w:r>
              <w:r w:rsidRPr="00564A49" w:rsidDel="00932F72">
                <w:rPr>
                  <w:bCs/>
                </w:rPr>
                <w:delText>[ scaled_ref_layer_id[ i ] ]</w:delText>
              </w:r>
            </w:del>
          </w:p>
        </w:tc>
        <w:tc>
          <w:tcPr>
            <w:tcW w:w="1151" w:type="dxa"/>
          </w:tcPr>
          <w:p w:rsidR="007E173E" w:rsidRPr="00564A49" w:rsidDel="00932F72" w:rsidRDefault="007E173E" w:rsidP="00802F9B">
            <w:pPr>
              <w:keepNext/>
              <w:tabs>
                <w:tab w:val="clear" w:pos="794"/>
                <w:tab w:val="clear" w:pos="1191"/>
                <w:tab w:val="clear" w:pos="1588"/>
                <w:tab w:val="clear" w:pos="1985"/>
              </w:tabs>
              <w:spacing w:before="0" w:after="60"/>
              <w:rPr>
                <w:del w:id="1618" w:author="Adarsh K. Ramasubramonian" w:date="2014-03-29T06:58:00Z"/>
                <w:rFonts w:eastAsia="Batang"/>
                <w:bCs/>
                <w:lang w:val="en-US"/>
              </w:rPr>
            </w:pPr>
            <w:del w:id="1619" w:author="Adarsh K. Ramasubramonian" w:date="2014-03-29T06:58:00Z">
              <w:r w:rsidRPr="00564A49" w:rsidDel="00932F72">
                <w:delText>se(v)</w:delText>
              </w:r>
            </w:del>
          </w:p>
        </w:tc>
      </w:tr>
      <w:tr w:rsidR="007E173E" w:rsidRPr="00564A49" w:rsidDel="00932F72" w:rsidTr="00802F9B">
        <w:trPr>
          <w:trHeight w:val="289"/>
          <w:jc w:val="center"/>
          <w:del w:id="1620" w:author="Adarsh K. Ramasubramonian" w:date="2014-03-29T06:58:00Z"/>
        </w:trPr>
        <w:tc>
          <w:tcPr>
            <w:tcW w:w="7920" w:type="dxa"/>
          </w:tcPr>
          <w:p w:rsidR="007E173E" w:rsidRPr="00564A49" w:rsidDel="00932F72"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21" w:author="Adarsh K. Ramasubramonian" w:date="2014-03-29T06:58:00Z"/>
                <w:rFonts w:eastAsia="Batang"/>
                <w:b/>
                <w:bCs/>
                <w:lang w:val="en-US" w:eastAsia="ko-KR"/>
              </w:rPr>
            </w:pPr>
            <w:del w:id="1622" w:author="Adarsh K. Ramasubramonian" w:date="2014-03-29T06:58:00Z">
              <w:r w:rsidRPr="00564A49" w:rsidDel="00932F72">
                <w:rPr>
                  <w:b/>
                  <w:bCs/>
                </w:rPr>
                <w:tab/>
              </w:r>
              <w:r w:rsidRPr="00564A49" w:rsidDel="00932F72">
                <w:rPr>
                  <w:b/>
                  <w:bCs/>
                </w:rPr>
                <w:tab/>
                <w:delText>scaled_ref_layer_top_offset</w:delText>
              </w:r>
              <w:r w:rsidRPr="00564A49" w:rsidDel="00932F72">
                <w:rPr>
                  <w:bCs/>
                </w:rPr>
                <w:delText>[ scaled_ref_layer_id[ i ] ]</w:delText>
              </w:r>
            </w:del>
          </w:p>
        </w:tc>
        <w:tc>
          <w:tcPr>
            <w:tcW w:w="1151" w:type="dxa"/>
          </w:tcPr>
          <w:p w:rsidR="007E173E" w:rsidRPr="00564A49" w:rsidDel="00932F72" w:rsidRDefault="007E173E" w:rsidP="00802F9B">
            <w:pPr>
              <w:keepNext/>
              <w:tabs>
                <w:tab w:val="clear" w:pos="794"/>
                <w:tab w:val="clear" w:pos="1191"/>
                <w:tab w:val="clear" w:pos="1588"/>
                <w:tab w:val="clear" w:pos="1985"/>
              </w:tabs>
              <w:spacing w:before="0" w:after="60"/>
              <w:rPr>
                <w:del w:id="1623" w:author="Adarsh K. Ramasubramonian" w:date="2014-03-29T06:58:00Z"/>
                <w:rFonts w:eastAsia="Batang"/>
                <w:bCs/>
                <w:lang w:val="en-US"/>
              </w:rPr>
            </w:pPr>
            <w:del w:id="1624" w:author="Adarsh K. Ramasubramonian" w:date="2014-03-29T06:58:00Z">
              <w:r w:rsidRPr="00564A49" w:rsidDel="00932F72">
                <w:delText>se(v)</w:delText>
              </w:r>
            </w:del>
          </w:p>
        </w:tc>
      </w:tr>
      <w:tr w:rsidR="007E173E" w:rsidRPr="00564A49" w:rsidDel="00932F72" w:rsidTr="00802F9B">
        <w:trPr>
          <w:trHeight w:val="289"/>
          <w:jc w:val="center"/>
          <w:del w:id="1625" w:author="Adarsh K. Ramasubramonian" w:date="2014-03-29T06:58:00Z"/>
        </w:trPr>
        <w:tc>
          <w:tcPr>
            <w:tcW w:w="7920" w:type="dxa"/>
          </w:tcPr>
          <w:p w:rsidR="007E173E" w:rsidRPr="00564A49" w:rsidDel="00932F72"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26" w:author="Adarsh K. Ramasubramonian" w:date="2014-03-29T06:58:00Z"/>
                <w:rFonts w:eastAsia="Batang"/>
                <w:b/>
                <w:bCs/>
                <w:lang w:val="en-US" w:eastAsia="ko-KR"/>
              </w:rPr>
            </w:pPr>
            <w:del w:id="1627" w:author="Adarsh K. Ramasubramonian" w:date="2014-03-29T06:58:00Z">
              <w:r w:rsidRPr="00564A49" w:rsidDel="00932F72">
                <w:rPr>
                  <w:b/>
                  <w:bCs/>
                </w:rPr>
                <w:tab/>
              </w:r>
              <w:r w:rsidRPr="00564A49" w:rsidDel="00932F72">
                <w:rPr>
                  <w:b/>
                  <w:bCs/>
                </w:rPr>
                <w:tab/>
                <w:delText>scaled_ref_layer_right_offset</w:delText>
              </w:r>
              <w:r w:rsidRPr="00564A49" w:rsidDel="00932F72">
                <w:rPr>
                  <w:bCs/>
                </w:rPr>
                <w:delText>[ scaled_ref_layer_id[ i ] ]</w:delText>
              </w:r>
            </w:del>
          </w:p>
        </w:tc>
        <w:tc>
          <w:tcPr>
            <w:tcW w:w="1151" w:type="dxa"/>
          </w:tcPr>
          <w:p w:rsidR="007E173E" w:rsidRPr="00564A49" w:rsidDel="00932F72" w:rsidRDefault="007E173E" w:rsidP="00802F9B">
            <w:pPr>
              <w:keepNext/>
              <w:tabs>
                <w:tab w:val="clear" w:pos="794"/>
                <w:tab w:val="clear" w:pos="1191"/>
                <w:tab w:val="clear" w:pos="1588"/>
                <w:tab w:val="clear" w:pos="1985"/>
              </w:tabs>
              <w:spacing w:before="0" w:after="60"/>
              <w:rPr>
                <w:del w:id="1628" w:author="Adarsh K. Ramasubramonian" w:date="2014-03-29T06:58:00Z"/>
                <w:rFonts w:eastAsia="Batang"/>
                <w:bCs/>
                <w:lang w:val="en-US"/>
              </w:rPr>
            </w:pPr>
            <w:del w:id="1629" w:author="Adarsh K. Ramasubramonian" w:date="2014-03-29T06:58:00Z">
              <w:r w:rsidRPr="00564A49" w:rsidDel="00932F72">
                <w:delText>se(v)</w:delText>
              </w:r>
            </w:del>
          </w:p>
        </w:tc>
      </w:tr>
      <w:tr w:rsidR="007E173E" w:rsidRPr="00564A49" w:rsidDel="00932F72" w:rsidTr="00802F9B">
        <w:trPr>
          <w:trHeight w:val="289"/>
          <w:jc w:val="center"/>
          <w:del w:id="1630" w:author="Adarsh K. Ramasubramonian" w:date="2014-03-29T06:58:00Z"/>
        </w:trPr>
        <w:tc>
          <w:tcPr>
            <w:tcW w:w="7920" w:type="dxa"/>
          </w:tcPr>
          <w:p w:rsidR="007E173E" w:rsidRPr="00564A49" w:rsidDel="00932F72"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31" w:author="Adarsh K. Ramasubramonian" w:date="2014-03-29T06:58:00Z"/>
                <w:rFonts w:eastAsia="Batang"/>
                <w:b/>
                <w:bCs/>
                <w:lang w:val="en-US" w:eastAsia="ko-KR"/>
              </w:rPr>
            </w:pPr>
            <w:del w:id="1632" w:author="Adarsh K. Ramasubramonian" w:date="2014-03-29T06:58:00Z">
              <w:r w:rsidRPr="00564A49" w:rsidDel="00932F72">
                <w:rPr>
                  <w:b/>
                  <w:bCs/>
                </w:rPr>
                <w:tab/>
              </w:r>
              <w:r w:rsidRPr="00564A49" w:rsidDel="00932F72">
                <w:rPr>
                  <w:b/>
                  <w:bCs/>
                </w:rPr>
                <w:tab/>
                <w:delText>scaled_ref_layer_bottom_offset</w:delText>
              </w:r>
              <w:r w:rsidRPr="00564A49" w:rsidDel="00932F72">
                <w:rPr>
                  <w:bCs/>
                </w:rPr>
                <w:delText>[ scaled_ref_layer_id[ i ] ]</w:delText>
              </w:r>
            </w:del>
          </w:p>
        </w:tc>
        <w:tc>
          <w:tcPr>
            <w:tcW w:w="1151" w:type="dxa"/>
          </w:tcPr>
          <w:p w:rsidR="007E173E" w:rsidRPr="00564A49" w:rsidDel="00932F72" w:rsidRDefault="007E173E" w:rsidP="00802F9B">
            <w:pPr>
              <w:keepNext/>
              <w:tabs>
                <w:tab w:val="clear" w:pos="794"/>
                <w:tab w:val="clear" w:pos="1191"/>
                <w:tab w:val="clear" w:pos="1588"/>
                <w:tab w:val="clear" w:pos="1985"/>
              </w:tabs>
              <w:spacing w:before="0" w:after="60"/>
              <w:rPr>
                <w:del w:id="1633" w:author="Adarsh K. Ramasubramonian" w:date="2014-03-29T06:58:00Z"/>
                <w:rFonts w:eastAsia="Batang"/>
                <w:bCs/>
                <w:lang w:val="en-US"/>
              </w:rPr>
            </w:pPr>
            <w:del w:id="1634" w:author="Adarsh K. Ramasubramonian" w:date="2014-03-29T06:58:00Z">
              <w:r w:rsidRPr="00564A49" w:rsidDel="00932F72">
                <w:delText>se(v)</w:delText>
              </w:r>
            </w:del>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35" w:name="_Ref351058034"/>
      <w:bookmarkStart w:id="1636" w:name="_Ref363160723"/>
      <w:r w:rsidRPr="00564A49">
        <w:rPr>
          <w:lang w:val="en-US"/>
        </w:rPr>
        <w:lastRenderedPageBreak/>
        <w:t>Picture parameter set RBSP syntax</w:t>
      </w:r>
      <w:bookmarkEnd w:id="1612"/>
      <w:bookmarkEnd w:id="1635"/>
      <w:bookmarkEnd w:id="163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637"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638"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637"/>
      <w:bookmarkEnd w:id="1638"/>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39" w:name="_Ref348090122"/>
      <w:r w:rsidRPr="00564A49">
        <w:rPr>
          <w:lang w:val="en-US"/>
        </w:rPr>
        <w:t>Access unit delimiter RBSP syntax</w:t>
      </w:r>
      <w:bookmarkEnd w:id="1639"/>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0" w:name="_Ref348090133"/>
      <w:r w:rsidRPr="00564A49">
        <w:rPr>
          <w:lang w:val="en-US"/>
        </w:rPr>
        <w:t>End of sequence RBSP syntax</w:t>
      </w:r>
      <w:bookmarkEnd w:id="1640"/>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1" w:name="_Ref348090150"/>
      <w:r w:rsidRPr="00564A49">
        <w:rPr>
          <w:lang w:val="en-US"/>
        </w:rPr>
        <w:t>End of bitstream RBSP syntax</w:t>
      </w:r>
      <w:bookmarkEnd w:id="1641"/>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2" w:name="_Ref348090167"/>
      <w:r w:rsidRPr="00564A49">
        <w:rPr>
          <w:lang w:val="en-US"/>
        </w:rPr>
        <w:t>Filler data RBSP syntax</w:t>
      </w:r>
      <w:bookmarkEnd w:id="1642"/>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3" w:name="_Ref348090173"/>
      <w:r w:rsidRPr="00564A49">
        <w:rPr>
          <w:lang w:val="en-US"/>
        </w:rPr>
        <w:t>Slice segment layer RBSP syntax</w:t>
      </w:r>
      <w:bookmarkEnd w:id="1643"/>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4" w:name="_Ref331449326"/>
      <w:r w:rsidRPr="00564A49">
        <w:rPr>
          <w:lang w:val="en-US"/>
        </w:rPr>
        <w:t>RBSP slice segment trailing bits syntax</w:t>
      </w:r>
      <w:bookmarkEnd w:id="1644"/>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5" w:name="_Ref348090194"/>
      <w:r w:rsidRPr="00564A49">
        <w:rPr>
          <w:lang w:val="en-US"/>
        </w:rPr>
        <w:t>RBSP trailing bits syntax</w:t>
      </w:r>
      <w:bookmarkEnd w:id="1645"/>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46" w:name="_Ref348090200"/>
      <w:r w:rsidRPr="00564A49">
        <w:rPr>
          <w:lang w:val="en-US"/>
        </w:rPr>
        <w:t>Byte alignment syntax</w:t>
      </w:r>
      <w:bookmarkEnd w:id="1646"/>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7" w:name="_Ref348090209"/>
      <w:bookmarkStart w:id="1648" w:name="_Toc377921532"/>
      <w:bookmarkStart w:id="1649" w:name="_Toc378026170"/>
      <w:r w:rsidRPr="00564A49">
        <w:rPr>
          <w:lang w:val="en-US"/>
        </w:rPr>
        <w:lastRenderedPageBreak/>
        <w:t>Profile, tier and level syntax</w:t>
      </w:r>
      <w:bookmarkEnd w:id="1647"/>
      <w:bookmarkEnd w:id="1648"/>
      <w:bookmarkEnd w:id="164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650"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1" w:name="_Toc377921533"/>
      <w:bookmarkStart w:id="1652" w:name="_Toc378026171"/>
      <w:r w:rsidRPr="00564A49">
        <w:rPr>
          <w:lang w:val="en-US"/>
        </w:rPr>
        <w:t>Scaling list data syntax</w:t>
      </w:r>
      <w:bookmarkEnd w:id="1650"/>
      <w:bookmarkEnd w:id="1651"/>
      <w:bookmarkEnd w:id="1652"/>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3" w:name="_Ref348090212"/>
      <w:bookmarkStart w:id="1654" w:name="_Toc377921534"/>
      <w:bookmarkStart w:id="1655" w:name="_Toc378026172"/>
      <w:r w:rsidRPr="00564A49">
        <w:rPr>
          <w:lang w:val="en-US"/>
        </w:rPr>
        <w:t>Supplemental enhancement information message syntax</w:t>
      </w:r>
      <w:bookmarkEnd w:id="1653"/>
      <w:bookmarkEnd w:id="1654"/>
      <w:bookmarkEnd w:id="1655"/>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6" w:name="_Ref348090214"/>
      <w:bookmarkStart w:id="1657" w:name="_Toc377921535"/>
      <w:bookmarkStart w:id="1658" w:name="_Toc378026173"/>
      <w:r w:rsidRPr="00564A49">
        <w:rPr>
          <w:lang w:val="en-US"/>
        </w:rPr>
        <w:lastRenderedPageBreak/>
        <w:t>Slice segment header syntax</w:t>
      </w:r>
      <w:bookmarkEnd w:id="1656"/>
      <w:bookmarkEnd w:id="1657"/>
      <w:bookmarkEnd w:id="1658"/>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9" w:name="_Ref360884196"/>
      <w:r w:rsidRPr="00564A49">
        <w:rPr>
          <w:lang w:val="en-US"/>
        </w:rPr>
        <w:t>General slice segment header syntax</w:t>
      </w:r>
      <w:bookmarkEnd w:id="1659"/>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846877" w:rsidRPr="00CE0435" w:rsidTr="00802F9B">
        <w:trPr>
          <w:cantSplit/>
          <w:trHeight w:val="289"/>
          <w:jc w:val="center"/>
          <w:ins w:id="1660" w:author="Adarsh K. Ramasubramonian" w:date="2014-03-29T07:18:00Z"/>
        </w:trPr>
        <w:tc>
          <w:tcPr>
            <w:tcW w:w="7920" w:type="dxa"/>
          </w:tcPr>
          <w:p w:rsidR="00846877" w:rsidRPr="00564A49" w:rsidRDefault="00846877" w:rsidP="008C7E62">
            <w:pPr>
              <w:pStyle w:val="tablesyntax"/>
              <w:rPr>
                <w:ins w:id="1661" w:author="Adarsh K. Ramasubramonian" w:date="2014-03-29T07:18:00Z"/>
                <w:rFonts w:ascii="Times New Roman" w:hAnsi="Times New Roman"/>
                <w:lang w:val="en-US" w:eastAsia="ko-KR"/>
              </w:rPr>
            </w:pPr>
            <w:ins w:id="1662" w:author="Adarsh K. Ramasubramonian" w:date="2014-03-29T07:18:00Z">
              <w:r>
                <w:rPr>
                  <w:rFonts w:ascii="Times New Roman" w:hAnsi="Times New Roman"/>
                  <w:lang w:val="en-US" w:eastAsia="ko-KR"/>
                </w:rPr>
                <w:tab/>
              </w:r>
              <w:r>
                <w:rPr>
                  <w:rFonts w:ascii="Times New Roman" w:hAnsi="Times New Roman"/>
                  <w:lang w:val="en-US" w:eastAsia="ko-KR"/>
                </w:rPr>
                <w:tab/>
              </w:r>
            </w:ins>
            <w:ins w:id="1663" w:author="Adarsh K. Ramasubramonian" w:date="2014-03-29T07:19:00Z">
              <w:r>
                <w:rPr>
                  <w:rFonts w:ascii="Times New Roman" w:hAnsi="Times New Roman"/>
                  <w:lang w:val="en-US" w:eastAsia="ko-KR"/>
                </w:rPr>
                <w:t>i</w:t>
              </w:r>
            </w:ins>
            <w:ins w:id="1664" w:author="Adarsh K. Ramasubramonian" w:date="2014-03-29T07:18:00Z">
              <w:r>
                <w:rPr>
                  <w:rFonts w:ascii="Times New Roman" w:hAnsi="Times New Roman"/>
                  <w:lang w:val="en-US" w:eastAsia="ko-KR"/>
                </w:rPr>
                <w:t>f( sca</w:t>
              </w:r>
            </w:ins>
            <w:ins w:id="1665" w:author="Adarsh K. Ramasubramonian" w:date="2014-03-29T07:19:00Z">
              <w:r>
                <w:rPr>
                  <w:rFonts w:ascii="Times New Roman" w:hAnsi="Times New Roman"/>
                  <w:lang w:val="en-US" w:eastAsia="ko-KR"/>
                </w:rPr>
                <w:t xml:space="preserve">led_layer_offsets_in_ssh_flag </w:t>
              </w:r>
            </w:ins>
            <w:ins w:id="1666" w:author="Ye-Kui Wang" w:date="2014-03-31T04:20:00Z">
              <w:r w:rsidR="00CE0435">
                <w:rPr>
                  <w:rFonts w:ascii="Times New Roman" w:hAnsi="Times New Roman"/>
                  <w:lang w:val="en-US" w:eastAsia="ko-KR"/>
                </w:rPr>
                <w:t xml:space="preserve"> &amp;&amp;  NumActiveRefLayerPics &gt; 0 </w:t>
              </w:r>
            </w:ins>
            <w:ins w:id="1667" w:author="Adarsh K. Ramasubramonian" w:date="2014-03-29T07:19:00Z">
              <w:r>
                <w:rPr>
                  <w:rFonts w:ascii="Times New Roman" w:hAnsi="Times New Roman"/>
                  <w:lang w:val="en-US" w:eastAsia="ko-KR"/>
                </w:rPr>
                <w:t>)</w:t>
              </w:r>
            </w:ins>
          </w:p>
        </w:tc>
        <w:tc>
          <w:tcPr>
            <w:tcW w:w="1152" w:type="dxa"/>
          </w:tcPr>
          <w:p w:rsidR="00846877" w:rsidRPr="00564A49" w:rsidRDefault="00846877" w:rsidP="00802F9B">
            <w:pPr>
              <w:pStyle w:val="tablecell"/>
              <w:rPr>
                <w:ins w:id="1668" w:author="Adarsh K. Ramasubramonian" w:date="2014-03-29T07:18:00Z"/>
                <w:lang w:val="en-US" w:eastAsia="ko-KR"/>
              </w:rPr>
            </w:pPr>
          </w:p>
        </w:tc>
      </w:tr>
      <w:tr w:rsidR="00846877" w:rsidRPr="00CE0435" w:rsidTr="00802F9B">
        <w:trPr>
          <w:cantSplit/>
          <w:trHeight w:val="289"/>
          <w:jc w:val="center"/>
          <w:ins w:id="1669" w:author="Adarsh K. Ramasubramonian" w:date="2014-03-29T07:18:00Z"/>
        </w:trPr>
        <w:tc>
          <w:tcPr>
            <w:tcW w:w="7920" w:type="dxa"/>
          </w:tcPr>
          <w:p w:rsidR="00846877" w:rsidRPr="00564A49" w:rsidRDefault="00846877" w:rsidP="00652DCD">
            <w:pPr>
              <w:pStyle w:val="tablesyntax"/>
              <w:rPr>
                <w:ins w:id="1670" w:author="Adarsh K. Ramasubramonian" w:date="2014-03-29T07:18:00Z"/>
                <w:rFonts w:ascii="Times New Roman" w:hAnsi="Times New Roman"/>
                <w:lang w:val="en-US" w:eastAsia="ko-KR"/>
              </w:rPr>
            </w:pPr>
            <w:ins w:id="1671" w:author="Adarsh K. Ramasubramonian" w:date="2014-03-29T07:19: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for( i = 0; i &lt; NumActiveRefLayerPics; i++ )</w:t>
              </w:r>
            </w:ins>
            <w:ins w:id="1672" w:author="Adarsh K. Ramasubramonian" w:date="2014-03-29T07:20:00Z">
              <w:r>
                <w:rPr>
                  <w:rFonts w:ascii="Times New Roman" w:hAnsi="Times New Roman"/>
                  <w:lang w:val="en-US" w:eastAsia="ko-KR"/>
                </w:rPr>
                <w:t xml:space="preserve"> {</w:t>
              </w:r>
            </w:ins>
          </w:p>
        </w:tc>
        <w:tc>
          <w:tcPr>
            <w:tcW w:w="1152" w:type="dxa"/>
          </w:tcPr>
          <w:p w:rsidR="00846877" w:rsidRPr="00564A49" w:rsidRDefault="00846877" w:rsidP="00802F9B">
            <w:pPr>
              <w:pStyle w:val="tablecell"/>
              <w:rPr>
                <w:ins w:id="1673" w:author="Adarsh K. Ramasubramonian" w:date="2014-03-29T07:18:00Z"/>
                <w:lang w:val="en-US" w:eastAsia="ko-KR"/>
              </w:rPr>
            </w:pPr>
          </w:p>
        </w:tc>
      </w:tr>
      <w:tr w:rsidR="00846877" w:rsidRPr="00564A49" w:rsidTr="00802F9B">
        <w:trPr>
          <w:cantSplit/>
          <w:trHeight w:val="289"/>
          <w:jc w:val="center"/>
          <w:ins w:id="1674" w:author="Adarsh K. Ramasubramonian" w:date="2014-03-29T07:18:00Z"/>
        </w:trPr>
        <w:tc>
          <w:tcPr>
            <w:tcW w:w="7920" w:type="dxa"/>
          </w:tcPr>
          <w:p w:rsidR="00846877" w:rsidRPr="00564A49" w:rsidRDefault="00846877" w:rsidP="008C7E62">
            <w:pPr>
              <w:pStyle w:val="tablesyntax"/>
              <w:rPr>
                <w:ins w:id="1675" w:author="Adarsh K. Ramasubramonian" w:date="2014-03-29T07:18:00Z"/>
                <w:rFonts w:ascii="Times New Roman" w:hAnsi="Times New Roman"/>
                <w:lang w:val="en-US" w:eastAsia="ko-KR"/>
              </w:rPr>
            </w:pPr>
            <w:ins w:id="1676" w:author="Adarsh K. Ramasubramonian" w:date="2014-03-29T07:20: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846877">
                <w:rPr>
                  <w:rFonts w:ascii="Times New Roman" w:hAnsi="Times New Roman"/>
                  <w:b/>
                  <w:lang w:val="en-US" w:eastAsia="ko-KR"/>
                </w:rPr>
                <w:t>slice_scaled_layer_left_offset</w:t>
              </w:r>
              <w:r>
                <w:rPr>
                  <w:rFonts w:ascii="Times New Roman" w:hAnsi="Times New Roman"/>
                  <w:lang w:val="en-US" w:eastAsia="ko-KR"/>
                </w:rPr>
                <w:t>[ i ]</w:t>
              </w:r>
            </w:ins>
          </w:p>
        </w:tc>
        <w:tc>
          <w:tcPr>
            <w:tcW w:w="1152" w:type="dxa"/>
          </w:tcPr>
          <w:p w:rsidR="00846877" w:rsidRPr="00564A49" w:rsidRDefault="00FF1629" w:rsidP="00FF1629">
            <w:pPr>
              <w:pStyle w:val="tablecell"/>
              <w:rPr>
                <w:ins w:id="1677" w:author="Adarsh K. Ramasubramonian" w:date="2014-03-29T07:18:00Z"/>
                <w:lang w:val="en-US" w:eastAsia="ko-KR"/>
              </w:rPr>
            </w:pPr>
            <w:ins w:id="1678" w:author="Adarsh K. Ramasubramonian_1" w:date="2014-03-30T09:30:00Z">
              <w:r>
                <w:rPr>
                  <w:lang w:val="en-US" w:eastAsia="ko-KR"/>
                </w:rPr>
                <w:t>s</w:t>
              </w:r>
            </w:ins>
            <w:ins w:id="1679" w:author="Adarsh K. Ramasubramonian" w:date="2014-03-29T07:20:00Z">
              <w:r w:rsidR="00846877">
                <w:rPr>
                  <w:lang w:val="en-US" w:eastAsia="ko-KR"/>
                </w:rPr>
                <w:t>e(v)</w:t>
              </w:r>
            </w:ins>
          </w:p>
        </w:tc>
      </w:tr>
      <w:tr w:rsidR="00846877" w:rsidRPr="00564A49" w:rsidTr="006D2D2B">
        <w:trPr>
          <w:cantSplit/>
          <w:trHeight w:val="289"/>
          <w:jc w:val="center"/>
          <w:ins w:id="1680" w:author="Adarsh K. Ramasubramonian" w:date="2014-03-29T07:20:00Z"/>
        </w:trPr>
        <w:tc>
          <w:tcPr>
            <w:tcW w:w="7920" w:type="dxa"/>
          </w:tcPr>
          <w:p w:rsidR="00846877" w:rsidRPr="00564A49" w:rsidRDefault="00846877" w:rsidP="008C7E62">
            <w:pPr>
              <w:pStyle w:val="tablesyntax"/>
              <w:rPr>
                <w:ins w:id="1681" w:author="Adarsh K. Ramasubramonian" w:date="2014-03-29T07:20:00Z"/>
                <w:rFonts w:ascii="Times New Roman" w:hAnsi="Times New Roman"/>
                <w:lang w:val="en-US" w:eastAsia="ko-KR"/>
              </w:rPr>
            </w:pPr>
            <w:ins w:id="1682" w:author="Adarsh K. Ramasubramonian" w:date="2014-03-29T07:20:00Z">
              <w:r>
                <w:rPr>
                  <w:rFonts w:ascii="Times New Roman" w:hAnsi="Times New Roman"/>
                  <w:lang w:val="en-US" w:eastAsia="ko-KR"/>
                </w:rPr>
                <w:lastRenderedPageBreak/>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846877">
                <w:rPr>
                  <w:rFonts w:ascii="Times New Roman" w:hAnsi="Times New Roman"/>
                  <w:b/>
                  <w:lang w:val="en-US" w:eastAsia="ko-KR"/>
                </w:rPr>
                <w:t>slice_scaled_layer_</w:t>
              </w:r>
            </w:ins>
            <w:ins w:id="1683" w:author="Adarsh K. Ramasubramonian" w:date="2014-03-29T07:21:00Z">
              <w:r w:rsidRPr="00846877">
                <w:rPr>
                  <w:rFonts w:ascii="Times New Roman" w:hAnsi="Times New Roman"/>
                  <w:b/>
                  <w:lang w:val="en-US" w:eastAsia="ko-KR"/>
                </w:rPr>
                <w:t>top</w:t>
              </w:r>
            </w:ins>
            <w:ins w:id="1684" w:author="Adarsh K. Ramasubramonian" w:date="2014-03-29T07:20:00Z">
              <w:r w:rsidRPr="00846877">
                <w:rPr>
                  <w:rFonts w:ascii="Times New Roman" w:hAnsi="Times New Roman"/>
                  <w:b/>
                  <w:lang w:val="en-US" w:eastAsia="ko-KR"/>
                </w:rPr>
                <w:t>_offset</w:t>
              </w:r>
              <w:r>
                <w:rPr>
                  <w:rFonts w:ascii="Times New Roman" w:hAnsi="Times New Roman"/>
                  <w:lang w:val="en-US" w:eastAsia="ko-KR"/>
                </w:rPr>
                <w:t>[ i ]</w:t>
              </w:r>
            </w:ins>
          </w:p>
        </w:tc>
        <w:tc>
          <w:tcPr>
            <w:tcW w:w="1152" w:type="dxa"/>
          </w:tcPr>
          <w:p w:rsidR="00846877" w:rsidRPr="00564A49" w:rsidRDefault="00FF1629" w:rsidP="006D2D2B">
            <w:pPr>
              <w:pStyle w:val="tablecell"/>
              <w:rPr>
                <w:ins w:id="1685" w:author="Adarsh K. Ramasubramonian" w:date="2014-03-29T07:20:00Z"/>
                <w:lang w:val="en-US" w:eastAsia="ko-KR"/>
              </w:rPr>
            </w:pPr>
            <w:ins w:id="1686" w:author="Adarsh K. Ramasubramonian_1" w:date="2014-03-30T09:30:00Z">
              <w:r>
                <w:rPr>
                  <w:lang w:val="en-US" w:eastAsia="ko-KR"/>
                </w:rPr>
                <w:t>s</w:t>
              </w:r>
            </w:ins>
            <w:ins w:id="1687" w:author="Adarsh K. Ramasubramonian" w:date="2014-03-29T07:20:00Z">
              <w:r w:rsidR="00846877">
                <w:rPr>
                  <w:lang w:val="en-US" w:eastAsia="ko-KR"/>
                </w:rPr>
                <w:t>e(v)</w:t>
              </w:r>
            </w:ins>
          </w:p>
        </w:tc>
      </w:tr>
      <w:tr w:rsidR="00846877" w:rsidRPr="00564A49" w:rsidTr="006D2D2B">
        <w:trPr>
          <w:cantSplit/>
          <w:trHeight w:val="289"/>
          <w:jc w:val="center"/>
          <w:ins w:id="1688" w:author="Adarsh K. Ramasubramonian" w:date="2014-03-29T07:21:00Z"/>
        </w:trPr>
        <w:tc>
          <w:tcPr>
            <w:tcW w:w="7920" w:type="dxa"/>
          </w:tcPr>
          <w:p w:rsidR="00846877" w:rsidRPr="00564A49" w:rsidRDefault="00846877" w:rsidP="008C7E62">
            <w:pPr>
              <w:pStyle w:val="tablesyntax"/>
              <w:rPr>
                <w:ins w:id="1689" w:author="Adarsh K. Ramasubramonian" w:date="2014-03-29T07:21:00Z"/>
                <w:rFonts w:ascii="Times New Roman" w:hAnsi="Times New Roman"/>
                <w:lang w:val="en-US" w:eastAsia="ko-KR"/>
              </w:rPr>
            </w:pPr>
            <w:ins w:id="1690" w:author="Adarsh K. Ramasubramonian" w:date="2014-03-29T07:21: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846877">
                <w:rPr>
                  <w:rFonts w:ascii="Times New Roman" w:hAnsi="Times New Roman"/>
                  <w:b/>
                  <w:lang w:val="en-US" w:eastAsia="ko-KR"/>
                </w:rPr>
                <w:t>slice_scaled_layer_right_offset</w:t>
              </w:r>
              <w:r>
                <w:rPr>
                  <w:rFonts w:ascii="Times New Roman" w:hAnsi="Times New Roman"/>
                  <w:lang w:val="en-US" w:eastAsia="ko-KR"/>
                </w:rPr>
                <w:t>[ i ]</w:t>
              </w:r>
            </w:ins>
          </w:p>
        </w:tc>
        <w:tc>
          <w:tcPr>
            <w:tcW w:w="1152" w:type="dxa"/>
          </w:tcPr>
          <w:p w:rsidR="00846877" w:rsidRPr="00564A49" w:rsidRDefault="00FF1629" w:rsidP="006D2D2B">
            <w:pPr>
              <w:pStyle w:val="tablecell"/>
              <w:rPr>
                <w:ins w:id="1691" w:author="Adarsh K. Ramasubramonian" w:date="2014-03-29T07:21:00Z"/>
                <w:lang w:val="en-US" w:eastAsia="ko-KR"/>
              </w:rPr>
            </w:pPr>
            <w:ins w:id="1692" w:author="Adarsh K. Ramasubramonian_1" w:date="2014-03-30T09:30:00Z">
              <w:r>
                <w:rPr>
                  <w:lang w:val="en-US" w:eastAsia="ko-KR"/>
                </w:rPr>
                <w:t>s</w:t>
              </w:r>
            </w:ins>
            <w:ins w:id="1693" w:author="Adarsh K. Ramasubramonian" w:date="2014-03-29T07:21:00Z">
              <w:r w:rsidR="00846877">
                <w:rPr>
                  <w:lang w:val="en-US" w:eastAsia="ko-KR"/>
                </w:rPr>
                <w:t>e(v)</w:t>
              </w:r>
            </w:ins>
          </w:p>
        </w:tc>
      </w:tr>
      <w:tr w:rsidR="00846877" w:rsidRPr="00564A49" w:rsidTr="006D2D2B">
        <w:trPr>
          <w:cantSplit/>
          <w:trHeight w:val="289"/>
          <w:jc w:val="center"/>
          <w:ins w:id="1694" w:author="Adarsh K. Ramasubramonian" w:date="2014-03-29T07:21:00Z"/>
        </w:trPr>
        <w:tc>
          <w:tcPr>
            <w:tcW w:w="7920" w:type="dxa"/>
          </w:tcPr>
          <w:p w:rsidR="00846877" w:rsidRPr="00564A49" w:rsidRDefault="00846877" w:rsidP="008C7E62">
            <w:pPr>
              <w:pStyle w:val="tablesyntax"/>
              <w:rPr>
                <w:ins w:id="1695" w:author="Adarsh K. Ramasubramonian" w:date="2014-03-29T07:21:00Z"/>
                <w:rFonts w:ascii="Times New Roman" w:hAnsi="Times New Roman"/>
                <w:lang w:val="en-US" w:eastAsia="ko-KR"/>
              </w:rPr>
            </w:pPr>
            <w:ins w:id="1696" w:author="Adarsh K. Ramasubramonian" w:date="2014-03-29T07:21: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846877">
                <w:rPr>
                  <w:rFonts w:ascii="Times New Roman" w:hAnsi="Times New Roman"/>
                  <w:b/>
                  <w:lang w:val="en-US" w:eastAsia="ko-KR"/>
                </w:rPr>
                <w:t>slice_scaled_layer_bottom_offset</w:t>
              </w:r>
              <w:r>
                <w:rPr>
                  <w:rFonts w:ascii="Times New Roman" w:hAnsi="Times New Roman"/>
                  <w:lang w:val="en-US" w:eastAsia="ko-KR"/>
                </w:rPr>
                <w:t>[ i ]</w:t>
              </w:r>
            </w:ins>
          </w:p>
        </w:tc>
        <w:tc>
          <w:tcPr>
            <w:tcW w:w="1152" w:type="dxa"/>
          </w:tcPr>
          <w:p w:rsidR="00846877" w:rsidRPr="00564A49" w:rsidRDefault="00FF1629" w:rsidP="006D2D2B">
            <w:pPr>
              <w:pStyle w:val="tablecell"/>
              <w:rPr>
                <w:ins w:id="1697" w:author="Adarsh K. Ramasubramonian" w:date="2014-03-29T07:21:00Z"/>
                <w:lang w:val="en-US" w:eastAsia="ko-KR"/>
              </w:rPr>
            </w:pPr>
            <w:ins w:id="1698" w:author="Adarsh K. Ramasubramonian_1" w:date="2014-03-30T09:30:00Z">
              <w:r>
                <w:rPr>
                  <w:lang w:val="en-US" w:eastAsia="ko-KR"/>
                </w:rPr>
                <w:t>s</w:t>
              </w:r>
            </w:ins>
            <w:ins w:id="1699" w:author="Adarsh K. Ramasubramonian" w:date="2014-03-29T07:21:00Z">
              <w:r w:rsidR="00846877">
                <w:rPr>
                  <w:lang w:val="en-US" w:eastAsia="ko-KR"/>
                </w:rPr>
                <w:t>e(v)</w:t>
              </w:r>
            </w:ins>
          </w:p>
        </w:tc>
      </w:tr>
      <w:tr w:rsidR="00846877" w:rsidRPr="00564A49" w:rsidTr="00802F9B">
        <w:trPr>
          <w:cantSplit/>
          <w:trHeight w:val="289"/>
          <w:jc w:val="center"/>
          <w:ins w:id="1700" w:author="Adarsh K. Ramasubramonian" w:date="2014-03-29T07:18:00Z"/>
        </w:trPr>
        <w:tc>
          <w:tcPr>
            <w:tcW w:w="7920" w:type="dxa"/>
          </w:tcPr>
          <w:p w:rsidR="00846877" w:rsidRPr="00564A49" w:rsidRDefault="00846877" w:rsidP="00802F9B">
            <w:pPr>
              <w:pStyle w:val="tablesyntax"/>
              <w:rPr>
                <w:ins w:id="1701" w:author="Adarsh K. Ramasubramonian" w:date="2014-03-29T07:18:00Z"/>
                <w:rFonts w:ascii="Times New Roman" w:hAnsi="Times New Roman"/>
                <w:lang w:val="en-US" w:eastAsia="ko-KR"/>
              </w:rPr>
            </w:pPr>
            <w:ins w:id="1702" w:author="Adarsh K. Ramasubramonian" w:date="2014-03-29T07:21: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ins>
          </w:p>
        </w:tc>
        <w:tc>
          <w:tcPr>
            <w:tcW w:w="1152" w:type="dxa"/>
          </w:tcPr>
          <w:p w:rsidR="00846877" w:rsidRPr="00564A49" w:rsidRDefault="00846877" w:rsidP="00802F9B">
            <w:pPr>
              <w:pStyle w:val="tablecell"/>
              <w:rPr>
                <w:ins w:id="1703" w:author="Adarsh K. Ramasubramonian" w:date="2014-03-29T07:18:00Z"/>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4" w:name="_Ref351058069"/>
      <w:bookmarkStart w:id="1705" w:name="_Toc377921536"/>
      <w:bookmarkStart w:id="1706" w:name="_Toc378026174"/>
      <w:bookmarkStart w:id="1707" w:name="_Ref348090232"/>
      <w:r w:rsidRPr="00564A49">
        <w:rPr>
          <w:lang w:val="en-US"/>
        </w:rPr>
        <w:t>Short-term reference picture set syntax</w:t>
      </w:r>
      <w:bookmarkEnd w:id="1704"/>
      <w:bookmarkEnd w:id="1705"/>
      <w:bookmarkEnd w:id="1706"/>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8" w:name="_Ref351058099"/>
      <w:bookmarkStart w:id="1709" w:name="_Toc377921537"/>
      <w:bookmarkStart w:id="1710" w:name="_Toc378026175"/>
      <w:r w:rsidRPr="00564A49">
        <w:rPr>
          <w:lang w:val="en-US"/>
        </w:rPr>
        <w:t>Slice segment data syntax</w:t>
      </w:r>
      <w:bookmarkEnd w:id="1707"/>
      <w:bookmarkEnd w:id="1708"/>
      <w:bookmarkEnd w:id="1709"/>
      <w:bookmarkEnd w:id="1710"/>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1" w:name="_Toc377921538"/>
      <w:bookmarkStart w:id="1712" w:name="_Toc378026176"/>
      <w:r w:rsidRPr="00564A49">
        <w:rPr>
          <w:lang w:val="en-US"/>
        </w:rPr>
        <w:lastRenderedPageBreak/>
        <w:t>Semantics</w:t>
      </w:r>
      <w:bookmarkEnd w:id="1711"/>
      <w:bookmarkEnd w:id="1712"/>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3" w:name="_Ref351058589"/>
      <w:bookmarkStart w:id="1714" w:name="_Toc377921539"/>
      <w:bookmarkStart w:id="1715" w:name="_Toc378026177"/>
      <w:bookmarkStart w:id="1716" w:name="_Ref348090008"/>
      <w:bookmarkStart w:id="1717" w:name="_Ref348090335"/>
      <w:r w:rsidRPr="00564A49">
        <w:rPr>
          <w:lang w:val="en-US"/>
        </w:rPr>
        <w:t>General</w:t>
      </w:r>
      <w:bookmarkEnd w:id="1713"/>
      <w:bookmarkEnd w:id="1714"/>
      <w:bookmarkEnd w:id="171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8" w:name="_Ref351058186"/>
      <w:bookmarkStart w:id="1719" w:name="_Toc377921540"/>
      <w:bookmarkStart w:id="1720" w:name="_Toc378026178"/>
      <w:r w:rsidRPr="00564A49">
        <w:rPr>
          <w:lang w:val="en-US"/>
        </w:rPr>
        <w:t>NAL unit semantics</w:t>
      </w:r>
      <w:bookmarkEnd w:id="1716"/>
      <w:bookmarkEnd w:id="1717"/>
      <w:bookmarkEnd w:id="1718"/>
      <w:bookmarkEnd w:id="1719"/>
      <w:bookmarkEnd w:id="1720"/>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1" w:name="_Ref363159861"/>
      <w:bookmarkStart w:id="1722" w:name="_Toc377921541"/>
      <w:bookmarkStart w:id="1723" w:name="_Toc378026179"/>
      <w:r w:rsidRPr="00564A49">
        <w:rPr>
          <w:lang w:val="en-US"/>
        </w:rPr>
        <w:t>Raw byte sequence payloads, trailing bits, and byte alignment semantics</w:t>
      </w:r>
      <w:bookmarkEnd w:id="1721"/>
      <w:bookmarkEnd w:id="1722"/>
      <w:bookmarkEnd w:id="172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24" w:name="_Ref348090354"/>
      <w:r w:rsidRPr="00564A49">
        <w:rPr>
          <w:lang w:val="en-US"/>
        </w:rPr>
        <w:t>Video parameter set RBSP semantics</w:t>
      </w:r>
      <w:bookmarkEnd w:id="1724"/>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lastRenderedPageBreak/>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r w:rsidRPr="00564A49">
        <w:rPr>
          <w:b/>
          <w:lang w:val="en-US"/>
        </w:rPr>
        <w:t>avc_base_layer_flag</w:t>
      </w:r>
      <w:r w:rsidRPr="00564A49">
        <w:rPr>
          <w:lang w:val="en-US"/>
        </w:rPr>
        <w:t xml:space="preserve"> equal to 1 specifies that the base layer conforms to Rec. ITU-T H.264 | ISO/IEC 14496-10. avc_base_layer_flag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fldSimple w:instr=" SEQ NoteCounter \r 1 \* MERGEFORMAT " w:fldLock="1">
        <w:r w:rsidRPr="00564A49">
          <w:rPr>
            <w:noProof/>
            <w:lang w:val="en-US"/>
          </w:rPr>
          <w:t>1</w:t>
        </w:r>
      </w:fldSimple>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r w:rsidRPr="00564A49">
        <w:rPr>
          <w:rFonts w:eastAsia="Times New Roman"/>
          <w:lang w:val="en-US"/>
        </w:rPr>
        <w:t xml:space="preserve">[ i ] equal to 1 indicates that dimension_id syntax elements corresponding to the i-th scalability dimension in </w:t>
      </w:r>
      <w:fldSimple w:instr=" REF _Ref342859264 \h  \* MERGEFORMAT " w:fldLock="1">
        <w:r w:rsidRPr="00564A49">
          <w:t>Table </w:t>
        </w:r>
        <w:r w:rsidRPr="00564A49">
          <w:rPr>
            <w:rFonts w:eastAsia="Batang"/>
            <w:bCs/>
            <w:lang w:val="en-US" w:eastAsia="ko-KR"/>
          </w:rPr>
          <w:t>F</w:t>
        </w:r>
        <w:r w:rsidRPr="00564A49">
          <w:noBreakHyphen/>
          <w:t>1</w:t>
        </w:r>
      </w:fldSimple>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afd"/>
      </w:pPr>
      <w:bookmarkStart w:id="1725" w:name="_Ref342859264"/>
      <w:r w:rsidRPr="00564A49">
        <w:t>Table </w:t>
      </w:r>
      <w:fldSimple w:instr=" REF F \h  \* MERGEFORMAT " w:fldLock="1">
        <w:r w:rsidRPr="00564A49">
          <w:t>F</w:t>
        </w:r>
      </w:fldSimple>
      <w:r w:rsidRPr="00564A49">
        <w:noBreakHyphen/>
      </w:r>
      <w:r w:rsidR="00F154E5" w:rsidRPr="00564A49">
        <w:fldChar w:fldCharType="begin" w:fldLock="1"/>
      </w:r>
      <w:r w:rsidRPr="00564A49">
        <w:instrText xml:space="preserve"> SEQ Table \* ARABIC \s 1 </w:instrText>
      </w:r>
      <w:r w:rsidR="00F154E5" w:rsidRPr="00564A49">
        <w:fldChar w:fldCharType="separate"/>
      </w:r>
      <w:r w:rsidRPr="00564A49">
        <w:t>1</w:t>
      </w:r>
      <w:r w:rsidR="00F154E5" w:rsidRPr="00564A49">
        <w:fldChar w:fldCharType="end"/>
      </w:r>
      <w:bookmarkEnd w:id="1725"/>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9"/>
        <w:gridCol w:w="1866"/>
        <w:gridCol w:w="1866"/>
      </w:tblGrid>
      <w:tr w:rsidR="007E173E" w:rsidRPr="00564A49" w:rsidTr="00802F9B">
        <w:trPr>
          <w:jc w:val="center"/>
        </w:trPr>
        <w:tc>
          <w:tcPr>
            <w:tcW w:w="0" w:type="auto"/>
          </w:tcPr>
          <w:p w:rsidR="007E173E" w:rsidRPr="00564A49" w:rsidRDefault="007E173E" w:rsidP="00735357">
            <w:pPr>
              <w:keepNext/>
              <w:keepLines/>
              <w:tabs>
                <w:tab w:val="left" w:pos="360"/>
                <w:tab w:val="left" w:pos="720"/>
                <w:tab w:val="left" w:pos="1080"/>
                <w:tab w:val="left" w:pos="1440"/>
              </w:tabs>
              <w:spacing w:beforeLines="25" w:afterLines="25"/>
              <w:jc w:val="center"/>
              <w:rPr>
                <w:rFonts w:eastAsia="Batang"/>
                <w:b/>
                <w:bCs/>
                <w:lang w:val="en-US" w:eastAsia="ko-KR"/>
              </w:rPr>
            </w:pPr>
            <w:r w:rsidRPr="00564A49">
              <w:rPr>
                <w:rFonts w:eastAsia="Batang"/>
                <w:b/>
                <w:bCs/>
                <w:lang w:val="en-US" w:eastAsia="ko-KR"/>
              </w:rPr>
              <w:t>scalability mask</w:t>
            </w:r>
          </w:p>
          <w:p w:rsidR="007E173E" w:rsidRPr="00564A49" w:rsidRDefault="007E173E" w:rsidP="00735357">
            <w:pPr>
              <w:keepNext/>
              <w:keepLines/>
              <w:tabs>
                <w:tab w:val="left" w:pos="360"/>
                <w:tab w:val="left" w:pos="720"/>
                <w:tab w:val="left" w:pos="1080"/>
                <w:tab w:val="left" w:pos="1440"/>
              </w:tabs>
              <w:spacing w:beforeLines="25" w:afterLines="25"/>
              <w:jc w:val="center"/>
              <w:rPr>
                <w:b/>
                <w:bCs/>
                <w:lang w:val="en-US"/>
              </w:rPr>
            </w:pPr>
            <w:r w:rsidRPr="00564A49">
              <w:rPr>
                <w:rFonts w:eastAsia="Batang"/>
                <w:b/>
                <w:bCs/>
                <w:lang w:val="en-US" w:eastAsia="ko-KR"/>
              </w:rPr>
              <w:t>index</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b/>
                <w:bCs/>
                <w:lang w:val="en-US"/>
              </w:rPr>
            </w:pPr>
            <w:r w:rsidRPr="00564A49">
              <w:rPr>
                <w:b/>
                <w:bCs/>
                <w:lang w:val="en-US"/>
              </w:rPr>
              <w:t>Scalability dimension</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lastRenderedPageBreak/>
        <w:t>NOTE </w:t>
      </w:r>
      <w:fldSimple w:instr=" SEQ NoteCounter \* MERGEFORMAT " w:fldLock="1">
        <w:r w:rsidRPr="00564A49">
          <w:rPr>
            <w:noProof/>
            <w:lang w:val="en-US"/>
          </w:rPr>
          <w:t>2</w:t>
        </w:r>
      </w:fldSimple>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65pt;height:29.1pt" o:ole="">
            <v:imagedata r:id="rId31" o:title=""/>
          </v:shape>
          <o:OLEObject Type="Embed" ProgID="Equation.3" ShapeID="_x0000_i1029" DrawAspect="Content" ObjectID="_1457983079" r:id="rId32"/>
        </w:object>
      </w:r>
      <w:r w:rsidRPr="00564A49">
        <w:rPr>
          <w:rFonts w:eastAsia="Batang"/>
          <w:bCs/>
          <w:sz w:val="20"/>
          <w:szCs w:val="20"/>
          <w:lang w:val="en-US" w:eastAsia="ko-KR"/>
        </w:rPr>
        <w:tab/>
        <w:t>(</w:t>
      </w:r>
      <w:bookmarkStart w:id="1726" w:name="F"/>
      <w:r w:rsidRPr="00564A49">
        <w:rPr>
          <w:rFonts w:eastAsia="Batang"/>
          <w:bCs/>
          <w:sz w:val="20"/>
          <w:szCs w:val="20"/>
          <w:lang w:val="en-US" w:eastAsia="ko-KR"/>
        </w:rPr>
        <w:t>F</w:t>
      </w:r>
      <w:bookmarkEnd w:id="1726"/>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\r1 </w:instrText>
      </w:r>
      <w:r w:rsidR="00F154E5" w:rsidRPr="00564A49">
        <w:rPr>
          <w:sz w:val="20"/>
          <w:szCs w:val="20"/>
          <w:lang w:val="en-US"/>
        </w:rPr>
        <w:fldChar w:fldCharType="separate"/>
      </w:r>
      <w:r w:rsidRPr="00564A49">
        <w:rPr>
          <w:noProof/>
          <w:sz w:val="20"/>
          <w:szCs w:val="20"/>
          <w:lang w:val="en-US"/>
        </w:rPr>
        <w:t>1</w:t>
      </w:r>
      <w:r w:rsidR="00F154E5"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fldSimple w:instr=" REF _Ref373340294 \h  \* MERGEFORMAT " w:fldLock="1">
        <w:r w:rsidRPr="00564A49">
          <w:t>Table </w:t>
        </w:r>
        <w:r w:rsidRPr="00564A49">
          <w:rPr>
            <w:rFonts w:eastAsia="Batang"/>
            <w:bCs/>
            <w:lang w:val="en-US" w:eastAsia="ko-KR"/>
          </w:rPr>
          <w:t>F</w:t>
        </w:r>
        <w:r w:rsidRPr="00564A49">
          <w:noBreakHyphen/>
          <w:t>2</w:t>
        </w:r>
      </w:fldSimple>
      <w:r w:rsidRPr="00564A49">
        <w:rPr>
          <w:lang w:val="en-CA"/>
        </w:rPr>
        <w:t>.</w:t>
      </w:r>
    </w:p>
    <w:p w:rsidR="007E173E" w:rsidRPr="00564A49" w:rsidRDefault="007E173E" w:rsidP="007E173E">
      <w:pPr>
        <w:pStyle w:val="afd"/>
      </w:pPr>
      <w:bookmarkStart w:id="1727" w:name="_Ref366745143"/>
      <w:bookmarkStart w:id="1728" w:name="_Ref373340294"/>
      <w:r w:rsidRPr="00564A49">
        <w:lastRenderedPageBreak/>
        <w:t>Table </w:t>
      </w:r>
      <w:fldSimple w:instr=" REF F \h  \* MERGEFORMAT " w:fldLock="1">
        <w:r w:rsidRPr="00564A49">
          <w:t>F</w:t>
        </w:r>
      </w:fldSimple>
      <w:r w:rsidRPr="00564A49">
        <w:noBreakHyphen/>
      </w:r>
      <w:bookmarkEnd w:id="1727"/>
      <w:r w:rsidR="00F154E5" w:rsidRPr="00564A49">
        <w:fldChar w:fldCharType="begin" w:fldLock="1"/>
      </w:r>
      <w:r w:rsidRPr="00564A49">
        <w:instrText xml:space="preserve"> SEQ Table \* ARABIC \s 1 </w:instrText>
      </w:r>
      <w:r w:rsidR="00F154E5" w:rsidRPr="00564A49">
        <w:fldChar w:fldCharType="separate"/>
      </w:r>
      <w:r w:rsidRPr="00564A49">
        <w:t>2</w:t>
      </w:r>
      <w:r w:rsidR="00F154E5" w:rsidRPr="00564A49">
        <w:fldChar w:fldCharType="end"/>
      </w:r>
      <w:bookmarkEnd w:id="1728"/>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3"/>
        <w:gridCol w:w="1990"/>
        <w:gridCol w:w="5005"/>
      </w:tblGrid>
      <w:tr w:rsidR="007E173E" w:rsidRPr="00564A49" w:rsidTr="00802F9B">
        <w:trPr>
          <w:jc w:val="center"/>
        </w:trPr>
        <w:tc>
          <w:tcPr>
            <w:tcW w:w="953" w:type="dxa"/>
          </w:tcPr>
          <w:p w:rsidR="007E173E" w:rsidRPr="00564A49" w:rsidRDefault="007E173E" w:rsidP="00735357">
            <w:pPr>
              <w:keepNext/>
              <w:keepLines/>
              <w:tabs>
                <w:tab w:val="left" w:pos="360"/>
                <w:tab w:val="left" w:pos="720"/>
                <w:tab w:val="left" w:pos="1080"/>
                <w:tab w:val="left" w:pos="1440"/>
              </w:tabs>
              <w:spacing w:beforeLines="25" w:afterLines="25"/>
              <w:jc w:val="center"/>
              <w:rPr>
                <w:b/>
                <w:bCs/>
                <w:lang w:val="en-US"/>
              </w:rPr>
            </w:pPr>
            <w:r w:rsidRPr="00564A49">
              <w:rPr>
                <w:rFonts w:eastAsia="Batang"/>
                <w:b/>
                <w:bCs/>
                <w:lang w:val="en-US" w:eastAsia="ko-KR"/>
              </w:rPr>
              <w:t>AuxId</w:t>
            </w:r>
          </w:p>
        </w:tc>
        <w:tc>
          <w:tcPr>
            <w:tcW w:w="1990" w:type="dxa"/>
          </w:tcPr>
          <w:p w:rsidR="007E173E" w:rsidRPr="00564A49" w:rsidRDefault="007E173E" w:rsidP="00735357">
            <w:pPr>
              <w:keepNext/>
              <w:keepLines/>
              <w:tabs>
                <w:tab w:val="left" w:pos="360"/>
                <w:tab w:val="left" w:pos="720"/>
                <w:tab w:val="left" w:pos="1080"/>
                <w:tab w:val="left" w:pos="1440"/>
              </w:tabs>
              <w:spacing w:beforeLines="25" w:afterLines="25"/>
              <w:jc w:val="center"/>
              <w:rPr>
                <w:b/>
                <w:bCs/>
                <w:lang w:val="en-US"/>
              </w:rPr>
            </w:pPr>
            <w:r w:rsidRPr="00564A49">
              <w:rPr>
                <w:b/>
                <w:bCs/>
                <w:lang w:val="en-US"/>
              </w:rPr>
              <w:t>Name of AuxId</w:t>
            </w:r>
          </w:p>
        </w:tc>
        <w:tc>
          <w:tcPr>
            <w:tcW w:w="5005" w:type="dxa"/>
          </w:tcPr>
          <w:p w:rsidR="007E173E" w:rsidRPr="00564A49" w:rsidRDefault="007E173E" w:rsidP="00735357">
            <w:pPr>
              <w:keepNext/>
              <w:keepLines/>
              <w:tabs>
                <w:tab w:val="left" w:pos="360"/>
                <w:tab w:val="left" w:pos="720"/>
                <w:tab w:val="left" w:pos="1080"/>
                <w:tab w:val="left" w:pos="1440"/>
              </w:tabs>
              <w:spacing w:beforeLines="25" w:afterLines="25"/>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p>
        </w:tc>
        <w:tc>
          <w:tcPr>
            <w:tcW w:w="5005"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p>
        </w:tc>
        <w:tc>
          <w:tcPr>
            <w:tcW w:w="5005"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p>
        </w:tc>
        <w:tc>
          <w:tcPr>
            <w:tcW w:w="5005" w:type="dxa"/>
          </w:tcPr>
          <w:p w:rsidR="007E173E" w:rsidRPr="00564A49" w:rsidRDefault="007E173E" w:rsidP="00735357">
            <w:pPr>
              <w:keepNext/>
              <w:keepLines/>
              <w:tabs>
                <w:tab w:val="left" w:pos="360"/>
                <w:tab w:val="left" w:pos="720"/>
                <w:tab w:val="left" w:pos="1080"/>
                <w:tab w:val="left" w:pos="1440"/>
              </w:tabs>
              <w:spacing w:beforeLines="25" w:afterLines="25"/>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fldSimple w:instr=" SEQ NoteCounter \* MERGEFORMAT  \* MERGEFORMAT  \* MERGEFORMAT  \* MERGEFORMAT " w:fldLock="1">
        <w:r w:rsidRPr="00564A49">
          <w:rPr>
            <w:noProof/>
            <w:lang w:val="en-US"/>
          </w:rPr>
          <w:t>3</w:t>
        </w:r>
      </w:fldSimple>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fldSimple w:instr=" SEQ NoteCounter \* MERGEFORMAT  \* MERGEFORMAT  \* MERGEFORMAT  \* MERGEFORMAT " w:fldLock="1">
        <w:r w:rsidRPr="00564A49">
          <w:rPr>
            <w:noProof/>
            <w:lang w:val="en-US"/>
          </w:rPr>
          <w:t>4</w:t>
        </w:r>
      </w:fldSimple>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fldSimple w:instr=" SEQ NoteCounter \* MERGEFORMAT  \* MERGEFORMAT  \* MERGEFORMAT  \* MERGEFORMAT " w:fldLock="1">
        <w:r w:rsidRPr="00564A49">
          <w:rPr>
            <w:noProof/>
            <w:lang w:val="en-US"/>
          </w:rPr>
          <w:t>5</w:t>
        </w:r>
      </w:fldSimple>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2</w:t>
      </w:r>
      <w:r w:rsidR="00F154E5"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729"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fldSimple w:instr=" SEQ NoteCounter \* MERGEFORMAT  \* MERGEFORMAT  \* MERGEFORMAT  \* MERGEFORMAT " w:fldLock="1">
        <w:r w:rsidRPr="00564A49">
          <w:rPr>
            <w:noProof/>
            <w:lang w:val="en-US"/>
          </w:rPr>
          <w:t>6</w:t>
        </w:r>
      </w:fldSimple>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fldSimple w:instr=" SEQ NoteCounter \* MERGEFORMAT  \* MERGEFORMAT  \* MERGEFORMAT  \* MERGEFORMAT " w:fldLock="1">
        <w:r w:rsidRPr="00564A49">
          <w:rPr>
            <w:noProof/>
            <w:lang w:val="en-US"/>
          </w:rPr>
          <w:t>7</w:t>
        </w:r>
      </w:fldSimple>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fldSimple w:instr=" SEQ NoteCounter \* MERGEFORMAT  \* MERGEFORMAT  \* MERGEFORMAT  \* MERGEFORMAT " w:fldLock="1">
        <w:r w:rsidRPr="00564A49">
          <w:rPr>
            <w:noProof/>
            <w:lang w:val="en-US"/>
          </w:rPr>
          <w:t>8</w:t>
        </w:r>
      </w:fldSimple>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lastRenderedPageBreak/>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xml:space="preserve"> − 2, inclusive, to appear in the syntax. When not present, the value of direct_dependency_type[ i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3</w:t>
      </w:r>
      <w:r w:rsidR="00F154E5"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4</w:t>
      </w:r>
      <w:r w:rsidR="00F154E5" w:rsidRPr="00564A49">
        <w:rPr>
          <w:lang w:val="en-US"/>
        </w:rPr>
        <w:fldChar w:fldCharType="end"/>
      </w:r>
      <w:r w:rsidRPr="00564A49">
        <w:rPr>
          <w:bCs/>
          <w:lang w:val="en-US"/>
        </w:rPr>
        <w:t>)</w:t>
      </w:r>
    </w:p>
    <w:p w:rsidR="00386805" w:rsidRPr="00386805" w:rsidRDefault="00386805" w:rsidP="00386805">
      <w:pPr>
        <w:rPr>
          <w:ins w:id="1730" w:author="Ye-Kui Wang" w:date="2014-03-31T05:32:00Z"/>
          <w:lang w:val="en-CA"/>
        </w:rPr>
      </w:pPr>
      <w:bookmarkStart w:id="1731" w:name="_Ref357439354"/>
      <w:ins w:id="1732" w:author="Ye-Kui Wang" w:date="2014-03-31T05:32:00Z">
        <w:r>
          <w:rPr>
            <w:rFonts w:eastAsia="Batang"/>
            <w:b/>
            <w:bCs/>
            <w:lang w:eastAsia="ko-KR"/>
          </w:rPr>
          <w:t>scaled</w:t>
        </w:r>
        <w:r w:rsidRPr="00386805">
          <w:rPr>
            <w:rFonts w:eastAsia="Batang"/>
            <w:b/>
            <w:bCs/>
            <w:lang w:eastAsia="ko-KR"/>
          </w:rPr>
          <w:t>_layer_offsets</w:t>
        </w:r>
      </w:ins>
      <w:ins w:id="1733" w:author="Ye-Kui Wang" w:date="2014-03-31T23:38:00Z">
        <w:r w:rsidR="008C1B97">
          <w:rPr>
            <w:rFonts w:eastAsia="Batang"/>
            <w:b/>
            <w:bCs/>
            <w:lang w:eastAsia="ko-KR"/>
          </w:rPr>
          <w:t>_in_vps</w:t>
        </w:r>
      </w:ins>
      <w:ins w:id="1734" w:author="Ye-Kui Wang" w:date="2014-03-31T05:32:00Z">
        <w:r w:rsidRPr="00386805">
          <w:rPr>
            <w:rFonts w:eastAsia="Batang"/>
            <w:b/>
            <w:bCs/>
            <w:lang w:eastAsia="ko-KR"/>
          </w:rPr>
          <w:t>_flag</w:t>
        </w:r>
        <w:r w:rsidRPr="00386805">
          <w:rPr>
            <w:lang w:val="en-CA"/>
          </w:rPr>
          <w:t xml:space="preserve"> equal to 1 specifies that </w:t>
        </w:r>
      </w:ins>
      <w:ins w:id="1735" w:author="Ye-Kui Wang" w:date="2014-03-31T05:34:00Z">
        <w:r>
          <w:rPr>
            <w:lang w:val="en-CA"/>
          </w:rPr>
          <w:t xml:space="preserve">the syntax elements </w:t>
        </w:r>
      </w:ins>
      <w:ins w:id="1736" w:author="Ye-Kui Wang" w:date="2014-03-31T05:33:00Z">
        <w:r w:rsidRPr="00386805">
          <w:rPr>
            <w:lang w:val="en-US" w:eastAsia="ko-KR"/>
          </w:rPr>
          <w:t>vps_num_scaled_layer_offsets[ i ]</w:t>
        </w:r>
        <w:r>
          <w:rPr>
            <w:lang w:val="en-US" w:eastAsia="ko-KR"/>
          </w:rPr>
          <w:t xml:space="preserve"> </w:t>
        </w:r>
      </w:ins>
      <w:ins w:id="1737" w:author="Ye-Kui Wang" w:date="2014-03-31T05:34:00Z">
        <w:r>
          <w:rPr>
            <w:lang w:val="en-US" w:eastAsia="ko-KR"/>
          </w:rPr>
          <w:t xml:space="preserve">for i in the range of 0 to MaxLayersMinus1, inclusive, </w:t>
        </w:r>
      </w:ins>
      <w:ins w:id="1738" w:author="Ye-Kui Wang" w:date="2014-03-31T05:35:00Z">
        <w:r>
          <w:rPr>
            <w:lang w:val="en-US" w:eastAsia="ko-KR"/>
          </w:rPr>
          <w:t>are present in the VPS</w:t>
        </w:r>
      </w:ins>
      <w:ins w:id="1739" w:author="Ye-Kui Wang" w:date="2014-03-31T05:32:00Z">
        <w:r w:rsidRPr="00386805">
          <w:rPr>
            <w:lang w:val="en-CA"/>
          </w:rPr>
          <w:t xml:space="preserve">. </w:t>
        </w:r>
      </w:ins>
      <w:ins w:id="1740" w:author="Ye-Kui Wang" w:date="2014-03-31T05:35:00Z">
        <w:r>
          <w:rPr>
            <w:rFonts w:eastAsia="Batang"/>
            <w:bCs/>
            <w:lang w:eastAsia="ko-KR"/>
          </w:rPr>
          <w:t>scaled</w:t>
        </w:r>
      </w:ins>
      <w:ins w:id="1741" w:author="Ye-Kui Wang" w:date="2014-03-31T05:32:00Z">
        <w:r w:rsidRPr="00386805">
          <w:rPr>
            <w:rFonts w:eastAsia="Batang"/>
            <w:bCs/>
            <w:lang w:eastAsia="ko-KR"/>
          </w:rPr>
          <w:t>_layer_offsets_</w:t>
        </w:r>
      </w:ins>
      <w:ins w:id="1742" w:author="Ye-Kui Wang" w:date="2014-03-31T23:38:00Z">
        <w:r w:rsidR="008C1B97">
          <w:rPr>
            <w:rFonts w:eastAsia="Batang"/>
            <w:bCs/>
            <w:lang w:eastAsia="ko-KR"/>
          </w:rPr>
          <w:t>in_vps</w:t>
        </w:r>
      </w:ins>
      <w:ins w:id="1743" w:author="Ye-Kui Wang" w:date="2014-03-31T05:32:00Z">
        <w:r w:rsidRPr="00386805">
          <w:rPr>
            <w:rFonts w:eastAsia="Batang"/>
            <w:bCs/>
            <w:lang w:eastAsia="ko-KR"/>
          </w:rPr>
          <w:t>_flag</w:t>
        </w:r>
        <w:r w:rsidRPr="00386805">
          <w:rPr>
            <w:lang w:val="en-CA"/>
          </w:rPr>
          <w:t xml:space="preserve"> equal to 0 specifies </w:t>
        </w:r>
      </w:ins>
      <w:ins w:id="1744" w:author="Ye-Kui Wang" w:date="2014-03-31T05:36:00Z">
        <w:r>
          <w:rPr>
            <w:lang w:val="en-CA"/>
          </w:rPr>
          <w:t xml:space="preserve">that the syntax element </w:t>
        </w:r>
        <w:r w:rsidRPr="00386805">
          <w:rPr>
            <w:lang w:val="en-US" w:eastAsia="ko-KR"/>
          </w:rPr>
          <w:t>vps_num_scaled_layer_offsets[ i ]</w:t>
        </w:r>
        <w:r>
          <w:rPr>
            <w:lang w:val="en-US" w:eastAsia="ko-KR"/>
          </w:rPr>
          <w:t xml:space="preserve"> </w:t>
        </w:r>
      </w:ins>
      <w:ins w:id="1745" w:author="Ye-Kui Wang" w:date="2014-03-31T23:39:00Z">
        <w:r w:rsidR="008C1B97">
          <w:rPr>
            <w:lang w:val="en-US" w:eastAsia="ko-KR"/>
          </w:rPr>
          <w:t xml:space="preserve">is not present in VPS for any value of </w:t>
        </w:r>
      </w:ins>
      <w:ins w:id="1746" w:author="Ye-Kui Wang" w:date="2014-03-31T05:36:00Z">
        <w:r>
          <w:rPr>
            <w:lang w:val="en-US" w:eastAsia="ko-KR"/>
          </w:rPr>
          <w:t>i</w:t>
        </w:r>
        <w:r>
          <w:rPr>
            <w:lang w:val="en-CA"/>
          </w:rPr>
          <w:t>.</w:t>
        </w:r>
      </w:ins>
    </w:p>
    <w:p w:rsidR="008C1B97" w:rsidRDefault="008C1B97" w:rsidP="00B2524A">
      <w:pPr>
        <w:pStyle w:val="3N"/>
        <w:rPr>
          <w:ins w:id="1747" w:author="Ye-Kui Wang" w:date="2014-03-31T23:40:00Z"/>
          <w:lang w:val="en-CA"/>
        </w:rPr>
      </w:pPr>
      <w:ins w:id="1748" w:author="Ye-Kui Wang" w:date="2014-03-31T23:40:00Z">
        <w:r w:rsidRPr="00C2191D">
          <w:rPr>
            <w:rFonts w:eastAsia="Batang"/>
            <w:b/>
            <w:bCs/>
            <w:lang w:eastAsia="ko-KR"/>
          </w:rPr>
          <w:t>scaled_layer_offsets_in_ssh_flag</w:t>
        </w:r>
        <w:r w:rsidRPr="00C2191D">
          <w:rPr>
            <w:lang w:val="en-CA"/>
          </w:rPr>
          <w:t xml:space="preserve"> equal to 1 specifies that </w:t>
        </w:r>
        <w:r w:rsidR="00C2191D" w:rsidRPr="00C2191D">
          <w:rPr>
            <w:lang w:val="en-CA"/>
          </w:rPr>
          <w:t>the syntax element</w:t>
        </w:r>
        <w:r w:rsidRPr="00C2191D">
          <w:rPr>
            <w:lang w:val="en-CA"/>
          </w:rPr>
          <w:t xml:space="preserve"> </w:t>
        </w:r>
      </w:ins>
      <w:ins w:id="1749" w:author="Ye-Kui Wang" w:date="2014-04-02T01:11:00Z">
        <w:r w:rsidR="00C2191D" w:rsidRPr="00C2191D">
          <w:rPr>
            <w:lang w:val="en-CA"/>
          </w:rPr>
          <w:t>slice</w:t>
        </w:r>
      </w:ins>
      <w:ins w:id="1750" w:author="Ye-Kui Wang" w:date="2014-03-31T23:40:00Z">
        <w:r w:rsidRPr="00C2191D">
          <w:rPr>
            <w:lang w:val="en-US" w:eastAsia="ko-KR"/>
          </w:rPr>
          <w:t>_scaled_layer_</w:t>
        </w:r>
      </w:ins>
      <w:ins w:id="1751" w:author="Tomoyuki Yamamoto" w:date="2014-04-02T21:42:00Z">
        <w:r w:rsidR="005A585D">
          <w:rPr>
            <w:rFonts w:eastAsiaTheme="minorEastAsia" w:hint="eastAsia"/>
            <w:lang w:val="en-US" w:eastAsia="ja-JP"/>
          </w:rPr>
          <w:t>left_</w:t>
        </w:r>
      </w:ins>
      <w:ins w:id="1752" w:author="Ye-Kui Wang" w:date="2014-03-31T23:40:00Z">
        <w:r w:rsidRPr="00C2191D">
          <w:rPr>
            <w:lang w:val="en-US" w:eastAsia="ko-KR"/>
          </w:rPr>
          <w:t>offset</w:t>
        </w:r>
      </w:ins>
      <w:ins w:id="1753" w:author="Tomoyuki Yamamoto" w:date="2014-04-02T21:41:00Z">
        <w:r w:rsidR="007764C3">
          <w:rPr>
            <w:rFonts w:eastAsiaTheme="minorEastAsia" w:hint="eastAsia"/>
            <w:lang w:val="en-US" w:eastAsia="ja-JP"/>
          </w:rPr>
          <w:t>[</w:t>
        </w:r>
        <w:r w:rsidR="007764C3">
          <w:rPr>
            <w:rFonts w:eastAsiaTheme="minorEastAsia"/>
            <w:lang w:val="en-US" w:eastAsia="ja-JP"/>
          </w:rPr>
          <w:t> </w:t>
        </w:r>
        <w:r w:rsidR="007764C3">
          <w:rPr>
            <w:rFonts w:eastAsiaTheme="minorEastAsia" w:hint="eastAsia"/>
            <w:lang w:val="en-US" w:eastAsia="ja-JP"/>
          </w:rPr>
          <w:t>i</w:t>
        </w:r>
        <w:r w:rsidR="007764C3">
          <w:rPr>
            <w:rFonts w:eastAsiaTheme="minorEastAsia"/>
            <w:lang w:val="en-US" w:eastAsia="ja-JP"/>
          </w:rPr>
          <w:t> </w:t>
        </w:r>
        <w:r w:rsidR="007764C3">
          <w:rPr>
            <w:rFonts w:eastAsiaTheme="minorEastAsia" w:hint="eastAsia"/>
            <w:lang w:val="en-US" w:eastAsia="ja-JP"/>
          </w:rPr>
          <w:t xml:space="preserve">], </w:t>
        </w:r>
        <w:r w:rsidR="007764C3" w:rsidRPr="00C2191D">
          <w:rPr>
            <w:lang w:val="en-CA"/>
          </w:rPr>
          <w:t>slice</w:t>
        </w:r>
        <w:r w:rsidR="007764C3" w:rsidRPr="00C2191D">
          <w:rPr>
            <w:lang w:val="en-US" w:eastAsia="ko-KR"/>
          </w:rPr>
          <w:t>_scaled_layer_</w:t>
        </w:r>
      </w:ins>
      <w:ins w:id="1754" w:author="Tomoyuki Yamamoto" w:date="2014-04-02T21:42:00Z">
        <w:r w:rsidR="005A585D">
          <w:rPr>
            <w:rFonts w:eastAsiaTheme="minorEastAsia" w:hint="eastAsia"/>
            <w:lang w:val="en-US" w:eastAsia="ja-JP"/>
          </w:rPr>
          <w:t>top_</w:t>
        </w:r>
      </w:ins>
      <w:ins w:id="1755" w:author="Tomoyuki Yamamoto" w:date="2014-04-02T21:41:00Z">
        <w:r w:rsidR="007764C3" w:rsidRPr="00C2191D">
          <w:rPr>
            <w:lang w:val="en-US" w:eastAsia="ko-KR"/>
          </w:rPr>
          <w:t>offset</w:t>
        </w:r>
        <w:r w:rsidR="007764C3">
          <w:rPr>
            <w:rFonts w:eastAsiaTheme="minorEastAsia" w:hint="eastAsia"/>
            <w:lang w:val="en-US" w:eastAsia="ja-JP"/>
          </w:rPr>
          <w:t>[</w:t>
        </w:r>
        <w:r w:rsidR="007764C3">
          <w:rPr>
            <w:rFonts w:eastAsiaTheme="minorEastAsia"/>
            <w:lang w:val="en-US" w:eastAsia="ja-JP"/>
          </w:rPr>
          <w:t> </w:t>
        </w:r>
        <w:r w:rsidR="007764C3">
          <w:rPr>
            <w:rFonts w:eastAsiaTheme="minorEastAsia" w:hint="eastAsia"/>
            <w:lang w:val="en-US" w:eastAsia="ja-JP"/>
          </w:rPr>
          <w:t>i</w:t>
        </w:r>
        <w:r w:rsidR="007764C3">
          <w:rPr>
            <w:rFonts w:eastAsiaTheme="minorEastAsia"/>
            <w:lang w:val="en-US" w:eastAsia="ja-JP"/>
          </w:rPr>
          <w:t> </w:t>
        </w:r>
        <w:r w:rsidR="007764C3">
          <w:rPr>
            <w:rFonts w:eastAsiaTheme="minorEastAsia" w:hint="eastAsia"/>
            <w:lang w:val="en-US" w:eastAsia="ja-JP"/>
          </w:rPr>
          <w:t>],</w:t>
        </w:r>
      </w:ins>
      <w:ins w:id="1756" w:author="Ye-Kui Wang" w:date="2014-04-02T01:11:00Z">
        <w:r w:rsidR="00C2191D" w:rsidRPr="00C2191D">
          <w:rPr>
            <w:lang w:val="en-US" w:eastAsia="ko-KR"/>
          </w:rPr>
          <w:t xml:space="preserve"> </w:t>
        </w:r>
      </w:ins>
      <w:ins w:id="1757" w:author="Tomoyuki Yamamoto" w:date="2014-04-02T21:41:00Z">
        <w:r w:rsidR="007764C3" w:rsidRPr="00C2191D">
          <w:rPr>
            <w:lang w:val="en-CA"/>
          </w:rPr>
          <w:t>slice</w:t>
        </w:r>
        <w:r w:rsidR="007764C3" w:rsidRPr="00C2191D">
          <w:rPr>
            <w:lang w:val="en-US" w:eastAsia="ko-KR"/>
          </w:rPr>
          <w:t>_scaled_layer_</w:t>
        </w:r>
      </w:ins>
      <w:ins w:id="1758" w:author="Tomoyuki Yamamoto" w:date="2014-04-02T21:42:00Z">
        <w:r w:rsidR="005A585D">
          <w:rPr>
            <w:rFonts w:eastAsiaTheme="minorEastAsia" w:hint="eastAsia"/>
            <w:lang w:val="en-US" w:eastAsia="ja-JP"/>
          </w:rPr>
          <w:t>right_</w:t>
        </w:r>
      </w:ins>
      <w:ins w:id="1759" w:author="Tomoyuki Yamamoto" w:date="2014-04-02T21:41:00Z">
        <w:r w:rsidR="007764C3" w:rsidRPr="00C2191D">
          <w:rPr>
            <w:lang w:val="en-US" w:eastAsia="ko-KR"/>
          </w:rPr>
          <w:t>offset</w:t>
        </w:r>
        <w:r w:rsidR="007764C3">
          <w:rPr>
            <w:rFonts w:eastAsiaTheme="minorEastAsia" w:hint="eastAsia"/>
            <w:lang w:val="en-US" w:eastAsia="ja-JP"/>
          </w:rPr>
          <w:t>[</w:t>
        </w:r>
        <w:r w:rsidR="007764C3">
          <w:rPr>
            <w:rFonts w:eastAsiaTheme="minorEastAsia"/>
            <w:lang w:val="en-US" w:eastAsia="ja-JP"/>
          </w:rPr>
          <w:t> </w:t>
        </w:r>
        <w:r w:rsidR="007764C3">
          <w:rPr>
            <w:rFonts w:eastAsiaTheme="minorEastAsia" w:hint="eastAsia"/>
            <w:lang w:val="en-US" w:eastAsia="ja-JP"/>
          </w:rPr>
          <w:t>i</w:t>
        </w:r>
        <w:r w:rsidR="007764C3">
          <w:rPr>
            <w:rFonts w:eastAsiaTheme="minorEastAsia"/>
            <w:lang w:val="en-US" w:eastAsia="ja-JP"/>
          </w:rPr>
          <w:t> </w:t>
        </w:r>
        <w:r w:rsidR="007764C3">
          <w:rPr>
            <w:rFonts w:eastAsiaTheme="minorEastAsia" w:hint="eastAsia"/>
            <w:lang w:val="en-US" w:eastAsia="ja-JP"/>
          </w:rPr>
          <w:t xml:space="preserve">] and </w:t>
        </w:r>
        <w:r w:rsidR="007764C3" w:rsidRPr="00C2191D">
          <w:rPr>
            <w:lang w:val="en-CA"/>
          </w:rPr>
          <w:t>slice</w:t>
        </w:r>
        <w:r w:rsidR="007764C3" w:rsidRPr="00C2191D">
          <w:rPr>
            <w:lang w:val="en-US" w:eastAsia="ko-KR"/>
          </w:rPr>
          <w:t>_scaled_layer_</w:t>
        </w:r>
      </w:ins>
      <w:ins w:id="1760" w:author="Tomoyuki Yamamoto" w:date="2014-04-02T21:42:00Z">
        <w:r w:rsidR="005A585D">
          <w:rPr>
            <w:rFonts w:eastAsiaTheme="minorEastAsia" w:hint="eastAsia"/>
            <w:lang w:val="en-US" w:eastAsia="ja-JP"/>
          </w:rPr>
          <w:t>bottom_</w:t>
        </w:r>
      </w:ins>
      <w:ins w:id="1761" w:author="Tomoyuki Yamamoto" w:date="2014-04-02T21:41:00Z">
        <w:r w:rsidR="007764C3" w:rsidRPr="00C2191D">
          <w:rPr>
            <w:lang w:val="en-US" w:eastAsia="ko-KR"/>
          </w:rPr>
          <w:t>offset</w:t>
        </w:r>
        <w:r w:rsidR="007764C3">
          <w:rPr>
            <w:rFonts w:eastAsiaTheme="minorEastAsia" w:hint="eastAsia"/>
            <w:lang w:val="en-US" w:eastAsia="ja-JP"/>
          </w:rPr>
          <w:t>[</w:t>
        </w:r>
        <w:r w:rsidR="007764C3">
          <w:rPr>
            <w:rFonts w:eastAsiaTheme="minorEastAsia"/>
            <w:lang w:val="en-US" w:eastAsia="ja-JP"/>
          </w:rPr>
          <w:t> </w:t>
        </w:r>
        <w:r w:rsidR="007764C3">
          <w:rPr>
            <w:rFonts w:eastAsiaTheme="minorEastAsia" w:hint="eastAsia"/>
            <w:lang w:val="en-US" w:eastAsia="ja-JP"/>
          </w:rPr>
          <w:t>i</w:t>
        </w:r>
        <w:r w:rsidR="007764C3">
          <w:rPr>
            <w:rFonts w:eastAsiaTheme="minorEastAsia"/>
            <w:lang w:val="en-US" w:eastAsia="ja-JP"/>
          </w:rPr>
          <w:t> </w:t>
        </w:r>
        <w:r w:rsidR="007764C3">
          <w:rPr>
            <w:rFonts w:eastAsiaTheme="minorEastAsia" w:hint="eastAsia"/>
            <w:lang w:val="en-US" w:eastAsia="ja-JP"/>
          </w:rPr>
          <w:t xml:space="preserve">] </w:t>
        </w:r>
      </w:ins>
      <w:ins w:id="1762" w:author="Ye-Kui Wang" w:date="2014-04-02T01:11:00Z">
        <w:r w:rsidR="00C2191D" w:rsidRPr="00C2191D">
          <w:rPr>
            <w:lang w:val="en-US" w:eastAsia="ko-KR"/>
          </w:rPr>
          <w:t xml:space="preserve">may be </w:t>
        </w:r>
      </w:ins>
      <w:ins w:id="1763" w:author="Ye-Kui Wang" w:date="2014-03-31T23:40:00Z">
        <w:r w:rsidRPr="00C2191D">
          <w:rPr>
            <w:lang w:val="en-US" w:eastAsia="ko-KR"/>
          </w:rPr>
          <w:t xml:space="preserve"> present in the </w:t>
        </w:r>
      </w:ins>
      <w:ins w:id="1764" w:author="Ye-Kui Wang" w:date="2014-04-02T01:11:00Z">
        <w:r w:rsidR="00C2191D" w:rsidRPr="00C2191D">
          <w:rPr>
            <w:lang w:val="en-US" w:eastAsia="ko-KR"/>
          </w:rPr>
          <w:t xml:space="preserve">slice segment headers of </w:t>
        </w:r>
      </w:ins>
      <w:ins w:id="1765" w:author="Ye-Kui Wang" w:date="2014-04-02T01:13:00Z">
        <w:r w:rsidR="00C2191D">
          <w:rPr>
            <w:lang w:val="en-US" w:eastAsia="ko-KR"/>
          </w:rPr>
          <w:t xml:space="preserve">coded </w:t>
        </w:r>
      </w:ins>
      <w:ins w:id="1766" w:author="Ye-Kui Wang" w:date="2014-04-02T01:11:00Z">
        <w:r w:rsidR="00C2191D" w:rsidRPr="00C2191D">
          <w:rPr>
            <w:lang w:val="en-US" w:eastAsia="ko-KR"/>
          </w:rPr>
          <w:t xml:space="preserve">pictures referring to the </w:t>
        </w:r>
      </w:ins>
      <w:ins w:id="1767" w:author="Ye-Kui Wang" w:date="2014-03-31T23:40:00Z">
        <w:r w:rsidRPr="00C2191D">
          <w:rPr>
            <w:lang w:val="en-US" w:eastAsia="ko-KR"/>
          </w:rPr>
          <w:t>VPS</w:t>
        </w:r>
        <w:r w:rsidRPr="00C2191D">
          <w:rPr>
            <w:lang w:val="en-CA"/>
          </w:rPr>
          <w:t xml:space="preserve">. </w:t>
        </w:r>
        <w:r w:rsidRPr="00C2191D">
          <w:rPr>
            <w:rFonts w:eastAsia="Batang"/>
            <w:bCs/>
            <w:lang w:eastAsia="ko-KR"/>
          </w:rPr>
          <w:t>scaled_layer_offsets_in_s</w:t>
        </w:r>
      </w:ins>
      <w:ins w:id="1768" w:author="Ye-Kui Wang" w:date="2014-04-02T01:11:00Z">
        <w:r w:rsidR="00C2191D" w:rsidRPr="00C2191D">
          <w:rPr>
            <w:rFonts w:eastAsia="Batang"/>
            <w:bCs/>
            <w:lang w:eastAsia="ko-KR"/>
          </w:rPr>
          <w:t>sh</w:t>
        </w:r>
      </w:ins>
      <w:ins w:id="1769" w:author="Ye-Kui Wang" w:date="2014-03-31T23:40:00Z">
        <w:r w:rsidRPr="00C2191D">
          <w:rPr>
            <w:rFonts w:eastAsia="Batang"/>
            <w:bCs/>
            <w:lang w:eastAsia="ko-KR"/>
          </w:rPr>
          <w:t>_flag</w:t>
        </w:r>
        <w:r w:rsidRPr="00C2191D">
          <w:rPr>
            <w:lang w:val="en-CA"/>
          </w:rPr>
          <w:t xml:space="preserve"> equal to 0 specifies that the syntax element </w:t>
        </w:r>
      </w:ins>
      <w:ins w:id="1770" w:author="Tomoyuki Yamamoto" w:date="2014-04-02T21:43:00Z">
        <w:r w:rsidR="00373228" w:rsidRPr="00C2191D">
          <w:rPr>
            <w:lang w:val="en-CA"/>
          </w:rPr>
          <w:t>slice</w:t>
        </w:r>
        <w:r w:rsidR="00373228" w:rsidRPr="00C2191D">
          <w:rPr>
            <w:lang w:val="en-US" w:eastAsia="ko-KR"/>
          </w:rPr>
          <w:t>_scaled_layer_</w:t>
        </w:r>
        <w:r w:rsidR="00373228">
          <w:rPr>
            <w:rFonts w:eastAsiaTheme="minorEastAsia" w:hint="eastAsia"/>
            <w:lang w:val="en-US" w:eastAsia="ja-JP"/>
          </w:rPr>
          <w:t>left_</w:t>
        </w:r>
        <w:r w:rsidR="00373228" w:rsidRPr="00C2191D">
          <w:rPr>
            <w:lang w:val="en-US" w:eastAsia="ko-KR"/>
          </w:rPr>
          <w:t>offset</w:t>
        </w:r>
        <w:r w:rsidR="00373228">
          <w:rPr>
            <w:rFonts w:eastAsiaTheme="minorEastAsia" w:hint="eastAsia"/>
            <w:lang w:val="en-US" w:eastAsia="ja-JP"/>
          </w:rPr>
          <w:t>[</w:t>
        </w:r>
        <w:r w:rsidR="00373228">
          <w:rPr>
            <w:rFonts w:eastAsiaTheme="minorEastAsia"/>
            <w:lang w:val="en-US" w:eastAsia="ja-JP"/>
          </w:rPr>
          <w:t> </w:t>
        </w:r>
        <w:r w:rsidR="00373228">
          <w:rPr>
            <w:rFonts w:eastAsiaTheme="minorEastAsia" w:hint="eastAsia"/>
            <w:lang w:val="en-US" w:eastAsia="ja-JP"/>
          </w:rPr>
          <w:t>i</w:t>
        </w:r>
        <w:r w:rsidR="00373228">
          <w:rPr>
            <w:rFonts w:eastAsiaTheme="minorEastAsia"/>
            <w:lang w:val="en-US" w:eastAsia="ja-JP"/>
          </w:rPr>
          <w:t> </w:t>
        </w:r>
        <w:r w:rsidR="00373228">
          <w:rPr>
            <w:rFonts w:eastAsiaTheme="minorEastAsia" w:hint="eastAsia"/>
            <w:lang w:val="en-US" w:eastAsia="ja-JP"/>
          </w:rPr>
          <w:t xml:space="preserve">], </w:t>
        </w:r>
        <w:r w:rsidR="00373228" w:rsidRPr="00C2191D">
          <w:rPr>
            <w:lang w:val="en-CA"/>
          </w:rPr>
          <w:t>slice</w:t>
        </w:r>
        <w:r w:rsidR="00373228" w:rsidRPr="00C2191D">
          <w:rPr>
            <w:lang w:val="en-US" w:eastAsia="ko-KR"/>
          </w:rPr>
          <w:t>_scaled_layer_</w:t>
        </w:r>
        <w:r w:rsidR="00373228">
          <w:rPr>
            <w:rFonts w:eastAsiaTheme="minorEastAsia" w:hint="eastAsia"/>
            <w:lang w:val="en-US" w:eastAsia="ja-JP"/>
          </w:rPr>
          <w:t>top_</w:t>
        </w:r>
        <w:r w:rsidR="00373228" w:rsidRPr="00C2191D">
          <w:rPr>
            <w:lang w:val="en-US" w:eastAsia="ko-KR"/>
          </w:rPr>
          <w:t>offset</w:t>
        </w:r>
        <w:r w:rsidR="00373228">
          <w:rPr>
            <w:rFonts w:eastAsiaTheme="minorEastAsia" w:hint="eastAsia"/>
            <w:lang w:val="en-US" w:eastAsia="ja-JP"/>
          </w:rPr>
          <w:t>[</w:t>
        </w:r>
        <w:r w:rsidR="00373228">
          <w:rPr>
            <w:rFonts w:eastAsiaTheme="minorEastAsia"/>
            <w:lang w:val="en-US" w:eastAsia="ja-JP"/>
          </w:rPr>
          <w:t> </w:t>
        </w:r>
        <w:r w:rsidR="00373228">
          <w:rPr>
            <w:rFonts w:eastAsiaTheme="minorEastAsia" w:hint="eastAsia"/>
            <w:lang w:val="en-US" w:eastAsia="ja-JP"/>
          </w:rPr>
          <w:t>i</w:t>
        </w:r>
        <w:r w:rsidR="00373228">
          <w:rPr>
            <w:rFonts w:eastAsiaTheme="minorEastAsia"/>
            <w:lang w:val="en-US" w:eastAsia="ja-JP"/>
          </w:rPr>
          <w:t> </w:t>
        </w:r>
        <w:r w:rsidR="00373228">
          <w:rPr>
            <w:rFonts w:eastAsiaTheme="minorEastAsia" w:hint="eastAsia"/>
            <w:lang w:val="en-US" w:eastAsia="ja-JP"/>
          </w:rPr>
          <w:t>],</w:t>
        </w:r>
        <w:r w:rsidR="00373228" w:rsidRPr="00C2191D">
          <w:rPr>
            <w:lang w:val="en-US" w:eastAsia="ko-KR"/>
          </w:rPr>
          <w:t xml:space="preserve"> </w:t>
        </w:r>
        <w:r w:rsidR="00373228" w:rsidRPr="00C2191D">
          <w:rPr>
            <w:lang w:val="en-CA"/>
          </w:rPr>
          <w:t>slice</w:t>
        </w:r>
        <w:r w:rsidR="00373228" w:rsidRPr="00C2191D">
          <w:rPr>
            <w:lang w:val="en-US" w:eastAsia="ko-KR"/>
          </w:rPr>
          <w:t>_scaled_layer_</w:t>
        </w:r>
        <w:r w:rsidR="00373228">
          <w:rPr>
            <w:rFonts w:eastAsiaTheme="minorEastAsia" w:hint="eastAsia"/>
            <w:lang w:val="en-US" w:eastAsia="ja-JP"/>
          </w:rPr>
          <w:t>right_</w:t>
        </w:r>
        <w:r w:rsidR="00373228" w:rsidRPr="00C2191D">
          <w:rPr>
            <w:lang w:val="en-US" w:eastAsia="ko-KR"/>
          </w:rPr>
          <w:t>offset</w:t>
        </w:r>
        <w:r w:rsidR="00373228">
          <w:rPr>
            <w:rFonts w:eastAsiaTheme="minorEastAsia" w:hint="eastAsia"/>
            <w:lang w:val="en-US" w:eastAsia="ja-JP"/>
          </w:rPr>
          <w:t>[</w:t>
        </w:r>
        <w:r w:rsidR="00373228">
          <w:rPr>
            <w:rFonts w:eastAsiaTheme="minorEastAsia"/>
            <w:lang w:val="en-US" w:eastAsia="ja-JP"/>
          </w:rPr>
          <w:t> </w:t>
        </w:r>
        <w:r w:rsidR="00373228">
          <w:rPr>
            <w:rFonts w:eastAsiaTheme="minorEastAsia" w:hint="eastAsia"/>
            <w:lang w:val="en-US" w:eastAsia="ja-JP"/>
          </w:rPr>
          <w:t>i</w:t>
        </w:r>
        <w:r w:rsidR="00373228">
          <w:rPr>
            <w:rFonts w:eastAsiaTheme="minorEastAsia"/>
            <w:lang w:val="en-US" w:eastAsia="ja-JP"/>
          </w:rPr>
          <w:t> </w:t>
        </w:r>
        <w:r w:rsidR="00373228">
          <w:rPr>
            <w:rFonts w:eastAsiaTheme="minorEastAsia" w:hint="eastAsia"/>
            <w:lang w:val="en-US" w:eastAsia="ja-JP"/>
          </w:rPr>
          <w:t xml:space="preserve">] and </w:t>
        </w:r>
        <w:r w:rsidR="00373228" w:rsidRPr="00C2191D">
          <w:rPr>
            <w:lang w:val="en-CA"/>
          </w:rPr>
          <w:t>slice</w:t>
        </w:r>
        <w:r w:rsidR="00373228" w:rsidRPr="00C2191D">
          <w:rPr>
            <w:lang w:val="en-US" w:eastAsia="ko-KR"/>
          </w:rPr>
          <w:t>_scaled_layer_</w:t>
        </w:r>
        <w:r w:rsidR="00373228">
          <w:rPr>
            <w:rFonts w:eastAsiaTheme="minorEastAsia" w:hint="eastAsia"/>
            <w:lang w:val="en-US" w:eastAsia="ja-JP"/>
          </w:rPr>
          <w:t>bottom_</w:t>
        </w:r>
        <w:r w:rsidR="00373228" w:rsidRPr="00C2191D">
          <w:rPr>
            <w:lang w:val="en-US" w:eastAsia="ko-KR"/>
          </w:rPr>
          <w:t>offset</w:t>
        </w:r>
        <w:r w:rsidR="00373228">
          <w:rPr>
            <w:rFonts w:eastAsiaTheme="minorEastAsia" w:hint="eastAsia"/>
            <w:lang w:val="en-US" w:eastAsia="ja-JP"/>
          </w:rPr>
          <w:t>[</w:t>
        </w:r>
        <w:r w:rsidR="00373228">
          <w:rPr>
            <w:rFonts w:eastAsiaTheme="minorEastAsia"/>
            <w:lang w:val="en-US" w:eastAsia="ja-JP"/>
          </w:rPr>
          <w:t> </w:t>
        </w:r>
        <w:r w:rsidR="00373228">
          <w:rPr>
            <w:rFonts w:eastAsiaTheme="minorEastAsia" w:hint="eastAsia"/>
            <w:lang w:val="en-US" w:eastAsia="ja-JP"/>
          </w:rPr>
          <w:t>i</w:t>
        </w:r>
        <w:r w:rsidR="00373228">
          <w:rPr>
            <w:rFonts w:eastAsiaTheme="minorEastAsia"/>
            <w:lang w:val="en-US" w:eastAsia="ja-JP"/>
          </w:rPr>
          <w:t> </w:t>
        </w:r>
        <w:r w:rsidR="00373228">
          <w:rPr>
            <w:rFonts w:eastAsiaTheme="minorEastAsia" w:hint="eastAsia"/>
            <w:lang w:val="en-US" w:eastAsia="ja-JP"/>
          </w:rPr>
          <w:t>]</w:t>
        </w:r>
      </w:ins>
      <w:ins w:id="1771" w:author="Ye-Kui Wang" w:date="2014-04-02T01:12:00Z">
        <w:r w:rsidR="00C2191D" w:rsidRPr="00C2191D">
          <w:rPr>
            <w:lang w:val="en-US" w:eastAsia="ko-KR"/>
          </w:rPr>
          <w:t xml:space="preserve"> </w:t>
        </w:r>
      </w:ins>
      <w:ins w:id="1772" w:author="Tomoyuki Yamamoto" w:date="2014-04-02T21:43:00Z">
        <w:r w:rsidR="00373228">
          <w:rPr>
            <w:rFonts w:eastAsiaTheme="minorEastAsia" w:hint="eastAsia"/>
            <w:lang w:val="en-US" w:eastAsia="ja-JP"/>
          </w:rPr>
          <w:t>are</w:t>
        </w:r>
      </w:ins>
      <w:ins w:id="1773" w:author="Ye-Kui Wang" w:date="2014-04-02T01:12:00Z">
        <w:r w:rsidR="00C2191D">
          <w:rPr>
            <w:lang w:val="en-US" w:eastAsia="ko-KR"/>
          </w:rPr>
          <w:t xml:space="preserve"> not</w:t>
        </w:r>
        <w:r w:rsidR="00C2191D" w:rsidRPr="00C2191D">
          <w:rPr>
            <w:lang w:val="en-US" w:eastAsia="ko-KR"/>
          </w:rPr>
          <w:t xml:space="preserve"> present in the slice segment headers of </w:t>
        </w:r>
      </w:ins>
      <w:ins w:id="1774" w:author="Ye-Kui Wang" w:date="2014-04-02T01:13:00Z">
        <w:r w:rsidR="00C2191D">
          <w:rPr>
            <w:lang w:val="en-US" w:eastAsia="ko-KR"/>
          </w:rPr>
          <w:t xml:space="preserve">coded </w:t>
        </w:r>
      </w:ins>
      <w:ins w:id="1775" w:author="Ye-Kui Wang" w:date="2014-04-02T01:12:00Z">
        <w:r w:rsidR="00C2191D" w:rsidRPr="00C2191D">
          <w:rPr>
            <w:lang w:val="en-US" w:eastAsia="ko-KR"/>
          </w:rPr>
          <w:t>pictures referring to the VPS</w:t>
        </w:r>
        <w:r w:rsidR="00C2191D" w:rsidRPr="00C2191D">
          <w:rPr>
            <w:lang w:val="en-CA"/>
          </w:rPr>
          <w:t>.</w:t>
        </w:r>
      </w:ins>
    </w:p>
    <w:p w:rsidR="00B2524A" w:rsidRPr="00564A49" w:rsidRDefault="00B2524A" w:rsidP="00B2524A">
      <w:pPr>
        <w:pStyle w:val="3N"/>
        <w:rPr>
          <w:ins w:id="1776" w:author="Adarsh K. Ramasubramonian" w:date="2014-03-29T07:42:00Z"/>
        </w:rPr>
      </w:pPr>
      <w:ins w:id="1777" w:author="Adarsh K. Ramasubramonian" w:date="2014-03-29T07:42:00Z">
        <w:r>
          <w:rPr>
            <w:b/>
            <w:bCs/>
          </w:rPr>
          <w:t>vps</w:t>
        </w:r>
      </w:ins>
      <w:ins w:id="1778" w:author="Ye-Kui Wang" w:date="2014-03-31T23:41:00Z">
        <w:r w:rsidR="008C1B97">
          <w:rPr>
            <w:b/>
            <w:bCs/>
          </w:rPr>
          <w:t>_num</w:t>
        </w:r>
      </w:ins>
      <w:ins w:id="1779" w:author="Adarsh K. Ramasubramonian" w:date="2014-03-29T07:42:00Z">
        <w:r>
          <w:rPr>
            <w:b/>
            <w:bCs/>
          </w:rPr>
          <w:t>_</w:t>
        </w:r>
        <w:r w:rsidRPr="00564A49">
          <w:rPr>
            <w:b/>
            <w:bCs/>
          </w:rPr>
          <w:t>scaled_layer_offsets</w:t>
        </w:r>
      </w:ins>
      <w:ins w:id="1780" w:author="Adarsh K. Ramasubramonian" w:date="2014-03-29T07:43:00Z">
        <w:r w:rsidRPr="00B2524A">
          <w:rPr>
            <w:bCs/>
          </w:rPr>
          <w:t>[ i ]</w:t>
        </w:r>
      </w:ins>
      <w:ins w:id="1781" w:author="Adarsh K. Ramasubramonian" w:date="2014-03-29T07:42:00Z">
        <w:r w:rsidRPr="00564A49">
          <w:t xml:space="preserve"> specifies </w:t>
        </w:r>
        <w:r w:rsidRPr="00564A49">
          <w:rPr>
            <w:bCs/>
          </w:rPr>
          <w:t xml:space="preserve">the </w:t>
        </w:r>
        <w:r w:rsidRPr="00564A49">
          <w:t xml:space="preserve">number of sets of scaled layer offset parameters that are present in the </w:t>
        </w:r>
        <w:r>
          <w:t>V</w:t>
        </w:r>
        <w:r w:rsidRPr="00564A49">
          <w:t>PS</w:t>
        </w:r>
      </w:ins>
      <w:ins w:id="1782" w:author="Adarsh K. Ramasubramonian" w:date="2014-03-29T07:43:00Z">
        <w:r w:rsidR="00191362">
          <w:t xml:space="preserve"> for the i-th layer </w:t>
        </w:r>
      </w:ins>
      <w:ins w:id="1783" w:author="Ye-Kui Wang" w:date="2014-03-31T23:42:00Z">
        <w:r w:rsidR="008C1B97">
          <w:t xml:space="preserve">specified by </w:t>
        </w:r>
      </w:ins>
      <w:ins w:id="1784" w:author="Adarsh K. Ramasubramonian" w:date="2014-03-29T07:43:00Z">
        <w:r w:rsidR="00191362">
          <w:t>the VPS</w:t>
        </w:r>
      </w:ins>
      <w:ins w:id="1785" w:author="Adarsh K. Ramasubramonian" w:date="2014-03-29T07:42:00Z">
        <w:r w:rsidRPr="00564A49">
          <w:t xml:space="preserve">. The value of </w:t>
        </w:r>
        <w:r>
          <w:rPr>
            <w:bCs/>
          </w:rPr>
          <w:t>vps</w:t>
        </w:r>
      </w:ins>
      <w:ins w:id="1786" w:author="Ye-Kui Wang" w:date="2014-03-31T23:42:00Z">
        <w:r w:rsidR="008C1B97">
          <w:rPr>
            <w:bCs/>
          </w:rPr>
          <w:t>_num</w:t>
        </w:r>
      </w:ins>
      <w:ins w:id="1787" w:author="Adarsh K. Ramasubramonian" w:date="2014-03-29T07:42:00Z">
        <w:r>
          <w:rPr>
            <w:bCs/>
          </w:rPr>
          <w:t>_</w:t>
        </w:r>
        <w:r w:rsidRPr="00564A49">
          <w:rPr>
            <w:bCs/>
          </w:rPr>
          <w:t>scaled_layer_offsets</w:t>
        </w:r>
      </w:ins>
      <w:ins w:id="1788" w:author="Ye-Kui Wang" w:date="2014-03-31T23:42:00Z">
        <w:r w:rsidR="008C1B97">
          <w:rPr>
            <w:bCs/>
          </w:rPr>
          <w:t>[ i ]</w:t>
        </w:r>
      </w:ins>
      <w:ins w:id="1789" w:author="Adarsh K. Ramasubramonian" w:date="2014-03-29T07:42:00Z">
        <w:r w:rsidRPr="00564A49">
          <w:rPr>
            <w:bCs/>
          </w:rPr>
          <w:t xml:space="preserve"> shall be in the range of 0 to </w:t>
        </w:r>
      </w:ins>
      <w:ins w:id="1790" w:author="Ye-Kui Wang" w:date="2014-03-31T23:43:00Z">
        <w:r w:rsidR="008C1B97">
          <w:rPr>
            <w:bCs/>
          </w:rPr>
          <w:t>layer_id_in_nuh[ i ] − 1</w:t>
        </w:r>
      </w:ins>
      <w:ins w:id="1791" w:author="Adarsh K. Ramasubramonian" w:date="2014-03-29T07:42:00Z">
        <w:r w:rsidRPr="00564A49">
          <w:rPr>
            <w:bCs/>
          </w:rPr>
          <w:t>, inclusive.</w:t>
        </w:r>
      </w:ins>
    </w:p>
    <w:p w:rsidR="00B2524A" w:rsidRPr="00564A49" w:rsidRDefault="009F439B" w:rsidP="00B2524A">
      <w:pPr>
        <w:pStyle w:val="3N"/>
        <w:rPr>
          <w:ins w:id="1792" w:author="Adarsh K. Ramasubramonian" w:date="2014-03-29T07:42:00Z"/>
        </w:rPr>
      </w:pPr>
      <w:ins w:id="1793" w:author="Ye-Kui Wang" w:date="2014-03-31T23:47:00Z">
        <w:r>
          <w:t xml:space="preserve">Each set of </w:t>
        </w:r>
      </w:ins>
      <w:ins w:id="1794" w:author="Adarsh K. Ramasubramonian" w:date="2014-03-29T07:42:00Z">
        <w:r w:rsidR="00B2524A" w:rsidRPr="00564A49">
          <w:t xml:space="preserve">scaled layer offset parameters </w:t>
        </w:r>
      </w:ins>
      <w:ins w:id="1795" w:author="Adarsh K. Ramasubramonian" w:date="2014-03-29T12:07:00Z">
        <w:r w:rsidR="000A134B">
          <w:t xml:space="preserve">of </w:t>
        </w:r>
      </w:ins>
      <w:ins w:id="1796" w:author="Ye-Kui Wang" w:date="2014-03-31T23:49:00Z">
        <w:r>
          <w:t xml:space="preserve">a </w:t>
        </w:r>
      </w:ins>
      <w:ins w:id="1797" w:author="Adarsh K. Ramasubramonian" w:date="2014-03-29T12:07:00Z">
        <w:r w:rsidR="000A134B">
          <w:t xml:space="preserve">layer </w:t>
        </w:r>
      </w:ins>
      <w:ins w:id="1798" w:author="Ye-Kui Wang" w:date="2014-03-31T23:52:00Z">
        <w:r>
          <w:t xml:space="preserve">layerA </w:t>
        </w:r>
      </w:ins>
      <w:ins w:id="1799" w:author="Adarsh K. Ramasubramonian" w:date="2014-03-29T07:42:00Z">
        <w:r w:rsidR="00B2524A" w:rsidRPr="00564A49">
          <w:t>specif</w:t>
        </w:r>
      </w:ins>
      <w:ins w:id="1800" w:author="Ye-Kui Wang" w:date="2014-03-31T23:49:00Z">
        <w:r>
          <w:t>ies</w:t>
        </w:r>
      </w:ins>
      <w:ins w:id="1801" w:author="Adarsh K. Ramasubramonian" w:date="2014-03-29T07:42:00Z">
        <w:r w:rsidR="00B2524A" w:rsidRPr="00564A49">
          <w:t xml:space="preserve"> the spatial correspondence of a</w:t>
        </w:r>
      </w:ins>
      <w:ins w:id="1802" w:author="Adarsh K. Ramasubramonian" w:date="2014-03-29T09:11:00Z">
        <w:r w:rsidR="00EF26C0">
          <w:t xml:space="preserve"> </w:t>
        </w:r>
      </w:ins>
      <w:ins w:id="1803" w:author="Adarsh K. Ramasubramonian" w:date="2014-03-29T07:42:00Z">
        <w:r w:rsidR="00B2524A" w:rsidRPr="00564A49">
          <w:t xml:space="preserve">picture </w:t>
        </w:r>
      </w:ins>
      <w:ins w:id="1804" w:author="Ye-Kui Wang" w:date="2014-03-31T23:54:00Z">
        <w:r>
          <w:t xml:space="preserve">picA </w:t>
        </w:r>
      </w:ins>
      <w:ins w:id="1805" w:author="Ye-Kui Wang" w:date="2014-03-31T23:52:00Z">
        <w:r>
          <w:t xml:space="preserve">in </w:t>
        </w:r>
      </w:ins>
      <w:ins w:id="1806" w:author="Adarsh K. Ramasubramonian" w:date="2014-03-29T12:07:00Z">
        <w:r w:rsidR="000A134B">
          <w:t xml:space="preserve">the layer </w:t>
        </w:r>
      </w:ins>
      <w:ins w:id="1807" w:author="Ye-Kui Wang" w:date="2014-03-31T23:52:00Z">
        <w:r>
          <w:t xml:space="preserve">layerA </w:t>
        </w:r>
      </w:ins>
      <w:ins w:id="1808" w:author="Adarsh K. Ramasubramonian" w:date="2014-03-29T07:42:00Z">
        <w:r w:rsidR="00B2524A" w:rsidRPr="00564A49">
          <w:t xml:space="preserve">relative to an associated inter-layer picture </w:t>
        </w:r>
      </w:ins>
      <w:ins w:id="1809" w:author="Ye-Kui Wang" w:date="2014-04-01T02:56:00Z">
        <w:r w:rsidR="002B1A05">
          <w:t xml:space="preserve">in a lower layer </w:t>
        </w:r>
      </w:ins>
      <w:ins w:id="1810" w:author="Ye-Kui Wang" w:date="2014-03-31T23:51:00Z">
        <w:r>
          <w:t>in the same access unit</w:t>
        </w:r>
      </w:ins>
      <w:ins w:id="1811" w:author="Adarsh K. Ramasubramonian" w:date="2014-03-29T07:42:00Z">
        <w:r w:rsidR="00B2524A" w:rsidRPr="00564A49">
          <w:t xml:space="preserve">. </w:t>
        </w:r>
      </w:ins>
      <w:ins w:id="1812" w:author="Ye-Kui Wang" w:date="2014-04-01T00:13:00Z">
        <w:r w:rsidR="0071719B">
          <w:t xml:space="preserve">The lower layer is also referred to as </w:t>
        </w:r>
      </w:ins>
      <w:ins w:id="1813" w:author="Ye-Kui Wang" w:date="2014-04-01T00:15:00Z">
        <w:r w:rsidR="009074B7">
          <w:t>an</w:t>
        </w:r>
      </w:ins>
      <w:ins w:id="1814" w:author="Ye-Kui Wang" w:date="2014-04-01T00:13:00Z">
        <w:r w:rsidR="0071719B">
          <w:t xml:space="preserve"> associated lower layer</w:t>
        </w:r>
      </w:ins>
      <w:ins w:id="1815" w:author="Ye-Kui Wang" w:date="2014-04-01T00:14:00Z">
        <w:r w:rsidR="0071719B">
          <w:t xml:space="preserve"> of the layer layerA</w:t>
        </w:r>
      </w:ins>
      <w:ins w:id="1816" w:author="Ye-Kui Wang" w:date="2014-04-01T00:13:00Z">
        <w:r w:rsidR="0071719B">
          <w:t xml:space="preserve">. </w:t>
        </w:r>
      </w:ins>
      <w:ins w:id="1817" w:author="Adarsh K. Ramasubramonian" w:date="2014-03-29T07:42:00Z">
        <w:r w:rsidR="00B2524A" w:rsidRPr="00564A49">
          <w:t xml:space="preserve">If the </w:t>
        </w:r>
      </w:ins>
      <w:ins w:id="1818" w:author="Ye-Kui Wang" w:date="2014-03-31T23:51:00Z">
        <w:r>
          <w:t xml:space="preserve">lower </w:t>
        </w:r>
      </w:ins>
      <w:ins w:id="1819" w:author="Adarsh K. Ramasubramonian" w:date="2014-03-29T07:42:00Z">
        <w:r w:rsidR="00B2524A" w:rsidRPr="00564A49">
          <w:t xml:space="preserve">layer is a direct reference layer of </w:t>
        </w:r>
      </w:ins>
      <w:ins w:id="1820" w:author="Ye-Kui Wang" w:date="2014-03-31T23:53:00Z">
        <w:r>
          <w:t>the layer layerA</w:t>
        </w:r>
      </w:ins>
      <w:ins w:id="1821" w:author="Adarsh K. Ramasubramonian" w:date="2014-03-29T07:42:00Z">
        <w:r w:rsidR="00B2524A" w:rsidRPr="00564A49">
          <w:t xml:space="preserve">, the associated </w:t>
        </w:r>
      </w:ins>
      <w:ins w:id="1822" w:author="Ye-Kui Wang" w:date="2014-03-31T23:53:00Z">
        <w:r>
          <w:t>lower</w:t>
        </w:r>
      </w:ins>
      <w:ins w:id="1823" w:author="Adarsh K. Ramasubramonian" w:date="2014-03-29T07:42:00Z">
        <w:r w:rsidR="00B2524A" w:rsidRPr="00564A49">
          <w:t xml:space="preserve">-layer picture </w:t>
        </w:r>
      </w:ins>
      <w:ins w:id="1824" w:author="Ye-Kui Wang" w:date="2014-03-31T23:53:00Z">
        <w:r>
          <w:t>may</w:t>
        </w:r>
      </w:ins>
      <w:ins w:id="1825" w:author="Adarsh K. Ramasubramonian" w:date="2014-03-29T07:42:00Z">
        <w:r w:rsidR="00B2524A" w:rsidRPr="00564A49">
          <w:t xml:space="preserve"> be included in the reference picture lists of </w:t>
        </w:r>
      </w:ins>
      <w:ins w:id="1826" w:author="Ye-Kui Wang" w:date="2014-03-31T23:56:00Z">
        <w:r w:rsidR="00B74836">
          <w:t>the picture picA</w:t>
        </w:r>
      </w:ins>
      <w:ins w:id="1827" w:author="Adarsh K. Ramasubramonian" w:date="2014-03-29T07:42:00Z">
        <w:r w:rsidR="00B2524A" w:rsidRPr="00564A49">
          <w:t xml:space="preserve">. Otherwise, the associated inter-layer picture is </w:t>
        </w:r>
      </w:ins>
      <w:ins w:id="1828" w:author="Ye-Kui Wang" w:date="2014-03-31T23:57:00Z">
        <w:r w:rsidR="00801FC3">
          <w:t xml:space="preserve">not in included </w:t>
        </w:r>
      </w:ins>
      <w:ins w:id="1829" w:author="Ye-Kui Wang" w:date="2014-03-31T23:58:00Z">
        <w:r w:rsidR="00801FC3" w:rsidRPr="00564A49">
          <w:t xml:space="preserve">in the reference picture lists of </w:t>
        </w:r>
        <w:r w:rsidR="00801FC3">
          <w:t>the picture picA</w:t>
        </w:r>
        <w:r w:rsidR="00801FC3" w:rsidRPr="00564A49">
          <w:t>.</w:t>
        </w:r>
      </w:ins>
    </w:p>
    <w:p w:rsidR="00D75FC5" w:rsidRDefault="006B0365" w:rsidP="00B2524A">
      <w:pPr>
        <w:pStyle w:val="3N"/>
        <w:rPr>
          <w:ins w:id="1830" w:author="Ye-Kui Wang" w:date="2014-04-01T02:10:00Z"/>
        </w:rPr>
      </w:pPr>
      <w:ins w:id="1831" w:author="Tomoyuki Yamamoto" w:date="2014-03-30T00:34:00Z">
        <w:r>
          <w:rPr>
            <w:rFonts w:eastAsia="MS Mincho" w:hint="eastAsia"/>
            <w:b/>
            <w:lang w:eastAsia="ja-JP"/>
          </w:rPr>
          <w:t>vps_</w:t>
        </w:r>
      </w:ins>
      <w:ins w:id="1832" w:author="Ye-Kui Wang" w:date="2014-04-01T00:03:00Z">
        <w:r w:rsidR="005726A4">
          <w:rPr>
            <w:rFonts w:eastAsia="MS Mincho"/>
            <w:b/>
            <w:lang w:eastAsia="ja-JP"/>
          </w:rPr>
          <w:t>scaled</w:t>
        </w:r>
      </w:ins>
      <w:ins w:id="1833" w:author="Adarsh K. Ramasubramonian" w:date="2014-03-29T07:42:00Z">
        <w:r w:rsidR="00B2524A" w:rsidRPr="00564A49">
          <w:rPr>
            <w:b/>
          </w:rPr>
          <w:t>_layer_id</w:t>
        </w:r>
      </w:ins>
      <w:ins w:id="1834" w:author="Ye-Kui Wang" w:date="2014-04-01T00:03:00Z">
        <w:r w:rsidR="005726A4">
          <w:rPr>
            <w:b/>
          </w:rPr>
          <w:t>x_delta_minus1</w:t>
        </w:r>
      </w:ins>
      <w:ins w:id="1835" w:author="Adarsh K. Ramasubramonian" w:date="2014-03-29T07:42:00Z">
        <w:r w:rsidR="00B2524A" w:rsidRPr="00564A49">
          <w:t>[ i ]</w:t>
        </w:r>
      </w:ins>
      <w:ins w:id="1836" w:author="Tomoyuki Yamamoto" w:date="2014-03-30T00:58:00Z">
        <w:r w:rsidR="00B87A98">
          <w:rPr>
            <w:rFonts w:eastAsia="MS Mincho" w:hint="eastAsia"/>
            <w:lang w:eastAsia="ja-JP"/>
          </w:rPr>
          <w:t>[</w:t>
        </w:r>
        <w:r w:rsidR="00B87A98">
          <w:rPr>
            <w:rFonts w:eastAsia="MS Mincho"/>
            <w:lang w:val="en-US" w:eastAsia="ja-JP"/>
          </w:rPr>
          <w:t> </w:t>
        </w:r>
        <w:r w:rsidR="00B87A98">
          <w:rPr>
            <w:rFonts w:eastAsia="MS Mincho" w:hint="eastAsia"/>
            <w:lang w:val="en-US" w:eastAsia="ja-JP"/>
          </w:rPr>
          <w:t>j</w:t>
        </w:r>
        <w:r w:rsidR="00B87A98">
          <w:rPr>
            <w:rFonts w:eastAsia="MS Mincho"/>
            <w:lang w:val="en-US" w:eastAsia="ja-JP"/>
          </w:rPr>
          <w:t> </w:t>
        </w:r>
        <w:r w:rsidR="00B87A98">
          <w:rPr>
            <w:rFonts w:eastAsia="MS Mincho" w:hint="eastAsia"/>
            <w:lang w:val="en-US" w:eastAsia="ja-JP"/>
          </w:rPr>
          <w:t>]</w:t>
        </w:r>
      </w:ins>
      <w:ins w:id="1837" w:author="Adarsh K. Ramasubramonian" w:date="2014-03-29T07:42:00Z">
        <w:r w:rsidR="00B2524A" w:rsidRPr="00564A49">
          <w:t xml:space="preserve"> </w:t>
        </w:r>
      </w:ins>
      <w:ins w:id="1838" w:author="Ye-Kui Wang" w:date="2014-04-01T00:05:00Z">
        <w:r w:rsidR="00E031B3">
          <w:t xml:space="preserve">is used to </w:t>
        </w:r>
      </w:ins>
      <w:ins w:id="1839" w:author="Adarsh K. Ramasubramonian" w:date="2014-03-29T07:42:00Z">
        <w:r w:rsidR="00B2524A" w:rsidRPr="00564A49">
          <w:t>specif</w:t>
        </w:r>
      </w:ins>
      <w:ins w:id="1840" w:author="Ye-Kui Wang" w:date="2014-04-01T00:05:00Z">
        <w:r w:rsidR="00E031B3">
          <w:t>y</w:t>
        </w:r>
      </w:ins>
      <w:ins w:id="1841" w:author="Adarsh K. Ramasubramonian" w:date="2014-03-29T07:42:00Z">
        <w:r w:rsidR="00B2524A" w:rsidRPr="00564A49">
          <w:t xml:space="preserve"> </w:t>
        </w:r>
      </w:ins>
      <w:ins w:id="1842" w:author="Ye-Kui Wang" w:date="2014-04-01T02:09:00Z">
        <w:r w:rsidR="00D75FC5">
          <w:t xml:space="preserve">the variable ScaledLayerId[ i ][ j ], which </w:t>
        </w:r>
      </w:ins>
      <w:ins w:id="1843" w:author="Ye-Kui Wang" w:date="2014-04-01T02:10:00Z">
        <w:r w:rsidR="00D75FC5">
          <w:t xml:space="preserve">specifies </w:t>
        </w:r>
      </w:ins>
      <w:ins w:id="1844" w:author="Adarsh K. Ramasubramonian" w:date="2014-03-29T07:42:00Z">
        <w:r w:rsidR="00B2524A" w:rsidRPr="00564A49">
          <w:t xml:space="preserve">the nuh_layer_id value of the </w:t>
        </w:r>
      </w:ins>
      <w:ins w:id="1845" w:author="Ye-Kui Wang" w:date="2014-04-01T00:15:00Z">
        <w:r w:rsidR="009074B7">
          <w:t xml:space="preserve">j-th </w:t>
        </w:r>
      </w:ins>
      <w:ins w:id="1846" w:author="Adarsh K. Ramasubramonian" w:date="2014-03-29T07:42:00Z">
        <w:r w:rsidR="00B2524A" w:rsidRPr="00564A49">
          <w:t xml:space="preserve">associated </w:t>
        </w:r>
      </w:ins>
      <w:ins w:id="1847" w:author="Ye-Kui Wang" w:date="2014-04-01T00:15:00Z">
        <w:r w:rsidR="009074B7">
          <w:t xml:space="preserve">lower </w:t>
        </w:r>
      </w:ins>
      <w:ins w:id="1848" w:author="Adarsh K. Ramasubramonian" w:date="2014-03-29T07:42:00Z">
        <w:r w:rsidR="00B2524A" w:rsidRPr="00564A49">
          <w:t xml:space="preserve">layer </w:t>
        </w:r>
      </w:ins>
      <w:ins w:id="1849" w:author="Tomoyuki Yamamoto" w:date="2014-03-30T00:42:00Z">
        <w:r w:rsidR="00362561">
          <w:rPr>
            <w:rFonts w:eastAsia="MS Mincho" w:hint="eastAsia"/>
            <w:lang w:eastAsia="ja-JP"/>
          </w:rPr>
          <w:t>of the i-th layer</w:t>
        </w:r>
      </w:ins>
      <w:ins w:id="1850" w:author="Adarsh K. Ramasubramonian" w:date="2014-03-29T07:42:00Z">
        <w:r w:rsidR="00B2524A" w:rsidRPr="00564A49">
          <w:t xml:space="preserve">. </w:t>
        </w:r>
      </w:ins>
      <w:ins w:id="1851" w:author="Ye-Kui Wang" w:date="2014-04-01T02:10:00Z">
        <w:r w:rsidR="00D75FC5">
          <w:t>ScaledLayerId[ i ][ j ] is specified as follows:</w:t>
        </w:r>
      </w:ins>
    </w:p>
    <w:p w:rsidR="00D75FC5" w:rsidRDefault="00D75FC5" w:rsidP="00D75FC5">
      <w:pPr>
        <w:tabs>
          <w:tab w:val="clear" w:pos="794"/>
          <w:tab w:val="clear" w:pos="1191"/>
          <w:tab w:val="clear" w:pos="1588"/>
          <w:tab w:val="clear" w:pos="1985"/>
          <w:tab w:val="left" w:pos="360"/>
          <w:tab w:val="left" w:pos="720"/>
          <w:tab w:val="left" w:pos="1080"/>
          <w:tab w:val="left" w:pos="1440"/>
          <w:tab w:val="right" w:pos="9701"/>
        </w:tabs>
        <w:ind w:left="360"/>
        <w:jc w:val="left"/>
        <w:rPr>
          <w:ins w:id="1852" w:author="Ye-Kui Wang" w:date="2014-04-01T02:15:00Z"/>
          <w:rFonts w:eastAsia="MS Mincho"/>
          <w:lang w:val="en-US" w:eastAsia="ja-JP"/>
        </w:rPr>
      </w:pPr>
      <w:ins w:id="1853" w:author="Ye-Kui Wang" w:date="2014-04-01T02:11:00Z">
        <w:r>
          <w:rPr>
            <w:rFonts w:eastAsia="Batang"/>
            <w:bCs/>
            <w:lang w:val="en-US" w:eastAsia="ko-KR"/>
          </w:rPr>
          <w:t>if</w:t>
        </w:r>
      </w:ins>
      <w:ins w:id="1854" w:author="Ye-Kui Wang" w:date="2014-04-01T02:10:00Z">
        <w:r w:rsidRPr="00564A49">
          <w:rPr>
            <w:rFonts w:eastAsia="Batang"/>
            <w:bCs/>
            <w:lang w:val="en-US" w:eastAsia="ko-KR"/>
          </w:rPr>
          <w:t xml:space="preserve">( </w:t>
        </w:r>
      </w:ins>
      <w:ins w:id="1855" w:author="Ye-Kui Wang" w:date="2014-04-01T02:11:00Z">
        <w:r>
          <w:rPr>
            <w:rFonts w:eastAsia="Batang"/>
            <w:bCs/>
            <w:lang w:val="en-US" w:eastAsia="ko-KR"/>
          </w:rPr>
          <w:t>j</w:t>
        </w:r>
      </w:ins>
      <w:ins w:id="1856" w:author="Ye-Kui Wang" w:date="2014-04-01T02:10:00Z">
        <w:r w:rsidRPr="00564A49">
          <w:rPr>
            <w:rFonts w:eastAsia="Batang"/>
            <w:bCs/>
            <w:lang w:val="en-US" w:eastAsia="ko-KR"/>
          </w:rPr>
          <w:t xml:space="preserve"> </w:t>
        </w:r>
      </w:ins>
      <w:ins w:id="1857" w:author="Ye-Kui Wang" w:date="2014-04-01T02:11:00Z">
        <w:r>
          <w:rPr>
            <w:rFonts w:eastAsia="Batang"/>
            <w:bCs/>
            <w:lang w:val="en-US" w:eastAsia="ko-KR"/>
          </w:rPr>
          <w:t xml:space="preserve"> </w:t>
        </w:r>
      </w:ins>
      <w:ins w:id="1858" w:author="Ye-Kui Wang" w:date="2014-04-01T02:10:00Z">
        <w:r w:rsidRPr="00564A49">
          <w:rPr>
            <w:rFonts w:eastAsia="Batang"/>
            <w:bCs/>
            <w:lang w:val="en-US" w:eastAsia="ko-KR"/>
          </w:rPr>
          <w:t>=</w:t>
        </w:r>
      </w:ins>
      <w:ins w:id="1859" w:author="Ye-Kui Wang" w:date="2014-04-01T02:11:00Z">
        <w:r>
          <w:rPr>
            <w:rFonts w:eastAsia="Batang"/>
            <w:bCs/>
            <w:lang w:val="en-US" w:eastAsia="ko-KR"/>
          </w:rPr>
          <w:t> =  0 )</w:t>
        </w:r>
      </w:ins>
      <w:ins w:id="1860" w:author="Ye-Kui Wang" w:date="2014-04-01T02:10:00Z">
        <w:r w:rsidRPr="00564A49">
          <w:rPr>
            <w:rFonts w:eastAsia="Batang"/>
            <w:bCs/>
            <w:lang w:val="en-US" w:eastAsia="ko-KR"/>
          </w:rPr>
          <w:br/>
        </w:r>
        <w:r w:rsidRPr="00564A49">
          <w:rPr>
            <w:lang w:val="en-US"/>
          </w:rPr>
          <w:tab/>
        </w:r>
      </w:ins>
      <w:ins w:id="1861" w:author="Ye-Kui Wang" w:date="2014-04-02T01:31:00Z">
        <w:r w:rsidR="00927BE4">
          <w:rPr>
            <w:lang w:val="en-US"/>
          </w:rPr>
          <w:t>layerIdx</w:t>
        </w:r>
      </w:ins>
      <w:ins w:id="1862" w:author="Ye-Kui Wang" w:date="2014-04-02T01:32:00Z">
        <w:r w:rsidR="00927BE4">
          <w:rPr>
            <w:lang w:val="en-US"/>
          </w:rPr>
          <w:t>[ j ]</w:t>
        </w:r>
      </w:ins>
      <w:ins w:id="1863" w:author="Ye-Kui Wang" w:date="2014-04-01T02:11:00Z">
        <w:r>
          <w:t xml:space="preserve"> =</w:t>
        </w:r>
      </w:ins>
      <w:ins w:id="1864" w:author="Ye-Kui Wang" w:date="2014-04-02T01:30:00Z">
        <w:r w:rsidR="00E96B7E">
          <w:t> </w:t>
        </w:r>
      </w:ins>
      <w:ins w:id="1865" w:author="Ye-Kui Wang" w:date="2014-04-01T02:12:00Z">
        <w:r>
          <w:t>i </w:t>
        </w:r>
      </w:ins>
      <w:ins w:id="1866" w:author="Ye-Kui Wang" w:date="2014-04-01T02:43:00Z">
        <w:r w:rsidR="00B02FD5">
          <w:t>–</w:t>
        </w:r>
      </w:ins>
      <w:ins w:id="1867" w:author="Ye-Kui Wang" w:date="2014-04-01T02:12:00Z">
        <w:r>
          <w:t> </w:t>
        </w:r>
        <w:r w:rsidRPr="00D75FC5">
          <w:rPr>
            <w:rFonts w:eastAsia="MS Mincho" w:hint="eastAsia"/>
            <w:lang w:eastAsia="ja-JP"/>
          </w:rPr>
          <w:t>vps_</w:t>
        </w:r>
        <w:r w:rsidRPr="00D75FC5">
          <w:rPr>
            <w:rFonts w:eastAsia="MS Mincho"/>
            <w:lang w:eastAsia="ja-JP"/>
          </w:rPr>
          <w:t>scaled</w:t>
        </w:r>
        <w:r w:rsidRPr="00D75FC5">
          <w:t>_layer_idx_delta_minus1[ i ]</w:t>
        </w:r>
        <w:r w:rsidRPr="00D75FC5">
          <w:rPr>
            <w:rFonts w:eastAsia="MS Mincho" w:hint="eastAsia"/>
            <w:lang w:eastAsia="ja-JP"/>
          </w:rPr>
          <w:t>[</w:t>
        </w:r>
        <w:r w:rsidRPr="00D75FC5">
          <w:rPr>
            <w:rFonts w:eastAsia="MS Mincho"/>
            <w:lang w:val="en-US" w:eastAsia="ja-JP"/>
          </w:rPr>
          <w:t> </w:t>
        </w:r>
        <w:r w:rsidRPr="00D75FC5">
          <w:rPr>
            <w:rFonts w:eastAsia="MS Mincho" w:hint="eastAsia"/>
            <w:lang w:val="en-US" w:eastAsia="ja-JP"/>
          </w:rPr>
          <w:t>j</w:t>
        </w:r>
        <w:r w:rsidRPr="00D75FC5">
          <w:rPr>
            <w:rFonts w:eastAsia="MS Mincho"/>
            <w:lang w:val="en-US" w:eastAsia="ja-JP"/>
          </w:rPr>
          <w:t> </w:t>
        </w:r>
        <w:r w:rsidRPr="00D75FC5">
          <w:rPr>
            <w:rFonts w:eastAsia="MS Mincho" w:hint="eastAsia"/>
            <w:lang w:val="en-US" w:eastAsia="ja-JP"/>
          </w:rPr>
          <w:t>]</w:t>
        </w:r>
        <w:r>
          <w:rPr>
            <w:rFonts w:eastAsia="MS Mincho"/>
            <w:lang w:val="en-US" w:eastAsia="ja-JP"/>
          </w:rPr>
          <w:t> </w:t>
        </w:r>
      </w:ins>
      <w:ins w:id="1868" w:author="Ye-Kui Wang" w:date="2014-04-01T02:43:00Z">
        <w:r w:rsidR="00B02FD5">
          <w:t>–</w:t>
        </w:r>
      </w:ins>
      <w:ins w:id="1869" w:author="Ye-Kui Wang" w:date="2014-04-01T02:12:00Z">
        <w:r>
          <w:rPr>
            <w:rFonts w:eastAsia="MS Mincho"/>
            <w:lang w:val="en-US" w:eastAsia="ja-JP"/>
          </w:rPr>
          <w:t> 1</w:t>
        </w:r>
      </w:ins>
      <w:ins w:id="1870" w:author="Ye-Kui Wang" w:date="2014-04-01T02:14:00Z">
        <w:r>
          <w:rPr>
            <w:rFonts w:eastAsia="MS Mincho"/>
            <w:lang w:val="en-US" w:eastAsia="ja-JP"/>
          </w:rPr>
          <w:br/>
          <w:t>else</w:t>
        </w:r>
      </w:ins>
      <w:ins w:id="1871" w:author="Ye-Kui Wang" w:date="2014-04-01T02:15:00Z">
        <w:r>
          <w:rPr>
            <w:rFonts w:eastAsia="MS Mincho"/>
            <w:lang w:val="en-US" w:eastAsia="ja-JP"/>
          </w:rPr>
          <w:tab/>
        </w:r>
        <w:r>
          <w:rPr>
            <w:rFonts w:eastAsia="MS Mincho"/>
            <w:lang w:val="en-US" w:eastAsia="ja-JP"/>
          </w:rPr>
          <w:tab/>
        </w:r>
        <w:r>
          <w:rPr>
            <w:rFonts w:eastAsia="MS Mincho"/>
            <w:lang w:val="en-US" w:eastAsia="ja-JP"/>
          </w:rPr>
          <w:tab/>
        </w:r>
        <w:r w:rsidRPr="00564A49">
          <w:rPr>
            <w:rFonts w:eastAsia="Batang"/>
            <w:bCs/>
            <w:lang w:val="en-US" w:eastAsia="ko-KR"/>
          </w:rPr>
          <w:tab/>
        </w:r>
        <w:r w:rsidRPr="00564A49">
          <w:rPr>
            <w:bCs/>
            <w:lang w:val="en-US"/>
          </w:rPr>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5</w:t>
        </w:r>
        <w:r w:rsidR="00F154E5" w:rsidRPr="00564A49">
          <w:rPr>
            <w:lang w:val="en-US"/>
          </w:rPr>
          <w:fldChar w:fldCharType="end"/>
        </w:r>
        <w:r w:rsidRPr="00564A49">
          <w:rPr>
            <w:bCs/>
            <w:lang w:val="en-US"/>
          </w:rPr>
          <w:t>)</w:t>
        </w:r>
      </w:ins>
      <w:ins w:id="1872" w:author="Ye-Kui Wang" w:date="2014-04-01T02:14:00Z">
        <w:r>
          <w:rPr>
            <w:rFonts w:eastAsia="MS Mincho"/>
            <w:lang w:val="en-US" w:eastAsia="ja-JP"/>
          </w:rPr>
          <w:br/>
        </w:r>
        <w:r w:rsidRPr="00564A49">
          <w:rPr>
            <w:lang w:val="en-US"/>
          </w:rPr>
          <w:tab/>
        </w:r>
      </w:ins>
      <w:ins w:id="1873" w:author="Ye-Kui Wang" w:date="2014-04-02T01:31:00Z">
        <w:r w:rsidR="00927BE4">
          <w:rPr>
            <w:lang w:val="en-US"/>
          </w:rPr>
          <w:t>layerIdx</w:t>
        </w:r>
      </w:ins>
      <w:ins w:id="1874" w:author="Ye-Kui Wang" w:date="2014-04-02T01:32:00Z">
        <w:r w:rsidR="00927BE4">
          <w:rPr>
            <w:lang w:val="en-US"/>
          </w:rPr>
          <w:t>[ j ]</w:t>
        </w:r>
      </w:ins>
      <w:ins w:id="1875" w:author="Ye-Kui Wang" w:date="2014-04-01T02:14:00Z">
        <w:r>
          <w:t xml:space="preserve"> = </w:t>
        </w:r>
      </w:ins>
      <w:ins w:id="1876" w:author="Ye-Kui Wang" w:date="2014-04-02T01:32:00Z">
        <w:r w:rsidR="00927BE4">
          <w:t>layer</w:t>
        </w:r>
      </w:ins>
      <w:ins w:id="1877" w:author="Ye-Kui Wang" w:date="2014-04-01T02:14:00Z">
        <w:r>
          <w:t>Idx[ j</w:t>
        </w:r>
      </w:ins>
      <w:ins w:id="1878" w:author="Ye-Kui Wang" w:date="2014-04-01T02:15:00Z">
        <w:r>
          <w:t> − 1</w:t>
        </w:r>
      </w:ins>
      <w:ins w:id="1879" w:author="Ye-Kui Wang" w:date="2014-04-01T02:14:00Z">
        <w:r>
          <w:t> ] + </w:t>
        </w:r>
        <w:r w:rsidRPr="00D75FC5">
          <w:rPr>
            <w:rFonts w:eastAsia="MS Mincho" w:hint="eastAsia"/>
            <w:lang w:eastAsia="ja-JP"/>
          </w:rPr>
          <w:t>vps_</w:t>
        </w:r>
        <w:r w:rsidRPr="00D75FC5">
          <w:rPr>
            <w:rFonts w:eastAsia="MS Mincho"/>
            <w:lang w:eastAsia="ja-JP"/>
          </w:rPr>
          <w:t>scaled</w:t>
        </w:r>
        <w:r w:rsidRPr="00D75FC5">
          <w:t>_layer_idx_delta_minus1[ i ]</w:t>
        </w:r>
        <w:r w:rsidRPr="00D75FC5">
          <w:rPr>
            <w:rFonts w:eastAsia="MS Mincho" w:hint="eastAsia"/>
            <w:lang w:eastAsia="ja-JP"/>
          </w:rPr>
          <w:t>[</w:t>
        </w:r>
        <w:r w:rsidRPr="00D75FC5">
          <w:rPr>
            <w:rFonts w:eastAsia="MS Mincho"/>
            <w:lang w:val="en-US" w:eastAsia="ja-JP"/>
          </w:rPr>
          <w:t> </w:t>
        </w:r>
        <w:r w:rsidRPr="00D75FC5">
          <w:rPr>
            <w:rFonts w:eastAsia="MS Mincho" w:hint="eastAsia"/>
            <w:lang w:val="en-US" w:eastAsia="ja-JP"/>
          </w:rPr>
          <w:t>j</w:t>
        </w:r>
        <w:r w:rsidRPr="00D75FC5">
          <w:rPr>
            <w:rFonts w:eastAsia="MS Mincho"/>
            <w:lang w:val="en-US" w:eastAsia="ja-JP"/>
          </w:rPr>
          <w:t> </w:t>
        </w:r>
        <w:r w:rsidRPr="00D75FC5">
          <w:rPr>
            <w:rFonts w:eastAsia="MS Mincho" w:hint="eastAsia"/>
            <w:lang w:val="en-US" w:eastAsia="ja-JP"/>
          </w:rPr>
          <w:t>]</w:t>
        </w:r>
        <w:r>
          <w:rPr>
            <w:rFonts w:eastAsia="MS Mincho"/>
            <w:lang w:val="en-US" w:eastAsia="ja-JP"/>
          </w:rPr>
          <w:t> + 1</w:t>
        </w:r>
      </w:ins>
      <w:ins w:id="1880" w:author="Ye-Kui Wang" w:date="2014-04-02T01:31:00Z">
        <w:r w:rsidR="00927BE4">
          <w:rPr>
            <w:rFonts w:eastAsia="MS Mincho"/>
            <w:lang w:val="en-US" w:eastAsia="ja-JP"/>
          </w:rPr>
          <w:br/>
        </w:r>
        <w:r w:rsidR="00927BE4">
          <w:t>ScaledLayerId[ i ][ j ] = layer_id_in_nuh[</w:t>
        </w:r>
      </w:ins>
      <w:ins w:id="1881" w:author="Ye-Kui Wang" w:date="2014-04-02T01:49:00Z">
        <w:r w:rsidR="00AC02D7">
          <w:t> </w:t>
        </w:r>
      </w:ins>
      <w:ins w:id="1882" w:author="Ye-Kui Wang" w:date="2014-04-02T01:33:00Z">
        <w:r w:rsidR="00927BE4">
          <w:t>layerIdx[ j ]</w:t>
        </w:r>
      </w:ins>
      <w:ins w:id="1883" w:author="Ye-Kui Wang" w:date="2014-04-02T01:31:00Z">
        <w:r w:rsidR="00927BE4">
          <w:t> </w:t>
        </w:r>
      </w:ins>
      <w:ins w:id="1884" w:author="Ye-Kui Wang" w:date="2014-04-02T01:33:00Z">
        <w:r w:rsidR="00927BE4">
          <w:t>]</w:t>
        </w:r>
      </w:ins>
    </w:p>
    <w:p w:rsidR="00B2524A" w:rsidRPr="00564A49" w:rsidRDefault="00B2524A" w:rsidP="00B2524A">
      <w:pPr>
        <w:pStyle w:val="3N"/>
        <w:rPr>
          <w:ins w:id="1885" w:author="Adarsh K. Ramasubramonian" w:date="2014-03-29T07:42:00Z"/>
        </w:rPr>
      </w:pPr>
      <w:ins w:id="1886" w:author="Adarsh K. Ramasubramonian" w:date="2014-03-29T07:42:00Z">
        <w:r w:rsidRPr="00564A49">
          <w:lastRenderedPageBreak/>
          <w:t xml:space="preserve">The value of </w:t>
        </w:r>
      </w:ins>
      <w:ins w:id="1887" w:author="Ye-Kui Wang" w:date="2014-04-01T02:33:00Z">
        <w:r w:rsidR="00B02FD5">
          <w:t>vps_</w:t>
        </w:r>
      </w:ins>
      <w:ins w:id="1888" w:author="Adarsh K. Ramasubramonian" w:date="2014-03-29T07:42:00Z">
        <w:r w:rsidRPr="00564A49">
          <w:t>scaled_layer_id</w:t>
        </w:r>
      </w:ins>
      <w:ins w:id="1889" w:author="Ye-Kui Wang" w:date="2014-04-01T02:33:00Z">
        <w:r w:rsidR="00B02FD5">
          <w:t>x_delta_minus1</w:t>
        </w:r>
      </w:ins>
      <w:ins w:id="1890" w:author="Adarsh K. Ramasubramonian" w:date="2014-03-29T07:42:00Z">
        <w:r w:rsidRPr="00564A49">
          <w:t>[ i ]</w:t>
        </w:r>
      </w:ins>
      <w:ins w:id="1891" w:author="Tomoyuki Yamamoto" w:date="2014-03-30T01:22:00Z">
        <w:r w:rsidR="00B812D2">
          <w:rPr>
            <w:rFonts w:eastAsiaTheme="minorEastAsia" w:hint="eastAsia"/>
            <w:lang w:eastAsia="ja-JP"/>
          </w:rPr>
          <w:t>[</w:t>
        </w:r>
        <w:r w:rsidR="00B812D2">
          <w:rPr>
            <w:rFonts w:eastAsiaTheme="minorEastAsia"/>
            <w:lang w:val="en-US" w:eastAsia="ja-JP"/>
          </w:rPr>
          <w:t> </w:t>
        </w:r>
        <w:r w:rsidR="00B812D2">
          <w:rPr>
            <w:rFonts w:eastAsiaTheme="minorEastAsia" w:hint="eastAsia"/>
            <w:lang w:val="en-US" w:eastAsia="ja-JP"/>
          </w:rPr>
          <w:t>j</w:t>
        </w:r>
        <w:r w:rsidR="00B812D2">
          <w:rPr>
            <w:rFonts w:eastAsiaTheme="minorEastAsia"/>
            <w:lang w:val="en-US" w:eastAsia="ja-JP"/>
          </w:rPr>
          <w:t> </w:t>
        </w:r>
        <w:r w:rsidR="00B812D2">
          <w:rPr>
            <w:rFonts w:eastAsiaTheme="minorEastAsia" w:hint="eastAsia"/>
            <w:lang w:val="en-US" w:eastAsia="ja-JP"/>
          </w:rPr>
          <w:t>]</w:t>
        </w:r>
      </w:ins>
      <w:ins w:id="1892" w:author="Adarsh K. Ramasubramonian" w:date="2014-03-29T07:42:00Z">
        <w:r w:rsidRPr="00564A49">
          <w:t xml:space="preserve"> shall be </w:t>
        </w:r>
      </w:ins>
      <w:ins w:id="1893" w:author="Ye-Kui Wang" w:date="2014-04-01T02:34:00Z">
        <w:r w:rsidR="00B02FD5">
          <w:t xml:space="preserve">in the range of </w:t>
        </w:r>
      </w:ins>
      <w:ins w:id="1894" w:author="Ye-Kui Wang" w:date="2014-04-01T02:36:00Z">
        <w:r w:rsidR="00B02FD5">
          <w:t>0 to i </w:t>
        </w:r>
      </w:ins>
      <w:ins w:id="1895" w:author="Ye-Kui Wang" w:date="2014-04-01T02:40:00Z">
        <w:r w:rsidR="00B02FD5">
          <w:t>–</w:t>
        </w:r>
      </w:ins>
      <w:ins w:id="1896" w:author="Ye-Kui Wang" w:date="2014-04-01T02:36:00Z">
        <w:r w:rsidR="00B02FD5">
          <w:t> 1</w:t>
        </w:r>
      </w:ins>
      <w:ins w:id="1897" w:author="Ye-Kui Wang" w:date="2014-04-01T02:40:00Z">
        <w:r w:rsidR="00B02FD5">
          <w:t>, inclusive</w:t>
        </w:r>
      </w:ins>
      <w:ins w:id="1898" w:author="Adarsh K. Ramasubramonian" w:date="2014-03-29T07:42:00Z">
        <w:r w:rsidRPr="00564A49">
          <w:t>.</w:t>
        </w:r>
      </w:ins>
    </w:p>
    <w:p w:rsidR="00932F72" w:rsidRDefault="00932F72" w:rsidP="00932F72">
      <w:pPr>
        <w:pStyle w:val="3N"/>
        <w:rPr>
          <w:ins w:id="1899" w:author="Adarsh K. Ramasubramonian" w:date="2014-03-29T07:09:00Z"/>
        </w:rPr>
      </w:pPr>
      <w:ins w:id="1900" w:author="Adarsh K. Ramasubramonian" w:date="2014-03-29T07:07:00Z">
        <w:r w:rsidRPr="00932F72">
          <w:rPr>
            <w:b/>
          </w:rPr>
          <w:t>vps_scaled_layer_left_offset</w:t>
        </w:r>
        <w:r w:rsidRPr="00932F72">
          <w:rPr>
            <w:bCs/>
          </w:rPr>
          <w:t>[</w:t>
        </w:r>
        <w:r>
          <w:rPr>
            <w:bCs/>
          </w:rPr>
          <w:t> i </w:t>
        </w:r>
      </w:ins>
      <w:ins w:id="1901" w:author="Adarsh K. Ramasubramonian" w:date="2014-03-29T07:08:00Z">
        <w:r>
          <w:rPr>
            <w:bCs/>
          </w:rPr>
          <w:t>][</w:t>
        </w:r>
      </w:ins>
      <w:ins w:id="1902" w:author="Adarsh K. Ramasubramonian" w:date="2014-03-29T07:07:00Z">
        <w:r w:rsidRPr="00932F72">
          <w:rPr>
            <w:bCs/>
          </w:rPr>
          <w:t> </w:t>
        </w:r>
      </w:ins>
      <w:ins w:id="1903" w:author="Adarsh K. Ramasubramonian" w:date="2014-03-29T07:08:00Z">
        <w:r>
          <w:rPr>
            <w:bCs/>
          </w:rPr>
          <w:t>j ]</w:t>
        </w:r>
      </w:ins>
      <w:ins w:id="1904" w:author="Adarsh K. Ramasubramonian" w:date="2014-03-29T07:07:00Z">
        <w:r w:rsidRPr="00932F72">
          <w:t xml:space="preserve"> is used to specify the horizontal offset</w:t>
        </w:r>
      </w:ins>
      <w:ins w:id="1905" w:author="Ye-Kui Wang" w:date="2014-04-01T06:57:00Z">
        <w:r w:rsidR="00B51042">
          <w:t>, in units of two samples,</w:t>
        </w:r>
      </w:ins>
      <w:ins w:id="1906" w:author="Adarsh K. Ramasubramonian" w:date="2014-03-29T07:07:00Z">
        <w:r w:rsidRPr="00932F72">
          <w:t xml:space="preserve"> between the </w:t>
        </w:r>
        <w:r w:rsidRPr="00932F72">
          <w:rPr>
            <w:rFonts w:eastAsia="Times New Roman"/>
            <w:lang w:eastAsia="zh-CN"/>
          </w:rPr>
          <w:t>top</w:t>
        </w:r>
        <w:r w:rsidRPr="00932F72">
          <w:t xml:space="preserve">-left luma sample of </w:t>
        </w:r>
      </w:ins>
      <w:ins w:id="1907" w:author="Ye-Kui Wang" w:date="2014-04-01T06:41:00Z">
        <w:r w:rsidR="00D04CBA">
          <w:t xml:space="preserve">a picture in the i-th layer and </w:t>
        </w:r>
      </w:ins>
      <w:ins w:id="1908" w:author="Ye-Kui Wang" w:date="2014-04-01T06:57:00Z">
        <w:r w:rsidR="001735B5" w:rsidRPr="00932F72">
          <w:t xml:space="preserve">the </w:t>
        </w:r>
        <w:r w:rsidR="001735B5" w:rsidRPr="00932F72">
          <w:rPr>
            <w:rFonts w:eastAsia="Times New Roman"/>
            <w:lang w:eastAsia="zh-CN"/>
          </w:rPr>
          <w:t>top</w:t>
        </w:r>
        <w:r w:rsidR="001735B5" w:rsidRPr="00932F72">
          <w:t xml:space="preserve">-left luma sample of </w:t>
        </w:r>
      </w:ins>
      <w:ins w:id="1909" w:author="Adarsh K. Ramasubramonian" w:date="2014-03-29T07:07:00Z">
        <w:r w:rsidRPr="00932F72">
          <w:t xml:space="preserve">the </w:t>
        </w:r>
      </w:ins>
      <w:ins w:id="1910" w:author="Ye-Kui Wang" w:date="2014-04-01T06:55:00Z">
        <w:r w:rsidR="001735B5">
          <w:t xml:space="preserve">picture's </w:t>
        </w:r>
      </w:ins>
      <w:ins w:id="1911" w:author="Adarsh K. Ramasubramonian" w:date="2014-03-29T07:07:00Z">
        <w:r w:rsidRPr="00932F72">
          <w:t>associated inter-layer picture</w:t>
        </w:r>
      </w:ins>
      <w:ins w:id="1912" w:author="Tomoyuki Yamamoto" w:date="2014-03-30T00:43:00Z">
        <w:r w:rsidR="00B54E5C" w:rsidRPr="00564A49">
          <w:t xml:space="preserve"> </w:t>
        </w:r>
      </w:ins>
      <w:ins w:id="1913" w:author="Ye-Kui Wang" w:date="2014-04-01T06:59:00Z">
        <w:r w:rsidR="00B51042">
          <w:t>in the j-th assoc</w:t>
        </w:r>
      </w:ins>
      <w:ins w:id="1914" w:author="Ye-Kui Wang" w:date="2014-04-01T07:00:00Z">
        <w:r w:rsidR="00B51042">
          <w:t>i</w:t>
        </w:r>
      </w:ins>
      <w:ins w:id="1915" w:author="Ye-Kui Wang" w:date="2014-04-01T06:59:00Z">
        <w:r w:rsidR="00B51042">
          <w:t xml:space="preserve">ated lower layer </w:t>
        </w:r>
      </w:ins>
      <w:ins w:id="1916" w:author="Ye-Kui Wang" w:date="2014-04-01T07:01:00Z">
        <w:r w:rsidR="00B51042">
          <w:t>of the i-th layer</w:t>
        </w:r>
      </w:ins>
      <w:ins w:id="1917" w:author="Adarsh K. Ramasubramonian" w:date="2014-03-29T07:07:00Z">
        <w:r w:rsidRPr="00932F72">
          <w:t xml:space="preserve">. </w:t>
        </w:r>
      </w:ins>
      <w:ins w:id="1918" w:author="Ye-Kui Wang" w:date="2014-04-01T06:51:00Z">
        <w:r w:rsidR="005A479A">
          <w:t xml:space="preserve">The value of </w:t>
        </w:r>
        <w:r w:rsidR="005A479A" w:rsidRPr="00932F72">
          <w:t>vps_scaled_layer_left_offset</w:t>
        </w:r>
        <w:r w:rsidR="005A479A" w:rsidRPr="00932F72">
          <w:rPr>
            <w:bCs/>
          </w:rPr>
          <w:t>[ </w:t>
        </w:r>
        <w:r w:rsidR="005A479A">
          <w:rPr>
            <w:bCs/>
          </w:rPr>
          <w:t>i ][ j</w:t>
        </w:r>
        <w:r w:rsidR="005A479A" w:rsidRPr="00932F72">
          <w:rPr>
            <w:bCs/>
          </w:rPr>
          <w:t> ]</w:t>
        </w:r>
        <w:r w:rsidR="005A479A">
          <w:rPr>
            <w:bCs/>
          </w:rPr>
          <w:t xml:space="preserve"> shall be in the range of </w:t>
        </w:r>
      </w:ins>
      <w:ins w:id="1919" w:author="Ye-Kui Wang" w:date="2014-04-01T06:52:00Z">
        <w:r w:rsidR="005A479A">
          <w:rPr>
            <w:bCs/>
          </w:rPr>
          <w:t xml:space="preserve">0 to </w:t>
        </w:r>
        <w:r w:rsidR="005A479A" w:rsidRPr="005A479A">
          <w:rPr>
            <w:bCs/>
            <w:highlight w:val="yellow"/>
          </w:rPr>
          <w:t>XXX</w:t>
        </w:r>
        <w:r w:rsidR="005A479A">
          <w:rPr>
            <w:bCs/>
          </w:rPr>
          <w:t>, inclusive</w:t>
        </w:r>
      </w:ins>
      <w:ins w:id="1920" w:author="Ye-Kui Wang" w:date="2014-04-01T06:51:00Z">
        <w:r w:rsidR="005A479A">
          <w:t xml:space="preserve">. </w:t>
        </w:r>
      </w:ins>
      <w:ins w:id="1921" w:author="Adarsh K. Ramasubramonian" w:date="2014-03-29T07:07:00Z">
        <w:r w:rsidRPr="00932F72">
          <w:t>When not present, the value of vps_scaled_layer_left_offset</w:t>
        </w:r>
        <w:r w:rsidRPr="00932F72">
          <w:rPr>
            <w:bCs/>
          </w:rPr>
          <w:t>[ </w:t>
        </w:r>
      </w:ins>
      <w:ins w:id="1922" w:author="Adarsh K. Ramasubramonian" w:date="2014-03-29T07:09:00Z">
        <w:r w:rsidR="00CF2D21">
          <w:rPr>
            <w:bCs/>
          </w:rPr>
          <w:t>i ][ j</w:t>
        </w:r>
      </w:ins>
      <w:ins w:id="1923" w:author="Adarsh K. Ramasubramonian" w:date="2014-03-29T07:07:00Z">
        <w:r w:rsidRPr="00932F72">
          <w:rPr>
            <w:bCs/>
          </w:rPr>
          <w:t> ]</w:t>
        </w:r>
        <w:r w:rsidRPr="00932F72">
          <w:t xml:space="preserve"> is inferred to be equal to 0.</w:t>
        </w:r>
      </w:ins>
    </w:p>
    <w:p w:rsidR="00B51042" w:rsidRDefault="00B51042" w:rsidP="00B51042">
      <w:pPr>
        <w:pStyle w:val="3N"/>
        <w:rPr>
          <w:ins w:id="1924" w:author="Ye-Kui Wang" w:date="2014-04-01T07:02:00Z"/>
        </w:rPr>
      </w:pPr>
      <w:ins w:id="1925" w:author="Ye-Kui Wang" w:date="2014-04-01T07:02:00Z">
        <w:r w:rsidRPr="00932F72">
          <w:rPr>
            <w:b/>
          </w:rPr>
          <w:t>vps_scaled_layer_</w:t>
        </w:r>
        <w:r>
          <w:rPr>
            <w:b/>
          </w:rPr>
          <w:t>top</w:t>
        </w:r>
        <w:r w:rsidRPr="00932F72">
          <w:rPr>
            <w:b/>
          </w:rPr>
          <w:t>_offset</w:t>
        </w:r>
        <w:r w:rsidRPr="00932F72">
          <w:rPr>
            <w:bCs/>
          </w:rPr>
          <w:t>[</w:t>
        </w:r>
        <w:r>
          <w:rPr>
            <w:bCs/>
          </w:rPr>
          <w:t> i ][</w:t>
        </w:r>
        <w:r w:rsidRPr="00932F72">
          <w:rPr>
            <w:bCs/>
          </w:rPr>
          <w:t> </w:t>
        </w:r>
        <w:r>
          <w:rPr>
            <w:bCs/>
          </w:rPr>
          <w:t>j ]</w:t>
        </w:r>
        <w:r w:rsidRPr="00932F72">
          <w:t xml:space="preserve"> is used to specify the </w:t>
        </w:r>
        <w:r>
          <w:t>ver</w:t>
        </w:r>
      </w:ins>
      <w:ins w:id="1926" w:author="Ye-Kui Wang" w:date="2014-04-01T07:03:00Z">
        <w:r>
          <w:t>tical</w:t>
        </w:r>
      </w:ins>
      <w:ins w:id="1927" w:author="Ye-Kui Wang" w:date="2014-04-01T07:02:00Z">
        <w:r w:rsidRPr="00932F72">
          <w:t xml:space="preserve"> offset</w:t>
        </w:r>
        <w:r>
          <w:t>, in units of two samples,</w:t>
        </w:r>
        <w:r w:rsidRPr="00932F72">
          <w:t xml:space="preserve"> between the </w:t>
        </w:r>
        <w:r w:rsidRPr="00932F72">
          <w:rPr>
            <w:rFonts w:eastAsia="Times New Roman"/>
            <w:lang w:eastAsia="zh-CN"/>
          </w:rPr>
          <w:t>top</w:t>
        </w:r>
        <w:r w:rsidRPr="00932F72">
          <w:t xml:space="preserve">-left luma sample of </w:t>
        </w:r>
        <w:r>
          <w:t xml:space="preserve">a picture in the i-th layer and </w:t>
        </w:r>
        <w:r w:rsidRPr="00932F72">
          <w:t xml:space="preserve">the </w:t>
        </w:r>
        <w:r w:rsidRPr="00932F72">
          <w:rPr>
            <w:rFonts w:eastAsia="Times New Roman"/>
            <w:lang w:eastAsia="zh-CN"/>
          </w:rPr>
          <w:t>top</w:t>
        </w:r>
        <w:r w:rsidRPr="00932F72">
          <w:t xml:space="preserve">-left luma sample of the </w:t>
        </w:r>
        <w:r>
          <w:t xml:space="preserve">picture's </w:t>
        </w:r>
        <w:r w:rsidRPr="00932F72">
          <w:t>associated inter-layer picture</w:t>
        </w:r>
        <w:r w:rsidRPr="00564A49">
          <w:t xml:space="preserve"> </w:t>
        </w:r>
        <w:r>
          <w:t>in the j-th associated lower layer of the i-th layer</w:t>
        </w:r>
        <w:r w:rsidRPr="00932F72">
          <w:t xml:space="preserve">. </w:t>
        </w:r>
        <w:r>
          <w:t xml:space="preserve">The value of </w:t>
        </w:r>
        <w:r w:rsidRPr="00932F72">
          <w:t>vps_scaled_layer_</w:t>
        </w:r>
      </w:ins>
      <w:ins w:id="1928" w:author="Ye-Kui Wang" w:date="2014-04-01T07:04:00Z">
        <w:r>
          <w:t>top</w:t>
        </w:r>
      </w:ins>
      <w:ins w:id="1929" w:author="Ye-Kui Wang" w:date="2014-04-01T07:02:00Z">
        <w:r w:rsidRPr="00932F72">
          <w:t>_offset</w:t>
        </w:r>
        <w:r w:rsidRPr="00932F72">
          <w:rPr>
            <w:bCs/>
          </w:rPr>
          <w:t>[ </w:t>
        </w:r>
        <w:r>
          <w:rPr>
            <w:bCs/>
          </w:rPr>
          <w:t>i ][ j</w:t>
        </w:r>
        <w:r w:rsidRPr="00932F72">
          <w:rPr>
            <w:bCs/>
          </w:rPr>
          <w:t> ]</w:t>
        </w:r>
        <w:r>
          <w:rPr>
            <w:bCs/>
          </w:rPr>
          <w:t xml:space="preserve"> shall be in the range of 0 to </w:t>
        </w:r>
        <w:r w:rsidRPr="005A479A">
          <w:rPr>
            <w:bCs/>
            <w:highlight w:val="yellow"/>
          </w:rPr>
          <w:t>XXX</w:t>
        </w:r>
        <w:r>
          <w:rPr>
            <w:bCs/>
          </w:rPr>
          <w:t>, inclusive</w:t>
        </w:r>
        <w:r>
          <w:t xml:space="preserve">. </w:t>
        </w:r>
        <w:r w:rsidRPr="00932F72">
          <w:t>When not present, the value of vps_scaled_layer_</w:t>
        </w:r>
      </w:ins>
      <w:ins w:id="1930" w:author="Ye-Kui Wang" w:date="2014-04-01T07:04:00Z">
        <w:r>
          <w:t>top</w:t>
        </w:r>
      </w:ins>
      <w:ins w:id="1931" w:author="Ye-Kui Wang" w:date="2014-04-01T07:02:00Z">
        <w:r w:rsidRPr="00932F72">
          <w:t>_offset</w:t>
        </w:r>
        <w:r w:rsidRPr="00932F72">
          <w:rPr>
            <w:bCs/>
          </w:rPr>
          <w:t>[ </w:t>
        </w:r>
        <w:r>
          <w:rPr>
            <w:bCs/>
          </w:rPr>
          <w:t>i ][ j</w:t>
        </w:r>
        <w:r w:rsidRPr="00932F72">
          <w:rPr>
            <w:bCs/>
          </w:rPr>
          <w:t> ]</w:t>
        </w:r>
        <w:r w:rsidRPr="00932F72">
          <w:t xml:space="preserve"> is inferred to be equal to 0.</w:t>
        </w:r>
      </w:ins>
    </w:p>
    <w:p w:rsidR="00B51042" w:rsidRDefault="00B51042" w:rsidP="00B51042">
      <w:pPr>
        <w:pStyle w:val="3N"/>
        <w:rPr>
          <w:ins w:id="1932" w:author="Ye-Kui Wang" w:date="2014-04-01T07:04:00Z"/>
        </w:rPr>
      </w:pPr>
      <w:ins w:id="1933" w:author="Ye-Kui Wang" w:date="2014-04-01T07:04:00Z">
        <w:r w:rsidRPr="00932F72">
          <w:rPr>
            <w:b/>
          </w:rPr>
          <w:t>vps_scaled_layer_</w:t>
        </w:r>
        <w:r>
          <w:rPr>
            <w:b/>
          </w:rPr>
          <w:t>right</w:t>
        </w:r>
        <w:r w:rsidRPr="00932F72">
          <w:rPr>
            <w:b/>
          </w:rPr>
          <w:t>_offset</w:t>
        </w:r>
        <w:r w:rsidRPr="00932F72">
          <w:rPr>
            <w:bCs/>
          </w:rPr>
          <w:t>[</w:t>
        </w:r>
        <w:r>
          <w:rPr>
            <w:bCs/>
          </w:rPr>
          <w:t> i ][</w:t>
        </w:r>
        <w:r w:rsidRPr="00932F72">
          <w:rPr>
            <w:bCs/>
          </w:rPr>
          <w:t> </w:t>
        </w:r>
        <w:r>
          <w:rPr>
            <w:bCs/>
          </w:rPr>
          <w:t>j ]</w:t>
        </w:r>
        <w:r w:rsidRPr="00932F72">
          <w:t xml:space="preserve"> is used to specify the horizontal offset</w:t>
        </w:r>
        <w:r>
          <w:t>, in units of two samples,</w:t>
        </w:r>
        <w:r w:rsidRPr="00932F72">
          <w:t xml:space="preserve"> between the </w:t>
        </w:r>
      </w:ins>
      <w:ins w:id="1934" w:author="Ye-Kui Wang" w:date="2014-04-01T07:06:00Z">
        <w:r>
          <w:rPr>
            <w:rFonts w:eastAsia="Times New Roman"/>
            <w:lang w:eastAsia="zh-CN"/>
          </w:rPr>
          <w:t>bottom-right</w:t>
        </w:r>
      </w:ins>
      <w:ins w:id="1935" w:author="Ye-Kui Wang" w:date="2014-04-01T07:04:00Z">
        <w:r w:rsidRPr="00932F72">
          <w:t xml:space="preserve"> luma sample of </w:t>
        </w:r>
        <w:r>
          <w:t xml:space="preserve">a picture in the i-th layer and </w:t>
        </w:r>
        <w:r w:rsidRPr="00932F72">
          <w:t xml:space="preserve">the </w:t>
        </w:r>
      </w:ins>
      <w:ins w:id="1936" w:author="Ye-Kui Wang" w:date="2014-04-01T07:06:00Z">
        <w:r>
          <w:rPr>
            <w:rFonts w:eastAsia="Times New Roman"/>
            <w:lang w:eastAsia="zh-CN"/>
          </w:rPr>
          <w:t>bottom-right</w:t>
        </w:r>
      </w:ins>
      <w:ins w:id="1937" w:author="Ye-Kui Wang" w:date="2014-04-01T07:04:00Z">
        <w:r w:rsidRPr="00932F72">
          <w:t xml:space="preserve"> luma sample of the </w:t>
        </w:r>
        <w:r>
          <w:t xml:space="preserve">picture's </w:t>
        </w:r>
        <w:r w:rsidRPr="00932F72">
          <w:t>associated inter-layer picture</w:t>
        </w:r>
        <w:r w:rsidRPr="00564A49">
          <w:t xml:space="preserve"> </w:t>
        </w:r>
        <w:r>
          <w:t>in the j-th associated lower layer of the i-th layer</w:t>
        </w:r>
        <w:r w:rsidRPr="00932F72">
          <w:t xml:space="preserve">. </w:t>
        </w:r>
        <w:r>
          <w:t xml:space="preserve">The value of </w:t>
        </w:r>
        <w:r w:rsidRPr="00932F72">
          <w:t>vps_scaled_layer_</w:t>
        </w:r>
      </w:ins>
      <w:ins w:id="1938" w:author="Ye-Kui Wang" w:date="2014-04-01T07:07:00Z">
        <w:r w:rsidR="00285F04">
          <w:t>right</w:t>
        </w:r>
      </w:ins>
      <w:ins w:id="1939" w:author="Ye-Kui Wang" w:date="2014-04-01T07:04:00Z">
        <w:r w:rsidRPr="00932F72">
          <w:t>_offset</w:t>
        </w:r>
        <w:r w:rsidRPr="00932F72">
          <w:rPr>
            <w:bCs/>
          </w:rPr>
          <w:t>[ </w:t>
        </w:r>
        <w:r>
          <w:rPr>
            <w:bCs/>
          </w:rPr>
          <w:t>i ][ j</w:t>
        </w:r>
        <w:r w:rsidRPr="00932F72">
          <w:rPr>
            <w:bCs/>
          </w:rPr>
          <w:t> ]</w:t>
        </w:r>
        <w:r>
          <w:rPr>
            <w:bCs/>
          </w:rPr>
          <w:t xml:space="preserve"> shall be in the range of 0 to </w:t>
        </w:r>
        <w:r w:rsidRPr="005A479A">
          <w:rPr>
            <w:bCs/>
            <w:highlight w:val="yellow"/>
          </w:rPr>
          <w:t>XXX</w:t>
        </w:r>
        <w:r>
          <w:rPr>
            <w:bCs/>
          </w:rPr>
          <w:t>, inclusive</w:t>
        </w:r>
        <w:r>
          <w:t xml:space="preserve">. </w:t>
        </w:r>
        <w:r w:rsidRPr="00932F72">
          <w:t>When not present, the value of vps_scaled_layer_</w:t>
        </w:r>
      </w:ins>
      <w:ins w:id="1940" w:author="Ye-Kui Wang" w:date="2014-04-01T07:08:00Z">
        <w:r w:rsidR="00285F04">
          <w:t>right</w:t>
        </w:r>
      </w:ins>
      <w:ins w:id="1941" w:author="Ye-Kui Wang" w:date="2014-04-01T07:04:00Z">
        <w:r w:rsidRPr="00932F72">
          <w:t>_offset</w:t>
        </w:r>
        <w:r w:rsidRPr="00932F72">
          <w:rPr>
            <w:bCs/>
          </w:rPr>
          <w:t>[ </w:t>
        </w:r>
        <w:r>
          <w:rPr>
            <w:bCs/>
          </w:rPr>
          <w:t>i ][ j</w:t>
        </w:r>
        <w:r w:rsidRPr="00932F72">
          <w:rPr>
            <w:bCs/>
          </w:rPr>
          <w:t> ]</w:t>
        </w:r>
        <w:r w:rsidRPr="00932F72">
          <w:t xml:space="preserve"> is inferred to be equal to 0.</w:t>
        </w:r>
      </w:ins>
    </w:p>
    <w:p w:rsidR="00285F04" w:rsidRDefault="00285F04" w:rsidP="00285F04">
      <w:pPr>
        <w:pStyle w:val="3N"/>
        <w:rPr>
          <w:ins w:id="1942" w:author="Ye-Kui Wang" w:date="2014-04-01T07:08:00Z"/>
        </w:rPr>
      </w:pPr>
      <w:ins w:id="1943" w:author="Ye-Kui Wang" w:date="2014-04-01T07:08:00Z">
        <w:r w:rsidRPr="00932F72">
          <w:rPr>
            <w:b/>
          </w:rPr>
          <w:t>vps_scaled_layer_</w:t>
        </w:r>
        <w:r>
          <w:rPr>
            <w:b/>
          </w:rPr>
          <w:t>bottom</w:t>
        </w:r>
        <w:r w:rsidRPr="00932F72">
          <w:rPr>
            <w:b/>
          </w:rPr>
          <w:t>_offset</w:t>
        </w:r>
        <w:r w:rsidRPr="00932F72">
          <w:rPr>
            <w:bCs/>
          </w:rPr>
          <w:t>[</w:t>
        </w:r>
        <w:r>
          <w:rPr>
            <w:bCs/>
          </w:rPr>
          <w:t> i ][</w:t>
        </w:r>
        <w:r w:rsidRPr="00932F72">
          <w:rPr>
            <w:bCs/>
          </w:rPr>
          <w:t> </w:t>
        </w:r>
        <w:r>
          <w:rPr>
            <w:bCs/>
          </w:rPr>
          <w:t>j ]</w:t>
        </w:r>
        <w:r w:rsidRPr="00932F72">
          <w:t xml:space="preserve"> is used to specify the </w:t>
        </w:r>
        <w:r>
          <w:t>vertical</w:t>
        </w:r>
        <w:r w:rsidRPr="00932F72">
          <w:t xml:space="preserve"> offset</w:t>
        </w:r>
        <w:r>
          <w:t>, in units of two samples,</w:t>
        </w:r>
        <w:r w:rsidRPr="00932F72">
          <w:t xml:space="preserve"> between the </w:t>
        </w:r>
        <w:r>
          <w:rPr>
            <w:rFonts w:eastAsia="Times New Roman"/>
            <w:lang w:eastAsia="zh-CN"/>
          </w:rPr>
          <w:t>bottom-right</w:t>
        </w:r>
        <w:r w:rsidRPr="00932F72">
          <w:t xml:space="preserve"> luma sample of </w:t>
        </w:r>
        <w:r>
          <w:t xml:space="preserve">a picture in the i-th layer and </w:t>
        </w:r>
        <w:r w:rsidRPr="00932F72">
          <w:t xml:space="preserve">the </w:t>
        </w:r>
        <w:r>
          <w:rPr>
            <w:rFonts w:eastAsia="Times New Roman"/>
            <w:lang w:eastAsia="zh-CN"/>
          </w:rPr>
          <w:t>bottom-right</w:t>
        </w:r>
        <w:r w:rsidRPr="00932F72">
          <w:t xml:space="preserve"> luma sample of the </w:t>
        </w:r>
        <w:r>
          <w:t xml:space="preserve">picture's </w:t>
        </w:r>
        <w:r w:rsidRPr="00932F72">
          <w:t>associated inter-layer picture</w:t>
        </w:r>
        <w:r w:rsidRPr="00564A49">
          <w:t xml:space="preserve"> </w:t>
        </w:r>
        <w:r>
          <w:t>in the j-th associated lower layer of the i-th layer</w:t>
        </w:r>
        <w:r w:rsidRPr="00932F72">
          <w:t xml:space="preserve">. </w:t>
        </w:r>
        <w:r>
          <w:t xml:space="preserve">The value of </w:t>
        </w:r>
        <w:r w:rsidRPr="00932F72">
          <w:t>vps_scaled_layer_</w:t>
        </w:r>
      </w:ins>
      <w:ins w:id="1944" w:author="Ye-Kui Wang" w:date="2014-04-01T07:09:00Z">
        <w:r>
          <w:t>bottom</w:t>
        </w:r>
      </w:ins>
      <w:ins w:id="1945" w:author="Ye-Kui Wang" w:date="2014-04-01T07:08:00Z">
        <w:r w:rsidRPr="00932F72">
          <w:t>_offset</w:t>
        </w:r>
        <w:r w:rsidRPr="00932F72">
          <w:rPr>
            <w:bCs/>
          </w:rPr>
          <w:t>[ </w:t>
        </w:r>
        <w:r>
          <w:rPr>
            <w:bCs/>
          </w:rPr>
          <w:t>i ][ j</w:t>
        </w:r>
        <w:r w:rsidRPr="00932F72">
          <w:rPr>
            <w:bCs/>
          </w:rPr>
          <w:t> ]</w:t>
        </w:r>
        <w:r>
          <w:rPr>
            <w:bCs/>
          </w:rPr>
          <w:t xml:space="preserve"> shall be in the range of 0 to </w:t>
        </w:r>
        <w:r w:rsidRPr="005A479A">
          <w:rPr>
            <w:bCs/>
            <w:highlight w:val="yellow"/>
          </w:rPr>
          <w:t>XXX</w:t>
        </w:r>
        <w:r>
          <w:rPr>
            <w:bCs/>
          </w:rPr>
          <w:t>, inclusive</w:t>
        </w:r>
        <w:r>
          <w:t xml:space="preserve">. </w:t>
        </w:r>
        <w:r w:rsidRPr="00932F72">
          <w:t>When not present, the value of vps_scaled_layer_</w:t>
        </w:r>
      </w:ins>
      <w:ins w:id="1946" w:author="Ye-Kui Wang" w:date="2014-04-01T07:09:00Z">
        <w:r>
          <w:t>bottom</w:t>
        </w:r>
      </w:ins>
      <w:ins w:id="1947" w:author="Ye-Kui Wang" w:date="2014-04-01T07:08:00Z">
        <w:r w:rsidRPr="00932F72">
          <w:t>_offset</w:t>
        </w:r>
        <w:r w:rsidRPr="00932F72">
          <w:rPr>
            <w:bCs/>
          </w:rPr>
          <w:t>[ </w:t>
        </w:r>
        <w:r>
          <w:rPr>
            <w:bCs/>
          </w:rPr>
          <w:t>i ][ j</w:t>
        </w:r>
        <w:r w:rsidRPr="00932F72">
          <w:rPr>
            <w:bCs/>
          </w:rPr>
          <w:t> ]</w:t>
        </w:r>
        <w:r w:rsidRPr="00932F72">
          <w:t xml:space="preserve"> is inferred to be equal to 0.</w:t>
        </w:r>
      </w:ins>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5</w:t>
      </w:r>
      <w:r w:rsidR="00F154E5"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lastRenderedPageBreak/>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xml:space="preserve">. sub_layer_dpb_info_present_flag[ i ][ j ] equal to 0 specifies that the values of </w:t>
      </w:r>
      <w:r w:rsidRPr="00564A49">
        <w:lastRenderedPageBreak/>
        <w:t>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6</w:t>
      </w:r>
      <w:r w:rsidR="00F154E5"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948"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lastRenderedPageBreak/>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00F154E5" w:rsidRPr="00564A49">
        <w:rPr>
          <w:lang w:val="en-US"/>
        </w:rPr>
        <w:fldChar w:fldCharType="begin" w:fldLock="1"/>
      </w:r>
      <w:r w:rsidRPr="00564A49">
        <w:rPr>
          <w:lang w:val="de-DE"/>
        </w:rPr>
        <w:instrText xml:space="preserve"> SEQ Equation \* ARABIC </w:instrText>
      </w:r>
      <w:r w:rsidR="00F154E5" w:rsidRPr="00564A49">
        <w:rPr>
          <w:lang w:val="en-US"/>
        </w:rPr>
        <w:fldChar w:fldCharType="separate"/>
      </w:r>
      <w:r w:rsidRPr="00564A49">
        <w:rPr>
          <w:noProof/>
          <w:lang w:val="de-DE"/>
        </w:rPr>
        <w:t>7</w:t>
      </w:r>
      <w:r w:rsidR="00F154E5"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fldSimple w:instr=" REF _Ref348357793 \r \h  \* MERGEFORMAT " w:fldLock="1">
        <w:r w:rsidRPr="00564A49">
          <w:rPr>
            <w:lang w:val="en-US"/>
          </w:rPr>
          <w:t>F.13</w:t>
        </w:r>
      </w:fldSimple>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8</w:t>
      </w:r>
      <w:r w:rsidR="00F154E5"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9</w:t>
      </w:r>
      <w:r w:rsidR="00F154E5"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r w:rsidRPr="00564A49">
        <w:rPr>
          <w:bCs/>
          <w:lang w:val="en-US"/>
        </w:rPr>
        <w:t>[ i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fldSimple w:instr=" REF _Ref348357793 \r \h  \* MERGEFORMAT " w:fldLock="1">
        <w:r w:rsidRPr="00564A49">
          <w:rPr>
            <w:lang w:val="en-US"/>
          </w:rPr>
          <w:t>F.13</w:t>
        </w:r>
      </w:fldSimple>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fldSimple w:instr=" REF _Ref348357793 \r \h  \* MERGEFORMAT " w:fldLock="1">
        <w:r w:rsidRPr="00564A49">
          <w:rPr>
            <w:lang w:val="en-US"/>
          </w:rPr>
          <w:t>F.13</w:t>
        </w:r>
      </w:fldSimple>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00F154E5" w:rsidRPr="00564A49">
        <w:rPr>
          <w:lang w:val="en-US"/>
        </w:rPr>
        <w:fldChar w:fldCharType="begin" w:fldLock="1"/>
      </w:r>
      <w:r w:rsidRPr="00564A49">
        <w:rPr>
          <w:lang w:val="de-DE"/>
        </w:rPr>
        <w:instrText xml:space="preserve"> SEQ Equation \* ARABIC </w:instrText>
      </w:r>
      <w:r w:rsidR="00F154E5" w:rsidRPr="00564A49">
        <w:rPr>
          <w:lang w:val="en-US"/>
        </w:rPr>
        <w:fldChar w:fldCharType="separate"/>
      </w:r>
      <w:r w:rsidRPr="00564A49">
        <w:rPr>
          <w:noProof/>
          <w:lang w:val="de-DE"/>
        </w:rPr>
        <w:t>10</w:t>
      </w:r>
      <w:r w:rsidR="00F154E5"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11</w:t>
      </w:r>
      <w:r w:rsidR="00F154E5"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12</w:t>
      </w:r>
      <w:r w:rsidR="00F154E5"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lastRenderedPageBreak/>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Pr="00564A49">
        <w:rPr>
          <w:noProof/>
          <w:lang w:val="en-US"/>
        </w:rPr>
        <w:t>13</w:t>
      </w:r>
      <w:r w:rsidR="00F154E5"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fldSimple w:instr=" REF _Ref371072921 \r \h  \* MERGEFORMAT " w:fldLock="1">
        <w:r w:rsidRPr="00564A49">
          <w:t>H.8.1.4</w:t>
        </w:r>
      </w:fldSimple>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lastRenderedPageBreak/>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fldSimple w:instr=" REF F \h  \* MERGEFORMAT " w:fldLock="1">
        <w:r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Pr="00564A49">
        <w:rPr>
          <w:noProof/>
          <w:sz w:val="20"/>
          <w:szCs w:val="20"/>
          <w:lang w:val="en-US"/>
        </w:rPr>
        <w:t>14</w:t>
      </w:r>
      <w:r w:rsidR="00F154E5"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w:t>
      </w:r>
      <w:ins w:id="1949" w:author="Adarsh K. Ramasubramonian" w:date="2014-03-29T06:58:00Z">
        <w:r w:rsidR="00932F72">
          <w:rPr>
            <w:noProof/>
          </w:rPr>
          <w:t>slice_</w:t>
        </w:r>
      </w:ins>
      <w:r w:rsidRPr="00564A49">
        <w:rPr>
          <w:noProof/>
        </w:rPr>
        <w:t>scaled_ref_layer_left_offset[ j ]</w:t>
      </w:r>
      <w:ins w:id="1950" w:author="Ye-Kui Wang" w:date="2014-04-02T04:12:00Z">
        <w:r w:rsidR="00E534B4">
          <w:rPr>
            <w:noProof/>
          </w:rPr>
          <w:t>  </w:t>
        </w:r>
      </w:ins>
      <w:r w:rsidRPr="00564A49">
        <w:rPr>
          <w:noProof/>
        </w:rPr>
        <w:t>&lt;&lt;</w:t>
      </w:r>
      <w:ins w:id="1951" w:author="Ye-Kui Wang" w:date="2014-04-02T04:12:00Z">
        <w:r w:rsidR="00E534B4">
          <w:rPr>
            <w:noProof/>
          </w:rPr>
          <w:t>  </w:t>
        </w:r>
      </w:ins>
      <w:r w:rsidRPr="00564A49">
        <w:rPr>
          <w:noProof/>
        </w:rPr>
        <w:t xml:space="preserve">1, </w:t>
      </w:r>
      <w:ins w:id="1952" w:author="Adarsh K. Ramasubramonian" w:date="2014-03-29T06:58:00Z">
        <w:r w:rsidR="00932F72">
          <w:rPr>
            <w:noProof/>
          </w:rPr>
          <w:t>slice_</w:t>
        </w:r>
      </w:ins>
      <w:r w:rsidRPr="00564A49">
        <w:rPr>
          <w:noProof/>
        </w:rPr>
        <w:t>scaled_ref_layer_top_offset[ j ]</w:t>
      </w:r>
      <w:ins w:id="1953" w:author="Ye-Kui Wang" w:date="2014-04-02T04:12:00Z">
        <w:r w:rsidR="00E534B4">
          <w:rPr>
            <w:noProof/>
          </w:rPr>
          <w:t>  </w:t>
        </w:r>
      </w:ins>
      <w:r w:rsidRPr="00564A49">
        <w:rPr>
          <w:noProof/>
        </w:rPr>
        <w:t>&lt;&lt;</w:t>
      </w:r>
      <w:ins w:id="1954" w:author="Ye-Kui Wang" w:date="2014-04-02T04:13:00Z">
        <w:r w:rsidR="00E534B4">
          <w:rPr>
            <w:noProof/>
          </w:rPr>
          <w:t>  </w:t>
        </w:r>
      </w:ins>
      <w:r w:rsidRPr="00564A49">
        <w:rPr>
          <w:noProof/>
        </w:rPr>
        <w:t xml:space="preserve">1, </w:t>
      </w:r>
      <w:ins w:id="1955" w:author="Adarsh K. Ramasubramonian" w:date="2014-03-29T06:58:00Z">
        <w:r w:rsidR="00932F72">
          <w:rPr>
            <w:noProof/>
          </w:rPr>
          <w:t>slice_</w:t>
        </w:r>
      </w:ins>
      <w:r w:rsidRPr="00564A49">
        <w:rPr>
          <w:noProof/>
        </w:rPr>
        <w:t>scaled_ref_layer_right_offset[ j ]</w:t>
      </w:r>
      <w:ins w:id="1956" w:author="Ye-Kui Wang" w:date="2014-04-02T04:13:00Z">
        <w:r w:rsidR="00E534B4">
          <w:rPr>
            <w:noProof/>
          </w:rPr>
          <w:t>  </w:t>
        </w:r>
      </w:ins>
      <w:r w:rsidRPr="00564A49">
        <w:rPr>
          <w:noProof/>
        </w:rPr>
        <w:t>&lt;&lt;</w:t>
      </w:r>
      <w:ins w:id="1957" w:author="Ye-Kui Wang" w:date="2014-04-02T04:13:00Z">
        <w:r w:rsidR="00E534B4">
          <w:rPr>
            <w:noProof/>
          </w:rPr>
          <w:t>  </w:t>
        </w:r>
      </w:ins>
      <w:r w:rsidRPr="00564A49">
        <w:rPr>
          <w:noProof/>
        </w:rPr>
        <w:t xml:space="preserve">1, </w:t>
      </w:r>
      <w:ins w:id="1958" w:author="Adarsh K. Ramasubramonian" w:date="2014-03-29T06:58:00Z">
        <w:r w:rsidR="00932F72">
          <w:rPr>
            <w:noProof/>
          </w:rPr>
          <w:t>slice_</w:t>
        </w:r>
      </w:ins>
      <w:r w:rsidRPr="00564A49">
        <w:rPr>
          <w:noProof/>
        </w:rPr>
        <w:t>scaled_ref_layer_bottom_offset[ j ]</w:t>
      </w:r>
      <w:ins w:id="1959" w:author="Ye-Kui Wang" w:date="2014-04-02T04:13:00Z">
        <w:r w:rsidR="00E534B4">
          <w:rPr>
            <w:noProof/>
          </w:rPr>
          <w:t>  </w:t>
        </w:r>
      </w:ins>
      <w:r w:rsidRPr="00564A49">
        <w:rPr>
          <w:noProof/>
        </w:rPr>
        <w:t>&lt;&lt;</w:t>
      </w:r>
      <w:ins w:id="1960" w:author="Ye-Kui Wang" w:date="2014-04-02T04:13:00Z">
        <w:r w:rsidR="00E534B4">
          <w:rPr>
            <w:noProof/>
          </w:rPr>
          <w:t>  </w:t>
        </w:r>
      </w:ins>
      <w:r w:rsidRPr="00564A49">
        <w:rPr>
          <w:noProof/>
        </w:rPr>
        <w:t>1,</w:t>
      </w:r>
      <w:r w:rsidRPr="00564A49">
        <w:rPr>
          <w:bCs/>
          <w:lang w:val="en-US"/>
        </w:rPr>
        <w:t xml:space="preserve"> respectively, of </w:t>
      </w:r>
      <w:ins w:id="1961" w:author="Ye-Kui Wang" w:date="2014-04-02T04:14:00Z">
        <w:r w:rsidR="00E534B4">
          <w:rPr>
            <w:bCs/>
            <w:lang w:val="en-US"/>
          </w:rPr>
          <w:t>the associated inter-layer</w:t>
        </w:r>
      </w:ins>
      <w:ins w:id="1962" w:author="Ye-Kui Wang" w:date="2014-04-02T04:13:00Z">
        <w:r w:rsidR="00E534B4">
          <w:rPr>
            <w:bCs/>
            <w:lang w:val="en-US"/>
          </w:rPr>
          <w:t xml:space="preserve"> picture </w:t>
        </w:r>
      </w:ins>
      <w:ins w:id="1963" w:author="Ye-Kui Wang" w:date="2014-04-02T04:15:00Z">
        <w:r w:rsidR="00E534B4">
          <w:rPr>
            <w:bCs/>
            <w:lang w:val="en-US"/>
          </w:rPr>
          <w:t>pic</w:t>
        </w:r>
      </w:ins>
      <w:ins w:id="1964" w:author="Ye-Kui Wang" w:date="2014-04-02T04:19:00Z">
        <w:r w:rsidR="00E534B4">
          <w:rPr>
            <w:bCs/>
            <w:lang w:val="en-US"/>
          </w:rPr>
          <w:t>B</w:t>
        </w:r>
      </w:ins>
      <w:ins w:id="1965" w:author="Ye-Kui Wang" w:date="2014-04-02T04:15:00Z">
        <w:r w:rsidR="00E534B4">
          <w:rPr>
            <w:bCs/>
            <w:lang w:val="en-US"/>
          </w:rPr>
          <w:t xml:space="preserve"> </w:t>
        </w:r>
      </w:ins>
      <w:ins w:id="1966" w:author="Ye-Kui Wang" w:date="2014-04-02T04:13:00Z">
        <w:r w:rsidR="00E534B4">
          <w:rPr>
            <w:bCs/>
            <w:lang w:val="en-US"/>
          </w:rPr>
          <w:t xml:space="preserve">in </w:t>
        </w:r>
      </w:ins>
      <w:r w:rsidRPr="00564A49">
        <w:rPr>
          <w:bCs/>
          <w:lang w:val="en-US"/>
        </w:rPr>
        <w:t xml:space="preserve">the j-th direct reference layer of </w:t>
      </w:r>
      <w:ins w:id="1967" w:author="Ye-Kui Wang" w:date="2014-04-02T04:14:00Z">
        <w:r w:rsidR="00E534B4">
          <w:rPr>
            <w:bCs/>
            <w:lang w:val="en-US"/>
          </w:rPr>
          <w:t>a picture pic</w:t>
        </w:r>
      </w:ins>
      <w:ins w:id="1968" w:author="Ye-Kui Wang" w:date="2014-04-02T04:19:00Z">
        <w:r w:rsidR="00E534B4">
          <w:rPr>
            <w:bCs/>
            <w:lang w:val="en-US"/>
          </w:rPr>
          <w:t>A</w:t>
        </w:r>
      </w:ins>
      <w:ins w:id="1969" w:author="Ye-Kui Wang" w:date="2014-04-02T04:15:00Z">
        <w:r w:rsidR="00E534B4">
          <w:rPr>
            <w:bCs/>
            <w:lang w:val="en-US"/>
          </w:rPr>
          <w:t xml:space="preserve"> </w:t>
        </w:r>
      </w:ins>
      <w:r w:rsidRPr="00564A49">
        <w:rPr>
          <w:bCs/>
          <w:lang w:val="en-US"/>
        </w:rPr>
        <w:t>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w:t>
      </w:r>
      <w:ins w:id="1970" w:author="Ye-Kui Wang" w:date="2014-04-02T04:14:00Z">
        <w:r w:rsidR="00E534B4">
          <w:rPr>
            <w:lang w:val="en-US"/>
          </w:rPr>
          <w:t>the</w:t>
        </w:r>
      </w:ins>
      <w:del w:id="1971" w:author="Ye-Kui Wang" w:date="2014-04-02T04:14:00Z">
        <w:r w:rsidRPr="00564A49" w:rsidDel="00E534B4">
          <w:rPr>
            <w:lang w:val="en-US"/>
          </w:rPr>
          <w:delText>a</w:delText>
        </w:r>
      </w:del>
      <w:r w:rsidRPr="00564A49">
        <w:rPr>
          <w:lang w:val="en-US"/>
        </w:rPr>
        <w:t xml:space="preserve"> picture </w:t>
      </w:r>
      <w:ins w:id="1972" w:author="Ye-Kui Wang" w:date="2014-04-02T04:15:00Z">
        <w:r w:rsidR="00E534B4">
          <w:rPr>
            <w:lang w:val="en-US"/>
          </w:rPr>
          <w:t>pic</w:t>
        </w:r>
      </w:ins>
      <w:ins w:id="1973" w:author="Ye-Kui Wang" w:date="2014-04-02T04:19:00Z">
        <w:r w:rsidR="00E534B4">
          <w:rPr>
            <w:lang w:val="en-US"/>
          </w:rPr>
          <w:t>B</w:t>
        </w:r>
      </w:ins>
      <w:del w:id="1974" w:author="Ye-Kui Wang" w:date="2014-04-02T04:15:00Z">
        <w:r w:rsidRPr="00564A49" w:rsidDel="00E534B4">
          <w:rPr>
            <w:lang w:val="en-US"/>
          </w:rPr>
          <w:delText>in the j-th direct reference layer of the i-th layer</w:delText>
        </w:r>
      </w:del>
      <w:r w:rsidRPr="00564A49">
        <w:rPr>
          <w:lang w:val="en-US"/>
        </w:rPr>
        <w:t xml:space="preserve">, of the CTU with </w:t>
      </w:r>
      <w:r w:rsidRPr="00564A49">
        <w:rPr>
          <w:bCs/>
          <w:lang w:val="en-US"/>
        </w:rPr>
        <w:t xml:space="preserve">raster scan </w:t>
      </w:r>
      <w:r w:rsidRPr="00564A49">
        <w:rPr>
          <w:lang w:val="en-US"/>
        </w:rPr>
        <w:t xml:space="preserve">address equal to ctbAddr in </w:t>
      </w:r>
      <w:ins w:id="1975" w:author="Ye-Kui Wang" w:date="2014-04-02T04:15:00Z">
        <w:r w:rsidR="00E534B4">
          <w:rPr>
            <w:lang w:val="en-US"/>
          </w:rPr>
          <w:t xml:space="preserve">the </w:t>
        </w:r>
      </w:ins>
      <w:del w:id="1976" w:author="Ye-Kui Wang" w:date="2014-04-02T04:15:00Z">
        <w:r w:rsidRPr="00564A49" w:rsidDel="00E534B4">
          <w:rPr>
            <w:lang w:val="en-US"/>
          </w:rPr>
          <w:delText xml:space="preserve">a </w:delText>
        </w:r>
      </w:del>
      <w:r w:rsidRPr="00564A49">
        <w:rPr>
          <w:lang w:val="en-US"/>
        </w:rPr>
        <w:t xml:space="preserve">picture </w:t>
      </w:r>
      <w:ins w:id="1977" w:author="Ye-Kui Wang" w:date="2014-04-02T04:15:00Z">
        <w:r w:rsidR="00E534B4">
          <w:rPr>
            <w:lang w:val="en-US"/>
          </w:rPr>
          <w:t>pic</w:t>
        </w:r>
      </w:ins>
      <w:ins w:id="1978" w:author="Ye-Kui Wang" w:date="2014-04-02T04:19:00Z">
        <w:r w:rsidR="00E534B4">
          <w:rPr>
            <w:lang w:val="en-US"/>
          </w:rPr>
          <w:t>A</w:t>
        </w:r>
      </w:ins>
      <w:del w:id="1979" w:author="Ye-Kui Wang" w:date="2014-04-02T04:16:00Z">
        <w:r w:rsidRPr="00564A49" w:rsidDel="00E534B4">
          <w:rPr>
            <w:lang w:val="en-US"/>
          </w:rPr>
          <w:delText>of the i-th layer</w:delText>
        </w:r>
      </w:del>
      <w:r w:rsidRPr="00564A49">
        <w:rPr>
          <w:lang w:val="en-US"/>
        </w:rPr>
        <w:t xml:space="preserve">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 xml:space="preserve">in </w:t>
      </w:r>
      <w:ins w:id="1980" w:author="Ye-Kui Wang" w:date="2014-04-02T04:16:00Z">
        <w:r w:rsidR="00E534B4">
          <w:rPr>
            <w:lang w:val="en-US"/>
          </w:rPr>
          <w:t>the</w:t>
        </w:r>
      </w:ins>
      <w:del w:id="1981" w:author="Ye-Kui Wang" w:date="2014-04-02T04:16:00Z">
        <w:r w:rsidRPr="00564A49" w:rsidDel="00E534B4">
          <w:rPr>
            <w:lang w:val="en-US"/>
          </w:rPr>
          <w:delText>a</w:delText>
        </w:r>
      </w:del>
      <w:r w:rsidRPr="00564A49">
        <w:rPr>
          <w:lang w:val="en-US"/>
        </w:rPr>
        <w:t xml:space="preserve"> picture </w:t>
      </w:r>
      <w:ins w:id="1982" w:author="Ye-Kui Wang" w:date="2014-04-02T04:16:00Z">
        <w:r w:rsidR="00E534B4">
          <w:rPr>
            <w:lang w:val="en-US"/>
          </w:rPr>
          <w:t>pic</w:t>
        </w:r>
      </w:ins>
      <w:ins w:id="1983" w:author="Ye-Kui Wang" w:date="2014-04-02T04:19:00Z">
        <w:r w:rsidR="00E534B4">
          <w:rPr>
            <w:lang w:val="en-US"/>
          </w:rPr>
          <w:t>A</w:t>
        </w:r>
      </w:ins>
      <w:del w:id="1984" w:author="Ye-Kui Wang" w:date="2014-04-02T04:16:00Z">
        <w:r w:rsidRPr="00564A49" w:rsidDel="00E534B4">
          <w:rPr>
            <w:lang w:val="en-US"/>
          </w:rPr>
          <w:delText>of the i-th layer</w:delText>
        </w:r>
      </w:del>
      <w:r w:rsidRPr="00564A49">
        <w:rPr>
          <w:lang w:val="en-US"/>
        </w:rPr>
        <w:t xml:space="preserve">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xP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fldSimple w:instr=" REF F \h  \* MERGEFORMAT " w:fldLock="1">
        <w:r w:rsidRPr="00564A49">
          <w:t>F</w:t>
        </w:r>
      </w:fldSimple>
      <w:r w:rsidR="007E173E" w:rsidRPr="00564A49">
        <w:rPr>
          <w:sz w:val="20"/>
          <w:szCs w:val="20"/>
          <w:lang w:val="en-US"/>
        </w:rPr>
        <w:noBreakHyphen/>
      </w:r>
      <w:r w:rsidR="00F154E5" w:rsidRPr="00564A49">
        <w:rPr>
          <w:sz w:val="20"/>
          <w:szCs w:val="20"/>
          <w:lang w:val="en-US"/>
        </w:rPr>
        <w:fldChar w:fldCharType="begin" w:fldLock="1"/>
      </w:r>
      <w:r w:rsidR="007E173E" w:rsidRPr="00564A49">
        <w:rPr>
          <w:sz w:val="20"/>
          <w:szCs w:val="20"/>
          <w:lang w:val="en-US"/>
        </w:rPr>
        <w:instrText xml:space="preserve"> SEQ Equation \* ARABIC </w:instrText>
      </w:r>
      <w:r w:rsidR="00F154E5" w:rsidRPr="00564A49">
        <w:rPr>
          <w:sz w:val="20"/>
          <w:szCs w:val="20"/>
          <w:lang w:val="en-US"/>
        </w:rPr>
        <w:fldChar w:fldCharType="separate"/>
      </w:r>
      <w:r w:rsidRPr="00564A49">
        <w:rPr>
          <w:noProof/>
          <w:sz w:val="20"/>
          <w:szCs w:val="20"/>
          <w:lang w:val="en-US"/>
        </w:rPr>
        <w:t>15</w:t>
      </w:r>
      <w:r w:rsidR="00F154E5"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yP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fldSimple w:instr=" REF F \h  \* MERGEFORMAT " w:fldLock="1">
        <w:r w:rsidRPr="00564A49">
          <w:t>F</w:t>
        </w:r>
      </w:fldSimple>
      <w:r w:rsidR="007E173E" w:rsidRPr="00564A49">
        <w:rPr>
          <w:sz w:val="20"/>
          <w:szCs w:val="20"/>
          <w:lang w:val="en-US"/>
        </w:rPr>
        <w:noBreakHyphen/>
      </w:r>
      <w:r w:rsidR="00F154E5" w:rsidRPr="00564A49">
        <w:rPr>
          <w:sz w:val="20"/>
          <w:szCs w:val="20"/>
          <w:lang w:val="en-US"/>
        </w:rPr>
        <w:fldChar w:fldCharType="begin" w:fldLock="1"/>
      </w:r>
      <w:r w:rsidR="007E173E" w:rsidRPr="00564A49">
        <w:rPr>
          <w:sz w:val="20"/>
          <w:szCs w:val="20"/>
          <w:lang w:val="en-US"/>
        </w:rPr>
        <w:instrText xml:space="preserve"> SEQ Equation \* ARABIC </w:instrText>
      </w:r>
      <w:r w:rsidR="00F154E5" w:rsidRPr="00564A49">
        <w:rPr>
          <w:sz w:val="20"/>
          <w:szCs w:val="20"/>
          <w:lang w:val="en-US"/>
        </w:rPr>
        <w:fldChar w:fldCharType="separate"/>
      </w:r>
      <w:r w:rsidRPr="00564A49">
        <w:rPr>
          <w:noProof/>
          <w:sz w:val="20"/>
          <w:szCs w:val="20"/>
          <w:lang w:val="en-US"/>
        </w:rPr>
        <w:t>16</w:t>
      </w:r>
      <w:r w:rsidR="00F154E5"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fldSimple w:instr=" REF F \h  \* MERGEFORMAT " w:fldLock="1">
        <w:r w:rsidRPr="00564A49">
          <w:t>F</w:t>
        </w:r>
      </w:fldSimple>
      <w:r w:rsidRPr="00564A49">
        <w:rPr>
          <w:rFonts w:eastAsia="Batang"/>
          <w:bCs/>
          <w:sz w:val="20"/>
          <w:szCs w:val="20"/>
          <w:lang w:val="en-US" w:eastAsia="ko-KR"/>
        </w:rPr>
        <w:noBreakHyphen/>
      </w:r>
      <w:r w:rsidR="00F154E5"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00F154E5"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00F154E5"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fldSimple w:instr=" REF F \h  \* MERGEFORMAT " w:fldLock="1">
        <w:r w:rsidRPr="00564A49">
          <w:t>F</w:t>
        </w:r>
      </w:fldSimple>
      <w:r w:rsidRPr="00564A49">
        <w:rPr>
          <w:rFonts w:eastAsia="Batang"/>
          <w:bCs/>
          <w:sz w:val="20"/>
          <w:szCs w:val="20"/>
          <w:lang w:val="en-US" w:eastAsia="ko-KR"/>
        </w:rPr>
        <w:noBreakHyphen/>
      </w:r>
      <w:r w:rsidR="00F154E5"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00F154E5"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00F154E5"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fldSimple w:instr=" REF F \h  \* MERGEFORMAT " w:fldLock="1">
        <w:r w:rsidRPr="00564A49">
          <w:t>F</w:t>
        </w:r>
      </w:fldSimple>
      <w:r w:rsidRPr="00564A49">
        <w:rPr>
          <w:rFonts w:eastAsia="Batang"/>
          <w:bCs/>
          <w:sz w:val="20"/>
          <w:szCs w:val="20"/>
          <w:lang w:val="en-US" w:eastAsia="ko-KR"/>
        </w:rPr>
        <w:noBreakHyphen/>
      </w:r>
      <w:r w:rsidR="00F154E5"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00F154E5"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00F154E5"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lastRenderedPageBreak/>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fldSimple w:instr=" REF F \h  \* MERGEFORMAT " w:fldLock="1">
        <w:r w:rsidRPr="00564A49">
          <w:t>F</w:t>
        </w:r>
      </w:fldSimple>
      <w:r w:rsidRPr="00564A49">
        <w:rPr>
          <w:rFonts w:eastAsia="Batang"/>
          <w:bCs/>
          <w:sz w:val="20"/>
          <w:szCs w:val="20"/>
          <w:lang w:val="en-US" w:eastAsia="ko-KR"/>
        </w:rPr>
        <w:noBreakHyphen/>
      </w:r>
      <w:r w:rsidR="00F154E5"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00F154E5"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00F154E5"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 xml:space="preserve">in </w:t>
      </w:r>
      <w:ins w:id="1985" w:author="Ye-Kui Wang" w:date="2014-04-02T04:16:00Z">
        <w:r w:rsidR="00E534B4">
          <w:rPr>
            <w:lang w:val="en-US"/>
          </w:rPr>
          <w:t>the</w:t>
        </w:r>
      </w:ins>
      <w:del w:id="1986" w:author="Ye-Kui Wang" w:date="2014-04-02T04:16:00Z">
        <w:r w:rsidRPr="00564A49" w:rsidDel="00E534B4">
          <w:rPr>
            <w:lang w:val="en-US"/>
          </w:rPr>
          <w:delText>a</w:delText>
        </w:r>
      </w:del>
      <w:r w:rsidRPr="00564A49">
        <w:rPr>
          <w:lang w:val="en-US"/>
        </w:rPr>
        <w:t xml:space="preserve"> picture </w:t>
      </w:r>
      <w:ins w:id="1987" w:author="Ye-Kui Wang" w:date="2014-04-02T04:16:00Z">
        <w:r w:rsidR="00E534B4">
          <w:rPr>
            <w:lang w:val="en-US"/>
          </w:rPr>
          <w:t>pic</w:t>
        </w:r>
      </w:ins>
      <w:ins w:id="1988" w:author="Ye-Kui Wang" w:date="2014-04-02T04:19:00Z">
        <w:r w:rsidR="00E534B4">
          <w:rPr>
            <w:lang w:val="en-US"/>
          </w:rPr>
          <w:t>A</w:t>
        </w:r>
      </w:ins>
      <w:del w:id="1989" w:author="Ye-Kui Wang" w:date="2014-04-02T04:16:00Z">
        <w:r w:rsidRPr="00564A49" w:rsidDel="00E534B4">
          <w:rPr>
            <w:lang w:val="en-US"/>
          </w:rPr>
          <w:delText>in the j-th direct reference layer</w:delText>
        </w:r>
      </w:del>
      <w:r w:rsidRPr="00564A49">
        <w:rPr>
          <w:lang w:val="en-US"/>
        </w:rPr>
        <w:t xml:space="preserve"> of the luma sample location ( xP, yP ) in the </w:t>
      </w:r>
      <w:ins w:id="1990" w:author="Ye-Kui Wang" w:date="2014-04-02T04:17:00Z">
        <w:r w:rsidR="00E534B4">
          <w:rPr>
            <w:lang w:val="en-US"/>
          </w:rPr>
          <w:t>picture pic</w:t>
        </w:r>
      </w:ins>
      <w:ins w:id="1991" w:author="Ye-Kui Wang" w:date="2014-04-02T04:19:00Z">
        <w:r w:rsidR="00E534B4">
          <w:rPr>
            <w:lang w:val="en-US"/>
          </w:rPr>
          <w:t>B</w:t>
        </w:r>
      </w:ins>
      <w:del w:id="1992" w:author="Ye-Kui Wang" w:date="2014-04-02T04:17:00Z">
        <w:r w:rsidRPr="00564A49" w:rsidDel="00E534B4">
          <w:rPr>
            <w:lang w:val="en-US"/>
          </w:rPr>
          <w:delText>i-th layer</w:delText>
        </w:r>
      </w:del>
      <w:r w:rsidRPr="00564A49">
        <w:rPr>
          <w:lang w:val="en-US"/>
        </w:rPr>
        <w:t xml:space="preserve">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fldSimple w:instr=" REF F \h  \* MERGEFORMAT " w:fldLock="1">
        <w:r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Pr="00564A49">
        <w:rPr>
          <w:noProof/>
          <w:sz w:val="20"/>
          <w:szCs w:val="20"/>
          <w:lang w:val="en-US"/>
        </w:rPr>
        <w:t>21</w:t>
      </w:r>
      <w:r w:rsidR="00F154E5"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fldSimple w:instr=" REF F \h  \* MERGEFORMAT " w:fldLock="1">
        <w:r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Pr="00564A49">
        <w:rPr>
          <w:noProof/>
          <w:sz w:val="20"/>
          <w:szCs w:val="20"/>
          <w:lang w:val="en-US"/>
        </w:rPr>
        <w:t>22</w:t>
      </w:r>
      <w:r w:rsidR="00F154E5"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fldSimple w:instr=" REF F \h  \* MERGEFORMAT " w:fldLock="1">
        <w:r w:rsidR="00F34FF6"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F34FF6" w:rsidRPr="00564A49">
        <w:rPr>
          <w:noProof/>
          <w:sz w:val="20"/>
          <w:szCs w:val="20"/>
          <w:lang w:val="en-US"/>
        </w:rPr>
        <w:t>23</w:t>
      </w:r>
      <w:r w:rsidR="00F154E5"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fldSimple w:instr=" REF F \h  \* MERGEFORMAT " w:fldLock="1">
        <w:r w:rsidR="00F34FF6"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F34FF6" w:rsidRPr="00564A49">
        <w:rPr>
          <w:noProof/>
          <w:sz w:val="20"/>
          <w:szCs w:val="20"/>
          <w:lang w:val="en-US"/>
        </w:rPr>
        <w:t>24</w:t>
      </w:r>
      <w:r w:rsidR="00F154E5"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fldSimple w:instr=" REF F \h  \* MERGEFORMAT " w:fldLock="1">
        <w:r w:rsidR="00F34FF6"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F34FF6" w:rsidRPr="00564A49">
        <w:rPr>
          <w:noProof/>
          <w:sz w:val="20"/>
          <w:szCs w:val="20"/>
          <w:lang w:val="en-US"/>
        </w:rPr>
        <w:t>25</w:t>
      </w:r>
      <w:r w:rsidR="00F154E5"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ins w:id="1993" w:author="Ye-Kui Wang" w:date="2014-04-02T04:17:00Z">
        <w:r w:rsidR="00E534B4">
          <w:rPr>
            <w:bCs/>
            <w:lang w:val="en-US"/>
          </w:rPr>
          <w:t xml:space="preserve"> for any picture pic</w:t>
        </w:r>
      </w:ins>
      <w:ins w:id="1994" w:author="Ye-Kui Wang" w:date="2014-04-02T04:20:00Z">
        <w:r w:rsidR="00E534B4">
          <w:rPr>
            <w:bCs/>
            <w:lang w:val="en-US"/>
          </w:rPr>
          <w:t>A</w:t>
        </w:r>
      </w:ins>
      <w:ins w:id="1995" w:author="Ye-Kui Wang" w:date="2014-04-02T04:17:00Z">
        <w:r w:rsidR="00E534B4">
          <w:rPr>
            <w:bCs/>
            <w:lang w:val="en-US"/>
          </w:rPr>
          <w:t xml:space="preserve"> in the i-th layer</w:t>
        </w:r>
      </w:ins>
      <w:r w:rsidRPr="00564A49">
        <w:rPr>
          <w:bCs/>
          <w:lang w:val="en-US"/>
        </w:rPr>
        <w:t>:</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w:t>
      </w:r>
      <w:ins w:id="1996" w:author="Ye-Kui Wang" w:date="2014-04-02T04:18:00Z">
        <w:r w:rsidR="00E534B4">
          <w:rPr>
            <w:bCs/>
            <w:lang w:val="en-US"/>
          </w:rPr>
          <w:t xml:space="preserve">the </w:t>
        </w:r>
      </w:ins>
      <w:del w:id="1997" w:author="Ye-Kui Wang" w:date="2014-04-02T04:18:00Z">
        <w:r w:rsidRPr="00564A49" w:rsidDel="00E534B4">
          <w:rPr>
            <w:bCs/>
            <w:lang w:val="en-US"/>
          </w:rPr>
          <w:delText xml:space="preserve">a </w:delText>
        </w:r>
      </w:del>
      <w:r w:rsidRPr="00564A49">
        <w:rPr>
          <w:bCs/>
          <w:lang w:val="en-US"/>
        </w:rPr>
        <w:t>picture</w:t>
      </w:r>
      <w:ins w:id="1998" w:author="Ye-Kui Wang" w:date="2014-04-02T04:18:00Z">
        <w:r w:rsidR="00E534B4">
          <w:rPr>
            <w:bCs/>
            <w:lang w:val="en-US"/>
          </w:rPr>
          <w:t xml:space="preserve"> pic</w:t>
        </w:r>
      </w:ins>
      <w:ins w:id="1999" w:author="Ye-Kui Wang" w:date="2014-04-02T04:20:00Z">
        <w:r w:rsidR="00E534B4">
          <w:rPr>
            <w:bCs/>
            <w:lang w:val="en-US"/>
          </w:rPr>
          <w:t>B</w:t>
        </w:r>
      </w:ins>
      <w:del w:id="2000" w:author="Ye-Kui Wang" w:date="2014-04-02T04:18:00Z">
        <w:r w:rsidRPr="00564A49" w:rsidDel="00E534B4">
          <w:rPr>
            <w:bCs/>
            <w:lang w:val="en-US"/>
          </w:rPr>
          <w:delText xml:space="preserve"> in the j-th direct reference layer of the i-th layer</w:delText>
        </w:r>
      </w:del>
      <w:r w:rsidRPr="00564A49">
        <w:rPr>
          <w:bCs/>
          <w:lang w:val="en-US"/>
        </w:rPr>
        <w:t>,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slice segment A be any slice segment of </w:t>
      </w:r>
      <w:ins w:id="2001" w:author="Ye-Kui Wang" w:date="2014-04-02T04:18:00Z">
        <w:r w:rsidR="00E534B4">
          <w:rPr>
            <w:bCs/>
            <w:lang w:val="en-US"/>
          </w:rPr>
          <w:t>the</w:t>
        </w:r>
      </w:ins>
      <w:del w:id="2002" w:author="Ye-Kui Wang" w:date="2014-04-02T04:18:00Z">
        <w:r w:rsidRPr="00564A49" w:rsidDel="00E534B4">
          <w:rPr>
            <w:bCs/>
            <w:lang w:val="en-US"/>
          </w:rPr>
          <w:delText>a</w:delText>
        </w:r>
      </w:del>
      <w:r w:rsidRPr="00564A49">
        <w:rPr>
          <w:bCs/>
          <w:lang w:val="en-US"/>
        </w:rPr>
        <w:t xml:space="preserve"> picture </w:t>
      </w:r>
      <w:ins w:id="2003" w:author="Ye-Kui Wang" w:date="2014-04-02T04:18:00Z">
        <w:r w:rsidR="00E534B4">
          <w:rPr>
            <w:bCs/>
            <w:lang w:val="en-US"/>
          </w:rPr>
          <w:t>pic</w:t>
        </w:r>
      </w:ins>
      <w:ins w:id="2004" w:author="Ye-Kui Wang" w:date="2014-04-02T04:20:00Z">
        <w:r w:rsidR="00E534B4">
          <w:rPr>
            <w:bCs/>
            <w:lang w:val="en-US"/>
          </w:rPr>
          <w:t>A</w:t>
        </w:r>
      </w:ins>
      <w:del w:id="2005" w:author="Ye-Kui Wang" w:date="2014-04-02T04:19:00Z">
        <w:r w:rsidRPr="00564A49" w:rsidDel="00E534B4">
          <w:rPr>
            <w:bCs/>
            <w:lang w:val="en-US"/>
          </w:rPr>
          <w:delText>of the i-th layer</w:delText>
        </w:r>
      </w:del>
      <w:r w:rsidRPr="00564A49">
        <w:rPr>
          <w:bCs/>
          <w:lang w:val="en-US"/>
        </w:rPr>
        <w:t xml:space="preserve"> and ctbAddr be the raster scan address of the last CTU in slice segment A. Let slice segment B be the slice segment </w:t>
      </w:r>
      <w:ins w:id="2006" w:author="Ye-Kui Wang" w:date="2014-04-02T04:21:00Z">
        <w:r w:rsidR="00E534B4">
          <w:rPr>
            <w:bCs/>
            <w:lang w:val="en-US"/>
          </w:rPr>
          <w:t xml:space="preserve">of the picture picB </w:t>
        </w:r>
      </w:ins>
      <w:r w:rsidRPr="00564A49">
        <w:rPr>
          <w:bCs/>
          <w:lang w:val="en-US"/>
        </w:rPr>
        <w:t xml:space="preserve">that </w:t>
      </w:r>
      <w:del w:id="2007" w:author="Ye-Kui Wang" w:date="2014-04-02T04:21:00Z">
        <w:r w:rsidRPr="00564A49" w:rsidDel="00E534B4">
          <w:rPr>
            <w:bCs/>
            <w:lang w:val="en-US"/>
          </w:rPr>
          <w:delText xml:space="preserve">belongs to the same access unit as slice segment A, belongs to the j-th direct reference layer of the i-th layer, and </w:delText>
        </w:r>
      </w:del>
      <w:r w:rsidRPr="00564A49">
        <w:rPr>
          <w:bCs/>
          <w:lang w:val="en-US"/>
        </w:rPr>
        <w:t>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PPS referred to by </w:t>
      </w:r>
      <w:ins w:id="2008" w:author="Ye-Kui Wang" w:date="2014-04-02T04:21:00Z">
        <w:r w:rsidR="00E534B4">
          <w:rPr>
            <w:bCs/>
            <w:lang w:val="en-US"/>
          </w:rPr>
          <w:t>the</w:t>
        </w:r>
      </w:ins>
      <w:del w:id="2009" w:author="Ye-Kui Wang" w:date="2014-04-02T04:21:00Z">
        <w:r w:rsidRPr="00564A49" w:rsidDel="00E534B4">
          <w:rPr>
            <w:bCs/>
            <w:lang w:val="en-US"/>
          </w:rPr>
          <w:delText>a</w:delText>
        </w:r>
      </w:del>
      <w:r w:rsidRPr="00564A49">
        <w:rPr>
          <w:bCs/>
          <w:lang w:val="en-US"/>
        </w:rPr>
        <w:t xml:space="preserve"> picture </w:t>
      </w:r>
      <w:ins w:id="2010" w:author="Ye-Kui Wang" w:date="2014-04-02T04:21:00Z">
        <w:r w:rsidR="00E534B4">
          <w:rPr>
            <w:bCs/>
            <w:lang w:val="en-US"/>
          </w:rPr>
          <w:t>picB</w:t>
        </w:r>
      </w:ins>
      <w:del w:id="2011" w:author="Ye-Kui Wang" w:date="2014-04-02T04:22:00Z">
        <w:r w:rsidRPr="00564A49" w:rsidDel="003A6606">
          <w:rPr>
            <w:bCs/>
            <w:lang w:val="en-US"/>
          </w:rPr>
          <w:delText>in the j-th direct reference layer of the i-th layer</w:delText>
        </w:r>
      </w:del>
      <w:r w:rsidRPr="00564A49">
        <w:rPr>
          <w:bCs/>
          <w:lang w:val="en-US"/>
        </w:rPr>
        <w:t>,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w:t>
      </w:r>
      <w:ins w:id="2012" w:author="Ye-Kui Wang" w:date="2014-04-02T04:22:00Z">
        <w:r w:rsidR="003A6606">
          <w:rPr>
            <w:bCs/>
            <w:lang w:val="en-US"/>
          </w:rPr>
          <w:t>the</w:t>
        </w:r>
      </w:ins>
      <w:del w:id="2013" w:author="Ye-Kui Wang" w:date="2014-04-02T04:22:00Z">
        <w:r w:rsidRPr="00564A49" w:rsidDel="003A6606">
          <w:rPr>
            <w:bCs/>
            <w:lang w:val="en-US"/>
          </w:rPr>
          <w:delText>any</w:delText>
        </w:r>
      </w:del>
      <w:r w:rsidRPr="00564A49">
        <w:rPr>
          <w:bCs/>
          <w:lang w:val="en-US"/>
        </w:rPr>
        <w:t xml:space="preserve"> picture picA </w:t>
      </w:r>
      <w:del w:id="2014" w:author="Ye-Kui Wang" w:date="2014-04-02T04:22:00Z">
        <w:r w:rsidRPr="00564A49" w:rsidDel="003A6606">
          <w:rPr>
            <w:bCs/>
            <w:lang w:val="en-US"/>
          </w:rPr>
          <w:delText xml:space="preserve">of the i-th layer </w:delText>
        </w:r>
      </w:del>
      <w:r w:rsidRPr="00564A49">
        <w:rPr>
          <w:bCs/>
          <w:lang w:val="en-US"/>
        </w:rPr>
        <w:t xml:space="preserve">and ctbAddr be the raster scan address of the last CTU in tile A. Let tile B be the tile that is in the picture picB </w:t>
      </w:r>
      <w:del w:id="2015" w:author="Ye-Kui Wang" w:date="2014-04-02T04:22:00Z">
        <w:r w:rsidRPr="00564A49" w:rsidDel="003A6606">
          <w:rPr>
            <w:bCs/>
            <w:lang w:val="en-US"/>
          </w:rPr>
          <w:delText xml:space="preserve">belonging to the same access unit as picA and belonging to the j-th direct reference layer of the i-th layer and </w:delText>
        </w:r>
      </w:del>
      <w:r w:rsidRPr="00564A49">
        <w:rPr>
          <w:bCs/>
          <w:lang w:val="en-US"/>
        </w:rPr>
        <w:t>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PPS referred to by </w:t>
      </w:r>
      <w:ins w:id="2016" w:author="Ye-Kui Wang" w:date="2014-04-02T04:23:00Z">
        <w:r w:rsidR="003A6606">
          <w:rPr>
            <w:bCs/>
            <w:lang w:val="en-US"/>
          </w:rPr>
          <w:t>the</w:t>
        </w:r>
      </w:ins>
      <w:del w:id="2017" w:author="Ye-Kui Wang" w:date="2014-04-02T04:23:00Z">
        <w:r w:rsidRPr="00564A49" w:rsidDel="003A6606">
          <w:rPr>
            <w:bCs/>
            <w:lang w:val="en-US"/>
          </w:rPr>
          <w:delText>a</w:delText>
        </w:r>
      </w:del>
      <w:r w:rsidRPr="00564A49">
        <w:rPr>
          <w:bCs/>
          <w:lang w:val="en-US"/>
        </w:rPr>
        <w:t xml:space="preserve"> picture </w:t>
      </w:r>
      <w:ins w:id="2018" w:author="Ye-Kui Wang" w:date="2014-04-02T04:23:00Z">
        <w:r w:rsidR="003A6606">
          <w:rPr>
            <w:bCs/>
            <w:lang w:val="en-US"/>
          </w:rPr>
          <w:t>picB</w:t>
        </w:r>
      </w:ins>
      <w:del w:id="2019" w:author="Ye-Kui Wang" w:date="2014-04-02T04:23:00Z">
        <w:r w:rsidRPr="00564A49" w:rsidDel="003A6606">
          <w:rPr>
            <w:bCs/>
            <w:lang w:val="en-US"/>
          </w:rPr>
          <w:delText>in the j-th direct reference layer of the i-th layer</w:delText>
        </w:r>
      </w:del>
      <w:r w:rsidRPr="00564A49">
        <w:rPr>
          <w:bCs/>
          <w:lang w:val="en-US"/>
        </w:rPr>
        <w:t>,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w:t>
      </w:r>
      <w:ins w:id="2020" w:author="Ye-Kui Wang" w:date="2014-04-02T04:23:00Z">
        <w:r w:rsidR="003A6606">
          <w:rPr>
            <w:bCs/>
            <w:lang w:val="en-US"/>
          </w:rPr>
          <w:t>the</w:t>
        </w:r>
      </w:ins>
      <w:del w:id="2021" w:author="Ye-Kui Wang" w:date="2014-04-02T04:23:00Z">
        <w:r w:rsidRPr="00564A49" w:rsidDel="003A6606">
          <w:rPr>
            <w:bCs/>
            <w:lang w:val="en-US"/>
          </w:rPr>
          <w:delText>any</w:delText>
        </w:r>
      </w:del>
      <w:r w:rsidRPr="00564A49">
        <w:rPr>
          <w:bCs/>
          <w:lang w:val="en-US"/>
        </w:rPr>
        <w:t xml:space="preserve"> picture picA </w:t>
      </w:r>
      <w:del w:id="2022" w:author="Ye-Kui Wang" w:date="2014-04-02T04:23:00Z">
        <w:r w:rsidRPr="00564A49" w:rsidDel="003A6606">
          <w:rPr>
            <w:bCs/>
            <w:lang w:val="en-US"/>
          </w:rPr>
          <w:delText xml:space="preserve">of the i-th layer </w:delText>
        </w:r>
      </w:del>
      <w:r w:rsidRPr="00564A49">
        <w:rPr>
          <w:bCs/>
          <w:lang w:val="en-US"/>
        </w:rPr>
        <w:t xml:space="preserve">and ctbAddr be the raster scan address of the last CTU in CTU row A. Let CTU row B be the CTU row that is in the picture picB </w:t>
      </w:r>
      <w:del w:id="2023" w:author="Ye-Kui Wang" w:date="2014-04-02T04:24:00Z">
        <w:r w:rsidRPr="00564A49" w:rsidDel="003A6606">
          <w:rPr>
            <w:bCs/>
            <w:lang w:val="en-US"/>
          </w:rPr>
          <w:delText xml:space="preserve">belonging to the same access unit as picA and belonging to the j-th direct reference layer of the i-th layer and </w:delText>
        </w:r>
      </w:del>
      <w:r w:rsidRPr="00564A49">
        <w:rPr>
          <w:bCs/>
          <w:lang w:val="en-US"/>
        </w:rPr>
        <w:t>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lastRenderedPageBreak/>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26</w:t>
      </w:r>
      <w:r w:rsidR="00F154E5"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27</w:t>
      </w:r>
      <w:r w:rsidR="00F154E5"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28</w:t>
      </w:r>
      <w:r w:rsidR="00F154E5"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w:t>
      </w:r>
      <w:del w:id="2024" w:author="Ye-Kui Wang" w:date="2014-04-02T04:24:00Z">
        <w:r w:rsidRPr="00564A49" w:rsidDel="00542B22">
          <w:rPr>
            <w:bCs/>
            <w:lang w:val="en-US"/>
          </w:rPr>
          <w:delText xml:space="preserve">any </w:delText>
        </w:r>
      </w:del>
      <w:ins w:id="2025" w:author="Ye-Kui Wang" w:date="2014-04-02T04:24:00Z">
        <w:r w:rsidR="00542B22">
          <w:rPr>
            <w:bCs/>
            <w:lang w:val="en-US"/>
          </w:rPr>
          <w:t>the</w:t>
        </w:r>
        <w:r w:rsidR="00542B22" w:rsidRPr="00564A49">
          <w:rPr>
            <w:bCs/>
            <w:lang w:val="en-US"/>
          </w:rPr>
          <w:t xml:space="preserve"> </w:t>
        </w:r>
      </w:ins>
      <w:r w:rsidRPr="00564A49">
        <w:rPr>
          <w:bCs/>
          <w:lang w:val="en-US"/>
        </w:rPr>
        <w:t>picture picA</w:t>
      </w:r>
      <w:del w:id="2026" w:author="Ye-Kui Wang" w:date="2014-04-02T04:24:00Z">
        <w:r w:rsidRPr="00564A49" w:rsidDel="00542B22">
          <w:rPr>
            <w:bCs/>
            <w:lang w:val="en-US"/>
          </w:rPr>
          <w:delText xml:space="preserve"> of the i-th layer</w:delText>
        </w:r>
      </w:del>
      <w:r w:rsidRPr="00564A49">
        <w:rPr>
          <w:bCs/>
          <w:lang w:val="en-US"/>
        </w:rPr>
        <w:t xml:space="preserve">, and ctbAddr be the raster scan address ctbAddr of CTU A. Let CTU B be a CTU that is in the picture </w:t>
      </w:r>
      <w:ins w:id="2027" w:author="Ye-Kui Wang" w:date="2014-04-02T04:25:00Z">
        <w:r w:rsidR="00542B22">
          <w:rPr>
            <w:bCs/>
            <w:lang w:val="en-US"/>
          </w:rPr>
          <w:t xml:space="preserve">picB </w:t>
        </w:r>
      </w:ins>
      <w:del w:id="2028" w:author="Ye-Kui Wang" w:date="2014-04-02T04:25:00Z">
        <w:r w:rsidRPr="00564A49" w:rsidDel="00542B22">
          <w:rPr>
            <w:bCs/>
            <w:lang w:val="en-US"/>
          </w:rPr>
          <w:delText xml:space="preserve">belonging to the same access unit as picA and belonging to the j-th direct reference layer of the i-th layer and </w:delText>
        </w:r>
      </w:del>
      <w:r w:rsidRPr="00564A49">
        <w:rPr>
          <w:bCs/>
          <w:lang w:val="en-US"/>
        </w:rPr>
        <w:t>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w:t>
      </w:r>
      <w:bookmarkStart w:id="2029" w:name="_GoBack"/>
      <w:bookmarkEnd w:id="2029"/>
      <w:r w:rsidRPr="00564A49">
        <w:rPr>
          <w:lang w:val="en-CA"/>
        </w:rPr>
        <w:t xml:space="preserve">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xml:space="preserve">[ i ] equal to 1 specifies that the HRD parameters that are common for all sub-layers are </w:t>
      </w:r>
      <w:r w:rsidRPr="00564A49">
        <w:lastRenderedPageBreak/>
        <w:t>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729"/>
      <w:bookmarkEnd w:id="1731"/>
      <w:bookmarkEnd w:id="1948"/>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fldSimple w:instr=" SEQ NoteCounter \r 1 \* MERGEFORMAT " w:fldLock="1">
        <w:r w:rsidRPr="00564A49">
          <w:rPr>
            <w:noProof/>
            <w:lang w:val="en-US"/>
          </w:rPr>
          <w:t>1</w:t>
        </w:r>
      </w:fldSimple>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 xml:space="preserve">If the nuh_layer_id of the active SPS for the layer with nuh_layer_id equal to layerIdCurr is equal to 0, the values of chroma_format_idc, separate_colour_plane_flag, pic_width_in_luma_samples, pic_height_in_luma_samples, </w:t>
      </w:r>
      <w:r w:rsidRPr="00564A49">
        <w:rPr>
          <w:lang w:val="en-US" w:eastAsia="ko-KR"/>
        </w:rPr>
        <w:lastRenderedPageBreak/>
        <w:t>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fldSimple w:instr=" SEQ NoteCounter \* MERGEFORMAT " w:fldLock="1">
        <w:r w:rsidRPr="00564A49">
          <w:rPr>
            <w:noProof/>
            <w:lang w:val="en-US"/>
          </w:rPr>
          <w:t>2</w:t>
        </w:r>
      </w:fldSimple>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fldSimple w:instr=" SEQ NoteCounter \* MERGEFORMAT " w:fldLock="1">
        <w:r w:rsidRPr="00564A49">
          <w:rPr>
            <w:noProof/>
            <w:lang w:val="en-US"/>
          </w:rPr>
          <w:t>3</w:t>
        </w:r>
      </w:fldSimple>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29</w:t>
      </w:r>
      <w:r w:rsidR="00F154E5"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30</w:t>
      </w:r>
      <w:r w:rsidR="00F154E5"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lastRenderedPageBreak/>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2030"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2030"/>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31</w:t>
      </w:r>
      <w:r w:rsidR="00F154E5"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32</w:t>
      </w:r>
      <w:r w:rsidR="00F154E5"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33</w:t>
      </w:r>
      <w:r w:rsidR="00F154E5"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lastRenderedPageBreak/>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2031" w:name="_Ref363161717"/>
      <w:bookmarkStart w:id="2032" w:name="_Ref348090366"/>
      <w:r w:rsidRPr="00564A49">
        <w:rPr>
          <w:lang w:val="en-US"/>
        </w:rPr>
        <w:t>Sequence parameter set multilayer extension semantics</w:t>
      </w:r>
      <w:bookmarkEnd w:id="2031"/>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w:t>
      </w:r>
      <w:del w:id="2033" w:author="Adarsh K. Ramasubramonian" w:date="2014-03-29T07:28:00Z">
        <w:r w:rsidRPr="00564A49" w:rsidDel="006D2D2B">
          <w:delText>sets of scaled reference layer offset parameters</w:delText>
        </w:r>
      </w:del>
      <w:ins w:id="2034" w:author="Adarsh K. Ramasubramonian" w:date="2014-03-29T07:28:00Z">
        <w:r w:rsidR="006D2D2B">
          <w:t>syntax elements vert_phase_position_enable_flag[ ]</w:t>
        </w:r>
      </w:ins>
      <w:r w:rsidRPr="00564A49">
        <w:t xml:space="preserve"> that are present in the SPS. The value of </w:t>
      </w:r>
      <w:r w:rsidRPr="00564A49">
        <w:rPr>
          <w:bCs/>
        </w:rPr>
        <w:t>num_scaled_ref_layer_offsets shall be in the range of 0 to 62, inclusive.</w:t>
      </w:r>
    </w:p>
    <w:p w:rsidR="007E173E" w:rsidRPr="00564A49" w:rsidDel="00932F72" w:rsidRDefault="007E173E" w:rsidP="007E173E">
      <w:pPr>
        <w:pStyle w:val="3N"/>
        <w:rPr>
          <w:del w:id="2035" w:author="Adarsh K. Ramasubramonian" w:date="2014-03-29T06:59:00Z"/>
        </w:rPr>
      </w:pPr>
      <w:del w:id="2036" w:author="Adarsh K. Ramasubramonian" w:date="2014-03-29T06:59:00Z">
        <w:r w:rsidRPr="00564A49" w:rsidDel="00932F72">
          <w:delTex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delText>
        </w:r>
      </w:del>
    </w:p>
    <w:p w:rsidR="007E173E" w:rsidRPr="00564A49" w:rsidDel="00932F72" w:rsidRDefault="007E173E" w:rsidP="007E173E">
      <w:pPr>
        <w:pStyle w:val="Note1"/>
        <w:rPr>
          <w:del w:id="2037" w:author="Adarsh K. Ramasubramonian" w:date="2014-03-29T06:59:00Z"/>
          <w:lang w:val="en-US"/>
        </w:rPr>
      </w:pPr>
      <w:del w:id="2038" w:author="Adarsh K. Ramasubramonian" w:date="2014-03-29T06:59:00Z">
        <w:r w:rsidRPr="00564A49" w:rsidDel="00932F72">
          <w:rPr>
            <w:lang w:val="en-US"/>
          </w:rPr>
          <w:delText>NOTE </w:delText>
        </w:r>
        <w:r w:rsidR="00F154E5" w:rsidRPr="00564A49" w:rsidDel="00932F72">
          <w:rPr>
            <w:lang w:val="en-US"/>
          </w:rPr>
          <w:fldChar w:fldCharType="begin" w:fldLock="1"/>
        </w:r>
        <w:r w:rsidRPr="00564A49" w:rsidDel="00932F72">
          <w:rPr>
            <w:lang w:val="en-US"/>
          </w:rPr>
          <w:delInstrText xml:space="preserve"> SEQ NoteCounter \r 1 \* MERGEFORMAT </w:delInstrText>
        </w:r>
        <w:r w:rsidR="00F154E5" w:rsidRPr="00564A49" w:rsidDel="00932F72">
          <w:rPr>
            <w:lang w:val="en-US"/>
          </w:rPr>
          <w:fldChar w:fldCharType="separate"/>
        </w:r>
        <w:r w:rsidRPr="00564A49" w:rsidDel="00932F72">
          <w:rPr>
            <w:noProof/>
            <w:lang w:val="en-US"/>
          </w:rPr>
          <w:delText>1</w:delText>
        </w:r>
        <w:r w:rsidR="00F154E5" w:rsidRPr="00564A49" w:rsidDel="00932F72">
          <w:rPr>
            <w:lang w:val="en-US"/>
          </w:rPr>
          <w:fldChar w:fldCharType="end"/>
        </w:r>
        <w:r w:rsidRPr="00564A49" w:rsidDel="00932F72">
          <w:rPr>
            <w:lang w:val="en-US"/>
          </w:rPr>
          <w:delText> – When spatial scalability is in use, the associated inter-layer picture is a resampled picture of a direct reference layer.</w:delText>
        </w:r>
      </w:del>
    </w:p>
    <w:p w:rsidR="007E173E" w:rsidRPr="00564A49" w:rsidDel="00932F72" w:rsidRDefault="007E173E" w:rsidP="007E173E">
      <w:pPr>
        <w:pStyle w:val="Note1"/>
        <w:rPr>
          <w:del w:id="2039" w:author="Adarsh K. Ramasubramonian" w:date="2014-03-29T06:59:00Z"/>
          <w:lang w:val="en-US" w:eastAsia="ko-KR"/>
        </w:rPr>
      </w:pPr>
      <w:del w:id="2040" w:author="Adarsh K. Ramasubramonian" w:date="2014-03-29T06:59:00Z">
        <w:r w:rsidRPr="00564A49" w:rsidDel="00932F72">
          <w:rPr>
            <w:lang w:val="en-US" w:eastAsia="ko-KR"/>
          </w:rPr>
          <w:delText>NOTE </w:delText>
        </w:r>
        <w:r w:rsidR="00F154E5" w:rsidRPr="00564A49" w:rsidDel="00932F72">
          <w:rPr>
            <w:lang w:val="en-US"/>
          </w:rPr>
          <w:fldChar w:fldCharType="begin" w:fldLock="1"/>
        </w:r>
        <w:r w:rsidRPr="00564A49" w:rsidDel="00932F72">
          <w:rPr>
            <w:lang w:val="en-US"/>
          </w:rPr>
          <w:delInstrText xml:space="preserve"> SEQ NoteCounter \* MERGEFORMAT </w:delInstrText>
        </w:r>
        <w:r w:rsidR="00F154E5" w:rsidRPr="00564A49" w:rsidDel="00932F72">
          <w:rPr>
            <w:lang w:val="en-US"/>
          </w:rPr>
          <w:fldChar w:fldCharType="separate"/>
        </w:r>
        <w:r w:rsidRPr="00564A49" w:rsidDel="00932F72">
          <w:rPr>
            <w:noProof/>
            <w:lang w:val="en-US"/>
          </w:rPr>
          <w:delText>2</w:delText>
        </w:r>
        <w:r w:rsidR="00F154E5" w:rsidRPr="00564A49" w:rsidDel="00932F72">
          <w:rPr>
            <w:lang w:val="en-US"/>
          </w:rPr>
          <w:fldChar w:fldCharType="end"/>
        </w:r>
        <w:r w:rsidRPr="00564A49" w:rsidDel="00932F72">
          <w:rPr>
            <w:lang w:val="en-US"/>
          </w:rPr>
          <w:delText> </w:delText>
        </w:r>
        <w:r w:rsidRPr="00564A49" w:rsidDel="00932F72">
          <w:rPr>
            <w:lang w:val="en-US" w:eastAsia="ko-KR"/>
          </w:rPr>
          <w:delText>– scaled_ref_layer_id[ i ] need not be among the direct reference layers for example when the spatial correspondence of an auxiliary picture to its associated primary picture is specified.</w:delText>
        </w:r>
      </w:del>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w:t>
      </w:r>
      <w:ins w:id="2041" w:author="Adarsh K. Ramasubramonian" w:date="2014-03-29T07:28:00Z">
        <w:r w:rsidR="006D2D2B" w:rsidRPr="006D2D2B">
          <w:rPr>
            <w:rFonts w:hint="eastAsia"/>
            <w:bCs/>
            <w:lang w:eastAsia="ko-KR"/>
          </w:rPr>
          <w:t>vert_</w:t>
        </w:r>
        <w:r w:rsidR="006D2D2B" w:rsidRPr="006D2D2B">
          <w:rPr>
            <w:szCs w:val="22"/>
          </w:rPr>
          <w:t>phase_position_enable_flag</w:t>
        </w:r>
        <w:r w:rsidR="006D2D2B" w:rsidRPr="00564A49">
          <w:rPr>
            <w:bCs/>
          </w:rPr>
          <w:t>[ scaled_ref_layer_id[ i ] ]</w:t>
        </w:r>
      </w:ins>
      <w:del w:id="2042" w:author="Adarsh K. Ramasubramonian" w:date="2014-03-29T07:28:00Z">
        <w:r w:rsidRPr="00564A49" w:rsidDel="006D2D2B">
          <w:delText>scaled_ref_layer_left_offset[ i ], scaled_ref_layer_top_offset[ i ], scaled_ref_layer_right_offset[ i ] and scaled_ref_layer_bottom_offset[ i ]</w:delText>
        </w:r>
      </w:del>
      <w:r w:rsidRPr="00564A49">
        <w:t xml:space="preserve"> are specified. The value of scaled_ref_layer_id[ i ] shall be less than the nuh_layer_id of any layer for which this SPS is the active SPS. </w:t>
      </w:r>
    </w:p>
    <w:p w:rsidR="007E173E" w:rsidRPr="00564A49" w:rsidDel="00932F72" w:rsidRDefault="007E173E" w:rsidP="007E173E">
      <w:pPr>
        <w:pStyle w:val="3N"/>
        <w:rPr>
          <w:del w:id="2043" w:author="Adarsh K. Ramasubramonian" w:date="2014-03-29T06:59:00Z"/>
        </w:rPr>
      </w:pPr>
      <w:del w:id="2044" w:author="Adarsh K. Ramasubramonian" w:date="2014-03-29T06:59:00Z">
        <w:r w:rsidRPr="00564A49" w:rsidDel="00932F72">
          <w:rPr>
            <w:b/>
          </w:rPr>
          <w:delText>scaled_ref_layer_left_offset</w:delText>
        </w:r>
        <w:r w:rsidRPr="00564A49" w:rsidDel="00932F72">
          <w:rPr>
            <w:bCs/>
          </w:rPr>
          <w:delText>[ scaled_ref_layer_id[ i ] ]</w:delText>
        </w:r>
        <w:r w:rsidRPr="00564A49" w:rsidDel="00932F72">
          <w:delText xml:space="preserve"> specifies the horizontal offset between the </w:delText>
        </w:r>
        <w:r w:rsidRPr="00564A49" w:rsidDel="00932F72">
          <w:rPr>
            <w:rFonts w:eastAsia="Times New Roman"/>
            <w:lang w:eastAsia="zh-CN"/>
          </w:rPr>
          <w:delText>top</w:delText>
        </w:r>
        <w:r w:rsidRPr="00564A49" w:rsidDel="00932F72">
          <w:delText xml:space="preserve">-left luma sample of the associated inter-layer picture with nuh_layer_id equal to scaled_ref_layer_id[ i ] and the </w:delText>
        </w:r>
        <w:r w:rsidRPr="00564A49" w:rsidDel="00932F72">
          <w:rPr>
            <w:lang w:val="en-US"/>
          </w:rPr>
          <w:delText>top</w:delText>
        </w:r>
        <w:r w:rsidRPr="00564A49" w:rsidDel="00932F72">
          <w:delText>-left luma sample of the current picture in units of two luma samples. When not present, the value of scaled_ref_layer_left_offset</w:delText>
        </w:r>
        <w:r w:rsidRPr="00564A49" w:rsidDel="00932F72">
          <w:rPr>
            <w:bCs/>
          </w:rPr>
          <w:delText>[ scaled_ref_layer_id[ i ] ]</w:delText>
        </w:r>
        <w:r w:rsidRPr="00564A49" w:rsidDel="00932F72">
          <w:delText xml:space="preserve"> is inferred to be equal to 0.</w:delText>
        </w:r>
      </w:del>
    </w:p>
    <w:p w:rsidR="007E173E" w:rsidRPr="00564A49" w:rsidDel="00932F72" w:rsidRDefault="007E173E" w:rsidP="007E173E">
      <w:pPr>
        <w:pStyle w:val="3N"/>
        <w:rPr>
          <w:del w:id="2045" w:author="Adarsh K. Ramasubramonian" w:date="2014-03-29T06:59:00Z"/>
        </w:rPr>
      </w:pPr>
      <w:del w:id="2046" w:author="Adarsh K. Ramasubramonian" w:date="2014-03-29T06:59:00Z">
        <w:r w:rsidRPr="00564A49" w:rsidDel="00932F72">
          <w:rPr>
            <w:b/>
          </w:rPr>
          <w:delText>scaled_ref_layer_top_offset</w:delText>
        </w:r>
        <w:r w:rsidRPr="00564A49" w:rsidDel="00932F72">
          <w:rPr>
            <w:bCs/>
          </w:rPr>
          <w:delText>[ scaled_ref_layer_id[ i ] ]</w:delText>
        </w:r>
        <w:r w:rsidRPr="00564A49" w:rsidDel="00932F72">
          <w:delText xml:space="preserve"> specifies the vertical offset between the </w:delText>
        </w:r>
        <w:r w:rsidRPr="00564A49" w:rsidDel="00932F72">
          <w:rPr>
            <w:rFonts w:eastAsia="Times New Roman"/>
            <w:lang w:eastAsia="zh-CN"/>
          </w:rPr>
          <w:delText>top</w:delText>
        </w:r>
        <w:r w:rsidRPr="00564A49" w:rsidDel="00932F72">
          <w:delText>-left luma sample of the associated inter-layer picture with nuh_layer_id equal to scaled_ref_layer_id[ i ] and the top-left luma sample of the current picture in units of two luma samples. When not present, the value of scaled_ref_layer_top_offset</w:delText>
        </w:r>
        <w:r w:rsidRPr="00564A49" w:rsidDel="00932F72">
          <w:rPr>
            <w:bCs/>
          </w:rPr>
          <w:delText>[ scaled_ref_layer_id[ i ] ]</w:delText>
        </w:r>
        <w:r w:rsidRPr="00564A49" w:rsidDel="00932F72">
          <w:delText xml:space="preserve"> is inferred to be equal to 0.</w:delText>
        </w:r>
      </w:del>
    </w:p>
    <w:p w:rsidR="007E173E" w:rsidRPr="00564A49" w:rsidDel="00932F72" w:rsidRDefault="007E173E" w:rsidP="007E173E">
      <w:pPr>
        <w:pStyle w:val="3N"/>
        <w:rPr>
          <w:del w:id="2047" w:author="Adarsh K. Ramasubramonian" w:date="2014-03-29T06:59:00Z"/>
        </w:rPr>
      </w:pPr>
      <w:del w:id="2048" w:author="Adarsh K. Ramasubramonian" w:date="2014-03-29T06:59:00Z">
        <w:r w:rsidRPr="00564A49" w:rsidDel="00932F72">
          <w:rPr>
            <w:b/>
          </w:rPr>
          <w:delText>scaled_ref_layer_right_offset</w:delText>
        </w:r>
        <w:r w:rsidRPr="00564A49" w:rsidDel="00932F72">
          <w:rPr>
            <w:bCs/>
          </w:rPr>
          <w:delText>[ scaled_ref_layer_id[ i ] ]</w:delText>
        </w:r>
        <w:r w:rsidRPr="00564A49" w:rsidDel="00932F72">
          <w:delText xml:space="preserve"> specifies the horizontal offset between the bottom-right luma </w:delText>
        </w:r>
        <w:r w:rsidRPr="00564A49" w:rsidDel="00932F72">
          <w:lastRenderedPageBreak/>
          <w:delText>sample of the associated inter-layer picture with nuh_layer_id equal to scaled_ref_layer_id[ i ] and the bottom-right luma sample of the current picture in units of two luma samples. When not present, the value of scaled_ref_layer_right_offset</w:delText>
        </w:r>
        <w:r w:rsidRPr="00564A49" w:rsidDel="00932F72">
          <w:rPr>
            <w:bCs/>
          </w:rPr>
          <w:delText>[ scaled_ref_layer_id[ i ] ]</w:delText>
        </w:r>
        <w:r w:rsidRPr="00564A49" w:rsidDel="00932F72">
          <w:delText xml:space="preserve"> is inferred to be equal to 0.</w:delText>
        </w:r>
      </w:del>
    </w:p>
    <w:p w:rsidR="007E173E" w:rsidRPr="00564A49" w:rsidDel="00932F72" w:rsidRDefault="007E173E" w:rsidP="007E173E">
      <w:pPr>
        <w:pStyle w:val="3N"/>
        <w:rPr>
          <w:del w:id="2049" w:author="Adarsh K. Ramasubramonian" w:date="2014-03-29T06:59:00Z"/>
          <w:lang w:val="en-US"/>
        </w:rPr>
      </w:pPr>
      <w:del w:id="2050" w:author="Adarsh K. Ramasubramonian" w:date="2014-03-29T06:59:00Z">
        <w:r w:rsidRPr="00564A49" w:rsidDel="00932F72">
          <w:rPr>
            <w:b/>
          </w:rPr>
          <w:delText>scaled_ref_layer_bottom_offset</w:delText>
        </w:r>
        <w:r w:rsidRPr="00564A49" w:rsidDel="00932F72">
          <w:rPr>
            <w:bCs/>
          </w:rPr>
          <w:delText>[ scaled_ref_layer_id[ i ] ]</w:delText>
        </w:r>
        <w:r w:rsidRPr="00564A49" w:rsidDel="00932F72">
          <w:delTex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delText>
        </w:r>
        <w:r w:rsidRPr="00564A49" w:rsidDel="00932F72">
          <w:rPr>
            <w:bCs/>
          </w:rPr>
          <w:delText>[ scaled_ref_layer_id[ i ] ]</w:delText>
        </w:r>
        <w:r w:rsidRPr="00564A49" w:rsidDel="00932F72">
          <w:delText xml:space="preserve"> is inferred to be equal to 0.</w:delText>
        </w:r>
      </w:del>
    </w:p>
    <w:p w:rsidR="007E173E" w:rsidRPr="00564A49" w:rsidRDefault="00B210C7" w:rsidP="007E173E">
      <w:pPr>
        <w:pStyle w:val="3N"/>
        <w:rPr>
          <w:lang w:val="en-US"/>
        </w:rPr>
      </w:pPr>
      <w:bookmarkStart w:id="2051"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2032"/>
      <w:bookmarkEnd w:id="2051"/>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2052"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2053"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lastRenderedPageBreak/>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2052"/>
      <w:bookmarkEnd w:id="2053"/>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4" w:name="_Ref348090372"/>
      <w:r w:rsidRPr="00564A49">
        <w:rPr>
          <w:lang w:val="en-US"/>
        </w:rPr>
        <w:t>Access unit delimiter RBSP semantics</w:t>
      </w:r>
      <w:bookmarkEnd w:id="2054"/>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5" w:name="_Ref348090373"/>
      <w:r w:rsidRPr="00564A49">
        <w:rPr>
          <w:lang w:val="en-US"/>
        </w:rPr>
        <w:t>End of sequence RBSP semantics</w:t>
      </w:r>
      <w:bookmarkEnd w:id="2055"/>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6" w:name="_Ref348090375"/>
      <w:r w:rsidRPr="00564A49">
        <w:rPr>
          <w:lang w:val="en-US"/>
        </w:rPr>
        <w:t>End of bitstream RBSP semantics</w:t>
      </w:r>
      <w:bookmarkEnd w:id="2056"/>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7" w:name="_Ref348090378"/>
      <w:r w:rsidRPr="00564A49">
        <w:rPr>
          <w:lang w:val="en-US"/>
        </w:rPr>
        <w:t>Filler data RBSP semantics</w:t>
      </w:r>
      <w:bookmarkEnd w:id="2057"/>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8" w:name="_Ref348090379"/>
      <w:r w:rsidRPr="00564A49">
        <w:rPr>
          <w:lang w:val="en-US"/>
        </w:rPr>
        <w:t>Slice segment layer RBSP semantics</w:t>
      </w:r>
      <w:bookmarkEnd w:id="2058"/>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9" w:name="_Ref348090382"/>
      <w:r w:rsidRPr="00564A49">
        <w:rPr>
          <w:lang w:val="en-US"/>
        </w:rPr>
        <w:t>RBSP slice segment trailing bits semantics</w:t>
      </w:r>
      <w:bookmarkEnd w:id="2059"/>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60" w:name="_Ref348090386"/>
      <w:r w:rsidRPr="00564A49">
        <w:rPr>
          <w:lang w:val="en-US"/>
        </w:rPr>
        <w:t>RBSP trailing bits semantics</w:t>
      </w:r>
      <w:bookmarkEnd w:id="2060"/>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61" w:name="_Ref348090388"/>
      <w:r w:rsidRPr="00564A49">
        <w:rPr>
          <w:lang w:val="en-US"/>
        </w:rPr>
        <w:t>Byte alignment semantics</w:t>
      </w:r>
      <w:bookmarkEnd w:id="2061"/>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2" w:name="_Ref348090389"/>
      <w:bookmarkStart w:id="2063" w:name="_Toc377921542"/>
      <w:bookmarkStart w:id="2064" w:name="_Toc378026180"/>
      <w:r w:rsidRPr="00564A49">
        <w:rPr>
          <w:lang w:val="en-US"/>
        </w:rPr>
        <w:t>Profile, tier and level semantics</w:t>
      </w:r>
      <w:bookmarkEnd w:id="2062"/>
      <w:bookmarkEnd w:id="2063"/>
      <w:bookmarkEnd w:id="2064"/>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r w:rsidRPr="00564A49">
        <w:rPr>
          <w:b/>
          <w:bCs/>
          <w:szCs w:val="22"/>
          <w:lang w:val="en-US"/>
        </w:rPr>
        <w:t>general_tier_flag</w:t>
      </w:r>
      <w:r w:rsidRPr="00564A49">
        <w:rPr>
          <w:bCs/>
          <w:szCs w:val="22"/>
          <w:lang w:val="en-US"/>
        </w:rPr>
        <w:t xml:space="preserve"> specifies the tier context for the interpretation of general_level_idc as specified in Annex A or subclause </w:t>
      </w:r>
      <w:fldSimple w:instr=" REF _Ref348007252 \r \h  \* MERGEFORMAT " w:fldLock="1">
        <w:r w:rsidRPr="00564A49">
          <w:rPr>
            <w:bCs/>
            <w:szCs w:val="22"/>
            <w:lang w:val="en-US"/>
          </w:rPr>
          <w:t>G.11</w:t>
        </w:r>
      </w:fldSimple>
      <w:r w:rsidR="003D68A4" w:rsidRPr="00564A49">
        <w:rPr>
          <w:bCs/>
          <w:szCs w:val="22"/>
          <w:lang w:val="en-US"/>
        </w:rPr>
        <w:t xml:space="preserve"> or subclause </w:t>
      </w:r>
      <w:fldSimple w:instr=" REF _Ref348007252 \r \h  \* MERGEFORMAT " w:fldLock="1">
        <w:r w:rsidR="003D68A4" w:rsidRPr="00564A49">
          <w:rPr>
            <w:bCs/>
            <w:szCs w:val="22"/>
            <w:lang w:val="en-US"/>
          </w:rPr>
          <w:t>H.11</w:t>
        </w:r>
      </w:fldSimple>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fldSimple w:instr=" REF _Ref348007252 \r \h  \* MERGEFORMAT " w:fldLock="1">
        <w:r w:rsidRPr="00564A49">
          <w:rPr>
            <w:bCs/>
            <w:szCs w:val="22"/>
            <w:lang w:val="en-US"/>
          </w:rPr>
          <w:t>G.11</w:t>
        </w:r>
      </w:fldSimple>
      <w:r w:rsidR="00AF0F34" w:rsidRPr="00564A49">
        <w:rPr>
          <w:bCs/>
          <w:szCs w:val="22"/>
          <w:lang w:val="en-US"/>
        </w:rPr>
        <w:t xml:space="preserve"> or subclause </w:t>
      </w:r>
      <w:fldSimple w:instr=" REF _Ref348007252 \r \h  \* MERGEFORMAT " w:fldLock="1">
        <w:r w:rsidR="00AF0F34" w:rsidRPr="00564A49">
          <w:rPr>
            <w:bCs/>
            <w:szCs w:val="22"/>
            <w:lang w:val="en-US"/>
          </w:rPr>
          <w:t>H.11</w:t>
        </w:r>
      </w:fldSimple>
      <w:r w:rsidRPr="00564A49">
        <w:rPr>
          <w:bCs/>
          <w:szCs w:val="22"/>
          <w:lang w:val="en-US"/>
        </w:rPr>
        <w:t xml:space="preserve">. Bitstreams shall not contain values of general_profile_idc </w:t>
      </w:r>
      <w:r w:rsidRPr="00564A49">
        <w:rPr>
          <w:bCs/>
          <w:szCs w:val="22"/>
          <w:lang w:val="en-US"/>
        </w:rPr>
        <w:lastRenderedPageBreak/>
        <w:t xml:space="preserve">other than those specified in Annex A or subclause </w:t>
      </w:r>
      <w:fldSimple w:instr=" REF _Ref348007252 \r \h  \* MERGEFORMAT " w:fldLock="1">
        <w:r w:rsidRPr="00564A49">
          <w:rPr>
            <w:bCs/>
            <w:szCs w:val="22"/>
            <w:lang w:val="en-US"/>
          </w:rPr>
          <w:t>G.11</w:t>
        </w:r>
      </w:fldSimple>
      <w:r w:rsidR="00AF0F34" w:rsidRPr="00564A49">
        <w:rPr>
          <w:bCs/>
          <w:szCs w:val="22"/>
          <w:lang w:val="en-US"/>
        </w:rPr>
        <w:t xml:space="preserve"> or subclause </w:t>
      </w:r>
      <w:fldSimple w:instr=" REF _Ref348007252 \r \h  \* MERGEFORMAT " w:fldLock="1">
        <w:r w:rsidR="00AF0F34" w:rsidRPr="00564A49">
          <w:rPr>
            <w:bCs/>
            <w:szCs w:val="22"/>
            <w:lang w:val="en-US"/>
          </w:rPr>
          <w:t>H.11</w:t>
        </w:r>
      </w:fldSimple>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fldSimple w:instr=" REF _Ref348007252 \r \h  \* MERGEFORMAT " w:fldLock="1">
        <w:r w:rsidRPr="00564A49">
          <w:rPr>
            <w:bCs/>
            <w:szCs w:val="22"/>
            <w:lang w:val="en-US"/>
          </w:rPr>
          <w:t>G.11</w:t>
        </w:r>
      </w:fldSimple>
      <w:r w:rsidR="00AF0F34" w:rsidRPr="00564A49">
        <w:rPr>
          <w:bCs/>
          <w:szCs w:val="22"/>
          <w:lang w:val="en-US"/>
        </w:rPr>
        <w:t xml:space="preserve"> or subclause </w:t>
      </w:r>
      <w:fldSimple w:instr=" REF _Ref348007252 \r \h  \* MERGEFORMAT " w:fldLock="1">
        <w:r w:rsidR="00AF0F34" w:rsidRPr="00564A49">
          <w:rPr>
            <w:bCs/>
            <w:szCs w:val="22"/>
            <w:lang w:val="en-US"/>
          </w:rPr>
          <w:t>H.11</w:t>
        </w:r>
      </w:fldSimple>
      <w:r w:rsidRPr="00564A49">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fldSimple w:instr=" REF _Ref348007252 \r \h  \* MERGEFORMAT " w:fldLock="1">
        <w:r w:rsidRPr="00564A49">
          <w:rPr>
            <w:bCs/>
            <w:szCs w:val="22"/>
            <w:lang w:val="en-US"/>
          </w:rPr>
          <w:t>G.11</w:t>
        </w:r>
      </w:fldSimple>
      <w:r w:rsidR="00AF0F34" w:rsidRPr="00564A49">
        <w:rPr>
          <w:bCs/>
          <w:szCs w:val="22"/>
          <w:lang w:val="en-US"/>
        </w:rPr>
        <w:t xml:space="preserve"> or subclause </w:t>
      </w:r>
      <w:fldSimple w:instr=" REF _Ref348007252 \r \h  \* MERGEFORMAT " w:fldLock="1">
        <w:r w:rsidR="00AF0F34" w:rsidRPr="00564A49">
          <w:rPr>
            <w:bCs/>
            <w:szCs w:val="22"/>
            <w:lang w:val="en-US"/>
          </w:rPr>
          <w:t>H.11</w:t>
        </w:r>
      </w:fldSimple>
      <w:r w:rsidRPr="00564A49">
        <w:rPr>
          <w:bCs/>
          <w:szCs w:val="22"/>
          <w:lang w:val="en-US"/>
        </w:rPr>
        <w:t>.</w:t>
      </w:r>
    </w:p>
    <w:p w:rsidR="007E173E" w:rsidRPr="00564A49" w:rsidRDefault="007E173E" w:rsidP="007E173E">
      <w:pPr>
        <w:rPr>
          <w:bCs/>
          <w:szCs w:val="22"/>
          <w:lang w:val="en-US"/>
        </w:rPr>
      </w:pPr>
      <w:r w:rsidRPr="00564A49">
        <w:rPr>
          <w:b/>
          <w:bCs/>
          <w:szCs w:val="22"/>
          <w:lang w:val="en-US"/>
        </w:rPr>
        <w:t xml:space="preserve">general_level_idc </w:t>
      </w:r>
      <w:r w:rsidRPr="00564A49">
        <w:rPr>
          <w:bCs/>
          <w:szCs w:val="22"/>
          <w:lang w:val="en-US"/>
        </w:rPr>
        <w:t xml:space="preserve">indicates a level to which the CVS conforms as specified in Annex A or subclause </w:t>
      </w:r>
      <w:fldSimple w:instr=" REF _Ref348007252 \r \h  \* MERGEFORMAT " w:fldLock="1">
        <w:r w:rsidRPr="00564A49">
          <w:rPr>
            <w:bCs/>
            <w:szCs w:val="22"/>
            <w:lang w:val="en-US"/>
          </w:rPr>
          <w:t>G.11</w:t>
        </w:r>
      </w:fldSimple>
      <w:r w:rsidR="00675DE8" w:rsidRPr="00564A49">
        <w:rPr>
          <w:bCs/>
          <w:szCs w:val="22"/>
          <w:lang w:val="en-US"/>
        </w:rPr>
        <w:t xml:space="preserve"> or subclause </w:t>
      </w:r>
      <w:fldSimple w:instr=" REF _Ref348007252 \r \h  \* MERGEFORMAT " w:fldLock="1">
        <w:r w:rsidR="00675DE8" w:rsidRPr="00564A49">
          <w:rPr>
            <w:bCs/>
            <w:szCs w:val="22"/>
            <w:lang w:val="en-US"/>
          </w:rPr>
          <w:t>H.11</w:t>
        </w:r>
      </w:fldSimple>
      <w:r w:rsidRPr="00564A49">
        <w:rPr>
          <w:bCs/>
          <w:szCs w:val="22"/>
          <w:lang w:val="en-US"/>
        </w:rPr>
        <w:t xml:space="preserve">. Bitstreams shall not contain values of general_level_idc other than those specified in Annex A or subclause </w:t>
      </w:r>
      <w:fldSimple w:instr=" REF _Ref348007252 \r \h  \* MERGEFORMAT " w:fldLock="1">
        <w:r w:rsidRPr="00564A49">
          <w:rPr>
            <w:bCs/>
            <w:szCs w:val="22"/>
            <w:lang w:val="en-US"/>
          </w:rPr>
          <w:t>G.11</w:t>
        </w:r>
      </w:fldSimple>
      <w:r w:rsidR="00675DE8" w:rsidRPr="00564A49">
        <w:rPr>
          <w:bCs/>
          <w:szCs w:val="22"/>
          <w:lang w:val="en-US"/>
        </w:rPr>
        <w:t xml:space="preserve"> or subclause </w:t>
      </w:r>
      <w:fldSimple w:instr=" REF _Ref348007252 \r \h  \* MERGEFORMAT " w:fldLock="1">
        <w:r w:rsidR="00675DE8" w:rsidRPr="00564A49">
          <w:rPr>
            <w:bCs/>
            <w:szCs w:val="22"/>
            <w:lang w:val="en-US"/>
          </w:rPr>
          <w:t>H.11</w:t>
        </w:r>
      </w:fldSimple>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5" w:name="_Ref348090392"/>
      <w:bookmarkStart w:id="2066" w:name="_Toc377921543"/>
      <w:bookmarkStart w:id="2067" w:name="_Toc378026181"/>
      <w:r w:rsidRPr="00564A49">
        <w:rPr>
          <w:lang w:val="en-US"/>
        </w:rPr>
        <w:t>Scaling list data semantics</w:t>
      </w:r>
      <w:bookmarkEnd w:id="2065"/>
      <w:bookmarkEnd w:id="2066"/>
      <w:bookmarkEnd w:id="2067"/>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8" w:name="_Ref348090398"/>
      <w:bookmarkStart w:id="2069" w:name="_Toc377921544"/>
      <w:bookmarkStart w:id="2070" w:name="_Toc378026182"/>
      <w:r w:rsidRPr="00564A49">
        <w:rPr>
          <w:lang w:val="en-US"/>
        </w:rPr>
        <w:t>Supplemental enhancement information message semantics</w:t>
      </w:r>
      <w:bookmarkEnd w:id="2068"/>
      <w:bookmarkEnd w:id="2069"/>
      <w:bookmarkEnd w:id="2070"/>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71" w:name="_Ref348090400"/>
      <w:bookmarkStart w:id="2072" w:name="_Toc377921545"/>
      <w:bookmarkStart w:id="2073" w:name="_Toc378026183"/>
      <w:r w:rsidRPr="00564A49">
        <w:rPr>
          <w:lang w:val="en-US"/>
        </w:rPr>
        <w:t>Slice segment header semantics</w:t>
      </w:r>
      <w:bookmarkEnd w:id="2071"/>
      <w:bookmarkEnd w:id="2072"/>
      <w:bookmarkEnd w:id="207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74" w:name="_Ref348090412"/>
      <w:r w:rsidRPr="00564A49">
        <w:rPr>
          <w:lang w:val="en-US"/>
        </w:rPr>
        <w:t>General slice segment header semantics</w:t>
      </w:r>
      <w:bookmarkEnd w:id="2074"/>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r w:rsidRPr="00564A49">
        <w:rPr>
          <w:b/>
          <w:lang w:val="en-US"/>
        </w:rPr>
        <w:t>cross_layer_bla_flag</w:t>
      </w:r>
      <w:r w:rsidRPr="00564A49">
        <w:rPr>
          <w:lang w:val="en-US"/>
        </w:rPr>
        <w:t xml:space="preserve"> equal to 1 affects the derivation of NoClrasOutputFlag as specified in subclause </w:t>
      </w:r>
      <w:fldSimple w:instr=" REF _Ref370807721 \n \h  \* MERGEFORMAT " w:fldLock="1">
        <w:r w:rsidRPr="00564A49">
          <w:rPr>
            <w:lang w:val="en-US"/>
          </w:rPr>
          <w:t>8.1</w:t>
        </w:r>
      </w:fldSimple>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r w:rsidRPr="00564A49">
        <w:rPr>
          <w:lang w:val="en-US" w:eastAsia="ko-KR"/>
        </w:rPr>
        <w:lastRenderedPageBreak/>
        <w:t>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lastRenderedPageBreak/>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34</w:t>
      </w:r>
      <w:r w:rsidR="00F154E5"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w:t>
      </w:r>
      <w:r w:rsidRPr="00564A49">
        <w:lastRenderedPageBreak/>
        <w:t>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652DCD" w:rsidRPr="004F1536" w:rsidDel="002E628F" w:rsidRDefault="006D2D2B" w:rsidP="006D2D2B">
      <w:pPr>
        <w:pStyle w:val="3N"/>
        <w:rPr>
          <w:ins w:id="2075" w:author="Adarsh K. Ramasubramonian" w:date="2014-03-29T07:23:00Z"/>
          <w:del w:id="2076" w:author="Ye-Kui Wang" w:date="2014-04-02T03:59:00Z"/>
          <w:rFonts w:eastAsiaTheme="minorEastAsia" w:hint="eastAsia"/>
          <w:noProof/>
          <w:lang w:eastAsia="ja-JP"/>
        </w:rPr>
      </w:pPr>
      <w:ins w:id="2077" w:author="Adarsh K. Ramasubramonian" w:date="2014-03-29T07:23:00Z">
        <w:r w:rsidRPr="006D2D2B">
          <w:rPr>
            <w:rFonts w:eastAsia="Batang"/>
            <w:b/>
            <w:bCs/>
            <w:lang w:eastAsia="ko-KR"/>
          </w:rPr>
          <w:t>slice_</w:t>
        </w:r>
        <w:r w:rsidRPr="006D2D2B">
          <w:rPr>
            <w:b/>
            <w:noProof/>
          </w:rPr>
          <w:t>scaled_layer_left_offset</w:t>
        </w:r>
        <w:r w:rsidRPr="006D2D2B">
          <w:rPr>
            <w:bCs/>
          </w:rPr>
          <w:t>[ i ]</w:t>
        </w:r>
        <w:r w:rsidRPr="006D2D2B">
          <w:rPr>
            <w:noProof/>
          </w:rPr>
          <w:t xml:space="preserve"> specifies the horizontal offset</w:t>
        </w:r>
      </w:ins>
      <w:ins w:id="2078" w:author="Ye-Kui Wang" w:date="2014-04-02T02:29:00Z">
        <w:r w:rsidR="00664643">
          <w:t>, in units of two samples,</w:t>
        </w:r>
      </w:ins>
      <w:ins w:id="2079" w:author="Adarsh K. Ramasubramonian" w:date="2014-03-29T07:23:00Z">
        <w:r w:rsidRPr="006D2D2B">
          <w:rPr>
            <w:noProof/>
          </w:rPr>
          <w:t xml:space="preserve"> between the </w:t>
        </w:r>
      </w:ins>
      <w:ins w:id="2080" w:author="Ye-Kui Wang" w:date="2014-04-02T02:29:00Z">
        <w:r w:rsidR="00664643">
          <w:rPr>
            <w:noProof/>
          </w:rPr>
          <w:t>top</w:t>
        </w:r>
      </w:ins>
      <w:ins w:id="2081" w:author="Adarsh K. Ramasubramonian" w:date="2014-03-29T07:23:00Z">
        <w:r w:rsidRPr="006D2D2B">
          <w:rPr>
            <w:noProof/>
          </w:rPr>
          <w:t xml:space="preserve">-left luma sample of the </w:t>
        </w:r>
      </w:ins>
      <w:ins w:id="2082" w:author="Ye-Kui Wang" w:date="2014-04-02T02:29:00Z">
        <w:r w:rsidR="00664643">
          <w:rPr>
            <w:noProof/>
          </w:rPr>
          <w:t xml:space="preserve">current picture and </w:t>
        </w:r>
      </w:ins>
      <w:ins w:id="2083" w:author="Adarsh K. Ramasubramonian" w:date="2014-03-29T07:23:00Z">
        <w:r w:rsidRPr="006D2D2B">
          <w:rPr>
            <w:noProof/>
          </w:rPr>
          <w:t xml:space="preserve">the </w:t>
        </w:r>
      </w:ins>
      <w:ins w:id="2084" w:author="Ye-Kui Wang" w:date="2014-04-02T02:30:00Z">
        <w:r w:rsidR="00664643">
          <w:rPr>
            <w:noProof/>
          </w:rPr>
          <w:t>top</w:t>
        </w:r>
      </w:ins>
      <w:ins w:id="2085" w:author="Adarsh K. Ramasubramonian" w:date="2014-03-29T07:23:00Z">
        <w:r w:rsidRPr="006D2D2B">
          <w:rPr>
            <w:noProof/>
          </w:rPr>
          <w:t>-left luma sample of the current picture</w:t>
        </w:r>
      </w:ins>
      <w:ins w:id="2086" w:author="Ye-Kui Wang" w:date="2014-04-02T02:30:00Z">
        <w:r w:rsidR="00664643">
          <w:rPr>
            <w:noProof/>
          </w:rPr>
          <w:t>'s</w:t>
        </w:r>
        <w:r w:rsidR="00664643">
          <w:t xml:space="preserve"> </w:t>
        </w:r>
        <w:r w:rsidR="00664643" w:rsidRPr="00932F72">
          <w:t>associated inter-layer picture</w:t>
        </w:r>
        <w:r w:rsidR="00664643" w:rsidRPr="00564A49">
          <w:t xml:space="preserve"> </w:t>
        </w:r>
        <w:r w:rsidR="00664643">
          <w:t>with nuh_layer</w:t>
        </w:r>
      </w:ins>
      <w:ins w:id="2087" w:author="Ye-Kui Wang" w:date="2014-04-02T02:31:00Z">
        <w:r w:rsidR="00664643">
          <w:t xml:space="preserve">_id equal to </w:t>
        </w:r>
      </w:ins>
      <w:ins w:id="2088" w:author="Ye-Kui Wang" w:date="2014-04-02T03:00:00Z">
        <w:r w:rsidR="007A4343" w:rsidRPr="00564A49">
          <w:rPr>
            <w:lang w:val="en-US" w:eastAsia="ko-KR"/>
          </w:rPr>
          <w:t>RefPicLayerId</w:t>
        </w:r>
      </w:ins>
      <w:ins w:id="2089" w:author="Ye-Kui Wang" w:date="2014-04-02T02:31:00Z">
        <w:r w:rsidR="00664643">
          <w:t>[ </w:t>
        </w:r>
      </w:ins>
      <w:ins w:id="2090" w:author="Ye-Kui Wang" w:date="2014-04-02T03:01:00Z">
        <w:r w:rsidR="007A4343">
          <w:t>i</w:t>
        </w:r>
      </w:ins>
      <w:ins w:id="2091" w:author="Ye-Kui Wang" w:date="2014-04-02T02:31:00Z">
        <w:r w:rsidR="00664643">
          <w:t> ]</w:t>
        </w:r>
      </w:ins>
      <w:ins w:id="2092" w:author="Adarsh K. Ramasubramonian" w:date="2014-03-29T07:23:00Z">
        <w:r w:rsidRPr="006D2D2B">
          <w:rPr>
            <w:noProof/>
          </w:rPr>
          <w:t xml:space="preserve">. </w:t>
        </w:r>
      </w:ins>
      <w:ins w:id="2093" w:author="Ye-Kui Wang" w:date="2014-04-02T02:31:00Z">
        <w:r w:rsidR="00664643">
          <w:t>The value of slice</w:t>
        </w:r>
        <w:r w:rsidR="00664643" w:rsidRPr="00932F72">
          <w:t>_scaled_layer_left_offset</w:t>
        </w:r>
        <w:r w:rsidR="00664643" w:rsidRPr="00932F72">
          <w:rPr>
            <w:bCs/>
          </w:rPr>
          <w:t>[ </w:t>
        </w:r>
        <w:r w:rsidR="00664643">
          <w:rPr>
            <w:bCs/>
          </w:rPr>
          <w:t xml:space="preserve">i ] shall be in the range of 0 to </w:t>
        </w:r>
        <w:r w:rsidR="00664643" w:rsidRPr="005A479A">
          <w:rPr>
            <w:bCs/>
            <w:highlight w:val="yellow"/>
          </w:rPr>
          <w:t>XXX</w:t>
        </w:r>
        <w:r w:rsidR="00664643">
          <w:rPr>
            <w:bCs/>
          </w:rPr>
          <w:t>, inclusive</w:t>
        </w:r>
        <w:r w:rsidR="00664643">
          <w:t xml:space="preserve">. </w:t>
        </w:r>
      </w:ins>
      <w:ins w:id="2094" w:author="Adarsh K. Ramasubramonian" w:date="2014-03-29T07:23:00Z">
        <w:r w:rsidRPr="006D2D2B">
          <w:rPr>
            <w:noProof/>
          </w:rPr>
          <w:t>When not present, the value of slice_scaled_layer_left_offset</w:t>
        </w:r>
        <w:r w:rsidRPr="006D2D2B">
          <w:rPr>
            <w:bCs/>
          </w:rPr>
          <w:t>[ i ]</w:t>
        </w:r>
        <w:r w:rsidRPr="006D2D2B">
          <w:rPr>
            <w:noProof/>
          </w:rPr>
          <w:t xml:space="preserve"> is inferred to be equal to vps_scaled_</w:t>
        </w:r>
        <w:del w:id="2095" w:author="Ye-Kui Wang" w:date="2014-04-02T02:32:00Z">
          <w:r w:rsidRPr="006D2D2B" w:rsidDel="00664643">
            <w:rPr>
              <w:noProof/>
            </w:rPr>
            <w:delText>ref_</w:delText>
          </w:r>
        </w:del>
        <w:r w:rsidRPr="006D2D2B">
          <w:rPr>
            <w:noProof/>
          </w:rPr>
          <w:t>layer_left_offset</w:t>
        </w:r>
        <w:r w:rsidRPr="006D2D2B">
          <w:rPr>
            <w:bCs/>
          </w:rPr>
          <w:t>[ </w:t>
        </w:r>
        <w:r w:rsidRPr="006D2D2B">
          <w:rPr>
            <w:lang w:val="en-CA"/>
          </w:rPr>
          <w:t>LayerIdxInVps[ </w:t>
        </w:r>
      </w:ins>
      <w:ins w:id="2096" w:author="Ye-Kui Wang" w:date="2014-04-02T02:32:00Z">
        <w:r w:rsidR="00664643">
          <w:rPr>
            <w:lang w:val="en-CA"/>
          </w:rPr>
          <w:t>nuh_l</w:t>
        </w:r>
      </w:ins>
      <w:ins w:id="2097" w:author="Ye-Kui Wang" w:date="2014-04-02T02:33:00Z">
        <w:r w:rsidR="00664643">
          <w:rPr>
            <w:lang w:val="en-CA"/>
          </w:rPr>
          <w:t>ayer_id</w:t>
        </w:r>
      </w:ins>
      <w:ins w:id="2098" w:author="Adarsh K. Ramasubramonian" w:date="2014-03-29T07:23:00Z">
        <w:r w:rsidRPr="006D2D2B">
          <w:rPr>
            <w:lang w:val="en-CA"/>
          </w:rPr>
          <w:t> ]</w:t>
        </w:r>
        <w:r w:rsidRPr="006D2D2B">
          <w:rPr>
            <w:bCs/>
          </w:rPr>
          <w:t> ][ </w:t>
        </w:r>
        <w:r w:rsidRPr="006D2D2B">
          <w:t>j</w:t>
        </w:r>
        <w:r w:rsidRPr="006D2D2B">
          <w:rPr>
            <w:bCs/>
          </w:rPr>
          <w:t xml:space="preserve"> ], </w:t>
        </w:r>
      </w:ins>
      <w:ins w:id="2099" w:author="Ye-Kui Wang" w:date="2014-04-02T02:33:00Z">
        <w:r w:rsidR="00664643">
          <w:rPr>
            <w:bCs/>
          </w:rPr>
          <w:t>when present,</w:t>
        </w:r>
      </w:ins>
      <w:ins w:id="2100" w:author="Ye-Kui Wang" w:date="2014-04-02T02:34:00Z">
        <w:r w:rsidR="00664643">
          <w:rPr>
            <w:bCs/>
          </w:rPr>
          <w:t xml:space="preserve"> </w:t>
        </w:r>
      </w:ins>
      <w:ins w:id="2101" w:author="Adarsh K. Ramasubramonian" w:date="2014-03-29T07:23:00Z">
        <w:r w:rsidRPr="006D2D2B">
          <w:rPr>
            <w:bCs/>
          </w:rPr>
          <w:t xml:space="preserve">where </w:t>
        </w:r>
      </w:ins>
      <w:ins w:id="2102" w:author="Ye-Kui Wang" w:date="2014-04-02T02:34:00Z">
        <w:r w:rsidR="00664643">
          <w:rPr>
            <w:bCs/>
          </w:rPr>
          <w:t xml:space="preserve">j </w:t>
        </w:r>
      </w:ins>
      <w:ins w:id="2103" w:author="Adarsh K. Ramasubramonian" w:date="2014-03-29T07:23:00Z">
        <w:r w:rsidRPr="006D2D2B">
          <w:rPr>
            <w:bCs/>
          </w:rPr>
          <w:t xml:space="preserve">is equal to </w:t>
        </w:r>
      </w:ins>
      <w:ins w:id="2104" w:author="Ye-Kui Wang" w:date="2014-04-02T02:37:00Z">
        <w:r w:rsidR="00664643">
          <w:rPr>
            <w:bCs/>
          </w:rPr>
          <w:t xml:space="preserve">the value such that </w:t>
        </w:r>
      </w:ins>
      <w:ins w:id="2105" w:author="Ye-Kui Wang" w:date="2014-04-02T02:38:00Z">
        <w:r w:rsidR="00664643">
          <w:t>ScaledLayerId[ </w:t>
        </w:r>
        <w:r w:rsidR="00664643" w:rsidRPr="00564A49">
          <w:rPr>
            <w:rFonts w:eastAsia="Times New Roman"/>
            <w:lang w:val="en-US"/>
          </w:rPr>
          <w:t>LayerIdxInVps[</w:t>
        </w:r>
        <w:r w:rsidR="00664643">
          <w:rPr>
            <w:rFonts w:eastAsia="Times New Roman"/>
            <w:lang w:val="en-US"/>
          </w:rPr>
          <w:t> </w:t>
        </w:r>
        <w:r w:rsidR="00664643">
          <w:t>nuh_layer_id ] ][ </w:t>
        </w:r>
      </w:ins>
      <w:ins w:id="2106" w:author="Ye-Kui Wang" w:date="2014-04-02T03:02:00Z">
        <w:r w:rsidR="007A4343">
          <w:t>j</w:t>
        </w:r>
      </w:ins>
      <w:ins w:id="2107" w:author="Ye-Kui Wang" w:date="2014-04-02T02:38:00Z">
        <w:r w:rsidR="00664643">
          <w:t> ]</w:t>
        </w:r>
        <w:r w:rsidR="00DF4AFC">
          <w:t xml:space="preserve"> is equal to </w:t>
        </w:r>
      </w:ins>
      <w:ins w:id="2108" w:author="Ye-Kui Wang" w:date="2014-04-02T03:03:00Z">
        <w:r w:rsidR="007A4343" w:rsidRPr="00564A49">
          <w:rPr>
            <w:lang w:val="en-US" w:eastAsia="ko-KR"/>
          </w:rPr>
          <w:t>RefPicLayerId</w:t>
        </w:r>
        <w:r w:rsidR="007A4343">
          <w:t>[ i ].</w:t>
        </w:r>
      </w:ins>
    </w:p>
    <w:p w:rsidR="002E628F" w:rsidRDefault="002E628F" w:rsidP="002E628F">
      <w:pPr>
        <w:pStyle w:val="3N"/>
        <w:rPr>
          <w:ins w:id="2109" w:author="Ye-Kui Wang" w:date="2014-04-02T04:00:00Z"/>
          <w:noProof/>
        </w:rPr>
      </w:pPr>
      <w:ins w:id="2110" w:author="Ye-Kui Wang" w:date="2014-04-02T04:00:00Z">
        <w:r w:rsidRPr="006D2D2B">
          <w:rPr>
            <w:rFonts w:eastAsia="Batang"/>
            <w:b/>
            <w:bCs/>
            <w:lang w:eastAsia="ko-KR"/>
          </w:rPr>
          <w:t>slice_</w:t>
        </w:r>
        <w:r w:rsidRPr="006D2D2B">
          <w:rPr>
            <w:b/>
            <w:noProof/>
          </w:rPr>
          <w:t>scaled_layer_</w:t>
        </w:r>
        <w:r>
          <w:rPr>
            <w:b/>
            <w:noProof/>
          </w:rPr>
          <w:t>top</w:t>
        </w:r>
        <w:r w:rsidRPr="006D2D2B">
          <w:rPr>
            <w:b/>
            <w:noProof/>
          </w:rPr>
          <w:t>_offset</w:t>
        </w:r>
        <w:r w:rsidRPr="006D2D2B">
          <w:rPr>
            <w:bCs/>
          </w:rPr>
          <w:t>[ i ]</w:t>
        </w:r>
        <w:r w:rsidRPr="006D2D2B">
          <w:rPr>
            <w:noProof/>
          </w:rPr>
          <w:t xml:space="preserve"> specifies the </w:t>
        </w:r>
        <w:r>
          <w:rPr>
            <w:noProof/>
          </w:rPr>
          <w:t>vertical</w:t>
        </w:r>
        <w:r w:rsidRPr="006D2D2B">
          <w:rPr>
            <w:noProof/>
          </w:rPr>
          <w:t xml:space="preserve"> offset</w:t>
        </w:r>
        <w:r>
          <w:t>, in units of two samples,</w:t>
        </w:r>
        <w:r w:rsidRPr="006D2D2B">
          <w:rPr>
            <w:noProof/>
          </w:rPr>
          <w:t xml:space="preserve"> between the </w:t>
        </w:r>
        <w:r>
          <w:rPr>
            <w:noProof/>
          </w:rPr>
          <w:t>top</w:t>
        </w:r>
        <w:r w:rsidRPr="006D2D2B">
          <w:rPr>
            <w:noProof/>
          </w:rPr>
          <w:t xml:space="preserve">-left luma sample of the </w:t>
        </w:r>
        <w:r>
          <w:rPr>
            <w:noProof/>
          </w:rPr>
          <w:t xml:space="preserve">current picture and </w:t>
        </w:r>
        <w:r w:rsidRPr="006D2D2B">
          <w:rPr>
            <w:noProof/>
          </w:rPr>
          <w:t xml:space="preserve">the </w:t>
        </w:r>
        <w:r>
          <w:rPr>
            <w:noProof/>
          </w:rPr>
          <w:t>top</w:t>
        </w:r>
        <w:r w:rsidRPr="006D2D2B">
          <w:rPr>
            <w:noProof/>
          </w:rPr>
          <w:t>-left luma sample of the current picture</w:t>
        </w:r>
        <w:r>
          <w:rPr>
            <w:noProof/>
          </w:rPr>
          <w:t>'s</w:t>
        </w:r>
        <w:r>
          <w:t xml:space="preserve"> </w:t>
        </w:r>
        <w:r w:rsidRPr="00932F72">
          <w:t>associated inter-layer picture</w:t>
        </w:r>
        <w:r w:rsidRPr="00564A49">
          <w:t xml:space="preserve"> </w:t>
        </w:r>
        <w:r>
          <w:t xml:space="preserve">with nuh_layer_id equal to </w:t>
        </w:r>
        <w:r w:rsidRPr="00564A49">
          <w:rPr>
            <w:lang w:val="en-US" w:eastAsia="ko-KR"/>
          </w:rPr>
          <w:t>RefPicLayerId</w:t>
        </w:r>
        <w:r>
          <w:t>[ i ]</w:t>
        </w:r>
        <w:r w:rsidRPr="006D2D2B">
          <w:rPr>
            <w:noProof/>
          </w:rPr>
          <w:t xml:space="preserve">. </w:t>
        </w:r>
        <w:r>
          <w:t>The value of slice</w:t>
        </w:r>
        <w:r w:rsidRPr="00932F72">
          <w:t>_scaled_layer_</w:t>
        </w:r>
        <w:r>
          <w:t>top</w:t>
        </w:r>
        <w:r w:rsidRPr="00932F72">
          <w:t>_offset</w:t>
        </w:r>
        <w:r w:rsidRPr="00932F72">
          <w:rPr>
            <w:bCs/>
          </w:rPr>
          <w:t>[ </w:t>
        </w:r>
        <w:r>
          <w:rPr>
            <w:bCs/>
          </w:rPr>
          <w:t xml:space="preserve">i ] shall be in the range of 0 to </w:t>
        </w:r>
        <w:r w:rsidRPr="005A479A">
          <w:rPr>
            <w:bCs/>
            <w:highlight w:val="yellow"/>
          </w:rPr>
          <w:t>XXX</w:t>
        </w:r>
        <w:r>
          <w:rPr>
            <w:bCs/>
          </w:rPr>
          <w:t>, inclusive</w:t>
        </w:r>
        <w:r>
          <w:t xml:space="preserve">. </w:t>
        </w:r>
        <w:r w:rsidRPr="006D2D2B">
          <w:rPr>
            <w:noProof/>
          </w:rPr>
          <w:t>When not present, the value of slice_scaled_layer_</w:t>
        </w:r>
        <w:r>
          <w:rPr>
            <w:noProof/>
          </w:rPr>
          <w:t>top</w:t>
        </w:r>
        <w:r w:rsidRPr="006D2D2B">
          <w:rPr>
            <w:noProof/>
          </w:rPr>
          <w:t>_offset</w:t>
        </w:r>
        <w:r w:rsidRPr="006D2D2B">
          <w:rPr>
            <w:bCs/>
          </w:rPr>
          <w:t>[ i ]</w:t>
        </w:r>
        <w:r w:rsidRPr="006D2D2B">
          <w:rPr>
            <w:noProof/>
          </w:rPr>
          <w:t xml:space="preserve"> is inferred to be equal to vps_scaled_layer_</w:t>
        </w:r>
      </w:ins>
      <w:ins w:id="2111" w:author="Ye-Kui Wang" w:date="2014-04-02T04:01:00Z">
        <w:r>
          <w:rPr>
            <w:noProof/>
          </w:rPr>
          <w:t>top</w:t>
        </w:r>
      </w:ins>
      <w:ins w:id="2112" w:author="Ye-Kui Wang" w:date="2014-04-02T04:00:00Z">
        <w:r w:rsidRPr="006D2D2B">
          <w:rPr>
            <w:noProof/>
          </w:rPr>
          <w:t>_offset</w:t>
        </w:r>
        <w:r w:rsidRPr="006D2D2B">
          <w:rPr>
            <w:bCs/>
          </w:rPr>
          <w:t>[ </w:t>
        </w:r>
        <w:r w:rsidRPr="006D2D2B">
          <w:rPr>
            <w:lang w:val="en-CA"/>
          </w:rPr>
          <w:t>LayerIdxInVps[ </w:t>
        </w:r>
        <w:r>
          <w:rPr>
            <w:lang w:val="en-CA"/>
          </w:rPr>
          <w:t>nuh_layer_id</w:t>
        </w:r>
        <w:r w:rsidRPr="006D2D2B">
          <w:rPr>
            <w:lang w:val="en-CA"/>
          </w:rPr>
          <w:t> ]</w:t>
        </w:r>
        <w:r w:rsidRPr="006D2D2B">
          <w:rPr>
            <w:bCs/>
          </w:rPr>
          <w:t> ][ </w:t>
        </w:r>
        <w:r w:rsidRPr="006D2D2B">
          <w:t>j</w:t>
        </w:r>
        <w:r w:rsidRPr="006D2D2B">
          <w:rPr>
            <w:bCs/>
          </w:rPr>
          <w:t xml:space="preserve"> ], </w:t>
        </w:r>
        <w:r>
          <w:rPr>
            <w:bCs/>
          </w:rPr>
          <w:t xml:space="preserve">when present, </w:t>
        </w:r>
        <w:r w:rsidRPr="006D2D2B">
          <w:rPr>
            <w:bCs/>
          </w:rPr>
          <w:t xml:space="preserve">where </w:t>
        </w:r>
        <w:r>
          <w:rPr>
            <w:bCs/>
          </w:rPr>
          <w:t xml:space="preserve">j </w:t>
        </w:r>
        <w:r w:rsidRPr="006D2D2B">
          <w:rPr>
            <w:bCs/>
          </w:rPr>
          <w:t xml:space="preserve">is equal to </w:t>
        </w:r>
        <w:r>
          <w:rPr>
            <w:bCs/>
          </w:rPr>
          <w:t xml:space="preserve">the value such that </w:t>
        </w:r>
        <w:r>
          <w:t>ScaledLayerId[ </w:t>
        </w:r>
        <w:r w:rsidRPr="00564A49">
          <w:rPr>
            <w:rFonts w:eastAsia="Times New Roman"/>
            <w:lang w:val="en-US"/>
          </w:rPr>
          <w:t>LayerIdxInVps[</w:t>
        </w:r>
        <w:r>
          <w:rPr>
            <w:rFonts w:eastAsia="Times New Roman"/>
            <w:lang w:val="en-US"/>
          </w:rPr>
          <w:t> </w:t>
        </w:r>
        <w:r>
          <w:t xml:space="preserve">nuh_layer_id ] ][ j ] is equal to </w:t>
        </w:r>
        <w:r w:rsidRPr="00564A49">
          <w:rPr>
            <w:lang w:val="en-US" w:eastAsia="ko-KR"/>
          </w:rPr>
          <w:t>RefPicLayerId</w:t>
        </w:r>
        <w:r>
          <w:t>[ i ].</w:t>
        </w:r>
      </w:ins>
    </w:p>
    <w:p w:rsidR="002E628F" w:rsidRDefault="002E628F" w:rsidP="002E628F">
      <w:pPr>
        <w:pStyle w:val="3N"/>
        <w:rPr>
          <w:ins w:id="2113" w:author="Ye-Kui Wang" w:date="2014-04-02T04:02:00Z"/>
          <w:noProof/>
        </w:rPr>
      </w:pPr>
      <w:ins w:id="2114" w:author="Ye-Kui Wang" w:date="2014-04-02T04:02:00Z">
        <w:r w:rsidRPr="006D2D2B">
          <w:rPr>
            <w:rFonts w:eastAsia="Batang"/>
            <w:b/>
            <w:bCs/>
            <w:lang w:eastAsia="ko-KR"/>
          </w:rPr>
          <w:t>slice_</w:t>
        </w:r>
        <w:r w:rsidRPr="006D2D2B">
          <w:rPr>
            <w:b/>
            <w:noProof/>
          </w:rPr>
          <w:t>scaled_layer_</w:t>
        </w:r>
        <w:r>
          <w:rPr>
            <w:b/>
            <w:noProof/>
          </w:rPr>
          <w:t>right</w:t>
        </w:r>
        <w:r w:rsidRPr="006D2D2B">
          <w:rPr>
            <w:b/>
            <w:noProof/>
          </w:rPr>
          <w:t>_offset</w:t>
        </w:r>
        <w:r w:rsidRPr="006D2D2B">
          <w:rPr>
            <w:bCs/>
          </w:rPr>
          <w:t>[ i ]</w:t>
        </w:r>
        <w:r w:rsidRPr="006D2D2B">
          <w:rPr>
            <w:noProof/>
          </w:rPr>
          <w:t xml:space="preserve"> specifies the horizontal offset</w:t>
        </w:r>
        <w:r>
          <w:t>, in units of two samples,</w:t>
        </w:r>
        <w:r w:rsidRPr="006D2D2B">
          <w:rPr>
            <w:noProof/>
          </w:rPr>
          <w:t xml:space="preserve"> between the </w:t>
        </w:r>
      </w:ins>
      <w:ins w:id="2115" w:author="Ye-Kui Wang" w:date="2014-04-02T04:03:00Z">
        <w:r w:rsidRPr="006D2D2B">
          <w:rPr>
            <w:noProof/>
          </w:rPr>
          <w:t xml:space="preserve">bottom-right </w:t>
        </w:r>
      </w:ins>
      <w:ins w:id="2116" w:author="Ye-Kui Wang" w:date="2014-04-02T04:02:00Z">
        <w:r w:rsidRPr="006D2D2B">
          <w:rPr>
            <w:noProof/>
          </w:rPr>
          <w:t xml:space="preserve">luma sample of the </w:t>
        </w:r>
        <w:r>
          <w:rPr>
            <w:noProof/>
          </w:rPr>
          <w:t xml:space="preserve">current picture and </w:t>
        </w:r>
        <w:r w:rsidRPr="006D2D2B">
          <w:rPr>
            <w:noProof/>
          </w:rPr>
          <w:t xml:space="preserve">the </w:t>
        </w:r>
        <w:r>
          <w:rPr>
            <w:noProof/>
          </w:rPr>
          <w:t>top</w:t>
        </w:r>
        <w:r w:rsidRPr="006D2D2B">
          <w:rPr>
            <w:noProof/>
          </w:rPr>
          <w:t>-left luma sample of the current picture</w:t>
        </w:r>
        <w:r>
          <w:rPr>
            <w:noProof/>
          </w:rPr>
          <w:t>'s</w:t>
        </w:r>
        <w:r>
          <w:t xml:space="preserve"> </w:t>
        </w:r>
        <w:r w:rsidRPr="00932F72">
          <w:t>associated inter-layer picture</w:t>
        </w:r>
        <w:r w:rsidRPr="00564A49">
          <w:t xml:space="preserve"> </w:t>
        </w:r>
        <w:r>
          <w:t xml:space="preserve">with nuh_layer_id equal to </w:t>
        </w:r>
        <w:r w:rsidRPr="00564A49">
          <w:rPr>
            <w:lang w:val="en-US" w:eastAsia="ko-KR"/>
          </w:rPr>
          <w:t>RefPicLayerId</w:t>
        </w:r>
        <w:r>
          <w:t>[ i ]</w:t>
        </w:r>
        <w:r w:rsidRPr="006D2D2B">
          <w:rPr>
            <w:noProof/>
          </w:rPr>
          <w:t xml:space="preserve">. </w:t>
        </w:r>
        <w:r>
          <w:t>The value of slice</w:t>
        </w:r>
        <w:r w:rsidRPr="00932F72">
          <w:t>_scaled_layer_</w:t>
        </w:r>
      </w:ins>
      <w:ins w:id="2117" w:author="Ye-Kui Wang" w:date="2014-04-02T04:03:00Z">
        <w:r>
          <w:t>right</w:t>
        </w:r>
      </w:ins>
      <w:ins w:id="2118" w:author="Ye-Kui Wang" w:date="2014-04-02T04:02:00Z">
        <w:r w:rsidRPr="00932F72">
          <w:t>_offset</w:t>
        </w:r>
        <w:r w:rsidRPr="00932F72">
          <w:rPr>
            <w:bCs/>
          </w:rPr>
          <w:t>[ </w:t>
        </w:r>
        <w:r>
          <w:rPr>
            <w:bCs/>
          </w:rPr>
          <w:t xml:space="preserve">i ] shall be in the range of 0 to </w:t>
        </w:r>
        <w:r w:rsidRPr="005A479A">
          <w:rPr>
            <w:bCs/>
            <w:highlight w:val="yellow"/>
          </w:rPr>
          <w:t>XXX</w:t>
        </w:r>
        <w:r>
          <w:rPr>
            <w:bCs/>
          </w:rPr>
          <w:t>, inclusive</w:t>
        </w:r>
        <w:r>
          <w:t xml:space="preserve">. </w:t>
        </w:r>
        <w:r w:rsidRPr="006D2D2B">
          <w:rPr>
            <w:noProof/>
          </w:rPr>
          <w:t>When not present, the value of slice_scaled_layer_</w:t>
        </w:r>
      </w:ins>
      <w:ins w:id="2119" w:author="Ye-Kui Wang" w:date="2014-04-02T04:03:00Z">
        <w:r>
          <w:rPr>
            <w:noProof/>
          </w:rPr>
          <w:t>right</w:t>
        </w:r>
      </w:ins>
      <w:ins w:id="2120" w:author="Ye-Kui Wang" w:date="2014-04-02T04:02:00Z">
        <w:r w:rsidRPr="006D2D2B">
          <w:rPr>
            <w:noProof/>
          </w:rPr>
          <w:t>_offset</w:t>
        </w:r>
        <w:r w:rsidRPr="006D2D2B">
          <w:rPr>
            <w:bCs/>
          </w:rPr>
          <w:t>[ i ]</w:t>
        </w:r>
        <w:r w:rsidRPr="006D2D2B">
          <w:rPr>
            <w:noProof/>
          </w:rPr>
          <w:t xml:space="preserve"> is inferred to be equal to vps_scaled_layer_</w:t>
        </w:r>
      </w:ins>
      <w:ins w:id="2121" w:author="Ye-Kui Wang" w:date="2014-04-02T04:03:00Z">
        <w:r>
          <w:rPr>
            <w:noProof/>
          </w:rPr>
          <w:t>right</w:t>
        </w:r>
      </w:ins>
      <w:ins w:id="2122" w:author="Ye-Kui Wang" w:date="2014-04-02T04:02:00Z">
        <w:r w:rsidRPr="006D2D2B">
          <w:rPr>
            <w:noProof/>
          </w:rPr>
          <w:t>_offset</w:t>
        </w:r>
        <w:r w:rsidRPr="006D2D2B">
          <w:rPr>
            <w:bCs/>
          </w:rPr>
          <w:t>[ </w:t>
        </w:r>
        <w:r w:rsidRPr="006D2D2B">
          <w:rPr>
            <w:lang w:val="en-CA"/>
          </w:rPr>
          <w:t>LayerIdxInVps[ </w:t>
        </w:r>
        <w:r>
          <w:rPr>
            <w:lang w:val="en-CA"/>
          </w:rPr>
          <w:t>nuh_layer_id</w:t>
        </w:r>
        <w:r w:rsidRPr="006D2D2B">
          <w:rPr>
            <w:lang w:val="en-CA"/>
          </w:rPr>
          <w:t> ]</w:t>
        </w:r>
        <w:r w:rsidRPr="006D2D2B">
          <w:rPr>
            <w:bCs/>
          </w:rPr>
          <w:t> ][ </w:t>
        </w:r>
        <w:r w:rsidRPr="006D2D2B">
          <w:t>j</w:t>
        </w:r>
        <w:r w:rsidRPr="006D2D2B">
          <w:rPr>
            <w:bCs/>
          </w:rPr>
          <w:t xml:space="preserve"> ], </w:t>
        </w:r>
        <w:r>
          <w:rPr>
            <w:bCs/>
          </w:rPr>
          <w:t xml:space="preserve">when present, </w:t>
        </w:r>
        <w:r w:rsidRPr="006D2D2B">
          <w:rPr>
            <w:bCs/>
          </w:rPr>
          <w:t xml:space="preserve">where </w:t>
        </w:r>
        <w:r>
          <w:rPr>
            <w:bCs/>
          </w:rPr>
          <w:t xml:space="preserve">j </w:t>
        </w:r>
        <w:r w:rsidRPr="006D2D2B">
          <w:rPr>
            <w:bCs/>
          </w:rPr>
          <w:t xml:space="preserve">is equal to </w:t>
        </w:r>
        <w:r>
          <w:rPr>
            <w:bCs/>
          </w:rPr>
          <w:t xml:space="preserve">the value such that </w:t>
        </w:r>
        <w:r>
          <w:t>ScaledLayerId[ </w:t>
        </w:r>
        <w:r w:rsidRPr="00564A49">
          <w:rPr>
            <w:rFonts w:eastAsia="Times New Roman"/>
            <w:lang w:val="en-US"/>
          </w:rPr>
          <w:t>LayerIdxInVps[</w:t>
        </w:r>
        <w:r>
          <w:rPr>
            <w:rFonts w:eastAsia="Times New Roman"/>
            <w:lang w:val="en-US"/>
          </w:rPr>
          <w:t> </w:t>
        </w:r>
        <w:r>
          <w:t xml:space="preserve">nuh_layer_id ] ][ j ] is equal to </w:t>
        </w:r>
        <w:r w:rsidRPr="00564A49">
          <w:rPr>
            <w:lang w:val="en-US" w:eastAsia="ko-KR"/>
          </w:rPr>
          <w:t>RefPicLayerId</w:t>
        </w:r>
        <w:r>
          <w:t>[ i ].</w:t>
        </w:r>
      </w:ins>
    </w:p>
    <w:p w:rsidR="002E628F" w:rsidRDefault="002E628F" w:rsidP="002E628F">
      <w:pPr>
        <w:pStyle w:val="3N"/>
        <w:rPr>
          <w:ins w:id="2123" w:author="Ye-Kui Wang" w:date="2014-04-02T04:04:00Z"/>
          <w:noProof/>
        </w:rPr>
      </w:pPr>
      <w:ins w:id="2124" w:author="Ye-Kui Wang" w:date="2014-04-02T04:04:00Z">
        <w:r w:rsidRPr="006D2D2B">
          <w:rPr>
            <w:rFonts w:eastAsia="Batang"/>
            <w:b/>
            <w:bCs/>
            <w:lang w:eastAsia="ko-KR"/>
          </w:rPr>
          <w:t>slice_</w:t>
        </w:r>
        <w:r w:rsidRPr="006D2D2B">
          <w:rPr>
            <w:b/>
            <w:noProof/>
          </w:rPr>
          <w:t>scaled_layer_</w:t>
        </w:r>
        <w:r>
          <w:rPr>
            <w:b/>
            <w:noProof/>
          </w:rPr>
          <w:t>bottom</w:t>
        </w:r>
        <w:r w:rsidRPr="006D2D2B">
          <w:rPr>
            <w:b/>
            <w:noProof/>
          </w:rPr>
          <w:t>_offset</w:t>
        </w:r>
        <w:r w:rsidRPr="006D2D2B">
          <w:rPr>
            <w:bCs/>
          </w:rPr>
          <w:t>[ i ]</w:t>
        </w:r>
        <w:r w:rsidRPr="006D2D2B">
          <w:rPr>
            <w:noProof/>
          </w:rPr>
          <w:t xml:space="preserve"> specifies the </w:t>
        </w:r>
        <w:r>
          <w:rPr>
            <w:noProof/>
          </w:rPr>
          <w:t>vertical</w:t>
        </w:r>
        <w:r w:rsidRPr="006D2D2B">
          <w:rPr>
            <w:noProof/>
          </w:rPr>
          <w:t xml:space="preserve"> offset</w:t>
        </w:r>
        <w:r>
          <w:t>, in units of two samples,</w:t>
        </w:r>
        <w:r w:rsidRPr="006D2D2B">
          <w:rPr>
            <w:noProof/>
          </w:rPr>
          <w:t xml:space="preserve"> between the bottom-right luma sample of the </w:t>
        </w:r>
        <w:r>
          <w:rPr>
            <w:noProof/>
          </w:rPr>
          <w:t xml:space="preserve">current picture and </w:t>
        </w:r>
        <w:r w:rsidRPr="006D2D2B">
          <w:rPr>
            <w:noProof/>
          </w:rPr>
          <w:t xml:space="preserve">the </w:t>
        </w:r>
        <w:r>
          <w:rPr>
            <w:noProof/>
          </w:rPr>
          <w:t>top</w:t>
        </w:r>
        <w:r w:rsidRPr="006D2D2B">
          <w:rPr>
            <w:noProof/>
          </w:rPr>
          <w:t>-left luma sample of the current picture</w:t>
        </w:r>
        <w:r>
          <w:rPr>
            <w:noProof/>
          </w:rPr>
          <w:t>'s</w:t>
        </w:r>
        <w:r>
          <w:t xml:space="preserve"> </w:t>
        </w:r>
        <w:r w:rsidRPr="00932F72">
          <w:t>associated inter-layer picture</w:t>
        </w:r>
        <w:r w:rsidRPr="00564A49">
          <w:t xml:space="preserve"> </w:t>
        </w:r>
        <w:r>
          <w:t xml:space="preserve">with nuh_layer_id equal to </w:t>
        </w:r>
        <w:r w:rsidRPr="00564A49">
          <w:rPr>
            <w:lang w:val="en-US" w:eastAsia="ko-KR"/>
          </w:rPr>
          <w:t>RefPicLayerId</w:t>
        </w:r>
        <w:r>
          <w:t>[ i ]</w:t>
        </w:r>
        <w:r w:rsidRPr="006D2D2B">
          <w:rPr>
            <w:noProof/>
          </w:rPr>
          <w:t xml:space="preserve">. </w:t>
        </w:r>
        <w:r>
          <w:t>The value of slice</w:t>
        </w:r>
        <w:r w:rsidRPr="00932F72">
          <w:t>_scaled_layer_</w:t>
        </w:r>
        <w:r>
          <w:t>bottom</w:t>
        </w:r>
        <w:r w:rsidRPr="00932F72">
          <w:t>_offset</w:t>
        </w:r>
        <w:r w:rsidRPr="00932F72">
          <w:rPr>
            <w:bCs/>
          </w:rPr>
          <w:t>[ </w:t>
        </w:r>
        <w:r>
          <w:rPr>
            <w:bCs/>
          </w:rPr>
          <w:t xml:space="preserve">i ] shall be in the range of 0 to </w:t>
        </w:r>
        <w:r w:rsidRPr="005A479A">
          <w:rPr>
            <w:bCs/>
            <w:highlight w:val="yellow"/>
          </w:rPr>
          <w:t>XXX</w:t>
        </w:r>
        <w:r>
          <w:rPr>
            <w:bCs/>
          </w:rPr>
          <w:t>, inclusive</w:t>
        </w:r>
        <w:r>
          <w:t xml:space="preserve">. </w:t>
        </w:r>
        <w:r w:rsidRPr="006D2D2B">
          <w:rPr>
            <w:noProof/>
          </w:rPr>
          <w:t>When not present, the value of slice_scaled_layer_</w:t>
        </w:r>
        <w:r>
          <w:rPr>
            <w:noProof/>
          </w:rPr>
          <w:t>bottom</w:t>
        </w:r>
        <w:r w:rsidRPr="006D2D2B">
          <w:rPr>
            <w:noProof/>
          </w:rPr>
          <w:t>_offset</w:t>
        </w:r>
        <w:r w:rsidRPr="006D2D2B">
          <w:rPr>
            <w:bCs/>
          </w:rPr>
          <w:t>[ i ]</w:t>
        </w:r>
        <w:r w:rsidRPr="006D2D2B">
          <w:rPr>
            <w:noProof/>
          </w:rPr>
          <w:t xml:space="preserve"> is inferred to be equal to vps_scaled_layer_</w:t>
        </w:r>
        <w:r>
          <w:rPr>
            <w:noProof/>
          </w:rPr>
          <w:t>bot</w:t>
        </w:r>
      </w:ins>
      <w:ins w:id="2125" w:author="Ye-Kui Wang" w:date="2014-04-02T04:05:00Z">
        <w:r>
          <w:rPr>
            <w:noProof/>
          </w:rPr>
          <w:t>tom</w:t>
        </w:r>
      </w:ins>
      <w:ins w:id="2126" w:author="Ye-Kui Wang" w:date="2014-04-02T04:04:00Z">
        <w:r w:rsidRPr="006D2D2B">
          <w:rPr>
            <w:noProof/>
          </w:rPr>
          <w:t>_offset</w:t>
        </w:r>
        <w:r w:rsidRPr="006D2D2B">
          <w:rPr>
            <w:bCs/>
          </w:rPr>
          <w:t>[ </w:t>
        </w:r>
        <w:r w:rsidRPr="006D2D2B">
          <w:rPr>
            <w:lang w:val="en-CA"/>
          </w:rPr>
          <w:t>LayerIdxInVps[ </w:t>
        </w:r>
        <w:r>
          <w:rPr>
            <w:lang w:val="en-CA"/>
          </w:rPr>
          <w:t>nuh_layer_id</w:t>
        </w:r>
        <w:r w:rsidRPr="006D2D2B">
          <w:rPr>
            <w:lang w:val="en-CA"/>
          </w:rPr>
          <w:t> ]</w:t>
        </w:r>
        <w:r w:rsidRPr="006D2D2B">
          <w:rPr>
            <w:bCs/>
          </w:rPr>
          <w:t> ][ </w:t>
        </w:r>
        <w:r w:rsidRPr="006D2D2B">
          <w:t>j</w:t>
        </w:r>
        <w:r w:rsidRPr="006D2D2B">
          <w:rPr>
            <w:bCs/>
          </w:rPr>
          <w:t xml:space="preserve"> ], </w:t>
        </w:r>
        <w:r>
          <w:rPr>
            <w:bCs/>
          </w:rPr>
          <w:t xml:space="preserve">when present, </w:t>
        </w:r>
        <w:r w:rsidRPr="006D2D2B">
          <w:rPr>
            <w:bCs/>
          </w:rPr>
          <w:t xml:space="preserve">where </w:t>
        </w:r>
        <w:r>
          <w:rPr>
            <w:bCs/>
          </w:rPr>
          <w:t xml:space="preserve">j </w:t>
        </w:r>
        <w:r w:rsidRPr="006D2D2B">
          <w:rPr>
            <w:bCs/>
          </w:rPr>
          <w:t xml:space="preserve">is equal to </w:t>
        </w:r>
        <w:r>
          <w:rPr>
            <w:bCs/>
          </w:rPr>
          <w:t xml:space="preserve">the value such that </w:t>
        </w:r>
        <w:r>
          <w:t>ScaledLayerId[ </w:t>
        </w:r>
        <w:r w:rsidRPr="00564A49">
          <w:rPr>
            <w:rFonts w:eastAsia="Times New Roman"/>
            <w:lang w:val="en-US"/>
          </w:rPr>
          <w:t>LayerIdxInVps[</w:t>
        </w:r>
        <w:r>
          <w:rPr>
            <w:rFonts w:eastAsia="Times New Roman"/>
            <w:lang w:val="en-US"/>
          </w:rPr>
          <w:t> </w:t>
        </w:r>
        <w:r>
          <w:t xml:space="preserve">nuh_layer_id ] ][ j ] is equal to </w:t>
        </w:r>
        <w:r w:rsidRPr="00564A49">
          <w:rPr>
            <w:lang w:val="en-US" w:eastAsia="ko-KR"/>
          </w:rPr>
          <w:t>RefPicLayerId</w:t>
        </w:r>
        <w:r>
          <w:t>[ i ].</w:t>
        </w:r>
      </w:ins>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127" w:name="_Ref348090415"/>
      <w:r w:rsidRPr="00564A49">
        <w:rPr>
          <w:lang w:val="en-US"/>
        </w:rPr>
        <w:t>Reference picture list modification semantics</w:t>
      </w:r>
      <w:bookmarkEnd w:id="2127"/>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35</w:t>
      </w:r>
      <w:r w:rsidR="00F154E5"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128" w:name="_Ref348090417"/>
      <w:r w:rsidRPr="00564A49">
        <w:rPr>
          <w:lang w:val="en-US"/>
        </w:rPr>
        <w:t>Weighted prediction parameters semantics</w:t>
      </w:r>
      <w:bookmarkEnd w:id="2128"/>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29" w:name="_Toc350926526"/>
      <w:bookmarkStart w:id="2130" w:name="_Toc347485186"/>
      <w:bookmarkStart w:id="2131" w:name="_Ref351058442"/>
      <w:bookmarkStart w:id="2132" w:name="_Ref363159871"/>
      <w:bookmarkStart w:id="2133" w:name="_Toc377921546"/>
      <w:bookmarkStart w:id="2134" w:name="_Toc378026184"/>
      <w:bookmarkStart w:id="2135" w:name="_Ref348090407"/>
      <w:r w:rsidRPr="00564A49">
        <w:rPr>
          <w:lang w:val="en-US"/>
        </w:rPr>
        <w:t>Short-term reference picture set semantics</w:t>
      </w:r>
      <w:bookmarkEnd w:id="2129"/>
      <w:bookmarkEnd w:id="2130"/>
      <w:bookmarkEnd w:id="2131"/>
      <w:bookmarkEnd w:id="2132"/>
      <w:bookmarkEnd w:id="2133"/>
      <w:bookmarkEnd w:id="2134"/>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36" w:name="_Ref351058473"/>
      <w:bookmarkStart w:id="2137" w:name="_Toc377921547"/>
      <w:bookmarkStart w:id="2138" w:name="_Toc378026185"/>
      <w:r w:rsidRPr="00564A49">
        <w:rPr>
          <w:lang w:val="en-US"/>
        </w:rPr>
        <w:lastRenderedPageBreak/>
        <w:t>Slice segment data semantics</w:t>
      </w:r>
      <w:bookmarkEnd w:id="2135"/>
      <w:bookmarkEnd w:id="2136"/>
      <w:bookmarkEnd w:id="2137"/>
      <w:bookmarkEnd w:id="213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39" w:name="_Toc377921548"/>
      <w:bookmarkStart w:id="2140" w:name="_Toc378026186"/>
      <w:r w:rsidRPr="00564A49">
        <w:rPr>
          <w:lang w:val="en-US"/>
        </w:rPr>
        <w:t>Decoding process</w:t>
      </w:r>
      <w:bookmarkEnd w:id="2139"/>
      <w:bookmarkEnd w:id="2140"/>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41" w:name="_Ref331522910"/>
      <w:bookmarkStart w:id="2142" w:name="_Ref360894978"/>
      <w:bookmarkStart w:id="2143" w:name="_Toc377921549"/>
      <w:bookmarkStart w:id="2144" w:name="_Toc378026187"/>
      <w:r w:rsidRPr="00564A49">
        <w:rPr>
          <w:lang w:val="en-US"/>
        </w:rPr>
        <w:t>General</w:t>
      </w:r>
      <w:bookmarkEnd w:id="2141"/>
      <w:r w:rsidRPr="00564A49">
        <w:rPr>
          <w:lang w:val="en-US"/>
        </w:rPr>
        <w:t xml:space="preserve"> decoding process</w:t>
      </w:r>
      <w:bookmarkEnd w:id="2142"/>
      <w:bookmarkEnd w:id="2143"/>
      <w:bookmarkEnd w:id="2144"/>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fldSimple w:instr=" REF _Ref373315357 \r \h  \* MERGEFORMAT " w:fldLock="1">
        <w:r w:rsidRPr="00564A49">
          <w:t>0</w:t>
        </w:r>
      </w:fldSimple>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45" w:name="_Toc377921550"/>
      <w:bookmarkStart w:id="2146" w:name="_Toc378026188"/>
      <w:r w:rsidRPr="00564A49">
        <w:rPr>
          <w:lang w:val="en-US"/>
        </w:rPr>
        <w:t>Decoding process for a coded picture with nuh_layer_id equal to 0</w:t>
      </w:r>
      <w:bookmarkEnd w:id="2145"/>
      <w:bookmarkEnd w:id="2146"/>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2147"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48" w:name="_Toc377921551"/>
      <w:bookmarkStart w:id="2149" w:name="_Toc378026189"/>
      <w:r w:rsidRPr="00564A49">
        <w:rPr>
          <w:lang w:val="en-US"/>
        </w:rPr>
        <w:t>Decoding process for a coded picture with nuh_layer_id greater than 0</w:t>
      </w:r>
      <w:bookmarkEnd w:id="2148"/>
      <w:bookmarkEnd w:id="2149"/>
    </w:p>
    <w:bookmarkEnd w:id="2147"/>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fldSimple w:instr=" REF _Ref343098647 \r \h  \* MERGEFORMAT " w:fldLock="1">
        <w:r w:rsidRPr="00564A49">
          <w:rPr>
            <w:lang w:val="en-US"/>
          </w:rPr>
          <w:t>F.8.1.3</w:t>
        </w:r>
      </w:fldSimple>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r w:rsidRPr="00564A49">
        <w:rPr>
          <w:rFonts w:eastAsia="Batang"/>
          <w:bCs/>
          <w:lang w:val="en-US" w:eastAsia="ko-KR"/>
        </w:rPr>
        <w:t>ViewScalExtLayerFlag</w:t>
      </w:r>
      <w:r w:rsidRPr="00564A49">
        <w:rPr>
          <w:lang w:val="en-US"/>
        </w:rPr>
        <w:t>[ nuh_layer_id ] is equal to 1, the decoding process for a coded picture with nuh_layer_id greater than 0 specified in subclause </w:t>
      </w:r>
      <w:fldSimple w:instr=" REF _Ref377923292 \r \h  \* MERGEFORMAT " w:fldLock="1">
        <w:r w:rsidRPr="00564A49">
          <w:rPr>
            <w:lang w:val="en-US"/>
          </w:rPr>
          <w:t>G.8.1.1</w:t>
        </w:r>
      </w:fldSimple>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r w:rsidRPr="00564A49">
        <w:rPr>
          <w:lang w:val="en-CA"/>
        </w:rPr>
        <w:t>DependencyId</w:t>
      </w:r>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fldSimple w:instr=" REF _Ref373775286 \r \h  \* MERGEFORMAT " w:fldLock="1">
        <w:r w:rsidRPr="00564A49">
          <w:rPr>
            <w:noProof/>
          </w:rPr>
          <w:t>H.8.1.1</w:t>
        </w:r>
      </w:fldSimple>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fldSimple w:instr=" REF _Ref346382028 \r \h  \* MERGEFORMAT " w:fldLock="1">
        <w:r w:rsidRPr="00564A49">
          <w:rPr>
            <w:lang w:val="en-US"/>
          </w:rPr>
          <w:t>F.8.1.4</w:t>
        </w:r>
      </w:fldSimple>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0" w:name="_Ref343098647"/>
      <w:bookmarkStart w:id="2151" w:name="_Toc377921552"/>
      <w:bookmarkStart w:id="2152" w:name="_Toc378026190"/>
      <w:r w:rsidRPr="00564A49">
        <w:rPr>
          <w:lang w:val="en-US"/>
        </w:rPr>
        <w:t>Decoding process for starting the decoding of a coded picture</w:t>
      </w:r>
      <w:bookmarkEnd w:id="2150"/>
      <w:r w:rsidRPr="00564A49">
        <w:rPr>
          <w:lang w:val="en-US"/>
        </w:rPr>
        <w:t xml:space="preserve"> with nuh_layer_id greater than 0</w:t>
      </w:r>
      <w:bookmarkEnd w:id="2151"/>
      <w:bookmarkEnd w:id="2152"/>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fldSimple w:instr=" REF _Ref373393356 \r \h  \* MERGEFORMAT " w:fldLock="1">
        <w:r w:rsidRPr="00564A49">
          <w:rPr>
            <w:lang w:val="en-US"/>
          </w:rPr>
          <w:t>F.8.2</w:t>
        </w:r>
      </w:fldSimple>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fldSimple w:instr=" REF _Ref363319757 \r \h  \* MERGEFORMAT " w:fldLock="1">
        <w:r w:rsidRPr="00564A49">
          <w:rPr>
            <w:lang w:val="en-US"/>
          </w:rPr>
          <w:t>F.8.3</w:t>
        </w:r>
      </w:fldSimple>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fldSimple w:instr=" REF _Ref363319686 \r \h  \* MERGEFORMAT " w:fldLock="1">
        <w:r w:rsidRPr="00564A49">
          <w:rPr>
            <w:lang w:val="en-US"/>
          </w:rPr>
          <w:t>F.8.3.1</w:t>
        </w:r>
      </w:fldSimple>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fldSimple w:instr=" REF _Ref363319770 \r \h  \* MERGEFORMAT " w:fldLock="1">
        <w:r w:rsidRPr="00564A49">
          <w:rPr>
            <w:lang w:val="en-US"/>
          </w:rPr>
          <w:t>F.8.3.2</w:t>
        </w:r>
      </w:fldSimple>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equal to 0, the decoding process for generating unavailable reference pictures specified in subclause </w:t>
      </w:r>
      <w:fldSimple w:instr=" REF _Ref363260402 \r \h  \* MERGEFORMAT " w:fldLock="1">
        <w:r w:rsidRPr="00564A49">
          <w:rPr>
            <w:lang w:val="en-US"/>
          </w:rPr>
          <w:t>F.8.1.5</w:t>
        </w:r>
      </w:fldSimple>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not equal to 0 and the current picture is an IRAP picture with NoRaslOutputFlag equal to 1, the decoding process for generating unavailable reference pictures specified in subclause </w:t>
      </w:r>
      <w:fldSimple w:instr=" REF _Ref373317388 \r \h  \* MERGEFORMAT " w:fldLock="1">
        <w:r w:rsidRPr="00564A49">
          <w:rPr>
            <w:lang w:val="en-US"/>
          </w:rPr>
          <w:t>F.8.3.3</w:t>
        </w:r>
      </w:fldSimple>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3" w:name="_Ref346382028"/>
      <w:bookmarkStart w:id="2154" w:name="_Toc377921553"/>
      <w:bookmarkStart w:id="2155" w:name="_Toc378026191"/>
      <w:r w:rsidRPr="00564A49">
        <w:rPr>
          <w:lang w:val="en-US"/>
        </w:rPr>
        <w:t>Decoding process for ending the decoding of a coded picture</w:t>
      </w:r>
      <w:bookmarkEnd w:id="2153"/>
      <w:r w:rsidRPr="00564A49">
        <w:rPr>
          <w:lang w:val="en-US"/>
        </w:rPr>
        <w:t xml:space="preserve"> with nuh_layer_id greater than 0</w:t>
      </w:r>
      <w:bookmarkEnd w:id="2154"/>
      <w:bookmarkEnd w:id="2155"/>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fldSimple w:instr=" REF _Ref343168794 \r \h  \* MERGEFORMAT " w:fldLock="1">
        <w:r w:rsidRPr="00564A49">
          <w:rPr>
            <w:lang w:val="en-US"/>
          </w:rPr>
          <w:t>F.8.1.4.1</w:t>
        </w:r>
      </w:fldSimple>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156" w:name="_Ref343168794"/>
      <w:r w:rsidRPr="00564A49">
        <w:rPr>
          <w:lang w:val="en-US"/>
        </w:rPr>
        <w:t>Marking process for sub-layer non-reference pictures not needed for inter-layer prediction</w:t>
      </w:r>
      <w:bookmarkEnd w:id="2156"/>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lastRenderedPageBreak/>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7" w:name="_Ref363260402"/>
      <w:bookmarkStart w:id="2158" w:name="_Toc377921554"/>
      <w:bookmarkStart w:id="2159" w:name="_Toc378026192"/>
      <w:r w:rsidRPr="00564A49">
        <w:rPr>
          <w:lang w:val="en-US"/>
        </w:rPr>
        <w:t>Generation of unavailable reference pictures for pictures first in decoding order within a layer</w:t>
      </w:r>
      <w:bookmarkEnd w:id="2157"/>
      <w:bookmarkEnd w:id="2158"/>
      <w:bookmarkEnd w:id="2159"/>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fldSimple w:instr=" REF _Ref363646510 \r \h  \* MERGEFORMAT " w:fldLock="1">
        <w:r w:rsidRPr="00564A49">
          <w:t>C</w:t>
        </w:r>
      </w:fldSimple>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60" w:name="_Ref373393356"/>
      <w:bookmarkStart w:id="2161" w:name="_Toc377921555"/>
      <w:bookmarkStart w:id="2162" w:name="_Toc378026193"/>
      <w:r w:rsidRPr="00564A49">
        <w:rPr>
          <w:lang w:val="en-US"/>
        </w:rPr>
        <w:t>NAL unit decoding process</w:t>
      </w:r>
      <w:bookmarkEnd w:id="2160"/>
      <w:bookmarkEnd w:id="2161"/>
      <w:bookmarkEnd w:id="2162"/>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63" w:name="_Ref363319757"/>
      <w:bookmarkStart w:id="2164" w:name="_Toc377921556"/>
      <w:bookmarkStart w:id="2165" w:name="_Toc378026194"/>
      <w:r w:rsidRPr="00564A49">
        <w:rPr>
          <w:lang w:val="en-US"/>
        </w:rPr>
        <w:t>Slice decoding processes</w:t>
      </w:r>
      <w:bookmarkEnd w:id="2163"/>
      <w:bookmarkEnd w:id="2164"/>
      <w:bookmarkEnd w:id="216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6" w:name="_Ref363319686"/>
      <w:bookmarkStart w:id="2167" w:name="_Toc377921557"/>
      <w:bookmarkStart w:id="2168" w:name="_Toc378026195"/>
      <w:r w:rsidRPr="00564A49">
        <w:rPr>
          <w:lang w:val="en-US"/>
        </w:rPr>
        <w:t>Decoding process for picture order count</w:t>
      </w:r>
      <w:bookmarkEnd w:id="2166"/>
      <w:bookmarkEnd w:id="2167"/>
      <w:bookmarkEnd w:id="2168"/>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lastRenderedPageBreak/>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r w:rsidRPr="00564A49">
        <w:rPr>
          <w:sz w:val="20"/>
          <w:lang w:val="en-US"/>
        </w:rPr>
        <w:t>PicOrderCnt( picX ) = PicOrderCntVal of the picture picX</w:t>
      </w:r>
      <w:r w:rsidRPr="00564A49">
        <w:rPr>
          <w:sz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36</w:t>
      </w:r>
      <w:r w:rsidR="00F154E5"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r w:rsidRPr="00564A49">
        <w:rPr>
          <w:sz w:val="20"/>
          <w:lang w:val="en-US"/>
        </w:rPr>
        <w:t>DiffPicOrderCnt( picA, picB ) = PicOrderCnt( picA ) − PicOrderCnt( picB )</w:t>
      </w:r>
      <w:r w:rsidRPr="00564A49">
        <w:rPr>
          <w:sz w:val="20"/>
          <w:lang w:val="en-US"/>
        </w:rPr>
        <w:tab/>
      </w:r>
      <w:r w:rsidRPr="00564A49">
        <w:rPr>
          <w:rFonts w:eastAsia="Batang"/>
          <w:bCs/>
          <w:sz w:val="20"/>
          <w:szCs w:val="20"/>
          <w:lang w:val="en-US" w:eastAsia="ko-KR"/>
        </w:rPr>
        <w:t>(</w:t>
      </w:r>
      <w:fldSimple w:instr=" REF F \h  \* MERGEFORMAT " w:fldLock="1">
        <w:r w:rsidR="00237060" w:rsidRPr="00564A49">
          <w:t>F</w:t>
        </w:r>
      </w:fldSimple>
      <w:r w:rsidRPr="00564A49">
        <w:rPr>
          <w:sz w:val="20"/>
          <w:szCs w:val="20"/>
          <w:lang w:val="en-US"/>
        </w:rPr>
        <w:noBreakHyphen/>
      </w:r>
      <w:r w:rsidR="00F154E5" w:rsidRPr="00564A49">
        <w:rPr>
          <w:sz w:val="20"/>
          <w:szCs w:val="20"/>
          <w:lang w:val="en-US"/>
        </w:rPr>
        <w:fldChar w:fldCharType="begin" w:fldLock="1"/>
      </w:r>
      <w:r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37</w:t>
      </w:r>
      <w:r w:rsidR="00F154E5"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9" w:name="_Ref363319770"/>
      <w:bookmarkStart w:id="2170" w:name="_Toc377921558"/>
      <w:bookmarkStart w:id="2171" w:name="_Toc378026196"/>
      <w:r w:rsidRPr="00564A49">
        <w:rPr>
          <w:lang w:val="en-US"/>
        </w:rPr>
        <w:t>Decoding process for reference picture set</w:t>
      </w:r>
      <w:bookmarkEnd w:id="2169"/>
      <w:bookmarkEnd w:id="2170"/>
      <w:bookmarkEnd w:id="2171"/>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172" w:name="_Ref373399028"/>
      <w:bookmarkStart w:id="2173" w:name="_Toc377921559"/>
      <w:bookmarkStart w:id="2174" w:name="_Toc378026197"/>
      <w:bookmarkStart w:id="2175" w:name="_Ref316823342"/>
      <w:bookmarkStart w:id="2176" w:name="_Toc364083218"/>
      <w:bookmarkStart w:id="2177" w:name="_Ref373317388"/>
      <w:r w:rsidRPr="00564A49">
        <w:rPr>
          <w:noProof/>
        </w:rPr>
        <w:t>Decoding process for generating unavailable reference pictures</w:t>
      </w:r>
      <w:bookmarkEnd w:id="2172"/>
      <w:bookmarkEnd w:id="2173"/>
      <w:bookmarkEnd w:id="2174"/>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178" w:name="_Toc377921560"/>
      <w:bookmarkStart w:id="2179" w:name="_Toc378026198"/>
      <w:r w:rsidRPr="00564A49">
        <w:rPr>
          <w:noProof/>
        </w:rPr>
        <w:t>Decoding process for reference picture lists construction</w:t>
      </w:r>
      <w:bookmarkEnd w:id="2178"/>
      <w:bookmarkEnd w:id="2179"/>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fldSimple w:instr=" REF F \h  \* MERGEFORMAT " w:fldLock="1">
        <w:r w:rsidR="00237060" w:rsidRPr="00564A49">
          <w:t>F</w:t>
        </w:r>
      </w:fldSimple>
      <w:r w:rsidR="00237060" w:rsidRPr="00564A49">
        <w:rPr>
          <w:sz w:val="20"/>
          <w:szCs w:val="20"/>
          <w:lang w:val="en-US"/>
        </w:rPr>
        <w:noBreakHyphen/>
      </w:r>
      <w:r w:rsidR="00F154E5" w:rsidRPr="00564A49">
        <w:rPr>
          <w:sz w:val="20"/>
          <w:szCs w:val="20"/>
          <w:lang w:val="en-US"/>
        </w:rPr>
        <w:fldChar w:fldCharType="begin" w:fldLock="1"/>
      </w:r>
      <w:r w:rsidR="00237060"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38</w:t>
      </w:r>
      <w:r w:rsidR="00F154E5"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lastRenderedPageBreak/>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fldSimple w:instr=" REF F \h  \* MERGEFORMAT " w:fldLock="1">
        <w:r w:rsidR="00237060" w:rsidRPr="00564A49">
          <w:t>F</w:t>
        </w:r>
      </w:fldSimple>
      <w:r w:rsidR="00237060" w:rsidRPr="00564A49">
        <w:rPr>
          <w:sz w:val="20"/>
          <w:szCs w:val="20"/>
          <w:lang w:val="en-US"/>
        </w:rPr>
        <w:noBreakHyphen/>
      </w:r>
      <w:r w:rsidR="00F154E5" w:rsidRPr="00564A49">
        <w:rPr>
          <w:sz w:val="20"/>
          <w:szCs w:val="20"/>
          <w:lang w:val="en-US"/>
        </w:rPr>
        <w:fldChar w:fldCharType="begin" w:fldLock="1"/>
      </w:r>
      <w:r w:rsidR="00237060"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39</w:t>
      </w:r>
      <w:r w:rsidR="00F154E5"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fldSimple w:instr=" REF F \h  \* MERGEFORMAT " w:fldLock="1">
        <w:r w:rsidR="00237060" w:rsidRPr="00564A49">
          <w:t>F</w:t>
        </w:r>
      </w:fldSimple>
      <w:r w:rsidR="00237060" w:rsidRPr="00564A49">
        <w:rPr>
          <w:sz w:val="20"/>
          <w:szCs w:val="20"/>
          <w:lang w:val="en-US"/>
        </w:rPr>
        <w:noBreakHyphen/>
      </w:r>
      <w:r w:rsidR="00F154E5" w:rsidRPr="00564A49">
        <w:rPr>
          <w:sz w:val="20"/>
          <w:szCs w:val="20"/>
          <w:lang w:val="en-US"/>
        </w:rPr>
        <w:fldChar w:fldCharType="begin" w:fldLock="1"/>
      </w:r>
      <w:r w:rsidR="00237060" w:rsidRPr="00564A49">
        <w:rPr>
          <w:sz w:val="20"/>
          <w:szCs w:val="20"/>
          <w:lang w:val="en-US"/>
        </w:rPr>
        <w:instrText xml:space="preserve"> SEQ Equation \* ARABIC </w:instrText>
      </w:r>
      <w:r w:rsidR="00F154E5" w:rsidRPr="00564A49">
        <w:rPr>
          <w:sz w:val="20"/>
          <w:szCs w:val="20"/>
          <w:lang w:val="en-US"/>
        </w:rPr>
        <w:fldChar w:fldCharType="separate"/>
      </w:r>
      <w:r w:rsidR="00237060" w:rsidRPr="00564A49">
        <w:rPr>
          <w:noProof/>
          <w:sz w:val="20"/>
          <w:szCs w:val="20"/>
          <w:lang w:val="en-US"/>
        </w:rPr>
        <w:t>40</w:t>
      </w:r>
      <w:r w:rsidR="00F154E5"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fldSimple w:instr=" REF F \h  \* MERGEFORMAT " w:fldLock="1">
        <w:r w:rsidR="00237060" w:rsidRPr="00564A49">
          <w:t>F</w:t>
        </w:r>
      </w:fldSimple>
      <w:r w:rsidR="00237060" w:rsidRPr="00564A49">
        <w:rPr>
          <w:sz w:val="20"/>
          <w:szCs w:val="20"/>
          <w:lang w:val="en-US"/>
        </w:rPr>
        <w:noBreakHyphen/>
      </w:r>
      <w:r w:rsidR="00F154E5" w:rsidRPr="00564A49">
        <w:rPr>
          <w:sz w:val="20"/>
          <w:szCs w:val="20"/>
          <w:lang w:val="en-US"/>
        </w:rPr>
        <w:fldChar w:fldCharType="begin" w:fldLock="1"/>
      </w:r>
      <w:r w:rsidR="00237060" w:rsidRPr="00564A49">
        <w:rPr>
          <w:sz w:val="20"/>
          <w:szCs w:val="20"/>
          <w:lang w:val="en-US"/>
        </w:rPr>
        <w:instrText xml:space="preserve"> SEQ Equation \* ARABIC </w:instrText>
      </w:r>
      <w:r w:rsidR="00F154E5" w:rsidRPr="00564A49">
        <w:rPr>
          <w:sz w:val="20"/>
          <w:szCs w:val="20"/>
          <w:lang w:val="en-US"/>
        </w:rPr>
        <w:fldChar w:fldCharType="separate"/>
      </w:r>
      <w:r w:rsidR="00A37955" w:rsidRPr="00564A49">
        <w:rPr>
          <w:noProof/>
          <w:sz w:val="20"/>
          <w:szCs w:val="20"/>
          <w:lang w:val="en-US"/>
        </w:rPr>
        <w:t>41</w:t>
      </w:r>
      <w:r w:rsidR="00F154E5"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80" w:name="_Ref373399155"/>
      <w:bookmarkStart w:id="2181" w:name="_Toc377921561"/>
      <w:bookmarkStart w:id="2182" w:name="_Toc378026199"/>
      <w:bookmarkEnd w:id="2175"/>
      <w:bookmarkEnd w:id="2176"/>
      <w:bookmarkEnd w:id="2177"/>
      <w:r w:rsidRPr="00564A49">
        <w:rPr>
          <w:lang w:val="en-US"/>
        </w:rPr>
        <w:t>Decoding process for coding units coded in intra prediction mode</w:t>
      </w:r>
      <w:bookmarkEnd w:id="2180"/>
      <w:bookmarkEnd w:id="2181"/>
      <w:bookmarkEnd w:id="2182"/>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83" w:name="_Ref360894666"/>
      <w:bookmarkStart w:id="2184" w:name="_Toc377921562"/>
      <w:bookmarkStart w:id="2185" w:name="_Toc378026200"/>
      <w:r w:rsidRPr="00564A49">
        <w:rPr>
          <w:lang w:val="en-US"/>
        </w:rPr>
        <w:t>Decoding process for coding units coded in inter prediction mode</w:t>
      </w:r>
      <w:bookmarkEnd w:id="2183"/>
      <w:bookmarkEnd w:id="2184"/>
      <w:bookmarkEnd w:id="2185"/>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86" w:name="_Ref373399172"/>
      <w:bookmarkStart w:id="2187" w:name="_Toc377921563"/>
      <w:bookmarkStart w:id="2188" w:name="_Toc378026201"/>
      <w:r w:rsidRPr="00564A49">
        <w:rPr>
          <w:lang w:val="en-US"/>
        </w:rPr>
        <w:t>Scaling, transformation and array construction process prior to deblocking filter process</w:t>
      </w:r>
      <w:bookmarkEnd w:id="2186"/>
      <w:bookmarkEnd w:id="2187"/>
      <w:bookmarkEnd w:id="2188"/>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89" w:name="_Ref373399174"/>
      <w:bookmarkStart w:id="2190" w:name="_Toc377921564"/>
      <w:bookmarkStart w:id="2191" w:name="_Toc378026202"/>
      <w:r w:rsidRPr="00564A49">
        <w:rPr>
          <w:lang w:val="en-US"/>
        </w:rPr>
        <w:t>In-loop filter process</w:t>
      </w:r>
      <w:bookmarkEnd w:id="2189"/>
      <w:bookmarkEnd w:id="2190"/>
      <w:bookmarkEnd w:id="2191"/>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92" w:name="_Ref373399205"/>
      <w:bookmarkStart w:id="2193" w:name="_Toc377921565"/>
      <w:bookmarkStart w:id="2194" w:name="_Toc378026203"/>
      <w:r w:rsidRPr="00564A49">
        <w:rPr>
          <w:lang w:val="en-US"/>
        </w:rPr>
        <w:t>Parsing process</w:t>
      </w:r>
      <w:bookmarkEnd w:id="2192"/>
      <w:bookmarkEnd w:id="2193"/>
      <w:bookmarkEnd w:id="2194"/>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95" w:name="_Ref373399232"/>
      <w:bookmarkStart w:id="2196" w:name="_Toc377921566"/>
      <w:bookmarkStart w:id="2197" w:name="_Toc378026204"/>
      <w:r w:rsidRPr="00564A49">
        <w:rPr>
          <w:lang w:val="en-US"/>
        </w:rPr>
        <w:t>Specification of bitstream subsets</w:t>
      </w:r>
      <w:bookmarkEnd w:id="2195"/>
      <w:bookmarkEnd w:id="2196"/>
      <w:bookmarkEnd w:id="2197"/>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98" w:name="_Toc377921567"/>
      <w:bookmarkStart w:id="2199" w:name="_Toc378026205"/>
      <w:r w:rsidRPr="00564A49">
        <w:rPr>
          <w:lang w:val="en-US"/>
        </w:rPr>
        <w:t>(Void)</w:t>
      </w:r>
      <w:bookmarkEnd w:id="2198"/>
      <w:bookmarkEnd w:id="2199"/>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00" w:name="_Ref348357790"/>
      <w:bookmarkStart w:id="2201" w:name="_Toc377921568"/>
      <w:bookmarkStart w:id="2202" w:name="_Toc378026206"/>
      <w:r w:rsidRPr="00564A49">
        <w:rPr>
          <w:lang w:val="en-US"/>
        </w:rPr>
        <w:t>Byte stream format</w:t>
      </w:r>
      <w:bookmarkEnd w:id="2200"/>
      <w:bookmarkEnd w:id="2201"/>
      <w:bookmarkEnd w:id="220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03" w:name="_Ref348357793"/>
      <w:bookmarkStart w:id="2204" w:name="_Toc377921569"/>
      <w:bookmarkStart w:id="2205" w:name="_Toc378026207"/>
      <w:r w:rsidRPr="00564A49">
        <w:rPr>
          <w:lang w:val="en-US"/>
        </w:rPr>
        <w:t>Hypothetical reference decoder</w:t>
      </w:r>
      <w:bookmarkEnd w:id="2203"/>
      <w:bookmarkEnd w:id="2204"/>
      <w:bookmarkEnd w:id="220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06" w:name="_Ref348357799"/>
      <w:bookmarkStart w:id="2207" w:name="_Toc377921570"/>
      <w:bookmarkStart w:id="2208" w:name="_Toc378026208"/>
      <w:r w:rsidRPr="00564A49">
        <w:rPr>
          <w:lang w:val="en-US"/>
        </w:rPr>
        <w:lastRenderedPageBreak/>
        <w:t>SEI messages</w:t>
      </w:r>
      <w:bookmarkEnd w:id="2206"/>
      <w:bookmarkEnd w:id="2207"/>
      <w:bookmarkEnd w:id="220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209" w:name="_Toc317198929"/>
      <w:bookmarkStart w:id="2210" w:name="_Toc364083381"/>
      <w:r w:rsidRPr="00564A49">
        <w:rPr>
          <w:i/>
          <w:noProof/>
          <w:lang w:val="en-US"/>
        </w:rPr>
        <w:t>T</w:t>
      </w:r>
      <w:r w:rsidRPr="00564A49">
        <w:rPr>
          <w:i/>
          <w:noProof/>
        </w:rPr>
        <w:t>he semantics of the structure of pictures information SEI message specified in subclause D.3.18 are replaced with the following:</w:t>
      </w:r>
      <w:bookmarkEnd w:id="2209"/>
      <w:bookmarkEnd w:id="221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fldSimple w:instr=" REF F \h  \* MERGEFORMAT " w:fldLock="1">
        <w:r w:rsidR="00A37955" w:rsidRPr="00564A49">
          <w:t>F</w:t>
        </w:r>
      </w:fldSimple>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00A37955" w:rsidRPr="00564A49">
        <w:rPr>
          <w:noProof/>
          <w:lang w:val="en-US"/>
        </w:rPr>
        <w:t>42</w:t>
      </w:r>
      <w:r w:rsidR="00F154E5"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11" w:name="_Toc190849834"/>
      <w:bookmarkStart w:id="2212" w:name="_Toc198881594"/>
      <w:bookmarkStart w:id="2213" w:name="_Ref210021484"/>
      <w:bookmarkStart w:id="2214" w:name="_Toc221286691"/>
      <w:bookmarkStart w:id="2215" w:name="_Toc377921571"/>
      <w:bookmarkStart w:id="2216" w:name="_Toc378026209"/>
      <w:r w:rsidRPr="00564A49">
        <w:rPr>
          <w:lang w:val="en-US"/>
        </w:rPr>
        <w:lastRenderedPageBreak/>
        <w:t>SEI message syntax</w:t>
      </w:r>
      <w:bookmarkEnd w:id="2211"/>
      <w:bookmarkEnd w:id="2212"/>
      <w:bookmarkEnd w:id="2213"/>
      <w:bookmarkEnd w:id="2214"/>
      <w:bookmarkEnd w:id="2215"/>
      <w:bookmarkEnd w:id="221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17" w:name="_Toc226457147"/>
      <w:bookmarkStart w:id="2218" w:name="_Toc248045614"/>
      <w:bookmarkStart w:id="2219" w:name="_Toc288343354"/>
      <w:bookmarkStart w:id="2220" w:name="_Toc377921572"/>
      <w:bookmarkStart w:id="2221" w:name="_Toc378026210"/>
      <w:r w:rsidRPr="00564A49">
        <w:rPr>
          <w:lang w:val="en-US"/>
        </w:rPr>
        <w:t xml:space="preserve">Layers not present SEI message </w:t>
      </w:r>
      <w:bookmarkEnd w:id="2217"/>
      <w:bookmarkEnd w:id="2218"/>
      <w:bookmarkEnd w:id="2219"/>
      <w:r w:rsidRPr="00564A49">
        <w:rPr>
          <w:lang w:val="en-US"/>
        </w:rPr>
        <w:t>syntax</w:t>
      </w:r>
      <w:bookmarkEnd w:id="2220"/>
      <w:bookmarkEnd w:id="222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22" w:name="_Toc377921573"/>
      <w:bookmarkStart w:id="2223" w:name="_Toc378026211"/>
      <w:r w:rsidRPr="00564A49">
        <w:rPr>
          <w:lang w:val="en-US"/>
        </w:rPr>
        <w:t>Inter-layer constrained tile sets SEI message syntax</w:t>
      </w:r>
      <w:bookmarkEnd w:id="2222"/>
      <w:bookmarkEnd w:id="222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24" w:name="_Toc377921574"/>
      <w:bookmarkStart w:id="2225" w:name="_Toc378026212"/>
      <w:r w:rsidRPr="00564A49">
        <w:rPr>
          <w:lang w:val="en-US"/>
        </w:rPr>
        <w:t>Bitstream partition nesting SEI message syntax</w:t>
      </w:r>
      <w:bookmarkEnd w:id="2224"/>
      <w:bookmarkEnd w:id="222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26" w:name="_Toc377921575"/>
      <w:bookmarkStart w:id="2227" w:name="_Toc378026213"/>
      <w:r w:rsidRPr="00564A49">
        <w:rPr>
          <w:lang w:val="en-US"/>
        </w:rPr>
        <w:lastRenderedPageBreak/>
        <w:t>Bitstream partition initial arrival time SEI message syntax</w:t>
      </w:r>
      <w:bookmarkEnd w:id="2226"/>
      <w:bookmarkEnd w:id="222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28" w:name="_Toc377921576"/>
      <w:bookmarkStart w:id="2229" w:name="_Toc378026214"/>
      <w:r w:rsidRPr="00564A49">
        <w:rPr>
          <w:lang w:val="en-US"/>
        </w:rPr>
        <w:t>Bitstream partition HRD parameters SEI message syntax</w:t>
      </w:r>
      <w:bookmarkEnd w:id="2228"/>
      <w:bookmarkEnd w:id="222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30" w:name="_Toc377921577"/>
      <w:bookmarkStart w:id="2231" w:name="_Toc378026215"/>
      <w:r w:rsidRPr="00564A49">
        <w:rPr>
          <w:lang w:val="en-US"/>
        </w:rPr>
        <w:lastRenderedPageBreak/>
        <w:t>Sub-bitstream property SEI message syntax</w:t>
      </w:r>
      <w:bookmarkEnd w:id="2230"/>
      <w:bookmarkEnd w:id="223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32" w:name="_Toc377921578"/>
      <w:bookmarkStart w:id="2233" w:name="_Toc378026216"/>
      <w:r w:rsidRPr="00564A49">
        <w:rPr>
          <w:lang w:val="en-US"/>
        </w:rPr>
        <w:t>Alpha channel information SEI message syntax</w:t>
      </w:r>
      <w:bookmarkEnd w:id="2232"/>
      <w:bookmarkEnd w:id="2233"/>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34" w:name="_Toc377921579"/>
      <w:bookmarkStart w:id="2235" w:name="_Toc378026217"/>
      <w:r w:rsidRPr="00564A49">
        <w:rPr>
          <w:lang w:val="en-US"/>
        </w:rPr>
        <w:t>SEI message semantics</w:t>
      </w:r>
      <w:bookmarkEnd w:id="2234"/>
      <w:bookmarkEnd w:id="2235"/>
    </w:p>
    <w:p w:rsidR="007E173E" w:rsidRPr="00564A49" w:rsidRDefault="007E173E" w:rsidP="007E173E">
      <w:pPr>
        <w:pStyle w:val="afd"/>
      </w:pPr>
      <w:bookmarkStart w:id="2236" w:name="_Toc348897735"/>
      <w:r w:rsidRPr="00564A49">
        <w:t xml:space="preserve">Table </w:t>
      </w:r>
      <w:fldSimple w:instr=" REF F \h  \* MERGEFORMAT " w:fldLock="1">
        <w:r w:rsidRPr="00564A49">
          <w:t>F</w:t>
        </w:r>
      </w:fldSimple>
      <w:r w:rsidRPr="00564A49">
        <w:noBreakHyphen/>
      </w:r>
      <w:r w:rsidR="00F154E5" w:rsidRPr="00564A49">
        <w:fldChar w:fldCharType="begin" w:fldLock="1"/>
      </w:r>
      <w:r w:rsidRPr="00564A49">
        <w:instrText xml:space="preserve"> SEQ Table \* ARABIC \s 1 </w:instrText>
      </w:r>
      <w:r w:rsidR="00F154E5" w:rsidRPr="00564A49">
        <w:fldChar w:fldCharType="separate"/>
      </w:r>
      <w:r w:rsidRPr="00564A49">
        <w:t>3</w:t>
      </w:r>
      <w:r w:rsidR="00F154E5" w:rsidRPr="00564A49">
        <w:fldChar w:fldCharType="end"/>
      </w:r>
      <w:r w:rsidRPr="00564A49">
        <w:t xml:space="preserve"> – Persistence scope of SEI messages (informative)</w:t>
      </w:r>
      <w:bookmarkEnd w:id="2236"/>
    </w:p>
    <w:tbl>
      <w:tblPr>
        <w:tblW w:w="8842" w:type="dxa"/>
        <w:jc w:val="center"/>
        <w:tblInd w:w="997" w:type="dxa"/>
        <w:tblLayout w:type="fixed"/>
        <w:tblCellMar>
          <w:left w:w="80" w:type="dxa"/>
          <w:right w:w="80" w:type="dxa"/>
        </w:tblCellMar>
        <w:tblLook w:val="000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2237"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38" w:name="_Toc377921580"/>
      <w:bookmarkStart w:id="2239" w:name="_Toc378026218"/>
      <w:r w:rsidRPr="00564A49">
        <w:rPr>
          <w:lang w:val="en-US"/>
        </w:rPr>
        <w:t>Layers not present SEI message semantics</w:t>
      </w:r>
      <w:bookmarkEnd w:id="2238"/>
      <w:bookmarkEnd w:id="223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40" w:name="_Toc377921581"/>
      <w:bookmarkStart w:id="2241" w:name="_Toc378026219"/>
      <w:bookmarkStart w:id="2242" w:name="_Ref355956448"/>
      <w:r w:rsidRPr="00564A49">
        <w:rPr>
          <w:lang w:val="en-US"/>
        </w:rPr>
        <w:t>Inter-layer constrained tile sets SEI message semantics</w:t>
      </w:r>
      <w:bookmarkEnd w:id="2240"/>
      <w:bookmarkEnd w:id="224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fldSimple w:instr=" SEQ NoteCounter \r 1 \* MERGEFORMAT " w:fldLock="1">
        <w:r w:rsidRPr="00564A49">
          <w:rPr>
            <w:noProof/>
            <w:sz w:val="18"/>
            <w:szCs w:val="18"/>
            <w:lang w:val="en-US"/>
          </w:rPr>
          <w:t>1</w:t>
        </w:r>
      </w:fldSimple>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fldSimple w:instr=" SEQ NoteCounter \* MERGEFORMAT " w:fldLock="1">
        <w:r w:rsidRPr="00564A49">
          <w:rPr>
            <w:noProof/>
            <w:sz w:val="18"/>
            <w:szCs w:val="18"/>
            <w:lang w:val="en-US"/>
          </w:rPr>
          <w:t>2</w:t>
        </w:r>
      </w:fldSimple>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43" w:name="_Toc377921582"/>
      <w:bookmarkStart w:id="2244" w:name="_Toc378026220"/>
      <w:bookmarkStart w:id="2245" w:name="_Ref363585405"/>
      <w:r w:rsidRPr="00564A49">
        <w:rPr>
          <w:lang w:val="en-US"/>
        </w:rPr>
        <w:t>Bitstream partition nesting SEI message semantics</w:t>
      </w:r>
      <w:bookmarkEnd w:id="2243"/>
      <w:bookmarkEnd w:id="224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46" w:name="_Toc377921583"/>
      <w:bookmarkStart w:id="2247" w:name="_Toc378026221"/>
      <w:r w:rsidRPr="00564A49">
        <w:rPr>
          <w:lang w:val="en-US"/>
        </w:rPr>
        <w:t>Bitstream partition initial arrival time SEI message semantics</w:t>
      </w:r>
      <w:bookmarkEnd w:id="2246"/>
      <w:bookmarkEnd w:id="224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48" w:name="_Toc377921584"/>
      <w:bookmarkStart w:id="2249" w:name="_Toc378026222"/>
      <w:r w:rsidRPr="00564A49">
        <w:rPr>
          <w:lang w:val="en-US"/>
        </w:rPr>
        <w:t>Bitstream partition HRD parameters SEI message semantics</w:t>
      </w:r>
      <w:bookmarkEnd w:id="2248"/>
      <w:bookmarkEnd w:id="224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250" w:name="_Toc377921585"/>
      <w:bookmarkStart w:id="2251" w:name="_Toc378026223"/>
      <w:bookmarkStart w:id="2252" w:name="_Ref373340820"/>
      <w:r w:rsidRPr="00564A49">
        <w:rPr>
          <w:lang w:val="en-US"/>
        </w:rPr>
        <w:t>Sub-bitstream property SEI message semantics</w:t>
      </w:r>
      <w:bookmarkEnd w:id="2250"/>
      <w:bookmarkEnd w:id="225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fldSimple w:instr=" REF F \h  \* MERGEFORMAT " w:fldLock="1">
        <w:r w:rsidR="00A37955" w:rsidRPr="00564A49">
          <w:t>F</w:t>
        </w:r>
      </w:fldSimple>
      <w:r w:rsidRPr="00564A49">
        <w:rPr>
          <w:lang w:val="de-DE"/>
        </w:rPr>
        <w:noBreakHyphen/>
      </w:r>
      <w:r w:rsidR="00F154E5" w:rsidRPr="00564A49">
        <w:rPr>
          <w:lang w:val="en-US"/>
        </w:rPr>
        <w:fldChar w:fldCharType="begin" w:fldLock="1"/>
      </w:r>
      <w:r w:rsidRPr="00564A49">
        <w:rPr>
          <w:lang w:val="de-DE"/>
        </w:rPr>
        <w:instrText xml:space="preserve"> SEQ Equation \* ARABIC </w:instrText>
      </w:r>
      <w:r w:rsidR="00F154E5" w:rsidRPr="00564A49">
        <w:rPr>
          <w:lang w:val="en-US"/>
        </w:rPr>
        <w:fldChar w:fldCharType="separate"/>
      </w:r>
      <w:r w:rsidR="00A37955" w:rsidRPr="00564A49">
        <w:rPr>
          <w:noProof/>
          <w:lang w:val="de-DE"/>
        </w:rPr>
        <w:t>43</w:t>
      </w:r>
      <w:r w:rsidR="00F154E5"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fldSimple w:instr=" REF _Ref348357793 \w \h  \* MERGEFORMAT " w:fldLock="1">
        <w:r w:rsidRPr="00564A49">
          <w:t>F.13</w:t>
        </w:r>
      </w:fldSimple>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fldSimple w:instr=" REF F \h  \* MERGEFORMAT " w:fldLock="1">
        <w:r w:rsidR="00A37955" w:rsidRPr="00564A49">
          <w:t>F</w:t>
        </w:r>
      </w:fldSimple>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00A37955" w:rsidRPr="00564A49">
        <w:rPr>
          <w:noProof/>
          <w:lang w:val="en-US"/>
        </w:rPr>
        <w:t>44</w:t>
      </w:r>
      <w:r w:rsidR="00F154E5"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0</w:t>
      </w:r>
      <w:r w:rsidRPr="00564A49">
        <w:rPr>
          <w:bCs/>
        </w:rPr>
        <w:tab/>
      </w:r>
      <w:r w:rsidRPr="00564A49">
        <w:rPr>
          <w:bCs/>
        </w:rPr>
        <w:tab/>
      </w:r>
      <w:r w:rsidRPr="00564A49">
        <w:rPr>
          <w:rFonts w:eastAsia="Batang"/>
          <w:bCs/>
          <w:lang w:val="en-US" w:eastAsia="ko-KR"/>
        </w:rPr>
        <w:t>(</w:t>
      </w:r>
      <w:fldSimple w:instr=" REF F \h  \* MERGEFORMAT " w:fldLock="1">
        <w:r w:rsidR="00A37955" w:rsidRPr="00564A49">
          <w:t>F</w:t>
        </w:r>
      </w:fldSimple>
      <w:r w:rsidRPr="00564A49">
        <w:rPr>
          <w:lang w:val="en-US"/>
        </w:rPr>
        <w:noBreakHyphen/>
      </w:r>
      <w:r w:rsidR="00F154E5" w:rsidRPr="00564A49">
        <w:rPr>
          <w:lang w:val="en-US"/>
        </w:rPr>
        <w:fldChar w:fldCharType="begin" w:fldLock="1"/>
      </w:r>
      <w:r w:rsidRPr="00564A49">
        <w:rPr>
          <w:lang w:val="en-US"/>
        </w:rPr>
        <w:instrText xml:space="preserve"> SEQ Equation \* ARABIC </w:instrText>
      </w:r>
      <w:r w:rsidR="00F154E5" w:rsidRPr="00564A49">
        <w:rPr>
          <w:lang w:val="en-US"/>
        </w:rPr>
        <w:fldChar w:fldCharType="separate"/>
      </w:r>
      <w:r w:rsidR="00A37955" w:rsidRPr="00564A49">
        <w:rPr>
          <w:noProof/>
          <w:lang w:val="en-US"/>
        </w:rPr>
        <w:t>45</w:t>
      </w:r>
      <w:r w:rsidR="00F154E5"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r w:rsidRPr="00564A49">
        <w:rPr>
          <w:bCs/>
        </w:rPr>
        <w:t xml:space="preserve">[ i ] indicates an upper bound for the bit rate of the i-th sub-bitstream in any one-second time window of access unit removal time as specified in </w:t>
      </w:r>
      <w:r w:rsidRPr="00564A49">
        <w:t>clause </w:t>
      </w:r>
      <w:fldSimple w:instr=" REF _Ref348357793 \w \h  \* MERGEFORMAT " w:fldLock="1">
        <w:r w:rsidRPr="00564A49">
          <w:t>F.13</w:t>
        </w:r>
      </w:fldSimple>
      <w:r w:rsidRPr="00564A49">
        <w:rPr>
          <w:bCs/>
        </w:rPr>
        <w:t xml:space="preserve">. The upper bound for the bit rate in bits per second is given by BitRateBPS( max_bit_rate[ i ] ). The bit rate values are derived according to the access unit removal time specified in </w:t>
      </w:r>
      <w:r w:rsidRPr="00564A49">
        <w:t>clause </w:t>
      </w:r>
      <w:fldSimple w:instr=" REF _Ref348357793 \w \h  \* MERGEFORMAT " w:fldLock="1">
        <w:r w:rsidRPr="00564A49">
          <w:t>F.13</w:t>
        </w:r>
      </w:fldSimple>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fldSimple w:instr=" REF F \h  \* MERGEFORMAT " w:fldLock="1">
        <w:r w:rsidRPr="00564A49">
          <w:t>F</w:t>
        </w:r>
      </w:fldSimple>
      <w:r w:rsidRPr="00564A49">
        <w:rPr>
          <w:lang w:val="de-DE"/>
        </w:rPr>
        <w:noBreakHyphen/>
      </w:r>
      <w:r w:rsidR="00F154E5" w:rsidRPr="00564A49">
        <w:rPr>
          <w:lang w:val="en-US"/>
        </w:rPr>
        <w:fldChar w:fldCharType="begin" w:fldLock="1"/>
      </w:r>
      <w:r w:rsidRPr="00564A49">
        <w:rPr>
          <w:lang w:val="de-DE"/>
        </w:rPr>
        <w:instrText xml:space="preserve"> SEQ Equation \* ARABIC </w:instrText>
      </w:r>
      <w:r w:rsidR="00F154E5" w:rsidRPr="00564A49">
        <w:rPr>
          <w:lang w:val="en-US"/>
        </w:rPr>
        <w:fldChar w:fldCharType="separate"/>
      </w:r>
      <w:r w:rsidR="00A37955" w:rsidRPr="00564A49">
        <w:rPr>
          <w:noProof/>
          <w:lang w:val="de-DE"/>
        </w:rPr>
        <w:t>46</w:t>
      </w:r>
      <w:r w:rsidR="00F154E5"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253" w:name="_Toc377921586"/>
      <w:bookmarkStart w:id="2254" w:name="_Toc378026224"/>
      <w:r w:rsidRPr="00564A49">
        <w:t>Alpha</w:t>
      </w:r>
      <w:r w:rsidRPr="00564A49">
        <w:rPr>
          <w:bCs/>
          <w:noProof/>
          <w:lang w:val="it-IT"/>
        </w:rPr>
        <w:t xml:space="preserve"> channel information SEI message semantics</w:t>
      </w:r>
      <w:bookmarkEnd w:id="2253"/>
      <w:bookmarkEnd w:id="225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255" w:name="_Toc377921587"/>
      <w:bookmarkStart w:id="2256" w:name="_Toc378026225"/>
      <w:r w:rsidRPr="00564A49">
        <w:rPr>
          <w:lang w:val="en-US"/>
        </w:rPr>
        <w:t>Video usability information</w:t>
      </w:r>
      <w:bookmarkEnd w:id="2245"/>
      <w:bookmarkEnd w:id="2252"/>
      <w:bookmarkEnd w:id="2255"/>
      <w:bookmarkEnd w:id="225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57" w:name="_Toc377921588"/>
      <w:bookmarkStart w:id="2258" w:name="_Toc378026226"/>
      <w:r w:rsidRPr="00564A49">
        <w:rPr>
          <w:lang w:val="en-US"/>
        </w:rPr>
        <w:t>General</w:t>
      </w:r>
      <w:bookmarkEnd w:id="2257"/>
      <w:bookmarkEnd w:id="2258"/>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259" w:name="_Toc377921589"/>
      <w:bookmarkStart w:id="2260" w:name="_Toc378026227"/>
      <w:r w:rsidRPr="00564A49">
        <w:rPr>
          <w:lang w:val="en-US"/>
        </w:rPr>
        <w:t>VUI syntax</w:t>
      </w:r>
      <w:bookmarkEnd w:id="2259"/>
      <w:bookmarkEnd w:id="2260"/>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261" w:name="_Toc377921590"/>
      <w:bookmarkStart w:id="2262" w:name="_Toc378026228"/>
      <w:r w:rsidRPr="00564A49">
        <w:t>VUI semantics</w:t>
      </w:r>
      <w:bookmarkEnd w:id="2261"/>
      <w:bookmarkEnd w:id="2262"/>
    </w:p>
    <w:p w:rsidR="007E173E" w:rsidRPr="00564A49" w:rsidRDefault="007E173E" w:rsidP="007E173E">
      <w:pPr>
        <w:pStyle w:val="3H2"/>
        <w:keepLines w:val="0"/>
        <w:numPr>
          <w:ilvl w:val="3"/>
          <w:numId w:val="37"/>
        </w:numPr>
        <w:tabs>
          <w:tab w:val="clear" w:pos="4230"/>
          <w:tab w:val="num" w:pos="1134"/>
        </w:tabs>
        <w:ind w:left="1134" w:hanging="1134"/>
      </w:pPr>
      <w:bookmarkStart w:id="2263" w:name="_Toc377921591"/>
      <w:bookmarkStart w:id="2264" w:name="_Toc378026229"/>
      <w:r w:rsidRPr="00564A49">
        <w:t>VUI parameters semantics</w:t>
      </w:r>
      <w:bookmarkEnd w:id="2263"/>
      <w:bookmarkEnd w:id="2264"/>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265" w:name="_Toc377921592"/>
      <w:bookmarkStart w:id="2266" w:name="_Toc378026230"/>
      <w:r w:rsidRPr="00564A49">
        <w:t>HRD parameters semantics</w:t>
      </w:r>
      <w:bookmarkEnd w:id="2265"/>
      <w:bookmarkEnd w:id="2266"/>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267" w:name="_Toc377921593"/>
      <w:bookmarkStart w:id="2268" w:name="_Toc378026231"/>
      <w:r w:rsidRPr="00564A49">
        <w:t>Sub-layer HRD parameters semantics</w:t>
      </w:r>
      <w:bookmarkEnd w:id="2267"/>
      <w:bookmarkEnd w:id="2268"/>
    </w:p>
    <w:p w:rsidR="008B3821" w:rsidRPr="00564A49" w:rsidRDefault="007E173E" w:rsidP="00944988">
      <w:pPr>
        <w:rPr>
          <w:lang w:val="en-US"/>
        </w:rPr>
      </w:pPr>
      <w:r w:rsidRPr="00564A49">
        <w:rPr>
          <w:lang w:val="en-US"/>
        </w:rPr>
        <w:t>The specifications in clause E.3.3 apply.</w:t>
      </w:r>
      <w:bookmarkEnd w:id="2237"/>
      <w:bookmarkEnd w:id="2242"/>
    </w:p>
    <w:p w:rsidR="0056407A" w:rsidRPr="00564A49" w:rsidRDefault="00944988" w:rsidP="00E177C2">
      <w:pPr>
        <w:pStyle w:val="Annex1"/>
        <w:keepNext/>
        <w:keepLines/>
        <w:numPr>
          <w:ilvl w:val="0"/>
          <w:numId w:val="38"/>
        </w:numPr>
        <w:spacing w:before="480"/>
        <w:outlineLvl w:val="0"/>
        <w:rPr>
          <w:b w:val="0"/>
          <w:sz w:val="24"/>
          <w:szCs w:val="24"/>
        </w:rPr>
      </w:pPr>
      <w:bookmarkStart w:id="2269" w:name="_Ref348033633"/>
      <w:r w:rsidRPr="00564A49">
        <w:rPr>
          <w:lang w:val="en-CA"/>
        </w:rPr>
        <w:br w:type="page"/>
      </w:r>
      <w:bookmarkStart w:id="2270" w:name="_Toc356824313"/>
      <w:bookmarkStart w:id="2271" w:name="_Toc356148114"/>
      <w:bookmarkStart w:id="2272" w:name="_Toc378026232"/>
      <w:bookmarkEnd w:id="2269"/>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270"/>
      <w:bookmarkEnd w:id="2271"/>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272"/>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273" w:name="_Toc357439288"/>
      <w:bookmarkStart w:id="2274" w:name="_Toc356824314"/>
      <w:bookmarkStart w:id="2275" w:name="_Toc356148115"/>
      <w:bookmarkStart w:id="2276" w:name="_Toc348629434"/>
      <w:bookmarkStart w:id="2277" w:name="_Toc351367661"/>
      <w:bookmarkStart w:id="2278" w:name="_Toc378026233"/>
      <w:r w:rsidRPr="00564A49">
        <w:rPr>
          <w:lang w:val="en-CA"/>
        </w:rPr>
        <w:t>Scope</w:t>
      </w:r>
      <w:bookmarkEnd w:id="2273"/>
      <w:bookmarkEnd w:id="2274"/>
      <w:bookmarkEnd w:id="2275"/>
      <w:bookmarkEnd w:id="2276"/>
      <w:bookmarkEnd w:id="2277"/>
      <w:bookmarkEnd w:id="2278"/>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279" w:name="_Toc357439289"/>
      <w:bookmarkStart w:id="2280" w:name="_Toc356824315"/>
      <w:bookmarkStart w:id="2281" w:name="_Toc356148116"/>
      <w:bookmarkStart w:id="2282" w:name="_Toc348629435"/>
      <w:bookmarkStart w:id="2283" w:name="_Toc351367662"/>
      <w:bookmarkStart w:id="2284" w:name="_Toc378026234"/>
      <w:r w:rsidRPr="00564A49">
        <w:rPr>
          <w:lang w:val="en-CA"/>
        </w:rPr>
        <w:t>Normative references</w:t>
      </w:r>
      <w:bookmarkEnd w:id="2279"/>
      <w:bookmarkEnd w:id="2280"/>
      <w:bookmarkEnd w:id="2281"/>
      <w:bookmarkEnd w:id="2282"/>
      <w:bookmarkEnd w:id="2283"/>
      <w:bookmarkEnd w:id="2284"/>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285" w:name="_Toc357439290"/>
      <w:bookmarkStart w:id="2286" w:name="_Toc356824316"/>
      <w:bookmarkStart w:id="2287" w:name="_Toc356148117"/>
      <w:bookmarkStart w:id="2288" w:name="_Toc348629436"/>
      <w:bookmarkStart w:id="2289" w:name="_Toc351367663"/>
      <w:bookmarkStart w:id="2290" w:name="_Toc378026235"/>
      <w:r w:rsidRPr="00564A49">
        <w:rPr>
          <w:lang w:val="en-CA"/>
        </w:rPr>
        <w:t>Definitions</w:t>
      </w:r>
      <w:bookmarkEnd w:id="2285"/>
      <w:bookmarkEnd w:id="2286"/>
      <w:bookmarkEnd w:id="2287"/>
      <w:bookmarkEnd w:id="2288"/>
      <w:bookmarkEnd w:id="2289"/>
      <w:bookmarkEnd w:id="2290"/>
    </w:p>
    <w:p w:rsidR="001A5CE9" w:rsidRPr="00564A49" w:rsidRDefault="001A5CE9" w:rsidP="001A5CE9">
      <w:pPr>
        <w:pStyle w:val="3N"/>
        <w:rPr>
          <w:lang w:val="en-CA"/>
        </w:rPr>
      </w:pPr>
      <w:bookmarkStart w:id="2291" w:name="_Toc357439291"/>
      <w:bookmarkStart w:id="2292" w:name="_Toc356824317"/>
      <w:bookmarkStart w:id="2293" w:name="_Toc356148118"/>
      <w:bookmarkStart w:id="2294" w:name="_Toc348629437"/>
      <w:bookmarkStart w:id="2295" w:name="_Toc351367664"/>
      <w:r w:rsidRPr="00564A49">
        <w:rPr>
          <w:lang w:val="en-CA"/>
        </w:rPr>
        <w:t xml:space="preserve">The specifications in clause </w:t>
      </w:r>
      <w:fldSimple w:instr=" REF _Ref348089934 \r \h  \* MERGEFORMAT " w:fldLock="1">
        <w:r w:rsidR="00736162" w:rsidRPr="00564A49">
          <w:rPr>
            <w:lang w:val="en-CA"/>
          </w:rPr>
          <w:t>F.3</w:t>
        </w:r>
      </w:fldSimple>
      <w:r w:rsidRPr="00564A49">
        <w:rPr>
          <w:lang w:val="en-CA"/>
        </w:rPr>
        <w:t xml:space="preserve"> apply.</w:t>
      </w:r>
    </w:p>
    <w:p w:rsidR="00944988" w:rsidRPr="00564A49" w:rsidRDefault="00944988" w:rsidP="008557C3">
      <w:pPr>
        <w:pStyle w:val="Annex2"/>
        <w:numPr>
          <w:ilvl w:val="1"/>
          <w:numId w:val="37"/>
        </w:numPr>
        <w:rPr>
          <w:lang w:val="en-CA"/>
        </w:rPr>
      </w:pPr>
      <w:bookmarkStart w:id="2296" w:name="_Toc378026236"/>
      <w:r w:rsidRPr="00564A49">
        <w:rPr>
          <w:lang w:val="en-CA"/>
        </w:rPr>
        <w:t>Abbreviations</w:t>
      </w:r>
      <w:bookmarkEnd w:id="2291"/>
      <w:bookmarkEnd w:id="2292"/>
      <w:bookmarkEnd w:id="2293"/>
      <w:bookmarkEnd w:id="2294"/>
      <w:bookmarkEnd w:id="2295"/>
      <w:bookmarkEnd w:id="2296"/>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297" w:name="_Toc357439292"/>
      <w:bookmarkStart w:id="2298" w:name="_Toc356824318"/>
      <w:bookmarkStart w:id="2299" w:name="_Toc356148119"/>
      <w:bookmarkStart w:id="2300" w:name="_Toc348629438"/>
      <w:bookmarkStart w:id="2301" w:name="_Toc351367665"/>
      <w:bookmarkStart w:id="2302" w:name="_Toc378026237"/>
      <w:r w:rsidRPr="00564A49">
        <w:rPr>
          <w:lang w:val="en-CA"/>
        </w:rPr>
        <w:t>Conventions</w:t>
      </w:r>
      <w:bookmarkEnd w:id="2297"/>
      <w:bookmarkEnd w:id="2298"/>
      <w:bookmarkEnd w:id="2299"/>
      <w:bookmarkEnd w:id="2300"/>
      <w:bookmarkEnd w:id="2301"/>
      <w:bookmarkEnd w:id="2302"/>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303" w:name="_Toc357439293"/>
      <w:bookmarkStart w:id="2304" w:name="_Toc356824319"/>
      <w:bookmarkStart w:id="2305" w:name="_Toc356148120"/>
      <w:bookmarkStart w:id="2306" w:name="_Toc348629439"/>
      <w:bookmarkStart w:id="2307" w:name="_Toc351367666"/>
      <w:bookmarkStart w:id="2308" w:name="_Toc378026238"/>
      <w:r w:rsidRPr="00564A49">
        <w:rPr>
          <w:lang w:val="en-CA"/>
        </w:rPr>
        <w:t>Source, coded, decoded and output data formats, scanning processes, and neighbouring relationships</w:t>
      </w:r>
      <w:bookmarkEnd w:id="2303"/>
      <w:bookmarkEnd w:id="2304"/>
      <w:bookmarkEnd w:id="2305"/>
      <w:bookmarkEnd w:id="2306"/>
      <w:bookmarkEnd w:id="2307"/>
      <w:bookmarkEnd w:id="2308"/>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309" w:name="_Ref364437398"/>
      <w:bookmarkStart w:id="2310" w:name="_Toc378026239"/>
      <w:r w:rsidRPr="00564A49">
        <w:t>Derivation process for reference layer sample location</w:t>
      </w:r>
      <w:bookmarkEnd w:id="2309"/>
      <w:bookmarkEnd w:id="2310"/>
    </w:p>
    <w:p w:rsidR="003363C8" w:rsidRPr="00564A49" w:rsidRDefault="003363C8" w:rsidP="000B69FD">
      <w:pPr>
        <w:pStyle w:val="3N"/>
        <w:rPr>
          <w:noProof/>
        </w:rPr>
      </w:pPr>
      <w:bookmarkStart w:id="2311" w:name="_Toc357439294"/>
      <w:bookmarkStart w:id="2312"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rPr>
        <w:fldChar w:fldCharType="begin" w:fldLock="1"/>
      </w:r>
      <w:r w:rsidR="00021B77" w:rsidRPr="00564A49">
        <w:rPr>
          <w:noProof/>
          <w:sz w:val="20"/>
          <w:szCs w:val="20"/>
        </w:rPr>
        <w:instrText xml:space="preserve"> SEQ Equation \r 1 \* ARABIC </w:instrText>
      </w:r>
      <w:r w:rsidR="00F154E5" w:rsidRPr="00564A49">
        <w:rPr>
          <w:noProof/>
        </w:rPr>
        <w:fldChar w:fldCharType="separate"/>
      </w:r>
      <w:r w:rsidR="001A5CE9" w:rsidRPr="00564A49">
        <w:rPr>
          <w:noProof/>
          <w:sz w:val="20"/>
          <w:szCs w:val="20"/>
        </w:rPr>
        <w:t>1</w:t>
      </w:r>
      <w:r w:rsidR="00F154E5"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1A5CE9" w:rsidRPr="00564A49">
        <w:rPr>
          <w:noProof/>
          <w:sz w:val="20"/>
          <w:szCs w:val="20"/>
        </w:rPr>
        <w:t>2</w:t>
      </w:r>
      <w:r w:rsidR="00F154E5"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313" w:name="_Toc351667785"/>
      <w:bookmarkStart w:id="2314" w:name="_Ref351668463"/>
      <w:bookmarkStart w:id="2315" w:name="_Ref351668475"/>
      <w:bookmarkStart w:id="2316" w:name="_Ref364437312"/>
      <w:bookmarkStart w:id="2317" w:name="_Ref364437331"/>
      <w:bookmarkStart w:id="2318" w:name="_Toc378026240"/>
      <w:r w:rsidRPr="00564A49">
        <w:t>Derivation process for reference layer sample location used in resampling</w:t>
      </w:r>
      <w:bookmarkEnd w:id="2313"/>
      <w:bookmarkEnd w:id="2314"/>
      <w:bookmarkEnd w:id="2315"/>
      <w:bookmarkEnd w:id="2316"/>
      <w:bookmarkEnd w:id="2317"/>
      <w:bookmarkEnd w:id="2318"/>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1A5CE9" w:rsidRPr="00564A49">
        <w:rPr>
          <w:noProof/>
          <w:sz w:val="20"/>
          <w:szCs w:val="20"/>
        </w:rPr>
        <w:t>3</w:t>
      </w:r>
      <w:r w:rsidR="00F154E5"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1A5CE9" w:rsidRPr="00564A49">
        <w:rPr>
          <w:noProof/>
          <w:sz w:val="20"/>
          <w:szCs w:val="20"/>
        </w:rPr>
        <w:t>4</w:t>
      </w:r>
      <w:r w:rsidR="00F154E5"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F154E5" w:rsidRPr="00564A49">
        <w:rPr>
          <w:noProof/>
          <w:sz w:val="20"/>
          <w:szCs w:val="20"/>
        </w:rPr>
        <w:fldChar w:fldCharType="begin" w:fldLock="1"/>
      </w:r>
      <w:r w:rsidRPr="00564A49">
        <w:rPr>
          <w:noProof/>
          <w:sz w:val="20"/>
          <w:szCs w:val="20"/>
        </w:rPr>
        <w:instrText xml:space="preserve"> SEQ Equation \* ARABIC </w:instrText>
      </w:r>
      <w:r w:rsidR="00F154E5" w:rsidRPr="00564A49">
        <w:rPr>
          <w:noProof/>
          <w:sz w:val="20"/>
          <w:szCs w:val="20"/>
        </w:rPr>
        <w:fldChar w:fldCharType="separate"/>
      </w:r>
      <w:r w:rsidR="00193003" w:rsidRPr="00564A49">
        <w:rPr>
          <w:noProof/>
          <w:sz w:val="20"/>
          <w:szCs w:val="20"/>
        </w:rPr>
        <w:t>5</w:t>
      </w:r>
      <w:r w:rsidR="00F154E5"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193003" w:rsidRPr="00564A49">
        <w:rPr>
          <w:noProof/>
          <w:sz w:val="20"/>
          <w:szCs w:val="20"/>
        </w:rPr>
        <w:t>6</w:t>
      </w:r>
      <w:r w:rsidR="00F154E5"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F154E5" w:rsidRPr="00564A49">
        <w:rPr>
          <w:noProof/>
          <w:sz w:val="20"/>
          <w:szCs w:val="20"/>
        </w:rPr>
        <w:fldChar w:fldCharType="begin" w:fldLock="1"/>
      </w:r>
      <w:r w:rsidR="00E05EB6"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7</w:t>
      </w:r>
      <w:r w:rsidR="00F154E5"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8</w:t>
      </w:r>
      <w:r w:rsidR="00F154E5"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9</w:t>
      </w:r>
      <w:r w:rsidR="00F154E5"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021B77"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10</w:t>
      </w:r>
      <w:r w:rsidR="00F154E5"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319" w:name="_Toc356148121"/>
      <w:bookmarkStart w:id="2320" w:name="_Toc348629440"/>
      <w:bookmarkStart w:id="2321" w:name="_Toc351367667"/>
      <w:bookmarkStart w:id="2322" w:name="_Toc378026241"/>
      <w:r w:rsidRPr="00564A49">
        <w:rPr>
          <w:sz w:val="20"/>
          <w:lang w:val="en-CA"/>
        </w:rPr>
        <w:t>Syntax and semantics</w:t>
      </w:r>
      <w:bookmarkEnd w:id="2311"/>
      <w:bookmarkEnd w:id="2312"/>
      <w:bookmarkEnd w:id="2319"/>
      <w:bookmarkEnd w:id="2320"/>
      <w:bookmarkEnd w:id="2321"/>
      <w:bookmarkEnd w:id="2322"/>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fldSimple w:instr=" REF _Ref373835719 \r \h  \* MERGEFORMAT " w:fldLock="1">
        <w:r w:rsidR="00736162" w:rsidRPr="00564A49">
          <w:rPr>
            <w:lang w:val="en-CA"/>
          </w:rPr>
          <w:t>F.7</w:t>
        </w:r>
      </w:fldSimple>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323" w:name="_Toc351057968"/>
      <w:bookmarkStart w:id="2324" w:name="_Toc351335564"/>
      <w:bookmarkStart w:id="2325" w:name="_Toc351057980"/>
      <w:bookmarkStart w:id="2326" w:name="_Toc351335576"/>
      <w:bookmarkStart w:id="2327" w:name="_Toc357439316"/>
      <w:bookmarkStart w:id="2328" w:name="_Toc356824342"/>
      <w:bookmarkStart w:id="2329" w:name="_Toc356148143"/>
      <w:bookmarkStart w:id="2330" w:name="_Toc348629460"/>
      <w:bookmarkStart w:id="2331" w:name="_Toc351367691"/>
      <w:bookmarkStart w:id="2332" w:name="_Toc378026242"/>
      <w:bookmarkEnd w:id="2323"/>
      <w:bookmarkEnd w:id="2324"/>
      <w:bookmarkEnd w:id="2325"/>
      <w:bookmarkEnd w:id="2326"/>
      <w:r w:rsidRPr="00564A49">
        <w:rPr>
          <w:lang w:val="en-CA"/>
        </w:rPr>
        <w:t>Decoding process</w:t>
      </w:r>
      <w:r w:rsidR="00665193" w:rsidRPr="00564A49">
        <w:rPr>
          <w:lang w:val="en-CA"/>
        </w:rPr>
        <w:t>es</w:t>
      </w:r>
      <w:bookmarkEnd w:id="2327"/>
      <w:bookmarkEnd w:id="2328"/>
      <w:bookmarkEnd w:id="2329"/>
      <w:bookmarkEnd w:id="2330"/>
      <w:bookmarkEnd w:id="2331"/>
      <w:bookmarkEnd w:id="2332"/>
    </w:p>
    <w:p w:rsidR="009B75C0" w:rsidRPr="00564A49" w:rsidRDefault="00A77488" w:rsidP="008557C3">
      <w:pPr>
        <w:pStyle w:val="Annex3"/>
        <w:numPr>
          <w:ilvl w:val="2"/>
          <w:numId w:val="37"/>
        </w:numPr>
        <w:tabs>
          <w:tab w:val="clear" w:pos="1440"/>
        </w:tabs>
        <w:textAlignment w:val="auto"/>
        <w:rPr>
          <w:noProof/>
        </w:rPr>
      </w:pPr>
      <w:bookmarkStart w:id="2333" w:name="_Toc347485200"/>
      <w:bookmarkStart w:id="2334" w:name="_Toc348629495"/>
      <w:bookmarkStart w:id="2335" w:name="_Toc348630649"/>
      <w:bookmarkStart w:id="2336" w:name="_Toc348631607"/>
      <w:bookmarkStart w:id="2337" w:name="_Toc348631886"/>
      <w:bookmarkStart w:id="2338" w:name="_Toc348632154"/>
      <w:bookmarkStart w:id="2339" w:name="_Toc348632894"/>
      <w:bookmarkStart w:id="2340" w:name="_Toc348633151"/>
      <w:bookmarkStart w:id="2341" w:name="_Toc351667809"/>
      <w:bookmarkStart w:id="2342" w:name="_Toc378026243"/>
      <w:bookmarkStart w:id="2343" w:name="_Ref346393708"/>
      <w:bookmarkStart w:id="2344" w:name="_Ref351062399"/>
      <w:bookmarkStart w:id="2345" w:name="_Toc357439317"/>
      <w:bookmarkStart w:id="2346" w:name="_Toc356824343"/>
      <w:bookmarkStart w:id="2347" w:name="_Toc356148144"/>
      <w:bookmarkStart w:id="2348" w:name="_Toc348629461"/>
      <w:bookmarkStart w:id="2349" w:name="_Toc351367692"/>
      <w:r w:rsidRPr="00564A49">
        <w:rPr>
          <w:noProof/>
        </w:rPr>
        <w:t>General</w:t>
      </w:r>
      <w:r w:rsidR="009B75C0" w:rsidRPr="00564A49">
        <w:rPr>
          <w:noProof/>
        </w:rPr>
        <w:t xml:space="preserve"> decoding process</w:t>
      </w:r>
      <w:bookmarkEnd w:id="2333"/>
      <w:bookmarkEnd w:id="2334"/>
      <w:bookmarkEnd w:id="2335"/>
      <w:bookmarkEnd w:id="2336"/>
      <w:bookmarkEnd w:id="2337"/>
      <w:bookmarkEnd w:id="2338"/>
      <w:bookmarkEnd w:id="2339"/>
      <w:bookmarkEnd w:id="2340"/>
      <w:bookmarkEnd w:id="2341"/>
      <w:bookmarkEnd w:id="2342"/>
    </w:p>
    <w:p w:rsidR="009B75C0" w:rsidRPr="00564A49" w:rsidRDefault="009B75C0" w:rsidP="00965C32">
      <w:pPr>
        <w:rPr>
          <w:lang w:val="en-CA"/>
        </w:rPr>
      </w:pPr>
      <w:r w:rsidRPr="00564A49">
        <w:rPr>
          <w:noProof/>
        </w:rPr>
        <w:t xml:space="preserve">The specifications of subclause </w:t>
      </w:r>
      <w:fldSimple w:instr=" REF _Ref360894978 \r \h  \* MERGEFORMAT " w:fldLock="1">
        <w:r w:rsidR="00736162" w:rsidRPr="00564A49">
          <w:rPr>
            <w:noProof/>
          </w:rPr>
          <w:t>F.8.1</w:t>
        </w:r>
      </w:fldSimple>
      <w:r w:rsidR="00736162" w:rsidRPr="00564A49">
        <w:rPr>
          <w:noProof/>
        </w:rPr>
        <w:t xml:space="preserve"> </w:t>
      </w:r>
      <w:r w:rsidRPr="00564A49">
        <w:rPr>
          <w:noProof/>
        </w:rPr>
        <w:t>apply.</w:t>
      </w:r>
    </w:p>
    <w:p w:rsidR="00944988" w:rsidRPr="00564A49" w:rsidRDefault="00C85A7A" w:rsidP="00CA7539">
      <w:pPr>
        <w:pStyle w:val="Annex4"/>
      </w:pPr>
      <w:bookmarkStart w:id="2350" w:name="_Ref373775286"/>
      <w:bookmarkStart w:id="2351" w:name="_Toc378026244"/>
      <w:r w:rsidRPr="00564A49">
        <w:t>D</w:t>
      </w:r>
      <w:r w:rsidR="00665193" w:rsidRPr="00564A49">
        <w:t>ecoding</w:t>
      </w:r>
      <w:r w:rsidR="00944988" w:rsidRPr="00564A49">
        <w:t xml:space="preserve"> process</w:t>
      </w:r>
      <w:bookmarkEnd w:id="2343"/>
      <w:r w:rsidRPr="00564A49">
        <w:t xml:space="preserve"> for a coded picture with nuh_layer_id greater than 0</w:t>
      </w:r>
      <w:bookmarkEnd w:id="2344"/>
      <w:bookmarkEnd w:id="2345"/>
      <w:bookmarkEnd w:id="2346"/>
      <w:bookmarkEnd w:id="2347"/>
      <w:bookmarkEnd w:id="2348"/>
      <w:bookmarkEnd w:id="2349"/>
      <w:bookmarkEnd w:id="2350"/>
      <w:bookmarkEnd w:id="2351"/>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fldSimple w:instr=" REF _Ref24436508 \r \h  \* MERGEFORMAT " w:fldLock="1">
        <w:r w:rsidR="00C6730C" w:rsidRPr="00564A49">
          <w:rPr>
            <w:lang w:val="en-CA"/>
          </w:rPr>
          <w:t>8.2</w:t>
        </w:r>
      </w:fldSimple>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fldSimple w:instr=" REF _Ref346526853 \r \h  \* MERGEFORMAT " w:fldLock="1">
        <w:r w:rsidR="00E907A9" w:rsidRPr="00564A49">
          <w:rPr>
            <w:lang w:val="en-CA"/>
          </w:rPr>
          <w:t>H.8.1.2</w:t>
        </w:r>
      </w:fldSimple>
      <w:r w:rsidR="005F4AEE" w:rsidRPr="00564A49">
        <w:rPr>
          <w:lang w:val="en-CA"/>
        </w:rPr>
        <w:t xml:space="preserve"> and </w:t>
      </w:r>
      <w:fldSimple w:instr=" REF _Ref361089034 \r \h  \* MERGEFORMAT " w:fldLock="1">
        <w:r w:rsidR="004C44E5" w:rsidRPr="00564A49">
          <w:t>H.8.3.4</w:t>
        </w:r>
      </w:fldSimple>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fldSimple w:instr=" REF _Ref346526853 \r \h  \* MERGEFORMAT " w:fldLock="1">
        <w:r w:rsidR="00E907A9" w:rsidRPr="00564A49">
          <w:rPr>
            <w:lang w:val="en-CA"/>
          </w:rPr>
          <w:t>H.8.1.2</w:t>
        </w:r>
      </w:fldSimple>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fldSimple w:instr=" REF _Ref361089034 \r \h  \* MERGEFORMAT " w:fldLock="1">
        <w:r w:rsidR="004C44E5" w:rsidRPr="00564A49">
          <w:t>H.8.3.4</w:t>
        </w:r>
      </w:fldSimple>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fldSimple w:instr=" REF _Ref364437014 \r \h  \* MERGEFORMAT " w:fldLock="1">
        <w:r w:rsidR="004C44E5" w:rsidRPr="00564A49">
          <w:rPr>
            <w:lang w:val="en-CA"/>
          </w:rPr>
          <w:t>H.8.4</w:t>
        </w:r>
      </w:fldSimple>
      <w:r w:rsidRPr="00564A49">
        <w:rPr>
          <w:lang w:val="en-CA"/>
        </w:rPr>
        <w:t xml:space="preserve">, </w:t>
      </w:r>
      <w:fldSimple w:instr=" REF _Ref364437022 \r \h  \* MERGEFORMAT " w:fldLock="1">
        <w:r w:rsidR="004C44E5" w:rsidRPr="00564A49">
          <w:rPr>
            <w:lang w:val="en-CA"/>
          </w:rPr>
          <w:t>H.8.5</w:t>
        </w:r>
      </w:fldSimple>
      <w:r w:rsidRPr="00564A49">
        <w:rPr>
          <w:lang w:val="en-CA"/>
        </w:rPr>
        <w:t xml:space="preserve">, </w:t>
      </w:r>
      <w:fldSimple w:instr=" REF _Ref364437029 \r \h  \* MERGEFORMAT " w:fldLock="1">
        <w:r w:rsidR="004C44E5" w:rsidRPr="00564A49">
          <w:rPr>
            <w:lang w:val="en-CA"/>
          </w:rPr>
          <w:t>H.8.6</w:t>
        </w:r>
      </w:fldSimple>
      <w:r w:rsidRPr="00564A49">
        <w:rPr>
          <w:lang w:val="en-CA"/>
        </w:rPr>
        <w:t xml:space="preserve">, and </w:t>
      </w:r>
      <w:fldSimple w:instr=" REF _Ref364437036 \r \h  \* MERGEFORMAT " w:fldLock="1">
        <w:r w:rsidR="004C44E5" w:rsidRPr="00564A49">
          <w:rPr>
            <w:lang w:val="en-CA"/>
          </w:rPr>
          <w:t>H.8.7</w:t>
        </w:r>
      </w:fldSimple>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fldSimple w:instr=" REF _Ref355956155 \r \h  \* MERGEFORMAT " w:fldLock="1">
        <w:r w:rsidR="004C44E5" w:rsidRPr="00564A49">
          <w:rPr>
            <w:lang w:val="en-CA"/>
          </w:rPr>
          <w:t>H.8.1.3</w:t>
        </w:r>
      </w:fldSimple>
      <w:r w:rsidRPr="00564A49">
        <w:rPr>
          <w:lang w:val="en-CA"/>
        </w:rPr>
        <w:t xml:space="preserve"> is invoked.</w:t>
      </w:r>
    </w:p>
    <w:p w:rsidR="00AB2CDA" w:rsidRPr="00564A49" w:rsidRDefault="00AB2CDA" w:rsidP="00CA7539">
      <w:pPr>
        <w:pStyle w:val="Annex4"/>
      </w:pPr>
      <w:bookmarkStart w:id="2352" w:name="_Toc351335582"/>
      <w:bookmarkStart w:id="2353" w:name="_Ref346526853"/>
      <w:bookmarkStart w:id="2354" w:name="_Toc357439318"/>
      <w:bookmarkStart w:id="2355" w:name="_Toc356824344"/>
      <w:bookmarkStart w:id="2356" w:name="_Toc356148145"/>
      <w:bookmarkStart w:id="2357" w:name="_Toc348629462"/>
      <w:bookmarkStart w:id="2358" w:name="_Toc351367693"/>
      <w:bookmarkStart w:id="2359" w:name="_Toc378026245"/>
      <w:bookmarkStart w:id="2360" w:name="_Ref346440968"/>
      <w:bookmarkEnd w:id="2352"/>
      <w:r w:rsidRPr="00564A49">
        <w:t>Decoding process for inter-layer reference picture set</w:t>
      </w:r>
      <w:bookmarkEnd w:id="2353"/>
      <w:bookmarkEnd w:id="2354"/>
      <w:bookmarkEnd w:id="2355"/>
      <w:bookmarkEnd w:id="2356"/>
      <w:bookmarkEnd w:id="2357"/>
      <w:bookmarkEnd w:id="2358"/>
      <w:bookmarkEnd w:id="2359"/>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fldSimple w:instr=" REF _Ref348598817 \r \h  \* MERGEFORMAT " w:fldLock="1">
        <w:r w:rsidRPr="00564A49">
          <w:rPr>
            <w:noProof/>
            <w:sz w:val="20"/>
          </w:rPr>
          <w:t>H.8.1.4</w:t>
        </w:r>
      </w:fldSimple>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361" w:name="_Ref346872782"/>
      <w:bookmarkStart w:id="2362"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fldSimple w:instr=" SEQ NoteCounter \r 1 \* MERGEFORMAT " w:fldLock="1">
        <w:r w:rsidR="005773D9" w:rsidRPr="00564A49">
          <w:rPr>
            <w:noProof/>
            <w:sz w:val="18"/>
            <w:szCs w:val="18"/>
            <w:lang w:val="en-US"/>
          </w:rPr>
          <w:t>1</w:t>
        </w:r>
      </w:fldSimple>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fldSimple w:instr=" SEQ NoteCounter \* MERGEFORMAT " w:fldLock="1">
        <w:r w:rsidR="005773D9" w:rsidRPr="00564A49">
          <w:rPr>
            <w:noProof/>
            <w:sz w:val="18"/>
            <w:szCs w:val="18"/>
            <w:lang w:val="en-US"/>
          </w:rPr>
          <w:t>2</w:t>
        </w:r>
      </w:fldSimple>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363" w:name="_Ref355956155"/>
      <w:bookmarkStart w:id="2364" w:name="_Toc357439319"/>
      <w:bookmarkStart w:id="2365" w:name="_Toc356824345"/>
      <w:bookmarkStart w:id="2366" w:name="_Toc356148146"/>
      <w:bookmarkStart w:id="2367" w:name="_Toc348629463"/>
      <w:bookmarkStart w:id="2368" w:name="_Toc351367694"/>
      <w:bookmarkStart w:id="2369" w:name="_Toc378026246"/>
      <w:r w:rsidRPr="00564A49">
        <w:t>Marking</w:t>
      </w:r>
      <w:r w:rsidR="00153FC4" w:rsidRPr="00564A49">
        <w:t xml:space="preserve"> process for ending the decoding of a coded picture with nuh_layer_id greater than 0</w:t>
      </w:r>
      <w:bookmarkEnd w:id="2361"/>
      <w:bookmarkEnd w:id="2363"/>
      <w:bookmarkEnd w:id="2364"/>
      <w:bookmarkEnd w:id="2365"/>
      <w:bookmarkEnd w:id="2366"/>
      <w:bookmarkEnd w:id="2367"/>
      <w:bookmarkEnd w:id="2368"/>
      <w:bookmarkEnd w:id="2369"/>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370" w:name="_Ref371062231"/>
      <w:bookmarkStart w:id="2371" w:name="_Ref371062289"/>
      <w:bookmarkStart w:id="2372" w:name="_Ref371062302"/>
      <w:bookmarkStart w:id="2373" w:name="_Ref371072921"/>
      <w:bookmarkStart w:id="2374" w:name="_Toc378026247"/>
      <w:bookmarkStart w:id="2375" w:name="_Toc357439320"/>
      <w:bookmarkStart w:id="2376" w:name="_Toc356824346"/>
      <w:r w:rsidRPr="00564A49">
        <w:t>Resampling process for inter</w:t>
      </w:r>
      <w:r w:rsidR="00764BB2" w:rsidRPr="00564A49">
        <w:t>-</w:t>
      </w:r>
      <w:r w:rsidRPr="00564A49">
        <w:t>layer reference pictures</w:t>
      </w:r>
      <w:bookmarkEnd w:id="2370"/>
      <w:bookmarkEnd w:id="2371"/>
      <w:bookmarkEnd w:id="2372"/>
      <w:bookmarkEnd w:id="2373"/>
      <w:bookmarkEnd w:id="2374"/>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11</w:t>
      </w:r>
      <w:r w:rsidR="00F154E5"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12</w:t>
      </w:r>
      <w:r w:rsidR="00F154E5"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13</w:t>
      </w:r>
      <w:r w:rsidR="00F154E5"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14</w:t>
      </w:r>
      <w:r w:rsidR="00F154E5" w:rsidRPr="00564A49">
        <w:rPr>
          <w:noProof/>
          <w:sz w:val="20"/>
          <w:szCs w:val="20"/>
        </w:rPr>
        <w:fldChar w:fldCharType="end"/>
      </w:r>
      <w:r w:rsidRPr="00564A49">
        <w:rPr>
          <w:noProof/>
          <w:sz w:val="20"/>
          <w:szCs w:val="20"/>
          <w:lang w:eastAsia="ko-KR"/>
        </w:rPr>
        <w:t>)</w:t>
      </w:r>
    </w:p>
    <w:p w:rsidR="00DA2A67" w:rsidRPr="00564A49" w:rsidRDefault="003F34A9" w:rsidP="006A0906">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del w:id="2377" w:author="Ye-Kui Wang" w:date="2014-04-02T04:10:00Z">
        <w:r w:rsidR="00755D80" w:rsidRPr="00564A49" w:rsidDel="006A0906">
          <w:rPr>
            <w:rFonts w:eastAsia="Batang"/>
            <w:bCs/>
            <w:lang w:val="en-CA" w:eastAsia="ko-KR"/>
          </w:rPr>
          <w:delText>.</w:delText>
        </w:r>
      </w:del>
      <w:r w:rsidR="00D242E9" w:rsidRPr="00564A49">
        <w:rPr>
          <w:noProof/>
        </w:rPr>
        <w:t>.</w:t>
      </w:r>
    </w:p>
    <w:p w:rsidR="00C41A95" w:rsidRDefault="00C41A95" w:rsidP="00EA1617">
      <w:pPr>
        <w:spacing w:before="120"/>
        <w:rPr>
          <w:ins w:id="2378" w:author="Adarsh K. Ramasubramonian" w:date="2014-03-29T07:39:00Z"/>
          <w:noProof/>
        </w:rPr>
      </w:pPr>
      <w:ins w:id="2379" w:author="Adarsh K. Ramasubramonian" w:date="2014-03-29T07:39:00Z">
        <w:r>
          <w:rPr>
            <w:noProof/>
          </w:rPr>
          <w:t xml:space="preserve">The variable refLayerIdx is set equal to the value of j such that </w:t>
        </w:r>
      </w:ins>
      <w:ins w:id="2380" w:author="Jianle" w:date="2014-03-31T12:16:00Z">
        <w:r w:rsidR="00CF5F05" w:rsidRPr="00564A49">
          <w:rPr>
            <w:rFonts w:eastAsia="Batang"/>
            <w:bCs/>
            <w:lang w:val="en-US" w:eastAsia="ko-KR"/>
          </w:rPr>
          <w:t>RefPicLayerId</w:t>
        </w:r>
      </w:ins>
      <w:ins w:id="2381" w:author="Adarsh K. Ramasubramonian" w:date="2014-03-29T07:39:00Z">
        <w:r>
          <w:rPr>
            <w:noProof/>
          </w:rPr>
          <w:t>[ j ] is equal to rLId.</w:t>
        </w:r>
      </w:ins>
    </w:p>
    <w:p w:rsidR="00EA1617" w:rsidRPr="00564A49" w:rsidRDefault="00EA1617" w:rsidP="00EA1617">
      <w:pPr>
        <w:spacing w:before="120"/>
        <w:rPr>
          <w:noProof/>
        </w:rPr>
      </w:pPr>
      <w:r w:rsidRPr="00564A49">
        <w:rPr>
          <w:noProof/>
        </w:rPr>
        <w:lastRenderedPageBreak/>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t xml:space="preserve">ScaledRefLayerLeftOffset = </w:t>
      </w:r>
      <w:ins w:id="2382" w:author="Adarsh K. Ramasubramonian" w:date="2014-03-29T07:26:00Z">
        <w:r w:rsidR="006D2D2B">
          <w:rPr>
            <w:noProof/>
            <w:sz w:val="20"/>
            <w:szCs w:val="20"/>
          </w:rPr>
          <w:t>slice_</w:t>
        </w:r>
      </w:ins>
      <w:r w:rsidRPr="00564A49">
        <w:rPr>
          <w:noProof/>
          <w:sz w:val="20"/>
          <w:szCs w:val="20"/>
        </w:rPr>
        <w:t>scaled_</w:t>
      </w:r>
      <w:del w:id="2383" w:author="Ye-Kui Wang" w:date="2014-04-02T04:07:00Z">
        <w:r w:rsidRPr="00564A49" w:rsidDel="006A0906">
          <w:rPr>
            <w:noProof/>
            <w:sz w:val="20"/>
            <w:szCs w:val="20"/>
          </w:rPr>
          <w:delText>ref_</w:delText>
        </w:r>
      </w:del>
      <w:r w:rsidRPr="00564A49">
        <w:rPr>
          <w:noProof/>
          <w:sz w:val="20"/>
          <w:szCs w:val="20"/>
        </w:rPr>
        <w:t>layer_left_offset</w:t>
      </w:r>
      <w:r w:rsidR="006C6192" w:rsidRPr="00564A49">
        <w:rPr>
          <w:noProof/>
          <w:sz w:val="20"/>
          <w:szCs w:val="20"/>
        </w:rPr>
        <w:t>[</w:t>
      </w:r>
      <w:r w:rsidR="0052559F" w:rsidRPr="00564A49">
        <w:rPr>
          <w:noProof/>
          <w:sz w:val="20"/>
          <w:szCs w:val="20"/>
        </w:rPr>
        <w:t> </w:t>
      </w:r>
      <w:ins w:id="2384" w:author="Adarsh K. Ramasubramonian" w:date="2014-03-29T07:40:00Z">
        <w:r w:rsidR="00C41A95" w:rsidRPr="00C41A95">
          <w:rPr>
            <w:noProof/>
            <w:sz w:val="20"/>
            <w:szCs w:val="20"/>
          </w:rPr>
          <w:t>refLayerIdx </w:t>
        </w:r>
      </w:ins>
      <w:del w:id="2385" w:author="Adarsh K. Ramasubramonian" w:date="2014-03-29T07:40:00Z">
        <w:r w:rsidR="00310ED2" w:rsidRPr="00C41A95" w:rsidDel="00C41A95">
          <w:rPr>
            <w:noProof/>
            <w:sz w:val="20"/>
            <w:szCs w:val="20"/>
          </w:rPr>
          <w:delText>rLId</w:delText>
        </w:r>
        <w:r w:rsidR="000F58FF" w:rsidRPr="00C41A95" w:rsidDel="00C41A95">
          <w:rPr>
            <w:noProof/>
            <w:sz w:val="20"/>
            <w:szCs w:val="20"/>
          </w:rPr>
          <w:delText> </w:delText>
        </w:r>
      </w:del>
      <w:r w:rsidR="006C6192" w:rsidRPr="00C41A95">
        <w:rPr>
          <w:noProof/>
          <w:sz w:val="20"/>
          <w:szCs w:val="20"/>
        </w:rPr>
        <w:t>]</w:t>
      </w:r>
      <w:ins w:id="2386" w:author="Ye-Kui Wang" w:date="2014-04-02T02:47:00Z">
        <w:r w:rsidR="00DF4AFC">
          <w:rPr>
            <w:noProof/>
            <w:sz w:val="20"/>
            <w:szCs w:val="20"/>
          </w:rPr>
          <w:t xml:space="preserve"> </w:t>
        </w:r>
      </w:ins>
      <w:r w:rsidRPr="00564A49">
        <w:rPr>
          <w:noProof/>
          <w:sz w:val="20"/>
          <w:szCs w:val="20"/>
        </w:rPr>
        <w:t xml:space="preserve"> &lt;&lt;</w:t>
      </w:r>
      <w:ins w:id="2387" w:author="Ye-Kui Wang" w:date="2014-04-02T02:47:00Z">
        <w:r w:rsidR="00DF4AFC">
          <w:rPr>
            <w:noProof/>
            <w:sz w:val="20"/>
            <w:szCs w:val="20"/>
          </w:rPr>
          <w:t xml:space="preserve"> </w:t>
        </w:r>
      </w:ins>
      <w:r w:rsidRPr="00564A49">
        <w:rPr>
          <w:noProof/>
          <w:sz w:val="20"/>
          <w:szCs w:val="20"/>
        </w:rPr>
        <w:t xml:space="preserve">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E05EB6" w:rsidRPr="00564A49">
        <w:rPr>
          <w:noProof/>
          <w:sz w:val="20"/>
          <w:szCs w:val="20"/>
        </w:rPr>
        <w:t>15</w:t>
      </w:r>
      <w:r w:rsidR="00F154E5" w:rsidRPr="00564A49">
        <w:rPr>
          <w:noProof/>
          <w:sz w:val="20"/>
          <w:szCs w:val="20"/>
        </w:rPr>
        <w:fldChar w:fldCharType="end"/>
      </w:r>
      <w:r w:rsidRPr="00564A49">
        <w:rPr>
          <w:noProof/>
          <w:sz w:val="20"/>
          <w:szCs w:val="20"/>
          <w:lang w:eastAsia="ko-KR"/>
        </w:rPr>
        <w:t>)</w:t>
      </w:r>
      <w:r w:rsidRPr="00564A49">
        <w:rPr>
          <w:noProof/>
          <w:sz w:val="20"/>
          <w:szCs w:val="20"/>
        </w:rPr>
        <w:br/>
        <w:t xml:space="preserve">ScaledRefLayerTopOffset = </w:t>
      </w:r>
      <w:ins w:id="2388" w:author="Adarsh K. Ramasubramonian" w:date="2014-03-29T07:27:00Z">
        <w:r w:rsidR="006D2D2B">
          <w:rPr>
            <w:noProof/>
            <w:sz w:val="20"/>
            <w:szCs w:val="20"/>
          </w:rPr>
          <w:t>slice_</w:t>
        </w:r>
      </w:ins>
      <w:r w:rsidRPr="00564A49">
        <w:rPr>
          <w:noProof/>
          <w:sz w:val="20"/>
          <w:szCs w:val="20"/>
        </w:rPr>
        <w:t>scaled_</w:t>
      </w:r>
      <w:del w:id="2389" w:author="Ye-Kui Wang" w:date="2014-04-02T04:07:00Z">
        <w:r w:rsidRPr="00564A49" w:rsidDel="006A0906">
          <w:rPr>
            <w:noProof/>
            <w:sz w:val="20"/>
            <w:szCs w:val="20"/>
          </w:rPr>
          <w:delText>ref_</w:delText>
        </w:r>
      </w:del>
      <w:r w:rsidRPr="00564A49">
        <w:rPr>
          <w:noProof/>
          <w:sz w:val="20"/>
          <w:szCs w:val="20"/>
        </w:rPr>
        <w:t>layer_top_offset</w:t>
      </w:r>
      <w:r w:rsidR="006C6192" w:rsidRPr="00564A49">
        <w:rPr>
          <w:noProof/>
          <w:sz w:val="20"/>
          <w:szCs w:val="20"/>
        </w:rPr>
        <w:t>[</w:t>
      </w:r>
      <w:r w:rsidR="000F58FF" w:rsidRPr="00564A49">
        <w:rPr>
          <w:noProof/>
          <w:sz w:val="20"/>
          <w:szCs w:val="20"/>
        </w:rPr>
        <w:t> </w:t>
      </w:r>
      <w:ins w:id="2390" w:author="Adarsh K. Ramasubramonian" w:date="2014-03-29T07:40:00Z">
        <w:r w:rsidR="00C41A95" w:rsidRPr="00C41A95">
          <w:rPr>
            <w:noProof/>
            <w:sz w:val="20"/>
            <w:szCs w:val="20"/>
          </w:rPr>
          <w:t>refLayerIdx </w:t>
        </w:r>
      </w:ins>
      <w:del w:id="2391" w:author="Adarsh K. Ramasubramonian" w:date="2014-03-29T07:40:00Z">
        <w:r w:rsidR="00310ED2" w:rsidRPr="00564A49" w:rsidDel="00C41A95">
          <w:rPr>
            <w:noProof/>
          </w:rPr>
          <w:delText>rLId</w:delText>
        </w:r>
        <w:r w:rsidR="000F58FF" w:rsidRPr="00564A49" w:rsidDel="00C41A95">
          <w:rPr>
            <w:noProof/>
            <w:sz w:val="20"/>
            <w:szCs w:val="20"/>
          </w:rPr>
          <w:delText> </w:delText>
        </w:r>
      </w:del>
      <w:r w:rsidR="006C6192" w:rsidRPr="00564A49">
        <w:rPr>
          <w:noProof/>
          <w:sz w:val="20"/>
          <w:szCs w:val="20"/>
        </w:rPr>
        <w:t xml:space="preserve">] </w:t>
      </w:r>
      <w:r w:rsidRPr="00564A49">
        <w:rPr>
          <w:noProof/>
          <w:sz w:val="20"/>
          <w:szCs w:val="20"/>
        </w:rPr>
        <w:t xml:space="preserve"> &lt;&lt;</w:t>
      </w:r>
      <w:ins w:id="2392" w:author="Ye-Kui Wang" w:date="2014-04-02T02:47:00Z">
        <w:r w:rsidR="00DF4AFC">
          <w:rPr>
            <w:noProof/>
            <w:sz w:val="20"/>
            <w:szCs w:val="20"/>
          </w:rPr>
          <w:t xml:space="preserve"> </w:t>
        </w:r>
      </w:ins>
      <w:r w:rsidRPr="00564A49">
        <w:rPr>
          <w:noProof/>
          <w:sz w:val="20"/>
          <w:szCs w:val="20"/>
        </w:rPr>
        <w:t xml:space="preserve">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16</w:t>
      </w:r>
      <w:r w:rsidR="00F154E5" w:rsidRPr="00564A49">
        <w:rPr>
          <w:noProof/>
          <w:sz w:val="20"/>
          <w:szCs w:val="20"/>
        </w:rPr>
        <w:fldChar w:fldCharType="end"/>
      </w:r>
      <w:r w:rsidRPr="00564A49">
        <w:rPr>
          <w:noProof/>
          <w:sz w:val="20"/>
          <w:szCs w:val="20"/>
          <w:lang w:eastAsia="ko-KR"/>
        </w:rPr>
        <w:t>)</w:t>
      </w:r>
      <w:r w:rsidRPr="00564A49">
        <w:rPr>
          <w:noProof/>
          <w:sz w:val="20"/>
          <w:szCs w:val="20"/>
        </w:rPr>
        <w:br/>
        <w:t xml:space="preserve">ScaledRefLayerRightOffset = </w:t>
      </w:r>
      <w:ins w:id="2393" w:author="Adarsh K. Ramasubramonian" w:date="2014-03-29T07:27:00Z">
        <w:r w:rsidR="006D2D2B">
          <w:rPr>
            <w:noProof/>
            <w:sz w:val="20"/>
            <w:szCs w:val="20"/>
          </w:rPr>
          <w:t>slice_</w:t>
        </w:r>
      </w:ins>
      <w:r w:rsidRPr="00564A49">
        <w:rPr>
          <w:noProof/>
          <w:sz w:val="20"/>
          <w:szCs w:val="20"/>
        </w:rPr>
        <w:t>scaled_ref_layer_right_offset</w:t>
      </w:r>
      <w:r w:rsidR="006C6192" w:rsidRPr="00564A49">
        <w:rPr>
          <w:noProof/>
          <w:sz w:val="20"/>
          <w:szCs w:val="20"/>
        </w:rPr>
        <w:t>[</w:t>
      </w:r>
      <w:r w:rsidR="000F58FF" w:rsidRPr="00564A49">
        <w:rPr>
          <w:noProof/>
          <w:sz w:val="20"/>
          <w:szCs w:val="20"/>
        </w:rPr>
        <w:t> </w:t>
      </w:r>
      <w:ins w:id="2394" w:author="Adarsh K. Ramasubramonian" w:date="2014-03-29T07:40:00Z">
        <w:r w:rsidR="00C41A95" w:rsidRPr="00C41A95">
          <w:rPr>
            <w:noProof/>
            <w:sz w:val="20"/>
            <w:szCs w:val="20"/>
          </w:rPr>
          <w:t>refLayerIdx </w:t>
        </w:r>
      </w:ins>
      <w:del w:id="2395" w:author="Adarsh K. Ramasubramonian" w:date="2014-03-29T07:40:00Z">
        <w:r w:rsidR="00310ED2" w:rsidRPr="00564A49" w:rsidDel="00C41A95">
          <w:rPr>
            <w:noProof/>
          </w:rPr>
          <w:delText>rLId</w:delText>
        </w:r>
        <w:r w:rsidR="00310ED2" w:rsidRPr="00564A49" w:rsidDel="00C41A95">
          <w:rPr>
            <w:noProof/>
            <w:sz w:val="20"/>
            <w:szCs w:val="20"/>
          </w:rPr>
          <w:delText xml:space="preserve"> </w:delText>
        </w:r>
        <w:r w:rsidR="000F58FF" w:rsidRPr="00564A49" w:rsidDel="00C41A95">
          <w:rPr>
            <w:noProof/>
            <w:sz w:val="20"/>
            <w:szCs w:val="20"/>
          </w:rPr>
          <w:delText> </w:delText>
        </w:r>
      </w:del>
      <w:r w:rsidR="006C6192" w:rsidRPr="00564A49">
        <w:rPr>
          <w:noProof/>
          <w:sz w:val="20"/>
          <w:szCs w:val="20"/>
        </w:rPr>
        <w:t xml:space="preserve">] </w:t>
      </w:r>
      <w:r w:rsidRPr="00564A49">
        <w:rPr>
          <w:noProof/>
          <w:sz w:val="20"/>
          <w:szCs w:val="20"/>
        </w:rPr>
        <w:t xml:space="preserve"> &lt;&lt; </w:t>
      </w:r>
      <w:ins w:id="2396" w:author="Ye-Kui Wang" w:date="2014-04-02T02:49:00Z">
        <w:r w:rsidR="001F29E5">
          <w:rPr>
            <w:noProof/>
            <w:sz w:val="20"/>
            <w:szCs w:val="20"/>
          </w:rPr>
          <w:t xml:space="preserve"> </w:t>
        </w:r>
      </w:ins>
      <w:r w:rsidRPr="00564A49">
        <w:rPr>
          <w:noProof/>
          <w:sz w:val="20"/>
          <w:szCs w:val="20"/>
        </w:rPr>
        <w:t>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17</w:t>
      </w:r>
      <w:r w:rsidR="00F154E5" w:rsidRPr="00564A49">
        <w:rPr>
          <w:noProof/>
          <w:sz w:val="20"/>
          <w:szCs w:val="20"/>
        </w:rPr>
        <w:fldChar w:fldCharType="end"/>
      </w:r>
      <w:r w:rsidRPr="00564A49">
        <w:rPr>
          <w:noProof/>
          <w:sz w:val="20"/>
          <w:szCs w:val="20"/>
          <w:lang w:eastAsia="ko-KR"/>
        </w:rPr>
        <w:t>)</w:t>
      </w:r>
      <w:r w:rsidRPr="00564A49">
        <w:rPr>
          <w:noProof/>
          <w:sz w:val="20"/>
          <w:szCs w:val="20"/>
        </w:rPr>
        <w:br/>
        <w:t xml:space="preserve">ScaledRefLayerBottomOffset = </w:t>
      </w:r>
      <w:ins w:id="2397" w:author="Adarsh K. Ramasubramonian" w:date="2014-03-29T07:27:00Z">
        <w:r w:rsidR="006D2D2B">
          <w:rPr>
            <w:noProof/>
            <w:sz w:val="20"/>
            <w:szCs w:val="20"/>
          </w:rPr>
          <w:t>slice_</w:t>
        </w:r>
      </w:ins>
      <w:r w:rsidRPr="00564A49">
        <w:rPr>
          <w:noProof/>
          <w:sz w:val="20"/>
          <w:szCs w:val="20"/>
        </w:rPr>
        <w:t>scaled_ref_layer_bottom_offset</w:t>
      </w:r>
      <w:r w:rsidR="006C6192" w:rsidRPr="00564A49">
        <w:rPr>
          <w:noProof/>
          <w:sz w:val="20"/>
          <w:szCs w:val="20"/>
        </w:rPr>
        <w:t>[</w:t>
      </w:r>
      <w:r w:rsidR="000F58FF" w:rsidRPr="00564A49">
        <w:rPr>
          <w:noProof/>
          <w:sz w:val="20"/>
          <w:szCs w:val="20"/>
        </w:rPr>
        <w:t> </w:t>
      </w:r>
      <w:ins w:id="2398" w:author="Adarsh K. Ramasubramonian" w:date="2014-03-29T07:40:00Z">
        <w:r w:rsidR="00C41A95" w:rsidRPr="00C41A95">
          <w:rPr>
            <w:noProof/>
            <w:sz w:val="20"/>
            <w:szCs w:val="20"/>
          </w:rPr>
          <w:t>refLayerIdx </w:t>
        </w:r>
      </w:ins>
      <w:del w:id="2399" w:author="Adarsh K. Ramasubramonian" w:date="2014-03-29T07:40:00Z">
        <w:r w:rsidR="00310ED2" w:rsidRPr="00564A49" w:rsidDel="00C41A95">
          <w:rPr>
            <w:noProof/>
          </w:rPr>
          <w:delText>rLId</w:delText>
        </w:r>
        <w:r w:rsidR="000F58FF" w:rsidRPr="00564A49" w:rsidDel="00C41A95">
          <w:rPr>
            <w:noProof/>
            <w:sz w:val="20"/>
            <w:szCs w:val="20"/>
          </w:rPr>
          <w:delText> </w:delText>
        </w:r>
      </w:del>
      <w:r w:rsidR="006C6192" w:rsidRPr="00564A49">
        <w:rPr>
          <w:noProof/>
          <w:sz w:val="20"/>
          <w:szCs w:val="20"/>
        </w:rPr>
        <w:t xml:space="preserve">] </w:t>
      </w:r>
      <w:r w:rsidRPr="00564A49">
        <w:rPr>
          <w:noProof/>
          <w:sz w:val="20"/>
          <w:szCs w:val="20"/>
        </w:rPr>
        <w:t xml:space="preserve"> &lt;&lt; </w:t>
      </w:r>
      <w:ins w:id="2400" w:author="Ye-Kui Wang" w:date="2014-04-02T02:49:00Z">
        <w:r w:rsidR="001F29E5">
          <w:rPr>
            <w:noProof/>
            <w:sz w:val="20"/>
            <w:szCs w:val="20"/>
          </w:rPr>
          <w:t xml:space="preserve"> </w:t>
        </w:r>
      </w:ins>
      <w:r w:rsidRPr="00564A49">
        <w:rPr>
          <w:noProof/>
          <w:sz w:val="20"/>
          <w:szCs w:val="20"/>
        </w:rPr>
        <w:t>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18</w:t>
      </w:r>
      <w:r w:rsidR="00F154E5"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F154E5" w:rsidRPr="00564A49">
        <w:rPr>
          <w:noProof/>
          <w:sz w:val="20"/>
          <w:szCs w:val="20"/>
        </w:rPr>
        <w:fldChar w:fldCharType="begin" w:fldLock="1"/>
      </w:r>
      <w:r w:rsidR="00E32EE1"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19</w:t>
      </w:r>
      <w:r w:rsidR="00F154E5"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F154E5" w:rsidRPr="00564A49">
        <w:rPr>
          <w:noProof/>
          <w:sz w:val="20"/>
          <w:szCs w:val="20"/>
        </w:rPr>
        <w:fldChar w:fldCharType="begin" w:fldLock="1"/>
      </w:r>
      <w:r w:rsidR="00E32EE1"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20</w:t>
      </w:r>
      <w:r w:rsidR="00F154E5"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21</w:t>
      </w:r>
      <w:r w:rsidR="00F154E5"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22</w:t>
      </w:r>
      <w:r w:rsidR="00F154E5"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23</w:t>
      </w:r>
      <w:r w:rsidR="00F154E5"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24</w:t>
      </w:r>
      <w:r w:rsidR="00F154E5"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afff1"/>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afff1"/>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afff1"/>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fldSimple w:instr=" REF _Ref348598889 \r \h  \* MERGEFORMAT " w:fldLock="1">
        <w:r w:rsidR="00E907A9" w:rsidRPr="00564A49">
          <w:rPr>
            <w:noProof/>
          </w:rPr>
          <w:t>H.8.1.4.1</w:t>
        </w:r>
      </w:fldSimple>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afff1"/>
        <w:numPr>
          <w:ilvl w:val="2"/>
          <w:numId w:val="12"/>
        </w:numPr>
        <w:tabs>
          <w:tab w:val="clear" w:pos="794"/>
        </w:tabs>
        <w:ind w:left="1600"/>
        <w:rPr>
          <w:noProof/>
        </w:rPr>
      </w:pPr>
      <w:r w:rsidRPr="00564A49">
        <w:t>NumSampleResampling is incremented by 1.</w:t>
      </w:r>
    </w:p>
    <w:p w:rsidR="000764A1" w:rsidRPr="00564A49" w:rsidRDefault="00EA1617" w:rsidP="00145A62">
      <w:pPr>
        <w:pStyle w:val="afff1"/>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afff1"/>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afff1"/>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afff1"/>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afff1"/>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afff1"/>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fldSimple w:instr=" REF _Ref364437164 \r \h  \* MERGEFORMAT " w:fldLock="1">
        <w:r w:rsidR="004C44E5" w:rsidRPr="00564A49">
          <w:rPr>
            <w:noProof/>
          </w:rPr>
          <w:t>H.8.1.4.2</w:t>
        </w:r>
      </w:fldSimple>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lastRenderedPageBreak/>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afff1"/>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401" w:name="_Ref348598889"/>
      <w:r w:rsidRPr="00564A49">
        <w:t>Resampling process of picture sample values</w:t>
      </w:r>
      <w:bookmarkEnd w:id="2401"/>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fldSimple w:instr=" REF _Ref348598872 \r \h  \* MERGEFORMAT " w:fldLock="1">
        <w:r w:rsidR="00E907A9" w:rsidRPr="00564A49">
          <w:rPr>
            <w:noProof/>
            <w:lang w:eastAsia="ko-KR"/>
          </w:rPr>
          <w:t>H.8.1.4.1.1</w:t>
        </w:r>
      </w:fldSimple>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fldSimple w:instr=" REF _Ref348037885 \r \h  \* MERGEFORMAT " w:fldLock="1">
        <w:r w:rsidR="00E907A9" w:rsidRPr="00564A49">
          <w:rPr>
            <w:noProof/>
            <w:lang w:eastAsia="ko-KR"/>
          </w:rPr>
          <w:t>H.8.1.4.1.2</w:t>
        </w:r>
      </w:fldSimple>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fldSimple w:instr=" REF _Ref348037885 \r \h  \* MERGEFORMAT " w:fldLock="1">
        <w:r w:rsidR="00E907A9" w:rsidRPr="00564A49">
          <w:rPr>
            <w:noProof/>
            <w:lang w:eastAsia="ko-KR"/>
          </w:rPr>
          <w:t>H.8.1.4.1.2</w:t>
        </w:r>
      </w:fldSimple>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402" w:name="_Ref348598872"/>
      <w:r w:rsidRPr="00564A49">
        <w:t>Resampling process of luma sample values</w:t>
      </w:r>
      <w:bookmarkEnd w:id="2402"/>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fldSimple w:instr=" REF _Ref347127882 \r \h  \* MERGEFORMAT " w:fldLock="1">
        <w:r w:rsidR="00E907A9" w:rsidRPr="00564A49">
          <w:t>H.8.1.4.1.3</w:t>
        </w:r>
      </w:fldSimple>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403" w:name="_Ref348037885"/>
      <w:r w:rsidRPr="00564A49">
        <w:t>Resampling process of chroma sample values</w:t>
      </w:r>
      <w:bookmarkEnd w:id="2403"/>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r>
      <w:r w:rsidRPr="00564A49">
        <w:rPr>
          <w:noProof/>
        </w:rPr>
        <w:lastRenderedPageBreak/>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fldSimple w:instr=" REF _Ref347151884 \r \h  \* MERGEFORMAT " w:fldLock="1">
        <w:r w:rsidR="00E907A9" w:rsidRPr="00564A49">
          <w:t>H.8.1.4.1.4</w:t>
        </w:r>
      </w:fldSimple>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404" w:name="_Ref347127882"/>
      <w:r w:rsidRPr="00564A49">
        <w:rPr>
          <w:noProof/>
          <w:lang w:eastAsia="ko-KR"/>
        </w:rPr>
        <w:t>Luma sample interpolation process</w:t>
      </w:r>
      <w:bookmarkEnd w:id="2404"/>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F154E5" w:rsidP="00EA1617">
      <w:pPr>
        <w:pStyle w:val="AVCBulletlevel1CharChar"/>
        <w:numPr>
          <w:ilvl w:val="0"/>
          <w:numId w:val="0"/>
        </w:numPr>
        <w:rPr>
          <w:rFonts w:ascii="Times New Roman" w:hAnsi="Times New Roman"/>
        </w:rPr>
      </w:pPr>
      <w:fldSimple w:instr=" REF _Ref351655790 \h  \* MERGEFORMAT " w:fldLock="1">
        <w:r w:rsidR="00E907A9" w:rsidRPr="00564A49">
          <w:t>Table H</w:t>
        </w:r>
        <w:r w:rsidR="00E907A9" w:rsidRPr="00564A49">
          <w:noBreakHyphen/>
          <w:t>1</w:t>
        </w:r>
      </w:fldSimple>
      <w:r w:rsidR="00EA1617" w:rsidRPr="00564A49">
        <w:rPr>
          <w:rFonts w:ascii="Times New Roman" w:hAnsi="Times New Roman"/>
        </w:rPr>
        <w:t xml:space="preserve"> specifies the 8-tap filter coefficients f</w:t>
      </w:r>
      <w:r w:rsidR="00EA1617" w:rsidRPr="00564A49">
        <w:rPr>
          <w:rFonts w:ascii="Times New Roman" w:hAnsi="Times New Roman"/>
          <w:vertAlign w:val="subscript"/>
        </w:rPr>
        <w:t>L</w:t>
      </w:r>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afd"/>
      </w:pPr>
      <w:bookmarkStart w:id="2405" w:name="_Ref351654170"/>
      <w:bookmarkStart w:id="2406" w:name="_Ref351655790"/>
      <w:r w:rsidRPr="00564A49">
        <w:t>Table </w:t>
      </w:r>
      <w:r w:rsidR="00E907A9" w:rsidRPr="00564A49">
        <w:t>H</w:t>
      </w:r>
      <w:r w:rsidRPr="00564A49">
        <w:noBreakHyphen/>
      </w:r>
      <w:bookmarkEnd w:id="2405"/>
      <w:r w:rsidR="00F154E5" w:rsidRPr="00564A49">
        <w:fldChar w:fldCharType="begin" w:fldLock="1"/>
      </w:r>
      <w:r w:rsidRPr="00564A49">
        <w:instrText xml:space="preserve"> SEQ Table \* ARABIC \r 1 </w:instrText>
      </w:r>
      <w:r w:rsidR="00F154E5" w:rsidRPr="00564A49">
        <w:fldChar w:fldCharType="separate"/>
      </w:r>
      <w:r w:rsidRPr="00564A49">
        <w:t>1</w:t>
      </w:r>
      <w:r w:rsidR="00F154E5" w:rsidRPr="00564A49">
        <w:fldChar w:fldCharType="end"/>
      </w:r>
      <w:bookmarkEnd w:id="2406"/>
      <w:r w:rsidRPr="00564A49">
        <w:t xml:space="preserve"> – 16-phase luma resampling filter </w:t>
      </w:r>
    </w:p>
    <w:tbl>
      <w:tblPr>
        <w:tblW w:w="7294" w:type="dxa"/>
        <w:jc w:val="center"/>
        <w:tblInd w:w="-2518" w:type="dxa"/>
        <w:tblCellMar>
          <w:left w:w="0" w:type="dxa"/>
          <w:right w:w="0" w:type="dxa"/>
        </w:tblCellMar>
        <w:tblLook w:val="000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fldSimple w:instr=" REF _Ref364437312 \r \h  \* MERGEFORMAT " w:fldLock="1">
        <w:r w:rsidR="004C44E5" w:rsidRPr="00564A49">
          <w:t>H.6.2</w:t>
        </w:r>
      </w:fldSimple>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25</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27</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F154E5"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29</w:t>
      </w:r>
      <w:r w:rsidR="00F154E5"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F154E5"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30</w:t>
      </w:r>
      <w:r w:rsidR="00F154E5"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F154E5"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lastRenderedPageBreak/>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32</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F154E5"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407" w:name="_Ref347151884"/>
      <w:r w:rsidRPr="00564A49">
        <w:rPr>
          <w:noProof/>
          <w:lang w:eastAsia="ko-KR"/>
        </w:rPr>
        <w:t>Chroma sample interpolation process</w:t>
      </w:r>
      <w:bookmarkEnd w:id="2407"/>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F154E5" w:rsidP="00EA1617">
      <w:pPr>
        <w:pStyle w:val="AVCBulletlevel1CharChar"/>
        <w:numPr>
          <w:ilvl w:val="0"/>
          <w:numId w:val="0"/>
        </w:numPr>
        <w:rPr>
          <w:rFonts w:ascii="Times New Roman" w:hAnsi="Times New Roman"/>
        </w:rPr>
      </w:pPr>
      <w:fldSimple w:instr=" REF _Ref351656607 \h  \* MERGEFORMAT " w:fldLock="1">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fldSimple>
      <w:r w:rsidR="00EA1617" w:rsidRPr="00564A49">
        <w:rPr>
          <w:rFonts w:ascii="Times New Roman" w:hAnsi="Times New Roman"/>
        </w:rPr>
        <w:t xml:space="preserve"> specifies the 4-tap filter coefficients f</w:t>
      </w:r>
      <w:r w:rsidR="00EA1617" w:rsidRPr="00564A49">
        <w:rPr>
          <w:rFonts w:ascii="Times New Roman" w:hAnsi="Times New Roman"/>
          <w:vertAlign w:val="subscript"/>
        </w:rPr>
        <w:t>C</w:t>
      </w:r>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afd"/>
      </w:pPr>
      <w:bookmarkStart w:id="2408" w:name="_Ref351656607"/>
      <w:r w:rsidRPr="00564A49">
        <w:t>Table </w:t>
      </w:r>
      <w:r w:rsidR="00EB0647" w:rsidRPr="00564A49">
        <w:t>H</w:t>
      </w:r>
      <w:r w:rsidRPr="00564A49">
        <w:noBreakHyphen/>
      </w:r>
      <w:r w:rsidR="00F154E5" w:rsidRPr="00564A49">
        <w:fldChar w:fldCharType="begin" w:fldLock="1"/>
      </w:r>
      <w:r w:rsidRPr="00564A49">
        <w:instrText xml:space="preserve"> SEQ Table \* ARABIC </w:instrText>
      </w:r>
      <w:r w:rsidR="00F154E5" w:rsidRPr="00564A49">
        <w:fldChar w:fldCharType="separate"/>
      </w:r>
      <w:r w:rsidRPr="00564A49">
        <w:t>2</w:t>
      </w:r>
      <w:r w:rsidR="00F154E5" w:rsidRPr="00564A49">
        <w:fldChar w:fldCharType="end"/>
      </w:r>
      <w:bookmarkEnd w:id="2408"/>
      <w:r w:rsidRPr="00564A49">
        <w:t xml:space="preserve"> – 16-phase chroma resampling filter </w:t>
      </w:r>
    </w:p>
    <w:tbl>
      <w:tblPr>
        <w:tblW w:w="4872" w:type="dxa"/>
        <w:jc w:val="center"/>
        <w:tblCellMar>
          <w:left w:w="0" w:type="dxa"/>
          <w:right w:w="0" w:type="dxa"/>
        </w:tblCellMar>
        <w:tblLook w:val="000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fldSimple w:instr=" REF _Ref364437331 \r \h  \* MERGEFORMAT " w:fldLock="1">
        <w:r w:rsidR="004C44E5" w:rsidRPr="00564A49">
          <w:t>H.6.2</w:t>
        </w:r>
      </w:fldSimple>
      <w:r w:rsidR="00F154E5" w:rsidRPr="00564A49">
        <w:fldChar w:fldCharType="begin" w:fldLock="1"/>
      </w:r>
      <w:r w:rsidR="00AB6740" w:rsidRPr="00564A49">
        <w:instrText xml:space="preserve"> REF _Ref347130519 \r \h  \* MERGEFORMAT </w:instrText>
      </w:r>
      <w:r w:rsidR="00F154E5"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lastRenderedPageBreak/>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37</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39</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noProof/>
        </w:rPr>
        <w:fldChar w:fldCharType="begin" w:fldLock="1"/>
      </w:r>
      <w:r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41</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noProof/>
        </w:rPr>
        <w:fldChar w:fldCharType="begin" w:fldLock="1"/>
      </w:r>
      <w:r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42</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noProof/>
        </w:rPr>
        <w:fldChar w:fldCharType="separate"/>
      </w:r>
      <w:r w:rsidR="00D92B76" w:rsidRPr="00564A49">
        <w:rPr>
          <w:rFonts w:ascii="Times New Roman" w:hAnsi="Times New Roman"/>
          <w:noProof/>
          <w:sz w:val="20"/>
          <w:szCs w:val="20"/>
        </w:rPr>
        <w:t>44</w:t>
      </w:r>
      <w:r w:rsidR="00F154E5"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F154E5"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F154E5"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F154E5"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409" w:name="_Ref364437164"/>
      <w:r w:rsidRPr="00564A49">
        <w:t>Resampling process of picture motion field</w:t>
      </w:r>
      <w:bookmarkEnd w:id="2409"/>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w:t>
      </w:r>
      <w:r w:rsidRPr="00564A49">
        <w:rPr>
          <w:noProof/>
          <w:lang w:eastAsia="ko-KR"/>
        </w:rPr>
        <w:lastRenderedPageBreak/>
        <w:t xml:space="preserve">process </w:t>
      </w:r>
      <w:r w:rsidRPr="00564A49">
        <w:rPr>
          <w:noProof/>
        </w:rPr>
        <w:t xml:space="preserve">specified in subclause </w:t>
      </w:r>
      <w:fldSimple w:instr=" REF _Ref348599073 \r \h  \* MERGEFORMAT " w:fldLock="1">
        <w:r w:rsidR="00E907A9" w:rsidRPr="00564A49">
          <w:rPr>
            <w:noProof/>
          </w:rPr>
          <w:t>H.8.1.4.2.1</w:t>
        </w:r>
      </w:fldSimple>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410" w:name="_Ref348599073"/>
      <w:r w:rsidRPr="00564A49">
        <w:rPr>
          <w:noProof/>
        </w:rPr>
        <w:t>Derivation process for inter layer motion</w:t>
      </w:r>
      <w:bookmarkEnd w:id="2410"/>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F154E5" w:rsidRPr="00564A49">
        <w:rPr>
          <w:noProof/>
        </w:rPr>
        <w:fldChar w:fldCharType="begin" w:fldLock="1"/>
      </w:r>
      <w:r w:rsidR="00841AE6" w:rsidRPr="00564A49">
        <w:rPr>
          <w:noProof/>
          <w:sz w:val="20"/>
          <w:szCs w:val="20"/>
        </w:rPr>
        <w:instrText xml:space="preserve"> SEQ Equation \* ARABIC </w:instrText>
      </w:r>
      <w:r w:rsidR="00F154E5" w:rsidRPr="00564A49">
        <w:rPr>
          <w:noProof/>
        </w:rPr>
        <w:fldChar w:fldCharType="separate"/>
      </w:r>
      <w:r w:rsidR="00D92B76" w:rsidRPr="00564A49">
        <w:rPr>
          <w:noProof/>
          <w:sz w:val="20"/>
          <w:szCs w:val="20"/>
        </w:rPr>
        <w:t>49</w:t>
      </w:r>
      <w:r w:rsidR="00F154E5"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50</w:t>
      </w:r>
      <w:r w:rsidR="00F154E5"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fldSimple w:instr=" REF _Ref364437398 \r \h  \* MERGEFORMAT " w:fldLock="1">
        <w:r w:rsidR="004C44E5" w:rsidRPr="00564A49">
          <w:t>H.6.1</w:t>
        </w:r>
      </w:fldSimple>
      <w:r w:rsidR="00F154E5" w:rsidRPr="00564A49">
        <w:fldChar w:fldCharType="begin" w:fldLock="1"/>
      </w:r>
      <w:r w:rsidR="00AB6740" w:rsidRPr="00564A49">
        <w:instrText xml:space="preserve"> REF _Ref347130519 \r \h  \* MERGEFORMAT </w:instrText>
      </w:r>
      <w:r w:rsidR="00F154E5"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F154E5" w:rsidRPr="00564A49">
        <w:rPr>
          <w:noProof/>
        </w:rPr>
        <w:fldChar w:fldCharType="begin" w:fldLock="1"/>
      </w:r>
      <w:r w:rsidR="00841AE6" w:rsidRPr="00564A49">
        <w:rPr>
          <w:noProof/>
          <w:sz w:val="20"/>
          <w:szCs w:val="20"/>
        </w:rPr>
        <w:instrText xml:space="preserve"> SEQ Equation \* ARABIC </w:instrText>
      </w:r>
      <w:r w:rsidR="00F154E5" w:rsidRPr="00564A49">
        <w:rPr>
          <w:noProof/>
        </w:rPr>
        <w:fldChar w:fldCharType="separate"/>
      </w:r>
      <w:r w:rsidR="00D92B76" w:rsidRPr="00564A49">
        <w:rPr>
          <w:noProof/>
          <w:sz w:val="20"/>
          <w:szCs w:val="20"/>
        </w:rPr>
        <w:t>51</w:t>
      </w:r>
      <w:r w:rsidR="00F154E5"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52</w:t>
      </w:r>
      <w:r w:rsidR="00F154E5"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F154E5" w:rsidRPr="00564A49">
        <w:rPr>
          <w:noProof/>
          <w:sz w:val="20"/>
          <w:szCs w:val="20"/>
        </w:rPr>
        <w:fldChar w:fldCharType="begin" w:fldLock="1"/>
      </w:r>
      <w:r w:rsidR="00023ECF"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53</w:t>
      </w:r>
      <w:r w:rsidR="00F154E5"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54</w:t>
      </w:r>
      <w:r w:rsidR="00F154E5"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F154E5" w:rsidRPr="00564A49">
        <w:rPr>
          <w:noProof/>
        </w:rPr>
        <w:fldChar w:fldCharType="begin" w:fldLock="1"/>
      </w:r>
      <w:r w:rsidR="00841AE6" w:rsidRPr="00564A49">
        <w:rPr>
          <w:noProof/>
          <w:sz w:val="20"/>
          <w:szCs w:val="20"/>
        </w:rPr>
        <w:instrText xml:space="preserve"> SEQ Equation \* ARABIC </w:instrText>
      </w:r>
      <w:r w:rsidR="00F154E5" w:rsidRPr="00564A49">
        <w:rPr>
          <w:noProof/>
        </w:rPr>
        <w:fldChar w:fldCharType="separate"/>
      </w:r>
      <w:r w:rsidR="00D92B76" w:rsidRPr="00564A49">
        <w:rPr>
          <w:noProof/>
          <w:sz w:val="20"/>
          <w:szCs w:val="20"/>
        </w:rPr>
        <w:t>55</w:t>
      </w:r>
      <w:r w:rsidR="00F154E5"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56</w:t>
      </w:r>
      <w:r w:rsidR="00F154E5"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57</w:t>
      </w:r>
      <w:r w:rsidR="00F154E5"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58</w:t>
      </w:r>
      <w:r w:rsidR="00F154E5"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F154E5" w:rsidRPr="00564A49">
        <w:rPr>
          <w:noProof/>
          <w:sz w:val="20"/>
          <w:szCs w:val="20"/>
        </w:rPr>
        <w:fldChar w:fldCharType="begin" w:fldLock="1"/>
      </w:r>
      <w:r w:rsidR="00AF41EB"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59</w:t>
      </w:r>
      <w:r w:rsidR="00F154E5"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F154E5" w:rsidRPr="00564A49">
        <w:rPr>
          <w:noProof/>
          <w:sz w:val="20"/>
          <w:szCs w:val="20"/>
        </w:rPr>
        <w:fldChar w:fldCharType="begin" w:fldLock="1"/>
      </w:r>
      <w:r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60</w:t>
      </w:r>
      <w:r w:rsidR="00F154E5"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F154E5" w:rsidRPr="00564A49">
        <w:rPr>
          <w:noProof/>
          <w:sz w:val="20"/>
          <w:szCs w:val="20"/>
        </w:rPr>
        <w:fldChar w:fldCharType="begin" w:fldLock="1"/>
      </w:r>
      <w:r w:rsidR="00841AE6"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61</w:t>
      </w:r>
      <w:r w:rsidR="00F154E5"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F154E5" w:rsidRPr="00564A49">
        <w:rPr>
          <w:noProof/>
          <w:sz w:val="20"/>
          <w:szCs w:val="20"/>
        </w:rPr>
        <w:fldChar w:fldCharType="begin" w:fldLock="1"/>
      </w:r>
      <w:r w:rsidR="00AF41EB" w:rsidRPr="00564A49">
        <w:rPr>
          <w:noProof/>
          <w:sz w:val="20"/>
          <w:szCs w:val="20"/>
        </w:rPr>
        <w:instrText xml:space="preserve"> SEQ Equation \* ARABIC </w:instrText>
      </w:r>
      <w:r w:rsidR="00F154E5" w:rsidRPr="00564A49">
        <w:rPr>
          <w:noProof/>
          <w:sz w:val="20"/>
          <w:szCs w:val="20"/>
        </w:rPr>
        <w:fldChar w:fldCharType="separate"/>
      </w:r>
      <w:r w:rsidR="00D92B76" w:rsidRPr="00564A49">
        <w:rPr>
          <w:noProof/>
          <w:sz w:val="20"/>
          <w:szCs w:val="20"/>
        </w:rPr>
        <w:t>62</w:t>
      </w:r>
      <w:r w:rsidR="00F154E5"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411" w:name="_Toc356148147"/>
      <w:bookmarkStart w:id="2412" w:name="_Toc348629464"/>
      <w:bookmarkStart w:id="2413" w:name="_Toc351367695"/>
      <w:bookmarkStart w:id="2414" w:name="_Toc378026248"/>
      <w:r w:rsidRPr="00564A49">
        <w:rPr>
          <w:lang w:val="en-CA"/>
        </w:rPr>
        <w:t>NAL unit decoding process</w:t>
      </w:r>
      <w:bookmarkEnd w:id="2375"/>
      <w:bookmarkEnd w:id="2376"/>
      <w:bookmarkEnd w:id="2411"/>
      <w:bookmarkEnd w:id="2412"/>
      <w:bookmarkEnd w:id="2413"/>
      <w:bookmarkEnd w:id="2414"/>
    </w:p>
    <w:p w:rsidR="000D0D3F" w:rsidRPr="00564A49" w:rsidRDefault="000D0D3F" w:rsidP="000D0D3F">
      <w:pPr>
        <w:rPr>
          <w:lang w:val="en-CA"/>
        </w:rPr>
      </w:pPr>
      <w:bookmarkStart w:id="2415" w:name="_Ref351062409"/>
      <w:bookmarkStart w:id="2416" w:name="_Toc357439321"/>
      <w:bookmarkStart w:id="2417" w:name="_Toc356824347"/>
      <w:bookmarkStart w:id="2418" w:name="_Toc356148148"/>
      <w:bookmarkStart w:id="2419" w:name="_Toc348629466"/>
      <w:bookmarkStart w:id="2420" w:name="_Toc351367696"/>
      <w:bookmarkEnd w:id="2360"/>
      <w:bookmarkEnd w:id="2362"/>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421" w:name="_Toc378026249"/>
      <w:r w:rsidRPr="00564A49">
        <w:rPr>
          <w:lang w:val="en-CA"/>
        </w:rPr>
        <w:t>S</w:t>
      </w:r>
      <w:r w:rsidR="00944988" w:rsidRPr="00564A49">
        <w:rPr>
          <w:lang w:val="en-CA"/>
        </w:rPr>
        <w:t>lice decoding processes</w:t>
      </w:r>
      <w:bookmarkEnd w:id="2415"/>
      <w:bookmarkEnd w:id="2416"/>
      <w:bookmarkEnd w:id="2417"/>
      <w:bookmarkEnd w:id="2418"/>
      <w:bookmarkEnd w:id="2419"/>
      <w:bookmarkEnd w:id="2420"/>
      <w:bookmarkEnd w:id="2421"/>
    </w:p>
    <w:p w:rsidR="00D44B28" w:rsidRPr="00564A49" w:rsidRDefault="00D44B28" w:rsidP="008557C3">
      <w:pPr>
        <w:pStyle w:val="3H2"/>
        <w:keepLines w:val="0"/>
        <w:numPr>
          <w:ilvl w:val="3"/>
          <w:numId w:val="37"/>
        </w:numPr>
        <w:tabs>
          <w:tab w:val="num" w:pos="1134"/>
        </w:tabs>
        <w:ind w:left="1134" w:hanging="1134"/>
        <w:rPr>
          <w:lang w:val="en-US"/>
        </w:rPr>
      </w:pPr>
      <w:bookmarkStart w:id="2422" w:name="_Toc363646430"/>
      <w:bookmarkStart w:id="2423" w:name="_Toc378026250"/>
      <w:r w:rsidRPr="00564A49">
        <w:rPr>
          <w:lang w:val="en-US"/>
        </w:rPr>
        <w:t>Decoding process for picture order count</w:t>
      </w:r>
      <w:bookmarkEnd w:id="2422"/>
      <w:bookmarkEnd w:id="2423"/>
    </w:p>
    <w:p w:rsidR="00D44B28" w:rsidRPr="00564A49" w:rsidRDefault="00D44B28" w:rsidP="00D44B28">
      <w:pPr>
        <w:pStyle w:val="3N"/>
        <w:rPr>
          <w:lang w:val="en-US"/>
        </w:rPr>
      </w:pPr>
      <w:r w:rsidRPr="00564A49">
        <w:rPr>
          <w:lang w:val="en-US"/>
        </w:rPr>
        <w:t xml:space="preserve">The specifications in subclause </w:t>
      </w:r>
      <w:fldSimple w:instr=" REF _Ref363319686 \r \h  \* MERGEFORMAT " w:fldLock="1">
        <w:r w:rsidR="00736162" w:rsidRPr="00564A49">
          <w:rPr>
            <w:lang w:val="en-US"/>
          </w:rPr>
          <w:t>F.8.3.1</w:t>
        </w:r>
      </w:fldSimple>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424" w:name="_Toc350926544"/>
      <w:bookmarkStart w:id="2425" w:name="_Toc363646431"/>
      <w:bookmarkStart w:id="2426" w:name="_Toc378026251"/>
      <w:r w:rsidRPr="00564A49">
        <w:rPr>
          <w:lang w:val="en-US"/>
        </w:rPr>
        <w:t>Decoding process for reference picture set</w:t>
      </w:r>
      <w:bookmarkEnd w:id="2424"/>
      <w:bookmarkEnd w:id="2425"/>
      <w:bookmarkEnd w:id="2426"/>
    </w:p>
    <w:p w:rsidR="00D44B28" w:rsidRPr="00564A49" w:rsidRDefault="00D44B28" w:rsidP="00D44B28">
      <w:pPr>
        <w:pStyle w:val="3N"/>
        <w:rPr>
          <w:lang w:val="en-US"/>
        </w:rPr>
      </w:pPr>
      <w:r w:rsidRPr="00564A49">
        <w:rPr>
          <w:lang w:val="en-US"/>
        </w:rPr>
        <w:t xml:space="preserve">The specifications in subclause </w:t>
      </w:r>
      <w:fldSimple w:instr=" REF _Ref363319770 \r \h  \* MERGEFORMAT " w:fldLock="1">
        <w:r w:rsidR="00736162" w:rsidRPr="00564A49">
          <w:rPr>
            <w:lang w:val="en-US"/>
          </w:rPr>
          <w:t>F.8.3.2</w:t>
        </w:r>
      </w:fldSimple>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427" w:name="_Toc363646432"/>
      <w:bookmarkStart w:id="2428" w:name="_Toc378026252"/>
      <w:r w:rsidRPr="00564A49">
        <w:rPr>
          <w:lang w:val="en-US"/>
        </w:rPr>
        <w:t>Decoding process for generating unavailable reference pictures</w:t>
      </w:r>
      <w:bookmarkEnd w:id="2427"/>
      <w:bookmarkEnd w:id="2428"/>
    </w:p>
    <w:p w:rsidR="00D44B28" w:rsidRPr="00564A49" w:rsidRDefault="00D44B28" w:rsidP="00D44B28">
      <w:pPr>
        <w:pStyle w:val="3N"/>
        <w:rPr>
          <w:lang w:val="en-US"/>
        </w:rPr>
      </w:pPr>
      <w:r w:rsidRPr="00564A49">
        <w:rPr>
          <w:lang w:val="en-US"/>
        </w:rPr>
        <w:t xml:space="preserve">The specifications in subclause </w:t>
      </w:r>
      <w:fldSimple w:instr=" REF _Ref373399028 \r \h  \* MERGEFORMAT " w:fldLock="1">
        <w:r w:rsidR="00736162" w:rsidRPr="00564A49">
          <w:rPr>
            <w:lang w:val="en-US"/>
          </w:rPr>
          <w:t>F.8.3.3</w:t>
        </w:r>
      </w:fldSimple>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429" w:name="_Ref361089034"/>
      <w:bookmarkStart w:id="2430" w:name="_Toc363646433"/>
      <w:bookmarkStart w:id="2431" w:name="_Toc378026253"/>
      <w:r w:rsidRPr="00564A49">
        <w:rPr>
          <w:lang w:val="en-US"/>
        </w:rPr>
        <w:t>Decoding process for reference picture lists construction</w:t>
      </w:r>
      <w:bookmarkEnd w:id="2429"/>
      <w:bookmarkEnd w:id="2430"/>
      <w:bookmarkEnd w:id="2431"/>
    </w:p>
    <w:p w:rsidR="003508F4" w:rsidRPr="00564A49" w:rsidRDefault="003508F4" w:rsidP="00D44B28">
      <w:pPr>
        <w:keepNext/>
        <w:keepLines/>
        <w:rPr>
          <w:lang w:val="en-US"/>
        </w:rPr>
      </w:pPr>
      <w:bookmarkStart w:id="2432" w:name="_Toc360899811"/>
      <w:bookmarkStart w:id="2433" w:name="_Toc360900055"/>
      <w:bookmarkStart w:id="2434" w:name="_Toc361055005"/>
      <w:bookmarkStart w:id="2435" w:name="_Toc361058682"/>
      <w:bookmarkStart w:id="2436" w:name="_Toc361058839"/>
      <w:bookmarkStart w:id="2437" w:name="_Toc361058985"/>
      <w:bookmarkStart w:id="2438" w:name="_Toc361059130"/>
      <w:bookmarkStart w:id="2439" w:name="_Toc361059340"/>
      <w:bookmarkStart w:id="2440" w:name="_Toc361059486"/>
      <w:bookmarkStart w:id="2441" w:name="_Toc361059632"/>
      <w:bookmarkStart w:id="2442" w:name="_Toc361059778"/>
      <w:bookmarkStart w:id="2443" w:name="_Toc361063269"/>
      <w:bookmarkStart w:id="2444" w:name="_Toc361063417"/>
      <w:bookmarkStart w:id="2445" w:name="_Toc361063563"/>
      <w:bookmarkStart w:id="2446" w:name="_Toc361063713"/>
      <w:bookmarkStart w:id="2447" w:name="_Toc361063859"/>
      <w:bookmarkStart w:id="2448" w:name="_Toc361064005"/>
      <w:bookmarkStart w:id="2449" w:name="_Toc361064152"/>
      <w:bookmarkStart w:id="2450" w:name="_Toc361066251"/>
      <w:bookmarkStart w:id="2451" w:name="_Toc361066397"/>
      <w:bookmarkStart w:id="2452" w:name="_Toc361066544"/>
      <w:bookmarkStart w:id="2453" w:name="_Toc361066690"/>
      <w:bookmarkStart w:id="2454" w:name="_Toc361066835"/>
      <w:bookmarkStart w:id="2455" w:name="_Toc361154682"/>
      <w:bookmarkStart w:id="2456" w:name="_Toc360899817"/>
      <w:bookmarkStart w:id="2457" w:name="_Toc360900061"/>
      <w:bookmarkStart w:id="2458" w:name="_Toc361055011"/>
      <w:bookmarkStart w:id="2459" w:name="_Toc361058688"/>
      <w:bookmarkStart w:id="2460" w:name="_Toc361058845"/>
      <w:bookmarkStart w:id="2461" w:name="_Toc361058991"/>
      <w:bookmarkStart w:id="2462" w:name="_Toc361059136"/>
      <w:bookmarkStart w:id="2463" w:name="_Toc361059346"/>
      <w:bookmarkStart w:id="2464" w:name="_Toc361059492"/>
      <w:bookmarkStart w:id="2465" w:name="_Toc361059638"/>
      <w:bookmarkStart w:id="2466" w:name="_Toc361059784"/>
      <w:bookmarkStart w:id="2467" w:name="_Toc361063275"/>
      <w:bookmarkStart w:id="2468" w:name="_Toc361063423"/>
      <w:bookmarkStart w:id="2469" w:name="_Toc361063569"/>
      <w:bookmarkStart w:id="2470" w:name="_Toc361063719"/>
      <w:bookmarkStart w:id="2471" w:name="_Toc361063865"/>
      <w:bookmarkStart w:id="2472" w:name="_Toc361064011"/>
      <w:bookmarkStart w:id="2473" w:name="_Toc361064158"/>
      <w:bookmarkStart w:id="2474" w:name="_Toc361066257"/>
      <w:bookmarkStart w:id="2475" w:name="_Toc361066403"/>
      <w:bookmarkStart w:id="2476" w:name="_Toc361066550"/>
      <w:bookmarkStart w:id="2477" w:name="_Toc361066696"/>
      <w:bookmarkStart w:id="2478" w:name="_Toc361066841"/>
      <w:bookmarkStart w:id="2479" w:name="_Toc361154688"/>
      <w:bookmarkStart w:id="2480" w:name="_Toc360899818"/>
      <w:bookmarkStart w:id="2481" w:name="_Toc360900062"/>
      <w:bookmarkStart w:id="2482" w:name="_Toc361055012"/>
      <w:bookmarkStart w:id="2483" w:name="_Toc361058689"/>
      <w:bookmarkStart w:id="2484" w:name="_Toc361058846"/>
      <w:bookmarkStart w:id="2485" w:name="_Toc361058992"/>
      <w:bookmarkStart w:id="2486" w:name="_Toc361059137"/>
      <w:bookmarkStart w:id="2487" w:name="_Toc361059347"/>
      <w:bookmarkStart w:id="2488" w:name="_Toc361059493"/>
      <w:bookmarkStart w:id="2489" w:name="_Toc361059639"/>
      <w:bookmarkStart w:id="2490" w:name="_Toc361059785"/>
      <w:bookmarkStart w:id="2491" w:name="_Toc361063276"/>
      <w:bookmarkStart w:id="2492" w:name="_Toc361063424"/>
      <w:bookmarkStart w:id="2493" w:name="_Toc361063570"/>
      <w:bookmarkStart w:id="2494" w:name="_Toc361063720"/>
      <w:bookmarkStart w:id="2495" w:name="_Toc361063866"/>
      <w:bookmarkStart w:id="2496" w:name="_Toc361064012"/>
      <w:bookmarkStart w:id="2497" w:name="_Toc361064159"/>
      <w:bookmarkStart w:id="2498" w:name="_Toc361066258"/>
      <w:bookmarkStart w:id="2499" w:name="_Toc361066404"/>
      <w:bookmarkStart w:id="2500" w:name="_Toc361066551"/>
      <w:bookmarkStart w:id="2501" w:name="_Toc361066697"/>
      <w:bookmarkStart w:id="2502" w:name="_Toc361066842"/>
      <w:bookmarkStart w:id="2503" w:name="_Toc361154689"/>
      <w:bookmarkStart w:id="2504" w:name="_Toc360899821"/>
      <w:bookmarkStart w:id="2505" w:name="_Toc360900065"/>
      <w:bookmarkStart w:id="2506" w:name="_Toc361055015"/>
      <w:bookmarkStart w:id="2507" w:name="_Toc361058692"/>
      <w:bookmarkStart w:id="2508" w:name="_Toc361058849"/>
      <w:bookmarkStart w:id="2509" w:name="_Toc361058995"/>
      <w:bookmarkStart w:id="2510" w:name="_Toc361059140"/>
      <w:bookmarkStart w:id="2511" w:name="_Toc361059350"/>
      <w:bookmarkStart w:id="2512" w:name="_Toc361059496"/>
      <w:bookmarkStart w:id="2513" w:name="_Toc361059642"/>
      <w:bookmarkStart w:id="2514" w:name="_Toc361059788"/>
      <w:bookmarkStart w:id="2515" w:name="_Toc361063279"/>
      <w:bookmarkStart w:id="2516" w:name="_Toc361063427"/>
      <w:bookmarkStart w:id="2517" w:name="_Toc361063573"/>
      <w:bookmarkStart w:id="2518" w:name="_Toc361063723"/>
      <w:bookmarkStart w:id="2519" w:name="_Toc361063869"/>
      <w:bookmarkStart w:id="2520" w:name="_Toc361064015"/>
      <w:bookmarkStart w:id="2521" w:name="_Toc361064162"/>
      <w:bookmarkStart w:id="2522" w:name="_Toc361066261"/>
      <w:bookmarkStart w:id="2523" w:name="_Toc361066407"/>
      <w:bookmarkStart w:id="2524" w:name="_Toc361066554"/>
      <w:bookmarkStart w:id="2525" w:name="_Toc361066700"/>
      <w:bookmarkStart w:id="2526" w:name="_Toc361066845"/>
      <w:bookmarkStart w:id="2527" w:name="_Toc361154692"/>
      <w:bookmarkStart w:id="2528" w:name="_Toc360899823"/>
      <w:bookmarkStart w:id="2529" w:name="_Toc360900067"/>
      <w:bookmarkStart w:id="2530" w:name="_Toc361055017"/>
      <w:bookmarkStart w:id="2531" w:name="_Toc361058694"/>
      <w:bookmarkStart w:id="2532" w:name="_Toc361058851"/>
      <w:bookmarkStart w:id="2533" w:name="_Toc361058997"/>
      <w:bookmarkStart w:id="2534" w:name="_Toc361059142"/>
      <w:bookmarkStart w:id="2535" w:name="_Toc361059352"/>
      <w:bookmarkStart w:id="2536" w:name="_Toc361059498"/>
      <w:bookmarkStart w:id="2537" w:name="_Toc361059644"/>
      <w:bookmarkStart w:id="2538" w:name="_Toc361059790"/>
      <w:bookmarkStart w:id="2539" w:name="_Toc361063281"/>
      <w:bookmarkStart w:id="2540" w:name="_Toc361063429"/>
      <w:bookmarkStart w:id="2541" w:name="_Toc361063575"/>
      <w:bookmarkStart w:id="2542" w:name="_Toc361063725"/>
      <w:bookmarkStart w:id="2543" w:name="_Toc361063871"/>
      <w:bookmarkStart w:id="2544" w:name="_Toc361064017"/>
      <w:bookmarkStart w:id="2545" w:name="_Toc361064164"/>
      <w:bookmarkStart w:id="2546" w:name="_Toc361066263"/>
      <w:bookmarkStart w:id="2547" w:name="_Toc361066409"/>
      <w:bookmarkStart w:id="2548" w:name="_Toc361066556"/>
      <w:bookmarkStart w:id="2549" w:name="_Toc361066702"/>
      <w:bookmarkStart w:id="2550" w:name="_Toc361066847"/>
      <w:bookmarkStart w:id="2551" w:name="_Toc361154694"/>
      <w:bookmarkStart w:id="2552" w:name="_Toc360899825"/>
      <w:bookmarkStart w:id="2553" w:name="_Toc360900069"/>
      <w:bookmarkStart w:id="2554" w:name="_Toc361055019"/>
      <w:bookmarkStart w:id="2555" w:name="_Toc361058696"/>
      <w:bookmarkStart w:id="2556" w:name="_Toc361058853"/>
      <w:bookmarkStart w:id="2557" w:name="_Toc361058999"/>
      <w:bookmarkStart w:id="2558" w:name="_Toc361059144"/>
      <w:bookmarkStart w:id="2559" w:name="_Toc361059354"/>
      <w:bookmarkStart w:id="2560" w:name="_Toc361059500"/>
      <w:bookmarkStart w:id="2561" w:name="_Toc361059646"/>
      <w:bookmarkStart w:id="2562" w:name="_Toc361059792"/>
      <w:bookmarkStart w:id="2563" w:name="_Toc361063283"/>
      <w:bookmarkStart w:id="2564" w:name="_Toc361063431"/>
      <w:bookmarkStart w:id="2565" w:name="_Toc361063577"/>
      <w:bookmarkStart w:id="2566" w:name="_Toc361063727"/>
      <w:bookmarkStart w:id="2567" w:name="_Toc361063873"/>
      <w:bookmarkStart w:id="2568" w:name="_Toc361064019"/>
      <w:bookmarkStart w:id="2569" w:name="_Toc361064166"/>
      <w:bookmarkStart w:id="2570" w:name="_Toc361066265"/>
      <w:bookmarkStart w:id="2571" w:name="_Toc361066411"/>
      <w:bookmarkStart w:id="2572" w:name="_Toc361066558"/>
      <w:bookmarkStart w:id="2573" w:name="_Toc361066704"/>
      <w:bookmarkStart w:id="2574" w:name="_Toc361066849"/>
      <w:bookmarkStart w:id="2575" w:name="_Toc361154696"/>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r w:rsidRPr="00564A49">
        <w:rPr>
          <w:lang w:val="en-US"/>
        </w:rPr>
        <w:t xml:space="preserve">The specifications in subclause </w:t>
      </w:r>
      <w:fldSimple w:instr=" REF _Ref377975183 \r \h  \* MERGEFORMAT " w:fldLock="1">
        <w:r w:rsidRPr="00564A49">
          <w:rPr>
            <w:lang w:val="en-US"/>
          </w:rPr>
          <w:t>F.8.3.4</w:t>
        </w:r>
      </w:fldSimple>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576" w:name="_Toc357439326"/>
      <w:bookmarkStart w:id="2577" w:name="_Toc356824352"/>
      <w:bookmarkStart w:id="2578" w:name="_Toc356148153"/>
      <w:bookmarkStart w:id="2579" w:name="_Toc348629471"/>
      <w:bookmarkStart w:id="2580" w:name="_Toc351367701"/>
      <w:bookmarkStart w:id="2581" w:name="_Ref364437014"/>
      <w:bookmarkStart w:id="2582" w:name="_Toc378026254"/>
      <w:r w:rsidRPr="00564A49">
        <w:rPr>
          <w:lang w:val="en-CA"/>
        </w:rPr>
        <w:t>Decoding process for coding units coded in intra prediction mode</w:t>
      </w:r>
      <w:bookmarkEnd w:id="2576"/>
      <w:bookmarkEnd w:id="2577"/>
      <w:bookmarkEnd w:id="2578"/>
      <w:bookmarkEnd w:id="2579"/>
      <w:bookmarkEnd w:id="2580"/>
      <w:bookmarkEnd w:id="2581"/>
      <w:bookmarkEnd w:id="2582"/>
    </w:p>
    <w:p w:rsidR="00944988" w:rsidRPr="00564A49" w:rsidRDefault="00944988" w:rsidP="00944988">
      <w:pPr>
        <w:pStyle w:val="3N"/>
        <w:rPr>
          <w:lang w:val="en-CA"/>
        </w:rPr>
      </w:pPr>
      <w:r w:rsidRPr="00564A49">
        <w:rPr>
          <w:lang w:val="en-CA"/>
        </w:rPr>
        <w:t xml:space="preserve">The specifications in subclause </w:t>
      </w:r>
      <w:fldSimple w:instr=" REF _Ref373399155 \r \h  \* MERGEFORMAT " w:fldLock="1">
        <w:r w:rsidR="00736162" w:rsidRPr="00564A49">
          <w:rPr>
            <w:lang w:val="en-CA"/>
          </w:rPr>
          <w:t>F.8.4</w:t>
        </w:r>
      </w:fldSimple>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583" w:name="_Toc357439327"/>
      <w:bookmarkStart w:id="2584" w:name="_Toc356824353"/>
      <w:bookmarkStart w:id="2585" w:name="_Toc356148154"/>
      <w:bookmarkStart w:id="2586" w:name="_Toc348629472"/>
      <w:bookmarkStart w:id="2587" w:name="_Toc351367702"/>
      <w:bookmarkStart w:id="2588" w:name="_Ref364437022"/>
      <w:bookmarkStart w:id="2589" w:name="_Toc378026255"/>
      <w:r w:rsidRPr="00564A49">
        <w:rPr>
          <w:lang w:val="en-CA"/>
        </w:rPr>
        <w:t>Decoding process for coding units coded in inter prediction mode</w:t>
      </w:r>
      <w:bookmarkEnd w:id="2583"/>
      <w:bookmarkEnd w:id="2584"/>
      <w:bookmarkEnd w:id="2585"/>
      <w:bookmarkEnd w:id="2586"/>
      <w:bookmarkEnd w:id="2587"/>
      <w:bookmarkEnd w:id="2588"/>
      <w:bookmarkEnd w:id="2589"/>
    </w:p>
    <w:p w:rsidR="00262781" w:rsidRPr="00564A49" w:rsidRDefault="00944988" w:rsidP="00262781">
      <w:pPr>
        <w:pStyle w:val="3N"/>
        <w:rPr>
          <w:lang w:val="en-US"/>
        </w:rPr>
      </w:pPr>
      <w:r w:rsidRPr="00564A49">
        <w:rPr>
          <w:lang w:val="en-CA"/>
        </w:rPr>
        <w:t xml:space="preserve">The specifications in subclause </w:t>
      </w:r>
      <w:fldSimple w:instr=" REF _Ref360894666 \r \h  \* MERGEFORMAT " w:fldLock="1">
        <w:r w:rsidR="00736162" w:rsidRPr="00564A49">
          <w:rPr>
            <w:lang w:val="en-CA"/>
          </w:rPr>
          <w:t>F.8.5</w:t>
        </w:r>
      </w:fldSimple>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lastRenderedPageBreak/>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afff1"/>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afff1"/>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afff1"/>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590" w:name="_Toc357439328"/>
      <w:bookmarkStart w:id="2591" w:name="_Toc356824354"/>
      <w:bookmarkStart w:id="2592" w:name="_Toc356148155"/>
      <w:bookmarkStart w:id="2593" w:name="_Toc348629473"/>
      <w:bookmarkStart w:id="2594" w:name="_Toc351367703"/>
      <w:bookmarkStart w:id="2595" w:name="_Ref364437029"/>
      <w:bookmarkStart w:id="2596" w:name="_Toc378026256"/>
      <w:r w:rsidRPr="00564A49">
        <w:rPr>
          <w:lang w:val="en-CA"/>
        </w:rPr>
        <w:t>Scaling, transformation and array construction process prior to deblocking filter process</w:t>
      </w:r>
      <w:bookmarkEnd w:id="2590"/>
      <w:bookmarkEnd w:id="2591"/>
      <w:bookmarkEnd w:id="2592"/>
      <w:bookmarkEnd w:id="2593"/>
      <w:bookmarkEnd w:id="2594"/>
      <w:bookmarkEnd w:id="2595"/>
      <w:bookmarkEnd w:id="2596"/>
    </w:p>
    <w:p w:rsidR="00944988" w:rsidRPr="00564A49" w:rsidRDefault="00944988" w:rsidP="00944988">
      <w:pPr>
        <w:pStyle w:val="3N"/>
        <w:rPr>
          <w:lang w:val="en-CA"/>
        </w:rPr>
      </w:pPr>
      <w:r w:rsidRPr="00564A49">
        <w:rPr>
          <w:lang w:val="en-CA"/>
        </w:rPr>
        <w:t xml:space="preserve">The specifications in subclause </w:t>
      </w:r>
      <w:fldSimple w:instr=" REF _Ref373399172 \r \h  \* MERGEFORMAT " w:fldLock="1">
        <w:r w:rsidR="00736162" w:rsidRPr="00564A49">
          <w:rPr>
            <w:lang w:val="en-CA"/>
          </w:rPr>
          <w:t>F.8.6</w:t>
        </w:r>
      </w:fldSimple>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597" w:name="_Toc357439329"/>
      <w:bookmarkStart w:id="2598" w:name="_Toc356824355"/>
      <w:bookmarkStart w:id="2599" w:name="_Toc356148156"/>
      <w:bookmarkStart w:id="2600" w:name="_Toc348629474"/>
      <w:bookmarkStart w:id="2601" w:name="_Toc351367704"/>
      <w:bookmarkStart w:id="2602" w:name="_Ref364437036"/>
      <w:bookmarkStart w:id="2603" w:name="_Toc378026257"/>
      <w:r w:rsidRPr="00564A49">
        <w:rPr>
          <w:lang w:val="en-CA"/>
        </w:rPr>
        <w:t>In-loop filter process</w:t>
      </w:r>
      <w:bookmarkEnd w:id="2597"/>
      <w:bookmarkEnd w:id="2598"/>
      <w:bookmarkEnd w:id="2599"/>
      <w:bookmarkEnd w:id="2600"/>
      <w:bookmarkEnd w:id="2601"/>
      <w:bookmarkEnd w:id="2602"/>
      <w:bookmarkEnd w:id="2603"/>
    </w:p>
    <w:p w:rsidR="00944988" w:rsidRPr="00564A49" w:rsidRDefault="00944988" w:rsidP="00944988">
      <w:pPr>
        <w:pStyle w:val="3N"/>
        <w:rPr>
          <w:lang w:val="en-CA"/>
        </w:rPr>
      </w:pPr>
      <w:r w:rsidRPr="00564A49">
        <w:rPr>
          <w:lang w:val="en-CA"/>
        </w:rPr>
        <w:t xml:space="preserve">The specifications in subclause </w:t>
      </w:r>
      <w:fldSimple w:instr=" REF _Ref373399174 \r \h  \* MERGEFORMAT " w:fldLock="1">
        <w:r w:rsidR="00736162" w:rsidRPr="00564A49">
          <w:rPr>
            <w:lang w:val="en-CA"/>
          </w:rPr>
          <w:t>F.8.7</w:t>
        </w:r>
      </w:fldSimple>
      <w:r w:rsidRPr="00564A49">
        <w:rPr>
          <w:lang w:val="en-CA"/>
        </w:rPr>
        <w:t xml:space="preserve"> apply.</w:t>
      </w:r>
    </w:p>
    <w:p w:rsidR="00944988" w:rsidRPr="00564A49" w:rsidRDefault="00944988" w:rsidP="008557C3">
      <w:pPr>
        <w:pStyle w:val="Annex2"/>
        <w:numPr>
          <w:ilvl w:val="1"/>
          <w:numId w:val="37"/>
        </w:numPr>
        <w:rPr>
          <w:lang w:val="en-CA"/>
        </w:rPr>
      </w:pPr>
      <w:bookmarkStart w:id="2604" w:name="_Toc357439330"/>
      <w:bookmarkStart w:id="2605" w:name="_Toc356824356"/>
      <w:bookmarkStart w:id="2606" w:name="_Toc356148157"/>
      <w:bookmarkStart w:id="2607" w:name="_Toc348629475"/>
      <w:bookmarkStart w:id="2608" w:name="_Toc351367705"/>
      <w:bookmarkStart w:id="2609" w:name="_Toc378026258"/>
      <w:r w:rsidRPr="00564A49">
        <w:rPr>
          <w:lang w:val="en-CA"/>
        </w:rPr>
        <w:t>Parsing process</w:t>
      </w:r>
      <w:bookmarkEnd w:id="2604"/>
      <w:bookmarkEnd w:id="2605"/>
      <w:bookmarkEnd w:id="2606"/>
      <w:bookmarkEnd w:id="2607"/>
      <w:bookmarkEnd w:id="2608"/>
      <w:bookmarkEnd w:id="2609"/>
    </w:p>
    <w:p w:rsidR="00944988" w:rsidRPr="00564A49" w:rsidRDefault="00944988" w:rsidP="00944988">
      <w:pPr>
        <w:pStyle w:val="3N"/>
        <w:rPr>
          <w:lang w:val="en-CA"/>
        </w:rPr>
      </w:pPr>
      <w:r w:rsidRPr="00564A49">
        <w:rPr>
          <w:lang w:val="en-CA"/>
        </w:rPr>
        <w:t xml:space="preserve">The specifications in clause </w:t>
      </w:r>
      <w:fldSimple w:instr=" REF _Ref373399205 \r \h  \* MERGEFORMAT " w:fldLock="1">
        <w:r w:rsidR="00736162" w:rsidRPr="00564A49">
          <w:rPr>
            <w:lang w:val="en-CA"/>
          </w:rPr>
          <w:t>F.9</w:t>
        </w:r>
      </w:fldSimple>
      <w:r w:rsidRPr="00564A49">
        <w:rPr>
          <w:lang w:val="en-CA"/>
        </w:rPr>
        <w:t xml:space="preserve"> apply.</w:t>
      </w:r>
    </w:p>
    <w:p w:rsidR="00944988" w:rsidRPr="00564A49" w:rsidRDefault="00944988" w:rsidP="008557C3">
      <w:pPr>
        <w:pStyle w:val="Annex2"/>
        <w:numPr>
          <w:ilvl w:val="1"/>
          <w:numId w:val="37"/>
        </w:numPr>
        <w:rPr>
          <w:lang w:val="en-CA"/>
        </w:rPr>
      </w:pPr>
      <w:bookmarkStart w:id="2610" w:name="_Toc357439331"/>
      <w:bookmarkStart w:id="2611" w:name="_Toc356824357"/>
      <w:bookmarkStart w:id="2612" w:name="_Toc356148158"/>
      <w:bookmarkStart w:id="2613" w:name="_Toc348629476"/>
      <w:bookmarkStart w:id="2614" w:name="_Toc351367706"/>
      <w:bookmarkStart w:id="2615" w:name="_Toc378026259"/>
      <w:r w:rsidRPr="00564A49">
        <w:rPr>
          <w:lang w:val="en-CA"/>
        </w:rPr>
        <w:t>Specification of bitstream subsets</w:t>
      </w:r>
      <w:bookmarkEnd w:id="2610"/>
      <w:bookmarkEnd w:id="2611"/>
      <w:bookmarkEnd w:id="2612"/>
      <w:bookmarkEnd w:id="2613"/>
      <w:bookmarkEnd w:id="2614"/>
      <w:bookmarkEnd w:id="2615"/>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fldSimple w:instr=" REF _Ref373399232 \r \h  \* MERGEFORMAT " w:fldLock="1">
        <w:r w:rsidR="00736162" w:rsidRPr="00564A49">
          <w:rPr>
            <w:lang w:val="en-CA"/>
          </w:rPr>
          <w:t>F.10</w:t>
        </w:r>
      </w:fldSimple>
      <w:r w:rsidRPr="00564A49">
        <w:rPr>
          <w:lang w:val="en-CA"/>
        </w:rPr>
        <w:t xml:space="preserve"> apply.</w:t>
      </w:r>
    </w:p>
    <w:p w:rsidR="00944988" w:rsidRPr="00564A49" w:rsidRDefault="00944988" w:rsidP="008557C3">
      <w:pPr>
        <w:pStyle w:val="Annex2"/>
        <w:numPr>
          <w:ilvl w:val="1"/>
          <w:numId w:val="37"/>
        </w:numPr>
        <w:rPr>
          <w:lang w:val="en-CA"/>
        </w:rPr>
      </w:pPr>
      <w:bookmarkStart w:id="2616" w:name="_Ref348007252"/>
      <w:bookmarkStart w:id="2617" w:name="_Toc357439332"/>
      <w:bookmarkStart w:id="2618" w:name="_Toc356824358"/>
      <w:bookmarkStart w:id="2619" w:name="_Toc356148159"/>
      <w:bookmarkStart w:id="2620" w:name="_Toc348629477"/>
      <w:bookmarkStart w:id="2621" w:name="_Toc351367707"/>
      <w:bookmarkStart w:id="2622" w:name="_Toc378026260"/>
      <w:r w:rsidRPr="00564A49">
        <w:rPr>
          <w:lang w:val="en-CA"/>
        </w:rPr>
        <w:t>Profile</w:t>
      </w:r>
      <w:r w:rsidR="007A4CD0" w:rsidRPr="00564A49">
        <w:rPr>
          <w:lang w:val="en-CA"/>
        </w:rPr>
        <w:t>s, tiers,</w:t>
      </w:r>
      <w:r w:rsidRPr="00564A49">
        <w:rPr>
          <w:lang w:val="en-CA"/>
        </w:rPr>
        <w:t xml:space="preserve"> and levels</w:t>
      </w:r>
      <w:bookmarkEnd w:id="2616"/>
      <w:bookmarkEnd w:id="2617"/>
      <w:bookmarkEnd w:id="2618"/>
      <w:bookmarkEnd w:id="2619"/>
      <w:bookmarkEnd w:id="2620"/>
      <w:bookmarkEnd w:id="2621"/>
      <w:bookmarkEnd w:id="2622"/>
    </w:p>
    <w:p w:rsidR="007A4CD0" w:rsidRPr="00564A49" w:rsidRDefault="007A4CD0" w:rsidP="008557C3">
      <w:pPr>
        <w:pStyle w:val="Annex3"/>
        <w:numPr>
          <w:ilvl w:val="2"/>
          <w:numId w:val="37"/>
        </w:numPr>
        <w:tabs>
          <w:tab w:val="clear" w:pos="1440"/>
        </w:tabs>
        <w:textAlignment w:val="auto"/>
        <w:rPr>
          <w:lang w:val="en-CA"/>
        </w:rPr>
      </w:pPr>
      <w:bookmarkStart w:id="2623" w:name="_Toc357439333"/>
      <w:bookmarkStart w:id="2624" w:name="_Toc356824359"/>
      <w:bookmarkStart w:id="2625" w:name="_Toc356148160"/>
      <w:bookmarkStart w:id="2626" w:name="_Toc348629478"/>
      <w:bookmarkStart w:id="2627" w:name="_Toc351367708"/>
      <w:bookmarkStart w:id="2628" w:name="_Toc378026261"/>
      <w:r w:rsidRPr="00564A49">
        <w:rPr>
          <w:lang w:val="en-CA"/>
        </w:rPr>
        <w:t>Profiles</w:t>
      </w:r>
      <w:bookmarkEnd w:id="2623"/>
      <w:bookmarkEnd w:id="2624"/>
      <w:bookmarkEnd w:id="2625"/>
      <w:bookmarkEnd w:id="2626"/>
      <w:bookmarkEnd w:id="2627"/>
      <w:bookmarkEnd w:id="2628"/>
    </w:p>
    <w:p w:rsidR="00944988" w:rsidRPr="00564A49" w:rsidRDefault="00944988" w:rsidP="00920F0C">
      <w:pPr>
        <w:pStyle w:val="Annex4"/>
      </w:pPr>
      <w:bookmarkStart w:id="2629" w:name="_Toc357439334"/>
      <w:bookmarkStart w:id="2630" w:name="_Toc356824360"/>
      <w:bookmarkStart w:id="2631" w:name="_Toc356148161"/>
      <w:bookmarkStart w:id="2632" w:name="_Toc348629479"/>
      <w:bookmarkStart w:id="2633" w:name="_Toc351367709"/>
      <w:bookmarkStart w:id="2634" w:name="_Toc378026262"/>
      <w:r w:rsidRPr="00564A49">
        <w:t>General</w:t>
      </w:r>
      <w:bookmarkEnd w:id="2629"/>
      <w:bookmarkEnd w:id="2630"/>
      <w:bookmarkEnd w:id="2631"/>
      <w:bookmarkEnd w:id="2632"/>
      <w:bookmarkEnd w:id="2633"/>
      <w:bookmarkEnd w:id="2634"/>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635" w:name="_Toc378026263"/>
      <w:bookmarkStart w:id="2636" w:name="_Toc356824362"/>
      <w:r w:rsidRPr="00564A49">
        <w:t xml:space="preserve">Scalable Main </w:t>
      </w:r>
      <w:r w:rsidR="003C3A2B" w:rsidRPr="00564A49">
        <w:t xml:space="preserve">and Scalable Main 10 </w:t>
      </w:r>
      <w:r w:rsidRPr="00564A49">
        <w:t>profile</w:t>
      </w:r>
      <w:bookmarkStart w:id="2637" w:name="_Toc356148163"/>
      <w:r w:rsidR="003C3A2B" w:rsidRPr="00564A49">
        <w:t>s</w:t>
      </w:r>
      <w:bookmarkEnd w:id="2635"/>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fldSimple w:instr=" REF _Ref371165415 \r \h  \* MERGEFORMAT " w:fldLock="1">
        <w:r w:rsidR="00F40E54" w:rsidRPr="00564A49">
          <w:rPr>
            <w:lang w:val="en-CA"/>
          </w:rPr>
          <w:t>F.10</w:t>
        </w:r>
      </w:fldSimple>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fldSimple w:instr=" REF _Ref371165415 \r \h  \* MERGEFORMAT " w:fldLock="1">
        <w:r w:rsidRPr="00564A49">
          <w:rPr>
            <w:lang w:val="en-CA"/>
          </w:rPr>
          <w:t>F.10</w:t>
        </w:r>
      </w:fldSimple>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638"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lastRenderedPageBreak/>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639" w:name="_Toc348629482"/>
      <w:bookmarkStart w:id="2640" w:name="_Toc351367712"/>
      <w:bookmarkStart w:id="2641" w:name="_Toc378026264"/>
      <w:r w:rsidRPr="00564A49">
        <w:rPr>
          <w:lang w:val="en-CA"/>
        </w:rPr>
        <w:t>Tiers and levels</w:t>
      </w:r>
      <w:bookmarkEnd w:id="2636"/>
      <w:bookmarkEnd w:id="2637"/>
      <w:bookmarkEnd w:id="2638"/>
      <w:bookmarkEnd w:id="2639"/>
      <w:bookmarkEnd w:id="2640"/>
      <w:bookmarkEnd w:id="2641"/>
    </w:p>
    <w:p w:rsidR="00A87E3F" w:rsidRPr="00564A49" w:rsidRDefault="00A87E3F" w:rsidP="00A87E3F">
      <w:pPr>
        <w:pStyle w:val="Annex4"/>
      </w:pPr>
      <w:bookmarkStart w:id="2642" w:name="_Toc378026265"/>
      <w:r w:rsidRPr="00564A49">
        <w:t>Profile specific tier and level limits for the Scalable Main and Scalable Main 10 profiles</w:t>
      </w:r>
      <w:bookmarkEnd w:id="2642"/>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fldSimple w:instr=" REF _Ref371165415 \r \h  \* MERGEFORMAT " w:fldLock="1">
        <w:r w:rsidRPr="00564A49">
          <w:rPr>
            <w:lang w:val="en-CA"/>
          </w:rPr>
          <w:t>F.10</w:t>
        </w:r>
      </w:fldSimple>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fldSimple w:instr=" REF _Ref316792565 \h  \* MERGEFORMAT " w:fldLock="1">
        <w:r w:rsidRPr="00564A49">
          <w:rPr>
            <w:noProof/>
          </w:rPr>
          <w:t>Table A</w:t>
        </w:r>
        <w:r w:rsidRPr="00564A49">
          <w:rPr>
            <w:noProof/>
          </w:rPr>
          <w:noBreakHyphen/>
          <w:t>1</w:t>
        </w:r>
      </w:fldSimple>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643" w:name="_Ref343026137"/>
      <w:r w:rsidRPr="00564A49">
        <w:rPr>
          <w:noProof/>
        </w:rPr>
        <w:t>The nominal removal time of access unit n (with n greater than 0) from the CPB, as specified in subclause </w:t>
      </w:r>
      <w:fldSimple w:instr=" REF _Ref330937761 \r \h  \* MERGEFORMAT " w:fldLock="1">
        <w:r w:rsidRPr="00564A49">
          <w:rPr>
            <w:noProof/>
          </w:rPr>
          <w:t>C.2.3</w:t>
        </w:r>
      </w:fldSimple>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fldSimple w:instr=" REF _Ref338469371 \h  \* MERGEFORMAT " w:fldLock="1">
        <w:r w:rsidRPr="00564A49">
          <w:rPr>
            <w:noProof/>
          </w:rPr>
          <w:t>Table A</w:t>
        </w:r>
        <w:r w:rsidRPr="00564A49">
          <w:rPr>
            <w:noProof/>
          </w:rPr>
          <w:noBreakHyphen/>
          <w:t>2</w:t>
        </w:r>
      </w:fldSimple>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lastRenderedPageBreak/>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fldSimple w:instr=" REF _Ref330938596 \r \h  \* MERGEFORMAT " w:fldLock="1">
        <w:r w:rsidRPr="00564A49">
          <w:rPr>
            <w:noProof/>
            <w:lang w:eastAsia="ko-KR"/>
          </w:rPr>
          <w:t>E.2.3</w:t>
        </w:r>
      </w:fldSimple>
      <w:r w:rsidRPr="00564A49">
        <w:rPr>
          <w:noProof/>
          <w:lang w:eastAsia="ko-KR"/>
        </w:rPr>
        <w:t xml:space="preserve"> based on parameters selected as specified in subclause </w:t>
      </w:r>
      <w:fldSimple w:instr=" REF _Ref343024718 \r \h  \* MERGEFORMAT " w:fldLock="1">
        <w:r w:rsidRPr="00564A49">
          <w:rPr>
            <w:noProof/>
            <w:lang w:eastAsia="ko-KR"/>
          </w:rPr>
          <w:t>C.1</w:t>
        </w:r>
      </w:fldSimple>
      <w:r w:rsidRPr="00564A49">
        <w:rPr>
          <w:noProof/>
          <w:lang w:eastAsia="ko-KR"/>
        </w:rPr>
        <w:t xml:space="preserve"> </w:t>
      </w:r>
      <w:r w:rsidRPr="00564A49">
        <w:rPr>
          <w:noProof/>
        </w:rPr>
        <w:t xml:space="preserve">and MaxBR is specified in </w:t>
      </w:r>
      <w:fldSimple w:instr=" REF _Ref338469371 \h  \* MERGEFORMAT " w:fldLock="1">
        <w:r w:rsidRPr="00564A49">
          <w:rPr>
            <w:noProof/>
          </w:rPr>
          <w:t>Table A</w:t>
        </w:r>
        <w:r w:rsidRPr="00564A49">
          <w:rPr>
            <w:noProof/>
          </w:rPr>
          <w:noBreakHyphen/>
          <w:t>2</w:t>
        </w:r>
      </w:fldSimple>
      <w:r w:rsidRPr="00564A49">
        <w:rPr>
          <w:noProof/>
        </w:rPr>
        <w:t xml:space="preserve"> in units of CpbBrVclFactor bits/s</w:t>
      </w:r>
      <w:bookmarkEnd w:id="2643"/>
      <w:r w:rsidRPr="00564A49">
        <w:rPr>
          <w:noProof/>
        </w:rPr>
        <w:t>.</w:t>
      </w:r>
    </w:p>
    <w:p w:rsidR="00A87E3F" w:rsidRPr="00564A49" w:rsidRDefault="00A87E3F" w:rsidP="00CC1A3E">
      <w:pPr>
        <w:numPr>
          <w:ilvl w:val="0"/>
          <w:numId w:val="49"/>
        </w:numPr>
      </w:pPr>
      <w:bookmarkStart w:id="2644"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fldSimple w:instr=" REF _Ref330938596 \r \h  \* MERGEFORMAT " w:fldLock="1">
        <w:r w:rsidRPr="00564A49">
          <w:rPr>
            <w:noProof/>
            <w:lang w:eastAsia="ko-KR"/>
          </w:rPr>
          <w:t>E.2.3</w:t>
        </w:r>
      </w:fldSimple>
      <w:r w:rsidRPr="00564A49">
        <w:rPr>
          <w:noProof/>
          <w:lang w:eastAsia="ko-KR"/>
        </w:rPr>
        <w:t xml:space="preserve"> based on parameters selected as specified in subclause </w:t>
      </w:r>
      <w:fldSimple w:instr=" REF _Ref343024718 \r \h  \* MERGEFORMAT " w:fldLock="1">
        <w:r w:rsidRPr="00564A49">
          <w:rPr>
            <w:noProof/>
            <w:lang w:eastAsia="ko-KR"/>
          </w:rPr>
          <w:t>C.1</w:t>
        </w:r>
      </w:fldSimple>
      <w:r w:rsidRPr="00564A49">
        <w:rPr>
          <w:noProof/>
          <w:lang w:eastAsia="ko-KR"/>
        </w:rPr>
        <w:t xml:space="preserve"> </w:t>
      </w:r>
      <w:r w:rsidRPr="00564A49">
        <w:rPr>
          <w:noProof/>
        </w:rPr>
        <w:t xml:space="preserve">and MaxBR is specified in </w:t>
      </w:r>
      <w:fldSimple w:instr=" REF _Ref338469371 \h  \* MERGEFORMAT " w:fldLock="1">
        <w:r w:rsidRPr="00564A49">
          <w:rPr>
            <w:noProof/>
          </w:rPr>
          <w:t>Table A</w:t>
        </w:r>
        <w:r w:rsidRPr="00564A49">
          <w:rPr>
            <w:noProof/>
          </w:rPr>
          <w:noBreakHyphen/>
          <w:t>2</w:t>
        </w:r>
      </w:fldSimple>
      <w:r w:rsidRPr="00564A49">
        <w:rPr>
          <w:noProof/>
        </w:rPr>
        <w:t xml:space="preserve"> in units of CpbBrNalFactor bits/s</w:t>
      </w:r>
      <w:bookmarkEnd w:id="2644"/>
      <w:r w:rsidRPr="00564A49">
        <w:rPr>
          <w:noProof/>
        </w:rPr>
        <w:t>.</w:t>
      </w:r>
    </w:p>
    <w:p w:rsidR="00944988" w:rsidRPr="00564A49" w:rsidRDefault="00944988" w:rsidP="008557C3">
      <w:pPr>
        <w:pStyle w:val="Annex2"/>
        <w:numPr>
          <w:ilvl w:val="1"/>
          <w:numId w:val="37"/>
        </w:numPr>
        <w:rPr>
          <w:lang w:val="en-CA"/>
        </w:rPr>
      </w:pPr>
      <w:bookmarkStart w:id="2645" w:name="_Toc357439337"/>
      <w:bookmarkStart w:id="2646" w:name="_Toc356824363"/>
      <w:bookmarkStart w:id="2647" w:name="_Toc356148164"/>
      <w:bookmarkStart w:id="2648" w:name="_Toc348629483"/>
      <w:bookmarkStart w:id="2649" w:name="_Toc351367713"/>
      <w:bookmarkStart w:id="2650" w:name="_Toc378026266"/>
      <w:r w:rsidRPr="00564A49">
        <w:rPr>
          <w:lang w:val="en-CA"/>
        </w:rPr>
        <w:t>Byte stream format</w:t>
      </w:r>
      <w:bookmarkEnd w:id="2645"/>
      <w:bookmarkEnd w:id="2646"/>
      <w:bookmarkEnd w:id="2647"/>
      <w:bookmarkEnd w:id="2648"/>
      <w:bookmarkEnd w:id="2649"/>
      <w:bookmarkEnd w:id="2650"/>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fldSimple w:instr=" REF _Ref348357790 \r \h  \* MERGEFORMAT " w:fldLock="1">
        <w:r w:rsidR="00736162" w:rsidRPr="00564A49">
          <w:rPr>
            <w:lang w:val="en-CA"/>
          </w:rPr>
          <w:t>F.12</w:t>
        </w:r>
      </w:fldSimple>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651" w:name="_Toc357439338"/>
      <w:bookmarkStart w:id="2652" w:name="_Toc356824364"/>
      <w:bookmarkStart w:id="2653" w:name="_Toc356148165"/>
      <w:bookmarkStart w:id="2654" w:name="_Toc348629484"/>
      <w:bookmarkStart w:id="2655" w:name="_Toc351367714"/>
      <w:bookmarkStart w:id="2656" w:name="_Toc378026267"/>
      <w:r w:rsidRPr="00564A49">
        <w:rPr>
          <w:lang w:val="en-CA"/>
        </w:rPr>
        <w:t>Hypothetical reference decoder</w:t>
      </w:r>
      <w:bookmarkEnd w:id="2651"/>
      <w:bookmarkEnd w:id="2652"/>
      <w:bookmarkEnd w:id="2653"/>
      <w:bookmarkEnd w:id="2654"/>
      <w:bookmarkEnd w:id="2655"/>
      <w:bookmarkEnd w:id="2656"/>
    </w:p>
    <w:p w:rsidR="006D0CA7" w:rsidRPr="00564A49" w:rsidRDefault="006D0CA7" w:rsidP="006D0CA7">
      <w:pPr>
        <w:pStyle w:val="3N"/>
        <w:rPr>
          <w:lang w:val="en-CA"/>
        </w:rPr>
      </w:pPr>
      <w:r w:rsidRPr="00564A49">
        <w:rPr>
          <w:lang w:val="en-CA"/>
        </w:rPr>
        <w:t xml:space="preserve">The specifications in subclause </w:t>
      </w:r>
      <w:fldSimple w:instr=" REF _Ref348357793 \r \h  \* MERGEFORMAT " w:fldLock="1">
        <w:r w:rsidR="00736162" w:rsidRPr="00564A49">
          <w:rPr>
            <w:lang w:val="en-CA"/>
          </w:rPr>
          <w:t>F.13</w:t>
        </w:r>
      </w:fldSimple>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657" w:name="_Toc357439339"/>
      <w:bookmarkStart w:id="2658" w:name="_Toc356824365"/>
      <w:bookmarkStart w:id="2659" w:name="_Toc356148166"/>
      <w:bookmarkStart w:id="2660" w:name="_Toc348629485"/>
      <w:bookmarkStart w:id="2661" w:name="_Toc351367715"/>
      <w:bookmarkStart w:id="2662" w:name="_Toc378026268"/>
      <w:r w:rsidRPr="00564A49">
        <w:rPr>
          <w:lang w:val="en-CA"/>
        </w:rPr>
        <w:t>SEI messages</w:t>
      </w:r>
      <w:bookmarkEnd w:id="2657"/>
      <w:bookmarkEnd w:id="2658"/>
      <w:bookmarkEnd w:id="2659"/>
      <w:bookmarkEnd w:id="2660"/>
      <w:bookmarkEnd w:id="2661"/>
      <w:bookmarkEnd w:id="2662"/>
    </w:p>
    <w:p w:rsidR="0045419A" w:rsidRPr="00564A49" w:rsidRDefault="0045419A" w:rsidP="0045419A">
      <w:pPr>
        <w:pStyle w:val="3N"/>
        <w:rPr>
          <w:lang w:val="en-CA"/>
        </w:rPr>
      </w:pPr>
      <w:r w:rsidRPr="00564A49">
        <w:rPr>
          <w:lang w:val="en-CA"/>
        </w:rPr>
        <w:t xml:space="preserve">The specifications in Annex D and subclause </w:t>
      </w:r>
      <w:fldSimple w:instr=" REF _Ref348357799 \r \h  \* MERGEFORMAT " w:fldLock="1">
        <w:r w:rsidR="00736162" w:rsidRPr="00564A49">
          <w:rPr>
            <w:lang w:val="en-CA"/>
          </w:rPr>
          <w:t>F.14</w:t>
        </w:r>
      </w:fldSimple>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663" w:name="_Toc356148169"/>
      <w:bookmarkStart w:id="2664" w:name="_Toc357439344"/>
      <w:bookmarkStart w:id="2665" w:name="_Toc356824370"/>
      <w:bookmarkStart w:id="2666" w:name="_Toc356148173"/>
      <w:bookmarkStart w:id="2667" w:name="_Toc348629486"/>
      <w:bookmarkStart w:id="2668" w:name="_Toc351367716"/>
      <w:bookmarkStart w:id="2669" w:name="_Toc378026269"/>
      <w:bookmarkEnd w:id="2663"/>
      <w:r w:rsidRPr="00564A49">
        <w:rPr>
          <w:lang w:val="en-CA"/>
        </w:rPr>
        <w:t>Video usability information</w:t>
      </w:r>
      <w:bookmarkEnd w:id="2664"/>
      <w:bookmarkEnd w:id="2665"/>
      <w:bookmarkEnd w:id="2666"/>
      <w:bookmarkEnd w:id="2667"/>
      <w:bookmarkEnd w:id="2668"/>
      <w:bookmarkEnd w:id="2669"/>
    </w:p>
    <w:p w:rsidR="00825811" w:rsidRPr="008E14A4" w:rsidRDefault="00825811" w:rsidP="00825811">
      <w:r w:rsidRPr="00564A49">
        <w:t xml:space="preserve">The specifications in Annex </w:t>
      </w:r>
      <w:fldSimple w:instr=" REF _Ref373340820 \r \h  \* MERGEFORMAT " w:fldLock="1">
        <w:r w:rsidR="00736162" w:rsidRPr="00564A49">
          <w:t>F.15</w:t>
        </w:r>
      </w:fldSimple>
      <w:r w:rsidR="00736162" w:rsidRPr="00564A49">
        <w:t xml:space="preserve"> </w:t>
      </w:r>
      <w:r w:rsidRPr="00564A49">
        <w:t>apply.</w:t>
      </w:r>
    </w:p>
    <w:p w:rsidR="008D66D2" w:rsidRPr="00032915" w:rsidRDefault="008D66D2" w:rsidP="00074F68"/>
    <w:sectPr w:rsidR="008D66D2" w:rsidRPr="00032915" w:rsidSect="001533A7">
      <w:headerReference w:type="even" r:id="rId33"/>
      <w:headerReference w:type="default" r:id="rId34"/>
      <w:footerReference w:type="even" r:id="rId35"/>
      <w:footerReference w:type="default" r:id="rId36"/>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23A" w:rsidRDefault="00BD623A">
      <w:r>
        <w:separator/>
      </w:r>
    </w:p>
  </w:endnote>
  <w:endnote w:type="continuationSeparator" w:id="0">
    <w:p w:rsidR="00BD623A" w:rsidRDefault="00BD623A">
      <w:r>
        <w:continuationSeparator/>
      </w:r>
    </w:p>
  </w:endnote>
  <w:endnote w:type="continuationNotice" w:id="1">
    <w:p w:rsidR="00BD623A" w:rsidRDefault="00BD623A">
      <w:pPr>
        <w:spacing w:befor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MS Mincho">
    <w:panose1 w:val="00000000000000000000"/>
    <w:charset w:val="00"/>
    <w:family w:val="roman"/>
    <w:notTrueType/>
    <w:pitch w:val="default"/>
    <w:sig w:usb0="00000000" w:usb1="00000000" w:usb2="00000000" w:usb3="00000000" w:csb0="00000000" w:csb1="00000000"/>
  </w:font>
  <w:font w:name="ＭＳ 明朝">
    <w:altName w:val="MS Mincho"/>
    <w:panose1 w:val="02020609040205080304"/>
    <w:charset w:val="80"/>
    <w:family w:val="roma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Pr="00CB04EC" w:rsidRDefault="00F154E5" w:rsidP="00BC26FB">
    <w:pPr>
      <w:pStyle w:val="af2"/>
      <w:rPr>
        <w:b/>
        <w:lang w:val="fr-CH"/>
      </w:rPr>
    </w:pPr>
    <w:r w:rsidRPr="00D7598F">
      <w:rPr>
        <w:bCs/>
        <w:lang w:val="fr-CH"/>
      </w:rPr>
      <w:fldChar w:fldCharType="begin"/>
    </w:r>
    <w:r w:rsidR="00E534B4" w:rsidRPr="00D7598F">
      <w:rPr>
        <w:bCs/>
        <w:lang w:val="fr-CH"/>
      </w:rPr>
      <w:instrText xml:space="preserve"> PAGE   \* MERGEFORMAT </w:instrText>
    </w:r>
    <w:r w:rsidRPr="00D7598F">
      <w:rPr>
        <w:bCs/>
        <w:lang w:val="fr-CH"/>
      </w:rPr>
      <w:fldChar w:fldCharType="separate"/>
    </w:r>
    <w:r w:rsidR="004D0838">
      <w:rPr>
        <w:bCs/>
        <w:noProof/>
        <w:lang w:val="fr-CH"/>
      </w:rPr>
      <w:t>vi</w:t>
    </w:r>
    <w:r w:rsidRPr="00D7598F">
      <w:rPr>
        <w:bCs/>
        <w:lang w:val="fr-CH"/>
      </w:rPr>
      <w:fldChar w:fldCharType="end"/>
    </w:r>
    <w:r w:rsidR="00E534B4" w:rsidRPr="00CB04EC">
      <w:rPr>
        <w:b/>
        <w:bCs/>
      </w:rPr>
      <w:tab/>
    </w:r>
    <w:r w:rsidR="00E534B4" w:rsidRPr="00CB04EC">
      <w:rPr>
        <w:b/>
      </w:rPr>
      <w:t xml:space="preserve">Draft </w:t>
    </w:r>
    <w:r w:rsidR="00E534B4">
      <w:rPr>
        <w:b/>
      </w:rPr>
      <w:t>Rec. ITU-T</w:t>
    </w:r>
    <w:r w:rsidR="00E534B4" w:rsidRPr="00CB04EC">
      <w:rPr>
        <w:b/>
      </w:rPr>
      <w:t xml:space="preserve"> H.</w:t>
    </w:r>
    <w:r w:rsidR="00E534B4">
      <w:rPr>
        <w:b/>
      </w:rPr>
      <w:t>265 (201x 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Pr="00C37EDE" w:rsidRDefault="00E534B4" w:rsidP="00A46EF8">
    <w:pPr>
      <w:rPr>
        <w:b/>
        <w:bCs/>
      </w:rPr>
    </w:pPr>
    <w:r w:rsidRPr="00C37EDE">
      <w:tab/>
    </w:r>
    <w:r w:rsidRPr="00E73084">
      <w:rPr>
        <w:b/>
      </w:rPr>
      <w:t>Draft Rec. ITU-T H.265 (201x E)</w:t>
    </w:r>
    <w:r w:rsidRPr="00E73084">
      <w:rPr>
        <w:b/>
      </w:rPr>
      <w:tab/>
    </w:r>
    <w:r w:rsidR="00F154E5" w:rsidRPr="00C37EDE">
      <w:rPr>
        <w:b/>
        <w:bCs/>
      </w:rPr>
      <w:fldChar w:fldCharType="begin"/>
    </w:r>
    <w:r w:rsidRPr="00C37EDE">
      <w:rPr>
        <w:b/>
        <w:bCs/>
      </w:rPr>
      <w:instrText xml:space="preserve"> PAGE   \* MERGEFORMAT </w:instrText>
    </w:r>
    <w:r w:rsidR="00F154E5" w:rsidRPr="00C37EDE">
      <w:rPr>
        <w:b/>
        <w:bCs/>
      </w:rPr>
      <w:fldChar w:fldCharType="separate"/>
    </w:r>
    <w:r w:rsidR="004D0838">
      <w:rPr>
        <w:b/>
        <w:bCs/>
        <w:noProof/>
      </w:rPr>
      <w:t>v</w:t>
    </w:r>
    <w:r w:rsidR="00F154E5" w:rsidRPr="00C37EDE">
      <w:rPr>
        <w:b/>
        <w:b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Pr="00CB04EC" w:rsidRDefault="00E534B4"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00F154E5" w:rsidRPr="00C37EDE">
      <w:rPr>
        <w:b/>
        <w:bCs/>
      </w:rPr>
      <w:fldChar w:fldCharType="begin"/>
    </w:r>
    <w:r w:rsidRPr="00C37EDE">
      <w:rPr>
        <w:b/>
        <w:bCs/>
      </w:rPr>
      <w:instrText xml:space="preserve"> PAGE   \* MERGEFORMAT </w:instrText>
    </w:r>
    <w:r w:rsidR="00F154E5" w:rsidRPr="00C37EDE">
      <w:rPr>
        <w:b/>
        <w:bCs/>
      </w:rPr>
      <w:fldChar w:fldCharType="separate"/>
    </w:r>
    <w:r w:rsidR="000E696E">
      <w:rPr>
        <w:b/>
        <w:bCs/>
        <w:noProof/>
      </w:rPr>
      <w:t>74</w:t>
    </w:r>
    <w:r w:rsidR="00F154E5" w:rsidRPr="00C37EDE">
      <w:rPr>
        <w:b/>
        <w:bC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Pr="00CB04EC" w:rsidRDefault="00F154E5" w:rsidP="00CB04EC">
    <w:pPr>
      <w:pStyle w:val="af2"/>
    </w:pPr>
    <w:r w:rsidRPr="00D7598F">
      <w:rPr>
        <w:bCs/>
        <w:lang w:val="fr-CH"/>
      </w:rPr>
      <w:fldChar w:fldCharType="begin"/>
    </w:r>
    <w:r w:rsidR="00E534B4" w:rsidRPr="00D7598F">
      <w:rPr>
        <w:bCs/>
        <w:lang w:val="fr-CH"/>
      </w:rPr>
      <w:instrText xml:space="preserve"> PAGE   \* MERGEFORMAT </w:instrText>
    </w:r>
    <w:r w:rsidRPr="00D7598F">
      <w:rPr>
        <w:bCs/>
        <w:lang w:val="fr-CH"/>
      </w:rPr>
      <w:fldChar w:fldCharType="separate"/>
    </w:r>
    <w:r w:rsidR="000E696E">
      <w:rPr>
        <w:bCs/>
        <w:noProof/>
        <w:lang w:val="fr-CH"/>
      </w:rPr>
      <w:t>73</w:t>
    </w:r>
    <w:r w:rsidRPr="00D7598F">
      <w:rPr>
        <w:bCs/>
        <w:lang w:val="fr-CH"/>
      </w:rPr>
      <w:fldChar w:fldCharType="end"/>
    </w:r>
    <w:r w:rsidR="00E534B4" w:rsidRPr="00CB04EC">
      <w:rPr>
        <w:b/>
        <w:bCs/>
      </w:rPr>
      <w:tab/>
    </w:r>
    <w:r w:rsidR="00E534B4" w:rsidRPr="00CB04EC">
      <w:rPr>
        <w:b/>
      </w:rPr>
      <w:t xml:space="preserve">Draft </w:t>
    </w:r>
    <w:r w:rsidR="00E534B4">
      <w:rPr>
        <w:b/>
      </w:rPr>
      <w:t>Rec. ITU-T</w:t>
    </w:r>
    <w:r w:rsidR="00E534B4" w:rsidRPr="00CB04EC">
      <w:rPr>
        <w:b/>
      </w:rPr>
      <w:t xml:space="preserve"> H.</w:t>
    </w:r>
    <w:r w:rsidR="00E534B4">
      <w:rPr>
        <w:b/>
      </w:rPr>
      <w:t>265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23A" w:rsidRDefault="00BD623A">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BD623A" w:rsidRDefault="00BD623A"/>
  </w:footnote>
  <w:footnote w:type="continuationSeparator" w:id="0">
    <w:p w:rsidR="00BD623A" w:rsidRDefault="00BD623A">
      <w:r>
        <w:continuationSeparator/>
      </w:r>
    </w:p>
  </w:footnote>
  <w:footnote w:type="continuationNotice" w:id="1">
    <w:p w:rsidR="00BD623A" w:rsidRDefault="00BD623A">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Default="00E534B4"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Default="00E534B4" w:rsidP="00CB04EC">
    <w:pPr>
      <w:pStyle w:val="af4"/>
      <w:jc w:val="left"/>
    </w:pPr>
    <w:r>
      <w:rPr>
        <w:rFonts w:eastAsia="Times New Roman"/>
        <w:b/>
      </w:rPr>
      <w:t>Draft ISO/IEC 23008-2 : 201x (E)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Pr="00256CBF" w:rsidRDefault="00E534B4"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4B4" w:rsidRPr="00563383" w:rsidRDefault="00E534B4"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isplayBackgroundShape/>
  <w:printFractionalCharacterWidth/>
  <w:bordersDoNotSurroundHeader/>
  <w:bordersDoNotSurroundFooter/>
  <w:hideSpellingErrors/>
  <w:stylePaneFormatFilter w:val="1004"/>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8194">
      <v:textbox inset="5.85pt,.7pt,5.85pt,.7pt"/>
    </o:shapedefaults>
  </w:hdrShapeDefaults>
  <w:footnotePr>
    <w:footnote w:id="-1"/>
    <w:footnote w:id="0"/>
    <w:footnote w:id="1"/>
  </w:footnotePr>
  <w:endnotePr>
    <w:endnote w:id="-1"/>
    <w:endnote w:id="0"/>
    <w:endnote w:id="1"/>
  </w:endnotePr>
  <w:compat>
    <w:useFELayout/>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52F"/>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60A"/>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34B"/>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71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96E"/>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195"/>
    <w:rsid w:val="0013122F"/>
    <w:rsid w:val="00131405"/>
    <w:rsid w:val="001320DF"/>
    <w:rsid w:val="001323E9"/>
    <w:rsid w:val="0013244D"/>
    <w:rsid w:val="001324AE"/>
    <w:rsid w:val="00132903"/>
    <w:rsid w:val="00132C2D"/>
    <w:rsid w:val="0013349E"/>
    <w:rsid w:val="001335D0"/>
    <w:rsid w:val="001336F7"/>
    <w:rsid w:val="00133C7C"/>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69"/>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07D"/>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5B5"/>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36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53"/>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9C5"/>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9E5"/>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876"/>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CBE"/>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20E"/>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6A"/>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7FD"/>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5F04"/>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A05"/>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8F1"/>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9A7"/>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28F"/>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561"/>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28"/>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05"/>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606"/>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B86"/>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CC"/>
    <w:rsid w:val="003C17D1"/>
    <w:rsid w:val="003C1B15"/>
    <w:rsid w:val="003C1B78"/>
    <w:rsid w:val="003C1DC6"/>
    <w:rsid w:val="003C2202"/>
    <w:rsid w:val="003C22ED"/>
    <w:rsid w:val="003C2475"/>
    <w:rsid w:val="003C27D9"/>
    <w:rsid w:val="003C2E7F"/>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1A4"/>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2DE"/>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A9"/>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0A1"/>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0E3"/>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1F84"/>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838"/>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36"/>
    <w:rsid w:val="004F15D1"/>
    <w:rsid w:val="004F1772"/>
    <w:rsid w:val="004F17CD"/>
    <w:rsid w:val="004F1D77"/>
    <w:rsid w:val="004F1DCC"/>
    <w:rsid w:val="004F1F54"/>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504"/>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22"/>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155"/>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6A4"/>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5C9"/>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9A"/>
    <w:rsid w:val="005A47B9"/>
    <w:rsid w:val="005A499C"/>
    <w:rsid w:val="005A508F"/>
    <w:rsid w:val="005A5193"/>
    <w:rsid w:val="005A5556"/>
    <w:rsid w:val="005A5649"/>
    <w:rsid w:val="005A585D"/>
    <w:rsid w:val="005A5A2B"/>
    <w:rsid w:val="005A5CA0"/>
    <w:rsid w:val="005A60CF"/>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DC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643"/>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272"/>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06"/>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A90"/>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365"/>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D34"/>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2B"/>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2F6"/>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19B"/>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57"/>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4C3"/>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C71"/>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343"/>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1FC3"/>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877"/>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B97"/>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E62"/>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4B7"/>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8AD"/>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BE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2F72"/>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238"/>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39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D12"/>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AB8"/>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2D7"/>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0EC"/>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2FD5"/>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4EC"/>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4A"/>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042"/>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5C"/>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265"/>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836"/>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2D2"/>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A98"/>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CAD"/>
    <w:rsid w:val="00B97E29"/>
    <w:rsid w:val="00BA0103"/>
    <w:rsid w:val="00BA011C"/>
    <w:rsid w:val="00BA0153"/>
    <w:rsid w:val="00BA0249"/>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23A"/>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CE1"/>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91D"/>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CE"/>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A9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CF4"/>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2D9"/>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73B"/>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5D3"/>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2C"/>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5D9"/>
    <w:rsid w:val="00CD67AC"/>
    <w:rsid w:val="00CD690F"/>
    <w:rsid w:val="00CD695A"/>
    <w:rsid w:val="00CD6A9E"/>
    <w:rsid w:val="00CD6AE2"/>
    <w:rsid w:val="00CD7056"/>
    <w:rsid w:val="00CD7098"/>
    <w:rsid w:val="00CD73F3"/>
    <w:rsid w:val="00CD7869"/>
    <w:rsid w:val="00CD78FF"/>
    <w:rsid w:val="00CD7DDD"/>
    <w:rsid w:val="00CE0435"/>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7A"/>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D21"/>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05"/>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CBA"/>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C5"/>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D7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3F41"/>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473"/>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2E"/>
    <w:rsid w:val="00DF298D"/>
    <w:rsid w:val="00DF3183"/>
    <w:rsid w:val="00DF31DC"/>
    <w:rsid w:val="00DF323F"/>
    <w:rsid w:val="00DF324E"/>
    <w:rsid w:val="00DF3331"/>
    <w:rsid w:val="00DF386D"/>
    <w:rsid w:val="00DF3B93"/>
    <w:rsid w:val="00DF3C44"/>
    <w:rsid w:val="00DF4198"/>
    <w:rsid w:val="00DF479E"/>
    <w:rsid w:val="00DF49CE"/>
    <w:rsid w:val="00DF4AFC"/>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1B3"/>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B4"/>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494"/>
    <w:rsid w:val="00E7485B"/>
    <w:rsid w:val="00E74A7C"/>
    <w:rsid w:val="00E74A87"/>
    <w:rsid w:val="00E74E24"/>
    <w:rsid w:val="00E74F1D"/>
    <w:rsid w:val="00E74FA9"/>
    <w:rsid w:val="00E7506F"/>
    <w:rsid w:val="00E750E1"/>
    <w:rsid w:val="00E75326"/>
    <w:rsid w:val="00E75503"/>
    <w:rsid w:val="00E75867"/>
    <w:rsid w:val="00E75AC7"/>
    <w:rsid w:val="00E75BE1"/>
    <w:rsid w:val="00E75E88"/>
    <w:rsid w:val="00E761C2"/>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7E"/>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DC6"/>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28B7"/>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0A0"/>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7B7"/>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6C0"/>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9E7"/>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2BA6"/>
    <w:rsid w:val="00F1325C"/>
    <w:rsid w:val="00F13576"/>
    <w:rsid w:val="00F13B55"/>
    <w:rsid w:val="00F13C1C"/>
    <w:rsid w:val="00F1451F"/>
    <w:rsid w:val="00F145FD"/>
    <w:rsid w:val="00F14657"/>
    <w:rsid w:val="00F14940"/>
    <w:rsid w:val="00F14A8E"/>
    <w:rsid w:val="00F14E83"/>
    <w:rsid w:val="00F14F68"/>
    <w:rsid w:val="00F15175"/>
    <w:rsid w:val="00F15181"/>
    <w:rsid w:val="00F154E5"/>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5ED3"/>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2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1AC"/>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629"/>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1,Œ©o‚µ 2,뙥2,?co??E 2,h2,?c1,?co?ƒÊ 2,?2,Œ1,Œ2,Œ©2,...,Œ©_o‚µ 2,Œ©1,Œ©oâµ 2,?co?ÄÊ 2,Î1,Î2,Î©2,Î©_oâµ 2,Î©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1,h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1,h4,0.1.1.1 Titre 4 + Left:  0&quot;,First line:  0&quot;,0.1.1...,0.1.1.1 Titre 4"/>
    <w:basedOn w:val="3"/>
    <w:next w:val="a7"/>
    <w:link w:val="42"/>
    <w:uiPriority w:val="99"/>
    <w:qFormat/>
    <w:rsid w:val="00F456E6"/>
    <w:pPr>
      <w:numPr>
        <w:ilvl w:val="3"/>
      </w:numPr>
      <w:jc w:val="left"/>
      <w:outlineLvl w:val="3"/>
    </w:pPr>
  </w:style>
  <w:style w:type="paragraph" w:styleId="50">
    <w:name w:val="heading 5"/>
    <w:aliases w:val="H5,H51,h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1,h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1 (文字),h3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1 (文字),h4 (文字),0.1.1.1 Titre 4 + Left:  0&quot; (文字),First line:  0&quot; (文字),0.1.1... (文字),0.1.1.1 Titre 4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1 (文字),h6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a7"/>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B66832"/>
    <w:rPr>
      <w:rFonts w:cs="Times New Roman"/>
    </w:rPr>
  </w:style>
  <w:style w:type="paragraph" w:customStyle="1" w:styleId="TableTitleChar">
    <w:name w:val="Table_Title Char"/>
    <w:basedOn w:val="a7"/>
    <w:next w:val="a7"/>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uiPriority w:val="99"/>
    <w:rsid w:val="001533A7"/>
    <w:pPr>
      <w:numPr>
        <w:ilvl w:val="5"/>
      </w:numPr>
      <w:outlineLvl w:val="5"/>
    </w:pPr>
  </w:style>
  <w:style w:type="paragraph" w:customStyle="1" w:styleId="AVCEquationlevel1CharCharCharChar">
    <w:name w:val="AVC Equation level 1 Char Char Char Char"/>
    <w:basedOn w:val="a7"/>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25"/>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2"/>
    <w:next w:val="a7"/>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a7"/>
    <w:next w:val="a7"/>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6"/>
    <w:next w:val="a7"/>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1 (文字),h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character" w:customStyle="1" w:styleId="summary">
    <w:name w:val="summary"/>
    <w:rsid w:val="000B06B6"/>
  </w:style>
  <w:style w:type="paragraph" w:customStyle="1" w:styleId="Bibliography3">
    <w:name w:val="Bibliography3"/>
    <w:basedOn w:val="a7"/>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a7"/>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r="http://schemas.openxmlformats.org/officeDocument/2006/relationships" xmlns:w="http://schemas.openxmlformats.org/wordprocessingml/2006/main">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crosoft.com" TargetMode="External"/><Relationship Id="rId25" Type="http://schemas.openxmlformats.org/officeDocument/2006/relationships/image" Target="media/image4.emf"/><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header" Target="header2.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fontTable" Target="fontTable.xml"/><Relationship Id="rId40"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openxmlformats.org/officeDocument/2006/relationships/image" Target="media/image3.wmf"/><Relationship Id="rId28" Type="http://schemas.openxmlformats.org/officeDocument/2006/relationships/oleObject" Target="embeddings/oleObject3.bin"/><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5481C-C7E4-4338-8B5F-EEF68218484A}">
  <ds:schemaRefs>
    <ds:schemaRef ds:uri="http://schemas.openxmlformats.org/officeDocument/2006/bibliography"/>
  </ds:schemaRefs>
</ds:datastoreItem>
</file>

<file path=customXml/itemProps2.xml><?xml version="1.0" encoding="utf-8"?>
<ds:datastoreItem xmlns:ds="http://schemas.openxmlformats.org/officeDocument/2006/customXml" ds:itemID="{F59F2517-5DB3-45E1-B576-E653E6A42802}">
  <ds:schemaRefs>
    <ds:schemaRef ds:uri="http://schemas.openxmlformats.org/officeDocument/2006/bibliography"/>
  </ds:schemaRefs>
</ds:datastoreItem>
</file>

<file path=customXml/itemProps3.xml><?xml version="1.0" encoding="utf-8"?>
<ds:datastoreItem xmlns:ds="http://schemas.openxmlformats.org/officeDocument/2006/customXml" ds:itemID="{1283D5A4-9170-411E-97D6-76554A65C35C}">
  <ds:schemaRefs>
    <ds:schemaRef ds:uri="http://schemas.openxmlformats.org/officeDocument/2006/bibliography"/>
  </ds:schemaRefs>
</ds:datastoreItem>
</file>

<file path=customXml/itemProps4.xml><?xml version="1.0" encoding="utf-8"?>
<ds:datastoreItem xmlns:ds="http://schemas.openxmlformats.org/officeDocument/2006/customXml" ds:itemID="{051827C2-F0BD-4397-80C0-1D228BFA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127</Pages>
  <Words>68854</Words>
  <Characters>392469</Characters>
  <Application>Microsoft Office Word</Application>
  <DocSecurity>0</DocSecurity>
  <Lines>3270</Lines>
  <Paragraphs>920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460403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Tomoyuki Yamamoto</cp:lastModifiedBy>
  <cp:revision>25</cp:revision>
  <cp:lastPrinted>2013-02-13T05:52:00Z</cp:lastPrinted>
  <dcterms:created xsi:type="dcterms:W3CDTF">2014-04-02T09:59:00Z</dcterms:created>
  <dcterms:modified xsi:type="dcterms:W3CDTF">2014-04-02T13:31:00Z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NokiaConfidentiality">
    <vt:lpwstr>Public</vt:lpwstr>
  </property>
  <property fmtid="{D5CDD505-2E9C-101B-9397-08002B2CF9AE}" pid="4" name="_AdHocReviewCycleID">
    <vt:i4>1872168763</vt:i4>
  </property>
  <property fmtid="{D5CDD505-2E9C-101B-9397-08002B2CF9AE}" pid="5" name="_NewReviewCycle">
    <vt:lpwstr/>
  </property>
  <property fmtid="{D5CDD505-2E9C-101B-9397-08002B2CF9AE}" pid="6" name="_EmailSubject">
    <vt:lpwstr>Scaled reference layer offsets in VPS and slice segment header</vt:lpwstr>
  </property>
  <property fmtid="{D5CDD505-2E9C-101B-9397-08002B2CF9AE}" pid="7" name="_AuthorEmail">
    <vt:lpwstr>yekuiw@qti.qualcomm.com</vt:lpwstr>
  </property>
  <property fmtid="{D5CDD505-2E9C-101B-9397-08002B2CF9AE}" pid="8" name="_AuthorEmailDisplayName">
    <vt:lpwstr>Wang, Ye-Kui</vt:lpwstr>
  </property>
  <property fmtid="{D5CDD505-2E9C-101B-9397-08002B2CF9AE}" pid="9" name="_PreviousAdHocReviewCycleID">
    <vt:i4>-653964715</vt:i4>
  </property>
  <property fmtid="{D5CDD505-2E9C-101B-9397-08002B2CF9AE}" pid="10" name="_ReviewingToolsShownOnce">
    <vt:lpwstr/>
  </property>
</Properties>
</file>